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81480" w14:textId="43014865" w:rsidR="00554FCD" w:rsidRPr="000C518D" w:rsidRDefault="00554FCD" w:rsidP="000C518D">
      <w:pPr>
        <w:rPr>
          <w:ins w:id="0" w:author="Nandita Deo" w:date="2019-12-11T22:50:00Z"/>
        </w:rPr>
      </w:pPr>
    </w:p>
    <w:p w14:paraId="331741C6" w14:textId="7B391487" w:rsidR="00554FCD" w:rsidRPr="00D576A8" w:rsidRDefault="00554FCD" w:rsidP="00554FCD">
      <w:pPr>
        <w:spacing w:line="480" w:lineRule="auto"/>
        <w:jc w:val="both"/>
        <w:rPr>
          <w:rFonts w:ascii="Arial" w:eastAsia="Calibri" w:hAnsi="Arial" w:cs="Arial"/>
          <w:b/>
        </w:rPr>
      </w:pPr>
      <w:r w:rsidRPr="00D576A8">
        <w:rPr>
          <w:rFonts w:ascii="Arial" w:eastAsia="Calibri" w:hAnsi="Arial" w:cs="Arial"/>
          <w:b/>
        </w:rPr>
        <w:t>Table 1. Baseline characteristics of participants allocated to standard care or virtual r</w:t>
      </w:r>
      <w:r w:rsidR="00626DDA">
        <w:rPr>
          <w:rFonts w:ascii="Arial" w:eastAsia="Calibri" w:hAnsi="Arial" w:cs="Arial"/>
          <w:b/>
        </w:rPr>
        <w:t>eality intervention in the</w:t>
      </w:r>
      <w:r w:rsidRPr="00D576A8">
        <w:rPr>
          <w:rFonts w:ascii="Arial" w:eastAsia="Calibri" w:hAnsi="Arial" w:cs="Arial"/>
          <w:b/>
        </w:rPr>
        <w:t xml:space="preserve"> Trial</w:t>
      </w:r>
    </w:p>
    <w:tbl>
      <w:tblPr>
        <w:tblW w:w="5731" w:type="pct"/>
        <w:tblInd w:w="-284" w:type="dxa"/>
        <w:tblLook w:val="04A0" w:firstRow="1" w:lastRow="0" w:firstColumn="1" w:lastColumn="0" w:noHBand="0" w:noVBand="1"/>
      </w:tblPr>
      <w:tblGrid>
        <w:gridCol w:w="3077"/>
        <w:gridCol w:w="808"/>
        <w:gridCol w:w="2669"/>
        <w:gridCol w:w="269"/>
        <w:gridCol w:w="2938"/>
      </w:tblGrid>
      <w:tr w:rsidR="00554FCD" w:rsidRPr="00D576A8" w14:paraId="4E760789" w14:textId="77777777" w:rsidTr="009C63F1">
        <w:trPr>
          <w:trHeight w:val="567"/>
        </w:trPr>
        <w:tc>
          <w:tcPr>
            <w:tcW w:w="1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32984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eastAsiaTheme="majorEastAsia" w:hAnsi="Arial" w:cs="Arial"/>
                <w:color w:val="243F60" w:themeColor="accent1" w:themeShade="7F"/>
              </w:rPr>
            </w:pPr>
            <w:r w:rsidRPr="00D576A8">
              <w:rPr>
                <w:rFonts w:ascii="Arial" w:hAnsi="Arial" w:cs="Arial"/>
                <w:b/>
              </w:rPr>
              <w:t>Characteristic</w:t>
            </w:r>
          </w:p>
        </w:tc>
        <w:tc>
          <w:tcPr>
            <w:tcW w:w="17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C659A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eastAsiaTheme="majorEastAsia" w:hAnsi="Arial" w:cs="Arial"/>
                <w:b/>
                <w:color w:val="243F60" w:themeColor="accent1" w:themeShade="7F"/>
              </w:rPr>
            </w:pPr>
            <w:r w:rsidRPr="00D576A8">
              <w:rPr>
                <w:rFonts w:ascii="Arial" w:hAnsi="Arial" w:cs="Arial"/>
                <w:b/>
              </w:rPr>
              <w:t xml:space="preserve">Standard care </w:t>
            </w:r>
          </w:p>
          <w:p w14:paraId="37F284B6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eastAsiaTheme="majorEastAsia" w:hAnsi="Arial" w:cs="Arial"/>
                <w:color w:val="243F60" w:themeColor="accent1" w:themeShade="7F"/>
              </w:rPr>
            </w:pPr>
            <w:r w:rsidRPr="00D576A8">
              <w:rPr>
                <w:rFonts w:ascii="Arial" w:hAnsi="Arial" w:cs="Arial"/>
                <w:b/>
              </w:rPr>
              <w:t>(</w:t>
            </w:r>
            <w:proofErr w:type="gramStart"/>
            <w:r w:rsidRPr="00D576A8">
              <w:rPr>
                <w:rFonts w:ascii="Arial" w:hAnsi="Arial" w:cs="Arial"/>
                <w:b/>
              </w:rPr>
              <w:t>n</w:t>
            </w:r>
            <w:proofErr w:type="gramEnd"/>
            <w:r w:rsidRPr="00D576A8">
              <w:rPr>
                <w:rFonts w:ascii="Arial" w:hAnsi="Arial" w:cs="Arial"/>
                <w:b/>
              </w:rPr>
              <w:t xml:space="preserve"> = 20)</w:t>
            </w:r>
            <w:r w:rsidRPr="00D576A8">
              <w:rPr>
                <w:rFonts w:ascii="Arial" w:hAnsi="Arial" w:cs="Arial"/>
              </w:rPr>
              <w:t xml:space="preserve"> </w:t>
            </w:r>
          </w:p>
          <w:p w14:paraId="6DDA03B2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eastAsiaTheme="majorEastAsia" w:hAnsi="Arial" w:cs="Arial"/>
                <w:b/>
                <w:color w:val="243F60" w:themeColor="accent1" w:themeShade="7F"/>
              </w:rPr>
            </w:pPr>
            <w:r w:rsidRPr="00D576A8">
              <w:rPr>
                <w:rFonts w:ascii="Arial" w:hAnsi="Arial" w:cs="Arial"/>
                <w:b/>
              </w:rPr>
              <w:t>Mean (SD) or n (%)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CCABBD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eastAsiaTheme="majorEastAsia" w:hAnsi="Arial" w:cs="Arial"/>
                <w:b/>
                <w:color w:val="243F60" w:themeColor="accent1" w:themeShade="7F"/>
              </w:rPr>
            </w:pPr>
            <w:r w:rsidRPr="00D576A8">
              <w:rPr>
                <w:rFonts w:ascii="Arial" w:eastAsia="Calibri" w:hAnsi="Arial" w:cs="Arial"/>
                <w:b/>
              </w:rPr>
              <w:t xml:space="preserve">Virtual reality </w:t>
            </w:r>
          </w:p>
          <w:p w14:paraId="49E5570A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eastAsiaTheme="majorEastAsia" w:hAnsi="Arial" w:cs="Arial"/>
                <w:b/>
                <w:color w:val="243F60" w:themeColor="accent1" w:themeShade="7F"/>
              </w:rPr>
            </w:pPr>
            <w:r w:rsidRPr="00D576A8">
              <w:rPr>
                <w:rFonts w:ascii="Arial" w:hAnsi="Arial" w:cs="Arial"/>
                <w:b/>
              </w:rPr>
              <w:t>(</w:t>
            </w:r>
            <w:proofErr w:type="gramStart"/>
            <w:r w:rsidRPr="00D576A8">
              <w:rPr>
                <w:rFonts w:ascii="Arial" w:hAnsi="Arial" w:cs="Arial"/>
                <w:b/>
              </w:rPr>
              <w:t>n</w:t>
            </w:r>
            <w:proofErr w:type="gramEnd"/>
            <w:r w:rsidRPr="00D576A8">
              <w:rPr>
                <w:rFonts w:ascii="Arial" w:hAnsi="Arial" w:cs="Arial"/>
                <w:b/>
              </w:rPr>
              <w:t xml:space="preserve"> = 20) </w:t>
            </w:r>
          </w:p>
          <w:p w14:paraId="7E48EB41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eastAsiaTheme="majorEastAsia" w:hAnsi="Arial" w:cs="Arial"/>
                <w:b/>
                <w:color w:val="243F60" w:themeColor="accent1" w:themeShade="7F"/>
              </w:rPr>
            </w:pPr>
            <w:r w:rsidRPr="00D576A8">
              <w:rPr>
                <w:rFonts w:ascii="Arial" w:hAnsi="Arial" w:cs="Arial"/>
                <w:b/>
              </w:rPr>
              <w:t>Mean (SD) or n (%)</w:t>
            </w:r>
          </w:p>
        </w:tc>
      </w:tr>
      <w:tr w:rsidR="00554FCD" w:rsidRPr="00D576A8" w14:paraId="77D74FBB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210BF467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>Age (years)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62ABE0E4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31.3 (5.2)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76DF83FC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31.1 (5.4)</w:t>
            </w:r>
          </w:p>
        </w:tc>
      </w:tr>
      <w:tr w:rsidR="00554FCD" w:rsidRPr="00D576A8" w14:paraId="74936418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1A1ABC6F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>Parity (No.)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0EBBBFC6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2.2 (1.9)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53B8D36A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2.4 (1.7)</w:t>
            </w:r>
          </w:p>
        </w:tc>
      </w:tr>
      <w:tr w:rsidR="00554FCD" w:rsidRPr="00D576A8" w14:paraId="4B89A30C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5573DDB6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ab/>
              <w:t>Nulliparous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590D65A8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4 (20)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7201D65D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4 (20)</w:t>
            </w:r>
          </w:p>
        </w:tc>
      </w:tr>
      <w:tr w:rsidR="00554FCD" w:rsidRPr="00D576A8" w14:paraId="626DA194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7A40E789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ab/>
              <w:t>Multiparous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26FF6D5B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16 (80)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3012F5D4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16 (80)</w:t>
            </w:r>
          </w:p>
        </w:tc>
      </w:tr>
      <w:tr w:rsidR="00554FCD" w:rsidRPr="00D576A8" w14:paraId="207846FB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22DC8342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 xml:space="preserve">Ethnicity 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00A44250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05" w:type="pct"/>
            <w:shd w:val="clear" w:color="auto" w:fill="FFFFFF"/>
            <w:vAlign w:val="center"/>
          </w:tcPr>
          <w:p w14:paraId="3890A78B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</w:tr>
      <w:tr w:rsidR="00554FCD" w:rsidRPr="00D576A8" w14:paraId="14F4A988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4147D510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ab/>
              <w:t>White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7BC5A465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8 (40)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6840B1DF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9 (45)</w:t>
            </w:r>
          </w:p>
        </w:tc>
      </w:tr>
      <w:tr w:rsidR="00554FCD" w:rsidRPr="00D576A8" w14:paraId="6977F046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09188101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ab/>
              <w:t>Black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0C19B87E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4 (20)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51C764EE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3 (15)</w:t>
            </w:r>
          </w:p>
        </w:tc>
      </w:tr>
      <w:tr w:rsidR="00554FCD" w:rsidRPr="00D576A8" w14:paraId="246016A4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3949AA43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ab/>
              <w:t>Asian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5A159758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5 (25)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095BDDFE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8 (40)</w:t>
            </w:r>
          </w:p>
        </w:tc>
      </w:tr>
      <w:tr w:rsidR="00554FCD" w:rsidRPr="00D576A8" w14:paraId="5ACF0427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1551625B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ab/>
              <w:t xml:space="preserve">Mixed 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6E36E930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3 (15)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4B9CD61D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0 (0)</w:t>
            </w:r>
          </w:p>
        </w:tc>
      </w:tr>
      <w:tr w:rsidR="00554FCD" w:rsidRPr="00D576A8" w14:paraId="17DB467E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52DF4267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>Menopausal status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5A035B62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05" w:type="pct"/>
            <w:shd w:val="clear" w:color="auto" w:fill="FFFFFF"/>
            <w:vAlign w:val="center"/>
          </w:tcPr>
          <w:p w14:paraId="4DD5A301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</w:tr>
      <w:tr w:rsidR="00554FCD" w:rsidRPr="00D576A8" w14:paraId="762DEB6C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522BFD2E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ab/>
              <w:t>Pre-menopausal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7C9CAA65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7 (35)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2141D8FB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7 (35)</w:t>
            </w:r>
          </w:p>
        </w:tc>
      </w:tr>
      <w:tr w:rsidR="00554FCD" w:rsidRPr="00D576A8" w14:paraId="29244EAB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5AAD910F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ab/>
              <w:t>Post-menopausal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4FA2CBFB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13(65)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33784CBA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13(65)</w:t>
            </w:r>
          </w:p>
        </w:tc>
      </w:tr>
      <w:tr w:rsidR="00554FCD" w:rsidRPr="00D576A8" w14:paraId="3A727128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70EABA74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>Prior outpatient hysteroscopy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77FFE727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3 (15)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2F53BC7A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4 (20)</w:t>
            </w:r>
          </w:p>
        </w:tc>
      </w:tr>
      <w:tr w:rsidR="00554FCD" w:rsidRPr="00D576A8" w14:paraId="1CD463EF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536BE764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>Hysteroscopy indication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6D98DBB0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05" w:type="pct"/>
            <w:shd w:val="clear" w:color="auto" w:fill="FFFFFF"/>
            <w:vAlign w:val="center"/>
          </w:tcPr>
          <w:p w14:paraId="1C30F284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</w:tr>
      <w:tr w:rsidR="00554FCD" w:rsidRPr="00D576A8" w14:paraId="4EB98C1F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1B0A8139" w14:textId="77777777" w:rsidR="00554FCD" w:rsidRPr="00D576A8" w:rsidRDefault="00554FCD" w:rsidP="009C63F1">
            <w:pPr>
              <w:spacing w:line="480" w:lineRule="auto"/>
              <w:ind w:left="720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>Heavy Menstrual Bleeding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7D0C206D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5 (25)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5544E2B1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6 (30)</w:t>
            </w:r>
          </w:p>
        </w:tc>
      </w:tr>
      <w:tr w:rsidR="00554FCD" w:rsidRPr="00D576A8" w14:paraId="732F6AA5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3F4169B6" w14:textId="77777777" w:rsidR="00554FCD" w:rsidRPr="00D576A8" w:rsidRDefault="00554FCD" w:rsidP="009C63F1">
            <w:pPr>
              <w:spacing w:line="480" w:lineRule="auto"/>
              <w:ind w:left="720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>Incidental finding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4B814CE6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2 (10)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3A6FEEF8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5 (25)</w:t>
            </w:r>
          </w:p>
        </w:tc>
      </w:tr>
      <w:tr w:rsidR="00554FCD" w:rsidRPr="00D576A8" w14:paraId="75EA1831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7D1B31E0" w14:textId="77777777" w:rsidR="00554FCD" w:rsidRPr="00D576A8" w:rsidRDefault="00554FCD" w:rsidP="009C63F1">
            <w:pPr>
              <w:spacing w:line="480" w:lineRule="auto"/>
              <w:ind w:left="720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>Postmenopausal bleeding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17555AFC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11 (55)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40902BB8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8 (40)</w:t>
            </w:r>
          </w:p>
        </w:tc>
      </w:tr>
      <w:tr w:rsidR="00554FCD" w:rsidRPr="00D576A8" w14:paraId="05AE2A16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30AF14A6" w14:textId="77777777" w:rsidR="00554FCD" w:rsidRPr="00D576A8" w:rsidRDefault="00554FCD" w:rsidP="009C63F1">
            <w:pPr>
              <w:spacing w:line="480" w:lineRule="auto"/>
              <w:ind w:left="720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lastRenderedPageBreak/>
              <w:t>Lost coil thread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47B80017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2 (10)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78E85FBF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0 (0)</w:t>
            </w:r>
          </w:p>
        </w:tc>
      </w:tr>
      <w:tr w:rsidR="00554FCD" w:rsidRPr="00D576A8" w14:paraId="33E9BE14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05913FAC" w14:textId="77777777" w:rsidR="00554FCD" w:rsidRPr="00D576A8" w:rsidRDefault="00554FCD" w:rsidP="009C63F1">
            <w:pPr>
              <w:spacing w:line="480" w:lineRule="auto"/>
              <w:ind w:left="720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 xml:space="preserve">Recurrent </w:t>
            </w:r>
            <w:proofErr w:type="spellStart"/>
            <w:r w:rsidRPr="00D576A8">
              <w:rPr>
                <w:rFonts w:ascii="Arial" w:hAnsi="Arial" w:cs="Arial"/>
                <w:b/>
              </w:rPr>
              <w:t>postcoital</w:t>
            </w:r>
            <w:proofErr w:type="spellEnd"/>
            <w:r w:rsidRPr="00D576A8">
              <w:rPr>
                <w:rFonts w:ascii="Arial" w:hAnsi="Arial" w:cs="Arial"/>
                <w:b/>
              </w:rPr>
              <w:t xml:space="preserve"> bleeding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30446D5F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0 (0)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4C249EB7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1 (5)</w:t>
            </w:r>
          </w:p>
        </w:tc>
      </w:tr>
      <w:tr w:rsidR="00554FCD" w:rsidRPr="00D576A8" w14:paraId="0C965E19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292DD8D0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>Pain killers taken before procedure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5EE36B58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12 (60)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5599E942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13(65)</w:t>
            </w:r>
          </w:p>
        </w:tc>
      </w:tr>
      <w:tr w:rsidR="00554FCD" w:rsidRPr="00D576A8" w14:paraId="21EDD1D3" w14:textId="77777777" w:rsidTr="009C63F1">
        <w:trPr>
          <w:trHeight w:val="397"/>
        </w:trPr>
        <w:tc>
          <w:tcPr>
            <w:tcW w:w="1990" w:type="pct"/>
            <w:gridSpan w:val="2"/>
            <w:shd w:val="clear" w:color="auto" w:fill="FFFFFF"/>
            <w:vAlign w:val="center"/>
          </w:tcPr>
          <w:p w14:paraId="7FA4A5BE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>Expected pain score</w:t>
            </w:r>
          </w:p>
        </w:tc>
        <w:tc>
          <w:tcPr>
            <w:tcW w:w="1505" w:type="pct"/>
            <w:gridSpan w:val="2"/>
            <w:shd w:val="clear" w:color="auto" w:fill="FFFFFF"/>
            <w:vAlign w:val="center"/>
          </w:tcPr>
          <w:p w14:paraId="6A7760DC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6.5 (2.0)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00CBB510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7.0 (2.2)</w:t>
            </w:r>
          </w:p>
        </w:tc>
      </w:tr>
      <w:tr w:rsidR="00554FCD" w:rsidRPr="00D576A8" w14:paraId="16CF48B3" w14:textId="77777777" w:rsidTr="009C63F1">
        <w:trPr>
          <w:trHeight w:val="397"/>
        </w:trPr>
        <w:tc>
          <w:tcPr>
            <w:tcW w:w="199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97492C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 w:rsidRPr="00D576A8">
              <w:rPr>
                <w:rFonts w:ascii="Arial" w:hAnsi="Arial" w:cs="Arial"/>
                <w:b/>
              </w:rPr>
              <w:t>Expected anxiety score</w:t>
            </w:r>
          </w:p>
        </w:tc>
        <w:tc>
          <w:tcPr>
            <w:tcW w:w="1505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DEE0D5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5.6 (3.1)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64243E" w14:textId="77777777" w:rsidR="00554FCD" w:rsidRPr="00D576A8" w:rsidRDefault="00554FCD" w:rsidP="009C63F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D576A8">
              <w:rPr>
                <w:rFonts w:ascii="Arial" w:hAnsi="Arial" w:cs="Arial"/>
              </w:rPr>
              <w:t>6.4 (2.9)</w:t>
            </w:r>
          </w:p>
        </w:tc>
      </w:tr>
    </w:tbl>
    <w:p w14:paraId="2924BD44" w14:textId="77777777" w:rsidR="00554FCD" w:rsidRPr="00D576A8" w:rsidRDefault="00554FCD" w:rsidP="00554FCD">
      <w:pPr>
        <w:spacing w:line="480" w:lineRule="auto"/>
        <w:jc w:val="both"/>
        <w:rPr>
          <w:rFonts w:ascii="Arial" w:hAnsi="Arial" w:cs="Arial"/>
          <w:color w:val="000000"/>
        </w:rPr>
      </w:pPr>
      <w:r w:rsidRPr="00D576A8">
        <w:rPr>
          <w:rFonts w:ascii="Arial" w:hAnsi="Arial" w:cs="Arial"/>
          <w:color w:val="000000"/>
        </w:rPr>
        <w:br w:type="page"/>
      </w:r>
    </w:p>
    <w:p w14:paraId="017DA310" w14:textId="560A1FB5" w:rsidR="00554FCD" w:rsidRPr="00D576A8" w:rsidRDefault="00554FCD" w:rsidP="00554FCD">
      <w:pPr>
        <w:spacing w:line="480" w:lineRule="auto"/>
        <w:jc w:val="both"/>
        <w:rPr>
          <w:rFonts w:ascii="Arial" w:hAnsi="Arial" w:cs="Arial"/>
          <w:b/>
        </w:rPr>
      </w:pPr>
      <w:bookmarkStart w:id="1" w:name="_Hlk27756479"/>
      <w:r w:rsidRPr="00D576A8">
        <w:rPr>
          <w:rFonts w:ascii="Arial" w:hAnsi="Arial" w:cs="Arial"/>
          <w:b/>
        </w:rPr>
        <w:t xml:space="preserve">Table 2. Comparison of experienced pain and anxiety between standard care and virtual reality intervention in the </w:t>
      </w:r>
      <w:bookmarkStart w:id="2" w:name="_GoBack"/>
      <w:bookmarkEnd w:id="2"/>
      <w:r w:rsidRPr="00D576A8">
        <w:rPr>
          <w:rFonts w:ascii="Arial" w:hAnsi="Arial" w:cs="Arial"/>
          <w:b/>
        </w:rPr>
        <w:t xml:space="preserve">Trial </w:t>
      </w:r>
    </w:p>
    <w:tbl>
      <w:tblPr>
        <w:tblW w:w="8300" w:type="dxa"/>
        <w:tblBorders>
          <w:top w:val="single" w:sz="6" w:space="0" w:color="000000"/>
          <w:bottom w:val="single" w:sz="6" w:space="0" w:color="000000"/>
          <w:insideH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508"/>
        <w:gridCol w:w="491"/>
        <w:gridCol w:w="911"/>
        <w:gridCol w:w="790"/>
        <w:gridCol w:w="1049"/>
        <w:gridCol w:w="1759"/>
        <w:gridCol w:w="908"/>
        <w:gridCol w:w="907"/>
      </w:tblGrid>
      <w:tr w:rsidR="00554FCD" w:rsidRPr="00D576A8" w14:paraId="7177E1E5" w14:textId="77777777" w:rsidTr="009C63F1">
        <w:tc>
          <w:tcPr>
            <w:tcW w:w="150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4BE5499F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Group </w:t>
            </w:r>
          </w:p>
        </w:tc>
        <w:tc>
          <w:tcPr>
            <w:tcW w:w="50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36462411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gramStart"/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n</w:t>
            </w:r>
            <w:proofErr w:type="gramEnd"/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3BE2742C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798F8736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95% Confidence Interval</w:t>
            </w:r>
          </w:p>
        </w:tc>
        <w:tc>
          <w:tcPr>
            <w:tcW w:w="18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12430A8C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30F84DF0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Test statistic (t)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40D2C90D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gramStart"/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p</w:t>
            </w:r>
            <w:proofErr w:type="gramEnd"/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-value</w:t>
            </w:r>
          </w:p>
        </w:tc>
      </w:tr>
      <w:tr w:rsidR="00554FCD" w:rsidRPr="00D576A8" w14:paraId="71E91F9D" w14:textId="77777777" w:rsidTr="009C63F1">
        <w:tc>
          <w:tcPr>
            <w:tcW w:w="984" w:type="dxa"/>
          </w:tcPr>
          <w:p w14:paraId="1F21F6CB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316" w:type="dxa"/>
            <w:gridSpan w:val="8"/>
            <w:shd w:val="clear" w:color="auto" w:fill="auto"/>
          </w:tcPr>
          <w:p w14:paraId="75059319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Worst Pain Scores</w:t>
            </w:r>
          </w:p>
        </w:tc>
      </w:tr>
      <w:tr w:rsidR="00554FCD" w:rsidRPr="00D576A8" w14:paraId="4B3A2A6B" w14:textId="77777777" w:rsidTr="009C63F1">
        <w:tc>
          <w:tcPr>
            <w:tcW w:w="1507" w:type="dxa"/>
            <w:gridSpan w:val="2"/>
            <w:shd w:val="clear" w:color="auto" w:fill="auto"/>
          </w:tcPr>
          <w:p w14:paraId="176EBBDB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Standard Care</w:t>
            </w:r>
          </w:p>
        </w:tc>
        <w:tc>
          <w:tcPr>
            <w:tcW w:w="504" w:type="dxa"/>
            <w:shd w:val="clear" w:color="auto" w:fill="auto"/>
          </w:tcPr>
          <w:p w14:paraId="0E2970BE" w14:textId="77777777" w:rsidR="00554FCD" w:rsidRPr="00D576A8" w:rsidRDefault="00554FCD" w:rsidP="009C63F1">
            <w:pPr>
              <w:pStyle w:val="TableContents"/>
              <w:spacing w:line="480" w:lineRule="auto"/>
              <w:jc w:val="both"/>
              <w:rPr>
                <w:rFonts w:ascii="Arial" w:hAnsi="Arial" w:cs="Arial"/>
                <w:color w:val="000000"/>
              </w:rPr>
            </w:pPr>
            <w:r w:rsidRPr="00D576A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927" w:type="dxa"/>
            <w:shd w:val="clear" w:color="auto" w:fill="auto"/>
          </w:tcPr>
          <w:p w14:paraId="66D6D4A1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7.85 (2.56)</w:t>
            </w:r>
          </w:p>
        </w:tc>
        <w:tc>
          <w:tcPr>
            <w:tcW w:w="796" w:type="dxa"/>
            <w:shd w:val="clear" w:color="auto" w:fill="auto"/>
          </w:tcPr>
          <w:p w14:paraId="5AA819C0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6.65</w:t>
            </w:r>
          </w:p>
        </w:tc>
        <w:tc>
          <w:tcPr>
            <w:tcW w:w="1073" w:type="dxa"/>
            <w:shd w:val="clear" w:color="auto" w:fill="auto"/>
          </w:tcPr>
          <w:p w14:paraId="7DF0BEDA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9.05</w:t>
            </w:r>
          </w:p>
        </w:tc>
        <w:tc>
          <w:tcPr>
            <w:tcW w:w="1824" w:type="dxa"/>
          </w:tcPr>
          <w:p w14:paraId="17D6A4D0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14:paraId="207D7D88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</w:tcPr>
          <w:p w14:paraId="09458634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4FCD" w:rsidRPr="00D576A8" w14:paraId="6C150A36" w14:textId="77777777" w:rsidTr="009C63F1">
        <w:tc>
          <w:tcPr>
            <w:tcW w:w="1507" w:type="dxa"/>
            <w:gridSpan w:val="2"/>
            <w:shd w:val="clear" w:color="auto" w:fill="auto"/>
          </w:tcPr>
          <w:p w14:paraId="117A2730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 xml:space="preserve">Virtual Reality </w:t>
            </w:r>
          </w:p>
        </w:tc>
        <w:tc>
          <w:tcPr>
            <w:tcW w:w="504" w:type="dxa"/>
            <w:shd w:val="clear" w:color="auto" w:fill="auto"/>
          </w:tcPr>
          <w:p w14:paraId="163E0786" w14:textId="77777777" w:rsidR="00554FCD" w:rsidRPr="00D576A8" w:rsidRDefault="00554FCD" w:rsidP="009C63F1">
            <w:pPr>
              <w:pStyle w:val="TableContents"/>
              <w:spacing w:line="480" w:lineRule="auto"/>
              <w:jc w:val="both"/>
              <w:rPr>
                <w:rFonts w:ascii="Arial" w:hAnsi="Arial" w:cs="Arial"/>
                <w:color w:val="000000"/>
              </w:rPr>
            </w:pPr>
            <w:r w:rsidRPr="00D576A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927" w:type="dxa"/>
            <w:shd w:val="clear" w:color="auto" w:fill="auto"/>
          </w:tcPr>
          <w:p w14:paraId="64B3642A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5.65 (2.41)</w:t>
            </w:r>
          </w:p>
        </w:tc>
        <w:tc>
          <w:tcPr>
            <w:tcW w:w="796" w:type="dxa"/>
            <w:shd w:val="clear" w:color="auto" w:fill="auto"/>
          </w:tcPr>
          <w:p w14:paraId="511679D8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4.52</w:t>
            </w:r>
          </w:p>
        </w:tc>
        <w:tc>
          <w:tcPr>
            <w:tcW w:w="1073" w:type="dxa"/>
            <w:shd w:val="clear" w:color="auto" w:fill="auto"/>
          </w:tcPr>
          <w:p w14:paraId="664D4475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824" w:type="dxa"/>
          </w:tcPr>
          <w:p w14:paraId="3D483969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14:paraId="16CF431E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</w:tcPr>
          <w:p w14:paraId="284EA4CD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4FCD" w:rsidRPr="00D576A8" w14:paraId="42D48AD1" w14:textId="77777777" w:rsidTr="009C63F1">
        <w:tc>
          <w:tcPr>
            <w:tcW w:w="1507" w:type="dxa"/>
            <w:gridSpan w:val="2"/>
            <w:shd w:val="clear" w:color="auto" w:fill="auto"/>
          </w:tcPr>
          <w:p w14:paraId="7E35AD3A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Difference</w:t>
            </w:r>
          </w:p>
        </w:tc>
        <w:tc>
          <w:tcPr>
            <w:tcW w:w="504" w:type="dxa"/>
            <w:shd w:val="clear" w:color="auto" w:fill="auto"/>
          </w:tcPr>
          <w:p w14:paraId="6C4394C3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</w:tcPr>
          <w:p w14:paraId="77AEDF11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 xml:space="preserve">2.2 </w:t>
            </w:r>
          </w:p>
        </w:tc>
        <w:tc>
          <w:tcPr>
            <w:tcW w:w="796" w:type="dxa"/>
            <w:shd w:val="clear" w:color="auto" w:fill="auto"/>
          </w:tcPr>
          <w:p w14:paraId="0AB0947A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3.79</w:t>
            </w:r>
          </w:p>
        </w:tc>
        <w:tc>
          <w:tcPr>
            <w:tcW w:w="1073" w:type="dxa"/>
            <w:shd w:val="clear" w:color="auto" w:fill="auto"/>
          </w:tcPr>
          <w:p w14:paraId="333CC531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3.79</w:t>
            </w:r>
          </w:p>
        </w:tc>
        <w:tc>
          <w:tcPr>
            <w:tcW w:w="1824" w:type="dxa"/>
          </w:tcPr>
          <w:p w14:paraId="3D65BD78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0.011</w:t>
            </w:r>
          </w:p>
        </w:tc>
        <w:tc>
          <w:tcPr>
            <w:tcW w:w="746" w:type="dxa"/>
          </w:tcPr>
          <w:p w14:paraId="0322882D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923" w:type="dxa"/>
          </w:tcPr>
          <w:p w14:paraId="5ECEE92F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0.008</w:t>
            </w:r>
          </w:p>
        </w:tc>
      </w:tr>
      <w:tr w:rsidR="00554FCD" w:rsidRPr="00D576A8" w14:paraId="39F57C0A" w14:textId="77777777" w:rsidTr="009C63F1">
        <w:tc>
          <w:tcPr>
            <w:tcW w:w="984" w:type="dxa"/>
          </w:tcPr>
          <w:p w14:paraId="6EDE3D21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316" w:type="dxa"/>
            <w:gridSpan w:val="8"/>
            <w:shd w:val="clear" w:color="auto" w:fill="auto"/>
          </w:tcPr>
          <w:p w14:paraId="5EDC0695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Average Pain Scores</w:t>
            </w:r>
          </w:p>
        </w:tc>
      </w:tr>
      <w:tr w:rsidR="00554FCD" w:rsidRPr="00D576A8" w14:paraId="4941F8A7" w14:textId="77777777" w:rsidTr="009C63F1">
        <w:tc>
          <w:tcPr>
            <w:tcW w:w="150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19A4536B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Standard Care</w:t>
            </w:r>
          </w:p>
        </w:tc>
        <w:tc>
          <w:tcPr>
            <w:tcW w:w="504" w:type="dxa"/>
            <w:tcBorders>
              <w:bottom w:val="single" w:sz="6" w:space="0" w:color="000000"/>
            </w:tcBorders>
            <w:shd w:val="clear" w:color="auto" w:fill="auto"/>
          </w:tcPr>
          <w:p w14:paraId="5020E3CC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27" w:type="dxa"/>
            <w:tcBorders>
              <w:bottom w:val="single" w:sz="6" w:space="0" w:color="000000"/>
            </w:tcBorders>
            <w:shd w:val="clear" w:color="auto" w:fill="auto"/>
          </w:tcPr>
          <w:p w14:paraId="18CFDE3B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6 (2.62)</w:t>
            </w:r>
          </w:p>
        </w:tc>
        <w:tc>
          <w:tcPr>
            <w:tcW w:w="796" w:type="dxa"/>
            <w:tcBorders>
              <w:bottom w:val="single" w:sz="6" w:space="0" w:color="000000"/>
            </w:tcBorders>
            <w:shd w:val="clear" w:color="auto" w:fill="auto"/>
          </w:tcPr>
          <w:p w14:paraId="798D3E18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4.78</w:t>
            </w:r>
          </w:p>
        </w:tc>
        <w:tc>
          <w:tcPr>
            <w:tcW w:w="1073" w:type="dxa"/>
            <w:tcBorders>
              <w:bottom w:val="single" w:sz="6" w:space="0" w:color="000000"/>
            </w:tcBorders>
            <w:shd w:val="clear" w:color="auto" w:fill="auto"/>
          </w:tcPr>
          <w:p w14:paraId="3A94158E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1824" w:type="dxa"/>
            <w:tcBorders>
              <w:bottom w:val="single" w:sz="6" w:space="0" w:color="000000"/>
            </w:tcBorders>
          </w:tcPr>
          <w:p w14:paraId="5E0BC5B8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6" w:space="0" w:color="000000"/>
            </w:tcBorders>
          </w:tcPr>
          <w:p w14:paraId="04AD1B95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 w14:paraId="0007E0A6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4FCD" w:rsidRPr="00D576A8" w14:paraId="44E00BE3" w14:textId="77777777" w:rsidTr="009C63F1">
        <w:tc>
          <w:tcPr>
            <w:tcW w:w="150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02ECE8ED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Virtual Reality</w:t>
            </w:r>
          </w:p>
        </w:tc>
        <w:tc>
          <w:tcPr>
            <w:tcW w:w="504" w:type="dxa"/>
            <w:tcBorders>
              <w:bottom w:val="single" w:sz="6" w:space="0" w:color="000000"/>
            </w:tcBorders>
            <w:shd w:val="clear" w:color="auto" w:fill="auto"/>
          </w:tcPr>
          <w:p w14:paraId="55B08D6F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27" w:type="dxa"/>
            <w:tcBorders>
              <w:bottom w:val="single" w:sz="6" w:space="0" w:color="000000"/>
            </w:tcBorders>
            <w:shd w:val="clear" w:color="auto" w:fill="auto"/>
          </w:tcPr>
          <w:p w14:paraId="712EC426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3.7 (2.66)</w:t>
            </w:r>
          </w:p>
        </w:tc>
        <w:tc>
          <w:tcPr>
            <w:tcW w:w="796" w:type="dxa"/>
            <w:tcBorders>
              <w:bottom w:val="single" w:sz="6" w:space="0" w:color="000000"/>
            </w:tcBorders>
            <w:shd w:val="clear" w:color="auto" w:fill="auto"/>
          </w:tcPr>
          <w:p w14:paraId="2A27DB12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2.46</w:t>
            </w:r>
          </w:p>
        </w:tc>
        <w:tc>
          <w:tcPr>
            <w:tcW w:w="1073" w:type="dxa"/>
            <w:tcBorders>
              <w:bottom w:val="single" w:sz="6" w:space="0" w:color="000000"/>
            </w:tcBorders>
            <w:shd w:val="clear" w:color="auto" w:fill="auto"/>
          </w:tcPr>
          <w:p w14:paraId="560BFF5B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4.94</w:t>
            </w:r>
          </w:p>
        </w:tc>
        <w:tc>
          <w:tcPr>
            <w:tcW w:w="1824" w:type="dxa"/>
            <w:tcBorders>
              <w:bottom w:val="single" w:sz="6" w:space="0" w:color="000000"/>
            </w:tcBorders>
          </w:tcPr>
          <w:p w14:paraId="25501A48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6" w:space="0" w:color="000000"/>
            </w:tcBorders>
          </w:tcPr>
          <w:p w14:paraId="0D0CF5EE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 w14:paraId="454360A9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4FCD" w:rsidRPr="00D576A8" w14:paraId="2C85CA28" w14:textId="77777777" w:rsidTr="009C63F1">
        <w:tc>
          <w:tcPr>
            <w:tcW w:w="1507" w:type="dxa"/>
            <w:gridSpan w:val="2"/>
            <w:shd w:val="clear" w:color="auto" w:fill="auto"/>
          </w:tcPr>
          <w:p w14:paraId="6234CACB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Difference</w:t>
            </w:r>
          </w:p>
        </w:tc>
        <w:tc>
          <w:tcPr>
            <w:tcW w:w="504" w:type="dxa"/>
            <w:shd w:val="clear" w:color="auto" w:fill="auto"/>
          </w:tcPr>
          <w:p w14:paraId="1E54CAF4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</w:tcPr>
          <w:p w14:paraId="35FABA20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96" w:type="dxa"/>
            <w:shd w:val="clear" w:color="auto" w:fill="auto"/>
          </w:tcPr>
          <w:p w14:paraId="6EC31C0A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0.61</w:t>
            </w:r>
          </w:p>
        </w:tc>
        <w:tc>
          <w:tcPr>
            <w:tcW w:w="1073" w:type="dxa"/>
            <w:shd w:val="clear" w:color="auto" w:fill="auto"/>
          </w:tcPr>
          <w:p w14:paraId="4E17913C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3.99</w:t>
            </w:r>
          </w:p>
        </w:tc>
        <w:tc>
          <w:tcPr>
            <w:tcW w:w="1824" w:type="dxa"/>
          </w:tcPr>
          <w:p w14:paraId="792B9052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0.009</w:t>
            </w:r>
          </w:p>
        </w:tc>
        <w:tc>
          <w:tcPr>
            <w:tcW w:w="746" w:type="dxa"/>
          </w:tcPr>
          <w:p w14:paraId="174C9EB7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2.76</w:t>
            </w:r>
          </w:p>
        </w:tc>
        <w:tc>
          <w:tcPr>
            <w:tcW w:w="923" w:type="dxa"/>
          </w:tcPr>
          <w:p w14:paraId="71718EF2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0.009</w:t>
            </w:r>
          </w:p>
        </w:tc>
      </w:tr>
      <w:bookmarkEnd w:id="1"/>
      <w:tr w:rsidR="00554FCD" w:rsidRPr="00D576A8" w14:paraId="13FA06C8" w14:textId="77777777" w:rsidTr="009C63F1">
        <w:tc>
          <w:tcPr>
            <w:tcW w:w="984" w:type="dxa"/>
          </w:tcPr>
          <w:p w14:paraId="23A93E45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316" w:type="dxa"/>
            <w:gridSpan w:val="8"/>
            <w:shd w:val="clear" w:color="auto" w:fill="auto"/>
          </w:tcPr>
          <w:p w14:paraId="2EC69976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Anxiety Scores</w:t>
            </w:r>
          </w:p>
        </w:tc>
      </w:tr>
      <w:tr w:rsidR="00554FCD" w:rsidRPr="00D576A8" w14:paraId="6AC3A4BB" w14:textId="77777777" w:rsidTr="009C63F1">
        <w:tc>
          <w:tcPr>
            <w:tcW w:w="150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79E2E1FF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Standard Care</w:t>
            </w:r>
          </w:p>
        </w:tc>
        <w:tc>
          <w:tcPr>
            <w:tcW w:w="504" w:type="dxa"/>
            <w:tcBorders>
              <w:bottom w:val="single" w:sz="6" w:space="0" w:color="000000"/>
            </w:tcBorders>
            <w:shd w:val="clear" w:color="auto" w:fill="auto"/>
          </w:tcPr>
          <w:p w14:paraId="1004EE73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27" w:type="dxa"/>
            <w:tcBorders>
              <w:bottom w:val="single" w:sz="6" w:space="0" w:color="000000"/>
            </w:tcBorders>
            <w:shd w:val="clear" w:color="auto" w:fill="auto"/>
          </w:tcPr>
          <w:p w14:paraId="283C5A2A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5.45 (3.35)</w:t>
            </w:r>
          </w:p>
        </w:tc>
        <w:tc>
          <w:tcPr>
            <w:tcW w:w="796" w:type="dxa"/>
            <w:tcBorders>
              <w:bottom w:val="single" w:sz="6" w:space="0" w:color="000000"/>
            </w:tcBorders>
            <w:shd w:val="clear" w:color="auto" w:fill="auto"/>
          </w:tcPr>
          <w:p w14:paraId="2E5BD36D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3.88</w:t>
            </w:r>
          </w:p>
        </w:tc>
        <w:tc>
          <w:tcPr>
            <w:tcW w:w="1073" w:type="dxa"/>
            <w:tcBorders>
              <w:bottom w:val="single" w:sz="6" w:space="0" w:color="000000"/>
            </w:tcBorders>
            <w:shd w:val="clear" w:color="auto" w:fill="auto"/>
          </w:tcPr>
          <w:p w14:paraId="13CAD218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7.02</w:t>
            </w:r>
          </w:p>
        </w:tc>
        <w:tc>
          <w:tcPr>
            <w:tcW w:w="1824" w:type="dxa"/>
            <w:tcBorders>
              <w:bottom w:val="single" w:sz="6" w:space="0" w:color="000000"/>
            </w:tcBorders>
          </w:tcPr>
          <w:p w14:paraId="66EA9FDC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6" w:space="0" w:color="000000"/>
            </w:tcBorders>
          </w:tcPr>
          <w:p w14:paraId="52039D27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 w14:paraId="6FB0C006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4FCD" w:rsidRPr="00D576A8" w14:paraId="3FA015DE" w14:textId="77777777" w:rsidTr="009C63F1">
        <w:tc>
          <w:tcPr>
            <w:tcW w:w="150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6E939231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 xml:space="preserve">Virtual Reality </w:t>
            </w:r>
          </w:p>
        </w:tc>
        <w:tc>
          <w:tcPr>
            <w:tcW w:w="504" w:type="dxa"/>
            <w:tcBorders>
              <w:bottom w:val="single" w:sz="6" w:space="0" w:color="000000"/>
            </w:tcBorders>
            <w:shd w:val="clear" w:color="auto" w:fill="auto"/>
          </w:tcPr>
          <w:p w14:paraId="2E5C5019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27" w:type="dxa"/>
            <w:tcBorders>
              <w:bottom w:val="single" w:sz="6" w:space="0" w:color="000000"/>
            </w:tcBorders>
            <w:shd w:val="clear" w:color="auto" w:fill="auto"/>
          </w:tcPr>
          <w:p w14:paraId="267990F2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3.3 (2.03)</w:t>
            </w:r>
          </w:p>
        </w:tc>
        <w:tc>
          <w:tcPr>
            <w:tcW w:w="796" w:type="dxa"/>
            <w:tcBorders>
              <w:bottom w:val="single" w:sz="6" w:space="0" w:color="000000"/>
            </w:tcBorders>
            <w:shd w:val="clear" w:color="auto" w:fill="auto"/>
          </w:tcPr>
          <w:p w14:paraId="20BA60CB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2.35</w:t>
            </w:r>
          </w:p>
        </w:tc>
        <w:tc>
          <w:tcPr>
            <w:tcW w:w="1073" w:type="dxa"/>
            <w:tcBorders>
              <w:bottom w:val="single" w:sz="6" w:space="0" w:color="000000"/>
            </w:tcBorders>
            <w:shd w:val="clear" w:color="auto" w:fill="auto"/>
          </w:tcPr>
          <w:p w14:paraId="29200D29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1824" w:type="dxa"/>
            <w:tcBorders>
              <w:bottom w:val="single" w:sz="6" w:space="0" w:color="000000"/>
            </w:tcBorders>
          </w:tcPr>
          <w:p w14:paraId="4DA5A753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6" w:space="0" w:color="000000"/>
            </w:tcBorders>
          </w:tcPr>
          <w:p w14:paraId="6710F54A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 w14:paraId="109F056E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4FCD" w:rsidRPr="00D576A8" w14:paraId="12F43BA3" w14:textId="77777777" w:rsidTr="009C63F1">
        <w:tc>
          <w:tcPr>
            <w:tcW w:w="150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7B73B55E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Difference</w:t>
            </w:r>
          </w:p>
        </w:tc>
        <w:tc>
          <w:tcPr>
            <w:tcW w:w="504" w:type="dxa"/>
            <w:tcBorders>
              <w:bottom w:val="single" w:sz="6" w:space="0" w:color="000000"/>
            </w:tcBorders>
            <w:shd w:val="clear" w:color="auto" w:fill="auto"/>
          </w:tcPr>
          <w:p w14:paraId="2101E18B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bottom w:val="single" w:sz="6" w:space="0" w:color="000000"/>
            </w:tcBorders>
            <w:shd w:val="clear" w:color="auto" w:fill="auto"/>
          </w:tcPr>
          <w:p w14:paraId="603657DA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796" w:type="dxa"/>
            <w:tcBorders>
              <w:bottom w:val="single" w:sz="6" w:space="0" w:color="000000"/>
            </w:tcBorders>
            <w:shd w:val="clear" w:color="auto" w:fill="auto"/>
          </w:tcPr>
          <w:p w14:paraId="1FD5358B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0.38</w:t>
            </w:r>
          </w:p>
        </w:tc>
        <w:tc>
          <w:tcPr>
            <w:tcW w:w="1073" w:type="dxa"/>
            <w:tcBorders>
              <w:bottom w:val="single" w:sz="6" w:space="0" w:color="000000"/>
            </w:tcBorders>
            <w:shd w:val="clear" w:color="auto" w:fill="auto"/>
          </w:tcPr>
          <w:p w14:paraId="5173C5D3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3.92</w:t>
            </w:r>
          </w:p>
        </w:tc>
        <w:tc>
          <w:tcPr>
            <w:tcW w:w="1824" w:type="dxa"/>
            <w:tcBorders>
              <w:bottom w:val="single" w:sz="6" w:space="0" w:color="000000"/>
            </w:tcBorders>
          </w:tcPr>
          <w:p w14:paraId="61790F8F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0.024</w:t>
            </w:r>
          </w:p>
        </w:tc>
        <w:tc>
          <w:tcPr>
            <w:tcW w:w="746" w:type="dxa"/>
            <w:tcBorders>
              <w:bottom w:val="single" w:sz="6" w:space="0" w:color="000000"/>
            </w:tcBorders>
          </w:tcPr>
          <w:p w14:paraId="7C56CDF7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2.46</w:t>
            </w: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 w14:paraId="292887F3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0.019</w:t>
            </w:r>
          </w:p>
        </w:tc>
      </w:tr>
    </w:tbl>
    <w:p w14:paraId="3EA0A532" w14:textId="77777777" w:rsidR="00554FCD" w:rsidRPr="00D576A8" w:rsidRDefault="00554FCD" w:rsidP="00554FCD">
      <w:pPr>
        <w:spacing w:line="480" w:lineRule="auto"/>
        <w:jc w:val="both"/>
        <w:rPr>
          <w:rFonts w:ascii="Arial" w:hAnsi="Arial" w:cs="Arial"/>
        </w:rPr>
      </w:pPr>
    </w:p>
    <w:p w14:paraId="33EE45DB" w14:textId="77777777" w:rsidR="00554FCD" w:rsidRPr="00D576A8" w:rsidRDefault="00554FCD" w:rsidP="00554FCD">
      <w:pPr>
        <w:spacing w:line="480" w:lineRule="auto"/>
        <w:jc w:val="both"/>
        <w:rPr>
          <w:rFonts w:ascii="Arial" w:hAnsi="Arial" w:cs="Arial"/>
        </w:rPr>
      </w:pPr>
    </w:p>
    <w:p w14:paraId="56FAC277" w14:textId="77777777" w:rsidR="00554FCD" w:rsidRPr="00D576A8" w:rsidRDefault="00554FCD" w:rsidP="00554FCD">
      <w:pPr>
        <w:spacing w:line="480" w:lineRule="auto"/>
        <w:jc w:val="both"/>
        <w:rPr>
          <w:rFonts w:ascii="Arial" w:hAnsi="Arial" w:cs="Arial"/>
        </w:rPr>
      </w:pPr>
    </w:p>
    <w:p w14:paraId="6D033C40" w14:textId="77777777" w:rsidR="00554FCD" w:rsidRPr="00D576A8" w:rsidRDefault="00554FCD" w:rsidP="00554FCD">
      <w:pPr>
        <w:spacing w:line="480" w:lineRule="auto"/>
        <w:jc w:val="both"/>
        <w:rPr>
          <w:rFonts w:ascii="Arial" w:hAnsi="Arial" w:cs="Arial"/>
        </w:rPr>
      </w:pPr>
    </w:p>
    <w:p w14:paraId="302B481B" w14:textId="77777777" w:rsidR="00554FCD" w:rsidRPr="00D576A8" w:rsidRDefault="00554FCD" w:rsidP="00554FCD">
      <w:pPr>
        <w:spacing w:line="480" w:lineRule="auto"/>
        <w:jc w:val="both"/>
        <w:rPr>
          <w:rFonts w:ascii="Arial" w:hAnsi="Arial" w:cs="Arial"/>
          <w:b/>
        </w:rPr>
      </w:pPr>
      <w:r w:rsidRPr="00D576A8">
        <w:rPr>
          <w:rFonts w:ascii="Arial" w:hAnsi="Arial" w:cs="Arial"/>
          <w:b/>
        </w:rPr>
        <w:t xml:space="preserve">Table 3. </w:t>
      </w:r>
      <w:r w:rsidRPr="00D576A8">
        <w:rPr>
          <w:rFonts w:ascii="Arial" w:hAnsi="Arial" w:cs="Arial"/>
          <w:bCs/>
        </w:rPr>
        <w:t xml:space="preserve">Multiple regression results for effect of virtual reality condition on </w:t>
      </w:r>
      <w:r w:rsidRPr="00D576A8">
        <w:rPr>
          <w:rFonts w:ascii="Arial" w:hAnsi="Arial" w:cs="Arial"/>
        </w:rPr>
        <w:t>experienced worst pain, average pain and anxiety scores</w:t>
      </w:r>
      <w:r w:rsidRPr="00D576A8">
        <w:rPr>
          <w:rFonts w:ascii="Arial" w:hAnsi="Arial" w:cs="Arial"/>
          <w:bCs/>
        </w:rPr>
        <w:t xml:space="preserve"> menopausal condition and cervical stenosis.</w:t>
      </w:r>
    </w:p>
    <w:tbl>
      <w:tblPr>
        <w:tblW w:w="8080" w:type="dxa"/>
        <w:tblBorders>
          <w:top w:val="single" w:sz="6" w:space="0" w:color="000000"/>
          <w:bottom w:val="single" w:sz="6" w:space="0" w:color="000000"/>
          <w:insideH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470"/>
        <w:gridCol w:w="1143"/>
        <w:gridCol w:w="436"/>
        <w:gridCol w:w="763"/>
        <w:gridCol w:w="981"/>
        <w:gridCol w:w="908"/>
        <w:gridCol w:w="2421"/>
      </w:tblGrid>
      <w:tr w:rsidR="00554FCD" w:rsidRPr="00D576A8" w14:paraId="3E9EF5E7" w14:textId="77777777" w:rsidTr="009C63F1">
        <w:tc>
          <w:tcPr>
            <w:tcW w:w="1428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0779FA2C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579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6D7F0C99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Model R2</w:t>
            </w:r>
          </w:p>
        </w:tc>
        <w:tc>
          <w:tcPr>
            <w:tcW w:w="1744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3E1346A3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gramStart"/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beta</w:t>
            </w:r>
            <w:proofErr w:type="gramEnd"/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coefficient for VR condition</w:t>
            </w:r>
          </w:p>
        </w:tc>
        <w:tc>
          <w:tcPr>
            <w:tcW w:w="90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0489BB34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Test statistic (t)</w:t>
            </w:r>
          </w:p>
        </w:tc>
        <w:tc>
          <w:tcPr>
            <w:tcW w:w="24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 w:themeFill="background1" w:themeFillShade="BF"/>
          </w:tcPr>
          <w:p w14:paraId="32DF6127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gramStart"/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p</w:t>
            </w:r>
            <w:proofErr w:type="gramEnd"/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-value</w:t>
            </w:r>
          </w:p>
        </w:tc>
      </w:tr>
      <w:tr w:rsidR="00554FCD" w:rsidRPr="00D576A8" w14:paraId="0014495F" w14:textId="77777777" w:rsidTr="009C63F1">
        <w:trPr>
          <w:gridAfter w:val="5"/>
          <w:wAfter w:w="5509" w:type="dxa"/>
        </w:trPr>
        <w:tc>
          <w:tcPr>
            <w:tcW w:w="958" w:type="dxa"/>
          </w:tcPr>
          <w:p w14:paraId="734C657F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gridSpan w:val="2"/>
          </w:tcPr>
          <w:p w14:paraId="54DEBD62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554FCD" w:rsidRPr="00D576A8" w14:paraId="46056931" w14:textId="77777777" w:rsidTr="009C63F1">
        <w:tc>
          <w:tcPr>
            <w:tcW w:w="1428" w:type="dxa"/>
            <w:gridSpan w:val="2"/>
            <w:shd w:val="clear" w:color="auto" w:fill="auto"/>
          </w:tcPr>
          <w:p w14:paraId="254F8327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Worst Pain Scores</w:t>
            </w:r>
          </w:p>
        </w:tc>
        <w:tc>
          <w:tcPr>
            <w:tcW w:w="1579" w:type="dxa"/>
            <w:gridSpan w:val="2"/>
          </w:tcPr>
          <w:p w14:paraId="76672723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763" w:type="dxa"/>
            <w:shd w:val="clear" w:color="auto" w:fill="auto"/>
          </w:tcPr>
          <w:p w14:paraId="6E556B7D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-2.11</w:t>
            </w:r>
          </w:p>
        </w:tc>
        <w:tc>
          <w:tcPr>
            <w:tcW w:w="981" w:type="dxa"/>
            <w:shd w:val="clear" w:color="auto" w:fill="auto"/>
          </w:tcPr>
          <w:p w14:paraId="5E098B53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</w:tcPr>
          <w:p w14:paraId="2F32E52A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-2.67</w:t>
            </w:r>
          </w:p>
        </w:tc>
        <w:tc>
          <w:tcPr>
            <w:tcW w:w="2421" w:type="dxa"/>
          </w:tcPr>
          <w:p w14:paraId="4E8E5951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0.011</w:t>
            </w:r>
          </w:p>
        </w:tc>
      </w:tr>
      <w:tr w:rsidR="00554FCD" w:rsidRPr="00D576A8" w14:paraId="7B7F9B73" w14:textId="77777777" w:rsidTr="009C63F1">
        <w:tc>
          <w:tcPr>
            <w:tcW w:w="1428" w:type="dxa"/>
            <w:gridSpan w:val="2"/>
            <w:shd w:val="clear" w:color="auto" w:fill="auto"/>
          </w:tcPr>
          <w:p w14:paraId="58A164CD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Average Pain Scores</w:t>
            </w:r>
          </w:p>
        </w:tc>
        <w:tc>
          <w:tcPr>
            <w:tcW w:w="1579" w:type="dxa"/>
            <w:gridSpan w:val="2"/>
          </w:tcPr>
          <w:p w14:paraId="42A4EACF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763" w:type="dxa"/>
            <w:shd w:val="clear" w:color="auto" w:fill="auto"/>
          </w:tcPr>
          <w:p w14:paraId="4BD0D4F9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-2.28</w:t>
            </w:r>
          </w:p>
        </w:tc>
        <w:tc>
          <w:tcPr>
            <w:tcW w:w="981" w:type="dxa"/>
            <w:shd w:val="clear" w:color="auto" w:fill="auto"/>
          </w:tcPr>
          <w:p w14:paraId="25874321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</w:tcPr>
          <w:p w14:paraId="51270754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-2.74</w:t>
            </w:r>
          </w:p>
        </w:tc>
        <w:tc>
          <w:tcPr>
            <w:tcW w:w="2421" w:type="dxa"/>
          </w:tcPr>
          <w:p w14:paraId="61510026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0.01</w:t>
            </w:r>
          </w:p>
        </w:tc>
      </w:tr>
      <w:tr w:rsidR="00554FCD" w:rsidRPr="00D576A8" w14:paraId="2B96C084" w14:textId="77777777" w:rsidTr="009C63F1">
        <w:tc>
          <w:tcPr>
            <w:tcW w:w="1428" w:type="dxa"/>
            <w:gridSpan w:val="2"/>
            <w:shd w:val="clear" w:color="auto" w:fill="auto"/>
          </w:tcPr>
          <w:p w14:paraId="697B8F53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b/>
                <w:color w:val="000000"/>
                <w:sz w:val="24"/>
                <w:szCs w:val="24"/>
              </w:rPr>
              <w:t>Anxiety Scores</w:t>
            </w:r>
          </w:p>
        </w:tc>
        <w:tc>
          <w:tcPr>
            <w:tcW w:w="1579" w:type="dxa"/>
            <w:gridSpan w:val="2"/>
          </w:tcPr>
          <w:p w14:paraId="4436496E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763" w:type="dxa"/>
            <w:shd w:val="clear" w:color="auto" w:fill="auto"/>
          </w:tcPr>
          <w:p w14:paraId="71ABD879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-2.13</w:t>
            </w:r>
          </w:p>
        </w:tc>
        <w:tc>
          <w:tcPr>
            <w:tcW w:w="981" w:type="dxa"/>
            <w:shd w:val="clear" w:color="auto" w:fill="auto"/>
          </w:tcPr>
          <w:p w14:paraId="689CA027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</w:tcPr>
          <w:p w14:paraId="5BB8DE4B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-2.36</w:t>
            </w:r>
          </w:p>
        </w:tc>
        <w:tc>
          <w:tcPr>
            <w:tcW w:w="2421" w:type="dxa"/>
          </w:tcPr>
          <w:p w14:paraId="5E34D330" w14:textId="77777777" w:rsidR="00554FCD" w:rsidRPr="00D576A8" w:rsidRDefault="00554FCD" w:rsidP="009C63F1">
            <w:pPr>
              <w:pStyle w:val="PreformattedText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6A8">
              <w:rPr>
                <w:rFonts w:ascii="Arial" w:hAnsi="Arial" w:cs="Arial"/>
                <w:color w:val="000000"/>
                <w:sz w:val="24"/>
                <w:szCs w:val="24"/>
              </w:rPr>
              <w:t>0.024</w:t>
            </w:r>
          </w:p>
        </w:tc>
      </w:tr>
    </w:tbl>
    <w:p w14:paraId="516446E4" w14:textId="77777777" w:rsidR="00554FCD" w:rsidRPr="00D576A8" w:rsidRDefault="00554FCD" w:rsidP="00554FCD">
      <w:pPr>
        <w:spacing w:line="480" w:lineRule="auto"/>
        <w:jc w:val="both"/>
        <w:rPr>
          <w:rFonts w:ascii="Arial" w:hAnsi="Arial" w:cs="Arial"/>
        </w:rPr>
      </w:pPr>
    </w:p>
    <w:p w14:paraId="0F0088D9" w14:textId="77777777" w:rsidR="00554FCD" w:rsidRPr="00D576A8" w:rsidRDefault="00554FCD" w:rsidP="00554FCD">
      <w:pPr>
        <w:spacing w:line="480" w:lineRule="auto"/>
        <w:jc w:val="both"/>
        <w:rPr>
          <w:rFonts w:ascii="Arial" w:hAnsi="Arial" w:cs="Arial"/>
        </w:rPr>
      </w:pPr>
    </w:p>
    <w:p w14:paraId="228EB584" w14:textId="77777777" w:rsidR="00554FCD" w:rsidRDefault="00554FCD"/>
    <w:p w14:paraId="57D643C5" w14:textId="77777777" w:rsidR="00554FCD" w:rsidRDefault="00554FCD"/>
    <w:sectPr w:rsidR="00554FCD" w:rsidSect="00115D5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Mono">
    <w:altName w:val="Courier New"/>
    <w:charset w:val="00"/>
    <w:family w:val="modern"/>
    <w:pitch w:val="fixed"/>
  </w:font>
  <w:font w:name="NSimSun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FCD"/>
    <w:rsid w:val="000C518D"/>
    <w:rsid w:val="00115D5C"/>
    <w:rsid w:val="001F61A5"/>
    <w:rsid w:val="00554FCD"/>
    <w:rsid w:val="00626DDA"/>
    <w:rsid w:val="00683576"/>
    <w:rsid w:val="009C63F1"/>
    <w:rsid w:val="00D6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CDE8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4FCD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54FC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PreformattedText">
    <w:name w:val="Preformatted Text"/>
    <w:basedOn w:val="Normal"/>
    <w:qFormat/>
    <w:rsid w:val="00554FCD"/>
    <w:pPr>
      <w:widowControl w:val="0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TableContents">
    <w:name w:val="Table Contents"/>
    <w:basedOn w:val="Normal"/>
    <w:qFormat/>
    <w:rsid w:val="00554FCD"/>
    <w:pPr>
      <w:widowControl w:val="0"/>
      <w:suppressLineNumbers/>
    </w:pPr>
    <w:rPr>
      <w:rFonts w:ascii="Liberation Serif" w:eastAsia="NSimSun" w:hAnsi="Liberation Serif" w:cs="Lucida Sans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F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FCD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4FCD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54FC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PreformattedText">
    <w:name w:val="Preformatted Text"/>
    <w:basedOn w:val="Normal"/>
    <w:qFormat/>
    <w:rsid w:val="00554FCD"/>
    <w:pPr>
      <w:widowControl w:val="0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TableContents">
    <w:name w:val="Table Contents"/>
    <w:basedOn w:val="Normal"/>
    <w:qFormat/>
    <w:rsid w:val="00554FCD"/>
    <w:pPr>
      <w:widowControl w:val="0"/>
      <w:suppressLineNumbers/>
    </w:pPr>
    <w:rPr>
      <w:rFonts w:ascii="Liberation Serif" w:eastAsia="NSimSun" w:hAnsi="Liberation Serif" w:cs="Lucida Sans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F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FCD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295</Words>
  <Characters>1687</Characters>
  <Application>Microsoft Macintosh Word</Application>
  <DocSecurity>0</DocSecurity>
  <Lines>14</Lines>
  <Paragraphs>3</Paragraphs>
  <ScaleCrop>false</ScaleCrop>
  <Company>Nandita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Nandita Deo</dc:creator>
  <cp:keywords/>
  <dc:description/>
  <cp:lastModifiedBy>Nandita Deo</cp:lastModifiedBy>
  <cp:revision>5</cp:revision>
  <dcterms:created xsi:type="dcterms:W3CDTF">2019-12-24T17:22:00Z</dcterms:created>
  <dcterms:modified xsi:type="dcterms:W3CDTF">2020-03-09T04:21:00Z</dcterms:modified>
</cp:coreProperties>
</file>