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836BC" w14:textId="04FFE37F" w:rsidR="000F5573" w:rsidRPr="00FF0740" w:rsidRDefault="000F3895" w:rsidP="00FF0740">
      <w:pPr>
        <w:jc w:val="both"/>
        <w:rPr>
          <w:rFonts w:cstheme="minorHAnsi"/>
          <w:b/>
          <w:bCs/>
          <w:sz w:val="22"/>
          <w:szCs w:val="22"/>
        </w:rPr>
      </w:pPr>
      <w:r w:rsidRPr="00FF0740">
        <w:rPr>
          <w:rFonts w:cstheme="minorHAnsi"/>
          <w:b/>
          <w:bCs/>
          <w:sz w:val="22"/>
          <w:szCs w:val="22"/>
        </w:rPr>
        <w:t xml:space="preserve"> </w:t>
      </w:r>
    </w:p>
    <w:p w14:paraId="57CDC83A" w14:textId="77777777" w:rsidR="00EE45B7" w:rsidRPr="006F4E4B" w:rsidRDefault="000D0D7E" w:rsidP="006C7D4E">
      <w:pPr>
        <w:ind w:left="1440"/>
        <w:jc w:val="center"/>
        <w:rPr>
          <w:rFonts w:asciiTheme="majorBidi" w:hAnsiTheme="majorBidi" w:cstheme="majorBidi"/>
          <w:b/>
          <w:bCs/>
        </w:rPr>
      </w:pPr>
      <w:r w:rsidRPr="006F4E4B">
        <w:rPr>
          <w:rFonts w:asciiTheme="majorBidi" w:hAnsiTheme="majorBidi" w:cstheme="majorBidi"/>
          <w:b/>
          <w:bCs/>
        </w:rPr>
        <w:t xml:space="preserve">A </w:t>
      </w:r>
      <w:r w:rsidR="004A286A" w:rsidRPr="006F4E4B">
        <w:rPr>
          <w:rFonts w:asciiTheme="majorBidi" w:hAnsiTheme="majorBidi" w:cstheme="majorBidi"/>
          <w:b/>
          <w:bCs/>
        </w:rPr>
        <w:t>D</w:t>
      </w:r>
      <w:r w:rsidRPr="006F4E4B">
        <w:rPr>
          <w:rFonts w:asciiTheme="majorBidi" w:hAnsiTheme="majorBidi" w:cstheme="majorBidi"/>
          <w:b/>
          <w:bCs/>
        </w:rPr>
        <w:t xml:space="preserve">ecade of </w:t>
      </w:r>
      <w:r w:rsidR="004A286A" w:rsidRPr="006F4E4B">
        <w:rPr>
          <w:rFonts w:asciiTheme="majorBidi" w:hAnsiTheme="majorBidi" w:cstheme="majorBidi"/>
          <w:b/>
          <w:bCs/>
        </w:rPr>
        <w:t>A</w:t>
      </w:r>
      <w:r w:rsidRPr="006F4E4B">
        <w:rPr>
          <w:rFonts w:asciiTheme="majorBidi" w:hAnsiTheme="majorBidi" w:cstheme="majorBidi"/>
          <w:b/>
          <w:bCs/>
        </w:rPr>
        <w:t>chievements</w:t>
      </w:r>
      <w:r w:rsidR="004A286A" w:rsidRPr="006F4E4B">
        <w:rPr>
          <w:rFonts w:asciiTheme="majorBidi" w:hAnsiTheme="majorBidi" w:cstheme="majorBidi"/>
          <w:b/>
          <w:bCs/>
        </w:rPr>
        <w:t xml:space="preserve">: International Society of Paediatric Oncology </w:t>
      </w:r>
    </w:p>
    <w:p w14:paraId="10052466" w14:textId="0187F4FA" w:rsidR="000D0D7E" w:rsidRPr="006F4E4B" w:rsidRDefault="004A286A" w:rsidP="006C7D4E">
      <w:pPr>
        <w:ind w:left="1440"/>
        <w:jc w:val="center"/>
        <w:rPr>
          <w:rFonts w:asciiTheme="majorBidi" w:hAnsiTheme="majorBidi" w:cstheme="majorBidi"/>
          <w:b/>
          <w:bCs/>
        </w:rPr>
      </w:pPr>
      <w:r w:rsidRPr="006F4E4B">
        <w:rPr>
          <w:rFonts w:asciiTheme="majorBidi" w:hAnsiTheme="majorBidi" w:cstheme="majorBidi"/>
          <w:b/>
          <w:bCs/>
        </w:rPr>
        <w:t>Baseline</w:t>
      </w:r>
      <w:r w:rsidR="00EE45B7" w:rsidRPr="006F4E4B">
        <w:rPr>
          <w:rFonts w:asciiTheme="majorBidi" w:hAnsiTheme="majorBidi" w:cstheme="majorBidi"/>
          <w:b/>
          <w:bCs/>
        </w:rPr>
        <w:t xml:space="preserve"> </w:t>
      </w:r>
      <w:r w:rsidRPr="006F4E4B">
        <w:rPr>
          <w:rFonts w:asciiTheme="majorBidi" w:hAnsiTheme="majorBidi" w:cstheme="majorBidi"/>
          <w:b/>
          <w:bCs/>
        </w:rPr>
        <w:t>Nursing Standards</w:t>
      </w:r>
    </w:p>
    <w:p w14:paraId="03390D21" w14:textId="77777777" w:rsidR="00566717" w:rsidRPr="006F4E4B" w:rsidRDefault="00566717" w:rsidP="006C7D4E">
      <w:pPr>
        <w:ind w:left="1440"/>
        <w:jc w:val="center"/>
        <w:rPr>
          <w:rFonts w:asciiTheme="majorBidi" w:hAnsiTheme="majorBidi" w:cstheme="majorBidi"/>
          <w:b/>
          <w:bCs/>
        </w:rPr>
      </w:pPr>
    </w:p>
    <w:p w14:paraId="1D1620DA" w14:textId="77777777" w:rsidR="00AB369C" w:rsidRPr="006F4E4B" w:rsidRDefault="00AB369C" w:rsidP="00FC1233">
      <w:pPr>
        <w:shd w:val="clear" w:color="auto" w:fill="FFFFFF"/>
        <w:spacing w:before="100" w:beforeAutospacing="1" w:after="100" w:afterAutospacing="1"/>
        <w:rPr>
          <w:rFonts w:asciiTheme="majorBidi" w:eastAsia="Times New Roman" w:hAnsiTheme="majorBidi" w:cstheme="majorBidi"/>
          <w:b/>
          <w:bCs/>
          <w:color w:val="1C1D1E"/>
          <w:lang w:eastAsia="en-US"/>
        </w:rPr>
      </w:pPr>
      <w:r w:rsidRPr="006F4E4B">
        <w:rPr>
          <w:rFonts w:asciiTheme="majorBidi" w:eastAsia="Times New Roman" w:hAnsiTheme="majorBidi" w:cstheme="majorBidi"/>
          <w:b/>
          <w:bCs/>
          <w:color w:val="1C1D1E"/>
          <w:lang w:eastAsia="en-US"/>
        </w:rPr>
        <w:t>Submission to PBC</w:t>
      </w:r>
    </w:p>
    <w:p w14:paraId="7073A745" w14:textId="74F6FCDF" w:rsidR="00AB369C" w:rsidRPr="006F4E4B" w:rsidRDefault="009D4D17" w:rsidP="00AB369C">
      <w:pPr>
        <w:shd w:val="clear" w:color="auto" w:fill="FFFFFF"/>
        <w:spacing w:before="100" w:beforeAutospacing="1" w:after="100" w:afterAutospacing="1"/>
        <w:rPr>
          <w:rFonts w:asciiTheme="majorBidi" w:eastAsia="Times New Roman" w:hAnsiTheme="majorBidi" w:cstheme="majorBidi"/>
          <w:b/>
          <w:bCs/>
          <w:color w:val="1C1D1E"/>
          <w:lang w:eastAsia="en-US"/>
        </w:rPr>
      </w:pPr>
      <w:r w:rsidRPr="006F4E4B">
        <w:rPr>
          <w:rFonts w:asciiTheme="majorBidi" w:eastAsia="Times New Roman" w:hAnsiTheme="majorBidi" w:cstheme="majorBidi"/>
          <w:b/>
          <w:bCs/>
          <w:color w:val="1C1D1E"/>
          <w:lang w:eastAsia="en-US"/>
        </w:rPr>
        <w:t>A</w:t>
      </w:r>
      <w:r w:rsidR="002B55CA" w:rsidRPr="006F4E4B">
        <w:rPr>
          <w:rFonts w:asciiTheme="majorBidi" w:eastAsia="Times New Roman" w:hAnsiTheme="majorBidi" w:cstheme="majorBidi"/>
          <w:b/>
          <w:bCs/>
          <w:color w:val="1C1D1E"/>
          <w:lang w:eastAsia="en-US"/>
        </w:rPr>
        <w:t>uthors</w:t>
      </w:r>
      <w:r w:rsidR="00FC1233" w:rsidRPr="006F4E4B">
        <w:rPr>
          <w:rFonts w:asciiTheme="majorBidi" w:eastAsia="Times New Roman" w:hAnsiTheme="majorBidi" w:cstheme="majorBidi"/>
          <w:b/>
          <w:bCs/>
          <w:color w:val="1C1D1E"/>
          <w:lang w:eastAsia="en-US"/>
        </w:rPr>
        <w:t xml:space="preserve"> – all authors have no conflict of interest</w:t>
      </w:r>
    </w:p>
    <w:p w14:paraId="7A90372E" w14:textId="2D9FB1F5" w:rsidR="00B91C98" w:rsidRPr="006F4E4B" w:rsidRDefault="00B91C98" w:rsidP="00B91C98">
      <w:pPr>
        <w:shd w:val="clear" w:color="auto" w:fill="FFFFFF"/>
        <w:rPr>
          <w:rFonts w:asciiTheme="majorBidi" w:eastAsia="Times New Roman" w:hAnsiTheme="majorBidi" w:cstheme="majorBidi"/>
          <w:color w:val="1C1D1E"/>
          <w:lang w:val="es-US" w:eastAsia="en-US"/>
        </w:rPr>
      </w:pPr>
      <w:r w:rsidRPr="006F4E4B">
        <w:rPr>
          <w:rFonts w:asciiTheme="majorBidi" w:eastAsia="Times New Roman" w:hAnsiTheme="majorBidi" w:cstheme="majorBidi"/>
          <w:color w:val="1C1D1E"/>
          <w:lang w:val="es-US" w:eastAsia="en-US"/>
        </w:rPr>
        <w:t>Linda Z. Abramovitz</w:t>
      </w:r>
      <w:r w:rsidR="007D042E" w:rsidRPr="006F4E4B">
        <w:rPr>
          <w:rFonts w:asciiTheme="majorBidi" w:eastAsia="Times New Roman" w:hAnsiTheme="majorBidi" w:cstheme="majorBidi"/>
          <w:color w:val="1C1D1E"/>
          <w:lang w:val="es-US" w:eastAsia="en-US"/>
        </w:rPr>
        <w:t xml:space="preserve">, </w:t>
      </w:r>
      <w:r w:rsidR="009F6E9A" w:rsidRPr="006F4E4B">
        <w:rPr>
          <w:rFonts w:asciiTheme="majorBidi" w:eastAsia="Times New Roman" w:hAnsiTheme="majorBidi" w:cstheme="majorBidi"/>
          <w:color w:val="1C1D1E"/>
          <w:lang w:val="es-US" w:eastAsia="en-US"/>
        </w:rPr>
        <w:t xml:space="preserve">MSN, </w:t>
      </w:r>
      <w:r w:rsidR="007D042E" w:rsidRPr="006F4E4B">
        <w:rPr>
          <w:rFonts w:asciiTheme="majorBidi" w:eastAsia="Times New Roman" w:hAnsiTheme="majorBidi" w:cstheme="majorBidi"/>
          <w:color w:val="1C1D1E"/>
          <w:lang w:val="es-US" w:eastAsia="en-US"/>
        </w:rPr>
        <w:t>RN</w:t>
      </w:r>
      <w:r w:rsidR="009F6E9A" w:rsidRPr="006F4E4B">
        <w:rPr>
          <w:rFonts w:asciiTheme="majorBidi" w:eastAsia="Times New Roman" w:hAnsiTheme="majorBidi" w:cstheme="majorBidi"/>
          <w:color w:val="1C1D1E"/>
          <w:lang w:val="es-US" w:eastAsia="en-US"/>
        </w:rPr>
        <w:t>, CNS, BMTCN, FAAN</w:t>
      </w:r>
    </w:p>
    <w:p w14:paraId="204BFA73" w14:textId="11D12165" w:rsidR="00B91C98" w:rsidRPr="006F4E4B" w:rsidRDefault="00B91C98" w:rsidP="00B91C98">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University of California, San Francisco</w:t>
      </w:r>
      <w:r w:rsidR="009F6E9A" w:rsidRPr="006F4E4B">
        <w:rPr>
          <w:rFonts w:asciiTheme="majorBidi" w:eastAsia="Times New Roman" w:hAnsiTheme="majorBidi" w:cstheme="majorBidi"/>
          <w:color w:val="1C1D1E"/>
          <w:lang w:eastAsia="en-US"/>
        </w:rPr>
        <w:t xml:space="preserve"> (UCSF)</w:t>
      </w:r>
    </w:p>
    <w:p w14:paraId="6B4BB554" w14:textId="59A3A355" w:rsidR="00B91C98" w:rsidRPr="006F4E4B" w:rsidRDefault="00B91C98" w:rsidP="00B91C98">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Global </w:t>
      </w:r>
      <w:r w:rsidR="009F6E9A" w:rsidRPr="006F4E4B">
        <w:rPr>
          <w:rFonts w:asciiTheme="majorBidi" w:eastAsia="Times New Roman" w:hAnsiTheme="majorBidi" w:cstheme="majorBidi"/>
          <w:color w:val="1C1D1E"/>
          <w:lang w:eastAsia="en-US"/>
        </w:rPr>
        <w:t>Cancer</w:t>
      </w:r>
      <w:r w:rsidRPr="006F4E4B">
        <w:rPr>
          <w:rFonts w:asciiTheme="majorBidi" w:eastAsia="Times New Roman" w:hAnsiTheme="majorBidi" w:cstheme="majorBidi"/>
          <w:color w:val="1C1D1E"/>
          <w:lang w:eastAsia="en-US"/>
        </w:rPr>
        <w:t xml:space="preserve"> Program/School of Nursing</w:t>
      </w:r>
    </w:p>
    <w:p w14:paraId="2B808BA8" w14:textId="1F1F9BDA" w:rsidR="007D042E" w:rsidRPr="006F4E4B" w:rsidRDefault="007D042E" w:rsidP="00B91C98">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San Francisco, </w:t>
      </w:r>
      <w:r w:rsidR="00144969" w:rsidRPr="006F4E4B">
        <w:rPr>
          <w:rFonts w:asciiTheme="majorBidi" w:eastAsia="Times New Roman" w:hAnsiTheme="majorBidi" w:cstheme="majorBidi"/>
          <w:color w:val="1C1D1E"/>
          <w:lang w:eastAsia="en-US"/>
        </w:rPr>
        <w:t>CA</w:t>
      </w:r>
      <w:r w:rsidRPr="006F4E4B">
        <w:rPr>
          <w:rFonts w:asciiTheme="majorBidi" w:eastAsia="Times New Roman" w:hAnsiTheme="majorBidi" w:cstheme="majorBidi"/>
          <w:color w:val="1C1D1E"/>
          <w:lang w:eastAsia="en-US"/>
        </w:rPr>
        <w:t xml:space="preserve"> USA</w:t>
      </w:r>
    </w:p>
    <w:p w14:paraId="3523C41B" w14:textId="77777777" w:rsidR="00144969" w:rsidRPr="006F4E4B" w:rsidRDefault="00144969" w:rsidP="00B91C98">
      <w:pPr>
        <w:shd w:val="clear" w:color="auto" w:fill="FFFFFF"/>
        <w:rPr>
          <w:rFonts w:asciiTheme="majorBidi" w:eastAsia="Times New Roman" w:hAnsiTheme="majorBidi" w:cstheme="majorBidi"/>
          <w:color w:val="1C1D1E"/>
          <w:lang w:eastAsia="en-US"/>
        </w:rPr>
      </w:pPr>
    </w:p>
    <w:p w14:paraId="01120B01" w14:textId="118B4CDC" w:rsidR="00144969" w:rsidRPr="006F4E4B" w:rsidRDefault="00144969" w:rsidP="00144969">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Courtney Sullivan</w:t>
      </w:r>
      <w:r w:rsidR="00337B8D" w:rsidRPr="006F4E4B">
        <w:rPr>
          <w:rFonts w:asciiTheme="majorBidi" w:eastAsia="Times New Roman" w:hAnsiTheme="majorBidi" w:cstheme="majorBidi"/>
          <w:color w:val="1C1D1E"/>
          <w:lang w:eastAsia="en-US"/>
        </w:rPr>
        <w:t>, PhD, RN, CPNP-AC, CPHON</w:t>
      </w:r>
    </w:p>
    <w:p w14:paraId="169819D0" w14:textId="6F08129F" w:rsidR="00337B8D" w:rsidRPr="006F4E4B" w:rsidRDefault="00220E4E" w:rsidP="00144969">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Michigan State University, College </w:t>
      </w:r>
      <w:r w:rsidR="00337B8D" w:rsidRPr="006F4E4B">
        <w:rPr>
          <w:rFonts w:asciiTheme="majorBidi" w:eastAsia="Times New Roman" w:hAnsiTheme="majorBidi" w:cstheme="majorBidi"/>
          <w:color w:val="1C1D1E"/>
          <w:lang w:eastAsia="en-US"/>
        </w:rPr>
        <w:t>of Nursing</w:t>
      </w:r>
    </w:p>
    <w:p w14:paraId="0237C343" w14:textId="453FF447" w:rsidR="00337B8D" w:rsidRPr="006F4E4B" w:rsidRDefault="00220E4E" w:rsidP="00144969">
      <w:pPr>
        <w:shd w:val="clear" w:color="auto" w:fill="FFFFFF"/>
        <w:rPr>
          <w:rFonts w:asciiTheme="majorBidi" w:eastAsia="Times New Roman" w:hAnsiTheme="majorBidi" w:cstheme="majorBidi"/>
          <w:color w:val="1C1D1E"/>
          <w:lang w:val="es-US" w:eastAsia="en-US"/>
        </w:rPr>
      </w:pPr>
      <w:r w:rsidRPr="006F4E4B">
        <w:rPr>
          <w:rFonts w:asciiTheme="majorBidi" w:eastAsia="Times New Roman" w:hAnsiTheme="majorBidi" w:cstheme="majorBidi"/>
          <w:color w:val="1C1D1E"/>
          <w:lang w:val="es-US" w:eastAsia="en-US"/>
        </w:rPr>
        <w:t>East Lansing, MI,</w:t>
      </w:r>
      <w:r w:rsidR="00337B8D" w:rsidRPr="006F4E4B">
        <w:rPr>
          <w:rFonts w:asciiTheme="majorBidi" w:eastAsia="Times New Roman" w:hAnsiTheme="majorBidi" w:cstheme="majorBidi"/>
          <w:color w:val="1C1D1E"/>
          <w:lang w:val="es-US" w:eastAsia="en-US"/>
        </w:rPr>
        <w:t xml:space="preserve"> USA</w:t>
      </w:r>
    </w:p>
    <w:p w14:paraId="3CA3F580" w14:textId="77777777" w:rsidR="00B91C98" w:rsidRPr="006F4E4B" w:rsidRDefault="00B91C98" w:rsidP="00B91C98">
      <w:pPr>
        <w:shd w:val="clear" w:color="auto" w:fill="FFFFFF"/>
        <w:rPr>
          <w:rFonts w:asciiTheme="majorBidi" w:eastAsia="Times New Roman" w:hAnsiTheme="majorBidi" w:cstheme="majorBidi"/>
          <w:color w:val="1C1D1E"/>
          <w:lang w:val="es-US" w:eastAsia="en-US"/>
        </w:rPr>
      </w:pPr>
    </w:p>
    <w:p w14:paraId="2B919462" w14:textId="6D80B264" w:rsidR="00B91C98" w:rsidRPr="006F4E4B" w:rsidRDefault="00B91C98" w:rsidP="00B91C98">
      <w:pPr>
        <w:shd w:val="clear" w:color="auto" w:fill="FFFFFF"/>
        <w:rPr>
          <w:rFonts w:asciiTheme="majorBidi" w:eastAsia="Times New Roman" w:hAnsiTheme="majorBidi" w:cstheme="majorBidi"/>
          <w:color w:val="000000" w:themeColor="text1"/>
          <w:lang w:val="es-US" w:eastAsia="en-US"/>
        </w:rPr>
      </w:pPr>
      <w:r w:rsidRPr="006F4E4B">
        <w:rPr>
          <w:rFonts w:asciiTheme="majorBidi" w:eastAsia="Times New Roman" w:hAnsiTheme="majorBidi" w:cstheme="majorBidi"/>
          <w:color w:val="1C1D1E"/>
          <w:lang w:val="es-US" w:eastAsia="en-US"/>
        </w:rPr>
        <w:t>Rehana Punjwani</w:t>
      </w:r>
      <w:r w:rsidR="00FC1233" w:rsidRPr="006F4E4B">
        <w:rPr>
          <w:rFonts w:asciiTheme="majorBidi" w:hAnsiTheme="majorBidi" w:cstheme="majorBidi"/>
          <w:color w:val="4C76A2"/>
          <w:shd w:val="clear" w:color="auto" w:fill="FFFFFF"/>
          <w:lang w:val="es-US"/>
        </w:rPr>
        <w:t xml:space="preserve">, </w:t>
      </w:r>
      <w:r w:rsidR="00FC1233" w:rsidRPr="006F4E4B">
        <w:rPr>
          <w:rFonts w:asciiTheme="majorBidi" w:hAnsiTheme="majorBidi" w:cstheme="majorBidi"/>
          <w:color w:val="000000" w:themeColor="text1"/>
          <w:shd w:val="clear" w:color="auto" w:fill="FFFFFF"/>
          <w:lang w:val="es-US"/>
        </w:rPr>
        <w:t>BScN, MS</w:t>
      </w:r>
    </w:p>
    <w:p w14:paraId="556630EB" w14:textId="7B3FCB98" w:rsidR="009D4D17" w:rsidRPr="006F4E4B" w:rsidRDefault="009D4D17" w:rsidP="009D4D17">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DOW University Hospital</w:t>
      </w:r>
    </w:p>
    <w:p w14:paraId="110A6127" w14:textId="6F3760A2" w:rsidR="009D4D17" w:rsidRPr="006F4E4B" w:rsidRDefault="009D4D17" w:rsidP="009D4D17">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Karachi, Pakistan</w:t>
      </w:r>
    </w:p>
    <w:p w14:paraId="20570CEF" w14:textId="77777777" w:rsidR="00E064B0" w:rsidRPr="006F4E4B" w:rsidRDefault="00E064B0" w:rsidP="00B91C98">
      <w:pPr>
        <w:shd w:val="clear" w:color="auto" w:fill="FFFFFF"/>
        <w:rPr>
          <w:rFonts w:asciiTheme="majorBidi" w:eastAsia="Times New Roman" w:hAnsiTheme="majorBidi" w:cstheme="majorBidi"/>
          <w:color w:val="1C1D1E"/>
          <w:lang w:eastAsia="en-US"/>
        </w:rPr>
      </w:pPr>
    </w:p>
    <w:p w14:paraId="2302174B"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Julia Challinor, RN, PhD</w:t>
      </w:r>
    </w:p>
    <w:p w14:paraId="224461E7"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University of California, San Francisco</w:t>
      </w:r>
    </w:p>
    <w:p w14:paraId="346CA399"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School of Nursing </w:t>
      </w:r>
    </w:p>
    <w:p w14:paraId="46CD05C4" w14:textId="77777777" w:rsidR="00220E4E" w:rsidRPr="00AC0EDC" w:rsidRDefault="00220E4E" w:rsidP="00220E4E">
      <w:pPr>
        <w:shd w:val="clear" w:color="auto" w:fill="FFFFFF"/>
        <w:rPr>
          <w:rFonts w:asciiTheme="majorBidi" w:eastAsia="Times New Roman" w:hAnsiTheme="majorBidi" w:cstheme="majorBidi"/>
          <w:color w:val="1C1D1E"/>
          <w:lang w:val="es-US" w:eastAsia="en-US"/>
        </w:rPr>
      </w:pPr>
      <w:r w:rsidRPr="00AC0EDC">
        <w:rPr>
          <w:rFonts w:asciiTheme="majorBidi" w:eastAsia="Times New Roman" w:hAnsiTheme="majorBidi" w:cstheme="majorBidi"/>
          <w:color w:val="1C1D1E"/>
          <w:lang w:val="es-US" w:eastAsia="en-US"/>
        </w:rPr>
        <w:t>San Francisco, CA, USA</w:t>
      </w:r>
    </w:p>
    <w:p w14:paraId="6A2694F4" w14:textId="77777777" w:rsidR="00220E4E" w:rsidRPr="00AC0EDC" w:rsidRDefault="00220E4E" w:rsidP="00220E4E">
      <w:pPr>
        <w:shd w:val="clear" w:color="auto" w:fill="FFFFFF"/>
        <w:rPr>
          <w:rFonts w:asciiTheme="majorBidi" w:eastAsia="Times New Roman" w:hAnsiTheme="majorBidi" w:cstheme="majorBidi"/>
          <w:color w:val="1C1D1E"/>
          <w:lang w:val="es-US" w:eastAsia="en-US"/>
        </w:rPr>
      </w:pPr>
    </w:p>
    <w:p w14:paraId="47D0E30E" w14:textId="6CCA9886" w:rsidR="00E064B0" w:rsidRPr="00AC0EDC" w:rsidRDefault="00E064B0" w:rsidP="00E064B0">
      <w:pPr>
        <w:shd w:val="clear" w:color="auto" w:fill="FFFFFF"/>
        <w:rPr>
          <w:rFonts w:asciiTheme="majorBidi" w:hAnsiTheme="majorBidi" w:cstheme="majorBidi"/>
          <w:color w:val="000000"/>
          <w:lang w:val="es-US"/>
        </w:rPr>
      </w:pPr>
      <w:r w:rsidRPr="00AC0EDC">
        <w:rPr>
          <w:rFonts w:asciiTheme="majorBidi" w:eastAsia="Times New Roman" w:hAnsiTheme="majorBidi" w:cstheme="majorBidi"/>
          <w:color w:val="1C1D1E"/>
          <w:lang w:val="es-US" w:eastAsia="en-US"/>
        </w:rPr>
        <w:t>Shenila Anwarali</w:t>
      </w:r>
      <w:r w:rsidR="00EE271B" w:rsidRPr="00AC0EDC">
        <w:rPr>
          <w:rFonts w:asciiTheme="majorBidi" w:eastAsia="Times New Roman" w:hAnsiTheme="majorBidi" w:cstheme="majorBidi"/>
          <w:color w:val="1C1D1E"/>
          <w:lang w:val="es-US" w:eastAsia="en-US"/>
        </w:rPr>
        <w:t>,</w:t>
      </w:r>
      <w:r w:rsidR="0047385A" w:rsidRPr="00AC0EDC">
        <w:rPr>
          <w:rFonts w:asciiTheme="majorBidi" w:eastAsia="Times New Roman" w:hAnsiTheme="majorBidi" w:cstheme="majorBidi"/>
          <w:color w:val="1C1D1E"/>
          <w:lang w:val="es-US" w:eastAsia="en-US"/>
        </w:rPr>
        <w:t xml:space="preserve"> </w:t>
      </w:r>
      <w:r w:rsidR="00EE271B" w:rsidRPr="00AC0EDC">
        <w:rPr>
          <w:rFonts w:asciiTheme="majorBidi" w:hAnsiTheme="majorBidi" w:cstheme="majorBidi"/>
          <w:color w:val="000000"/>
          <w:lang w:val="es-US"/>
        </w:rPr>
        <w:t>RN, DPON, MSN</w:t>
      </w:r>
    </w:p>
    <w:p w14:paraId="38B88D38" w14:textId="03186128" w:rsidR="00323BC6" w:rsidRDefault="00323BC6" w:rsidP="00E064B0">
      <w:pPr>
        <w:shd w:val="clear" w:color="auto" w:fill="FFFFFF"/>
        <w:rPr>
          <w:rFonts w:asciiTheme="majorBidi" w:hAnsiTheme="majorBidi" w:cstheme="majorBidi"/>
          <w:color w:val="000000"/>
        </w:rPr>
      </w:pPr>
      <w:r>
        <w:rPr>
          <w:rFonts w:asciiTheme="majorBidi" w:hAnsiTheme="majorBidi" w:cstheme="majorBidi"/>
          <w:color w:val="000000"/>
        </w:rPr>
        <w:t>The Aga Khan University Hospital</w:t>
      </w:r>
    </w:p>
    <w:p w14:paraId="04F6668B" w14:textId="106942D6" w:rsidR="00323BC6" w:rsidRDefault="00323BC6" w:rsidP="00E064B0">
      <w:pPr>
        <w:shd w:val="clear" w:color="auto" w:fill="FFFFFF"/>
        <w:rPr>
          <w:rFonts w:asciiTheme="majorBidi" w:hAnsiTheme="majorBidi" w:cstheme="majorBidi"/>
          <w:color w:val="000000"/>
        </w:rPr>
      </w:pPr>
      <w:r>
        <w:rPr>
          <w:rFonts w:asciiTheme="majorBidi" w:hAnsiTheme="majorBidi" w:cstheme="majorBidi"/>
          <w:color w:val="000000"/>
        </w:rPr>
        <w:t>School of Nursing and Midwifery</w:t>
      </w:r>
    </w:p>
    <w:p w14:paraId="76BBF017" w14:textId="249B2558" w:rsidR="00323BC6" w:rsidRPr="00323BC6" w:rsidRDefault="00323BC6" w:rsidP="00E064B0">
      <w:pPr>
        <w:shd w:val="clear" w:color="auto" w:fill="FFFFFF"/>
        <w:rPr>
          <w:rFonts w:asciiTheme="majorBidi" w:eastAsia="Times New Roman" w:hAnsiTheme="majorBidi" w:cstheme="majorBidi"/>
          <w:color w:val="1C1D1E"/>
          <w:lang w:eastAsia="en-US"/>
        </w:rPr>
      </w:pPr>
      <w:r>
        <w:rPr>
          <w:rFonts w:asciiTheme="majorBidi" w:hAnsiTheme="majorBidi" w:cstheme="majorBidi"/>
          <w:color w:val="000000"/>
        </w:rPr>
        <w:t>Karachi, Pakistan</w:t>
      </w:r>
    </w:p>
    <w:p w14:paraId="260BE1D1" w14:textId="77777777" w:rsidR="00220E4E" w:rsidRPr="00323BC6" w:rsidRDefault="00220E4E" w:rsidP="00220E4E">
      <w:pPr>
        <w:shd w:val="clear" w:color="auto" w:fill="FFFFFF"/>
        <w:rPr>
          <w:rFonts w:asciiTheme="majorBidi" w:eastAsia="Times New Roman" w:hAnsiTheme="majorBidi" w:cstheme="majorBidi"/>
          <w:color w:val="1C1D1E"/>
          <w:lang w:eastAsia="en-US"/>
        </w:rPr>
      </w:pPr>
    </w:p>
    <w:p w14:paraId="30E2C301" w14:textId="77777777" w:rsidR="00220E4E" w:rsidRPr="006F4E4B" w:rsidRDefault="00220E4E" w:rsidP="00220E4E">
      <w:pPr>
        <w:shd w:val="clear" w:color="auto" w:fill="FFFFFF"/>
        <w:rPr>
          <w:rFonts w:asciiTheme="majorBidi" w:eastAsia="Times New Roman" w:hAnsiTheme="majorBidi" w:cstheme="majorBidi"/>
          <w:color w:val="1C1D1E"/>
          <w:lang w:val="de-DE" w:eastAsia="en-US"/>
        </w:rPr>
      </w:pPr>
      <w:r w:rsidRPr="006F4E4B">
        <w:rPr>
          <w:rFonts w:asciiTheme="majorBidi" w:eastAsia="Times New Roman" w:hAnsiTheme="majorBidi" w:cstheme="majorBidi"/>
          <w:color w:val="1C1D1E"/>
          <w:lang w:eastAsia="en-US"/>
        </w:rPr>
        <w:t>Rachel Hollis</w:t>
      </w:r>
      <w:r w:rsidRPr="006F4E4B">
        <w:rPr>
          <w:rFonts w:asciiTheme="majorBidi" w:eastAsia="Times New Roman" w:hAnsiTheme="majorBidi" w:cstheme="majorBidi"/>
          <w:color w:val="1C1D1E"/>
          <w:lang w:val="de-DE" w:eastAsia="en-US"/>
        </w:rPr>
        <w:t>, RN, MHSc, FRCN</w:t>
      </w:r>
    </w:p>
    <w:p w14:paraId="065FBA0F" w14:textId="77777777" w:rsidR="00220E4E" w:rsidRPr="006F4E4B" w:rsidRDefault="00220E4E" w:rsidP="00220E4E">
      <w:pPr>
        <w:shd w:val="clear" w:color="auto" w:fill="FFFFFF"/>
        <w:rPr>
          <w:rFonts w:asciiTheme="majorBidi" w:eastAsia="Times New Roman" w:hAnsiTheme="majorBidi" w:cstheme="majorBidi"/>
          <w:color w:val="1C1D1E"/>
          <w:lang w:val="en-GB" w:eastAsia="en-US"/>
        </w:rPr>
      </w:pPr>
      <w:r w:rsidRPr="006F4E4B">
        <w:rPr>
          <w:rFonts w:asciiTheme="majorBidi" w:eastAsia="Times New Roman" w:hAnsiTheme="majorBidi" w:cstheme="majorBidi"/>
          <w:color w:val="1C1D1E"/>
          <w:lang w:val="en-GB" w:eastAsia="en-US"/>
        </w:rPr>
        <w:t>Leeds Teaching Hospitals NHS Trust</w:t>
      </w:r>
    </w:p>
    <w:p w14:paraId="217189DF" w14:textId="77777777" w:rsidR="00220E4E" w:rsidRPr="006F4E4B" w:rsidRDefault="00220E4E" w:rsidP="00220E4E">
      <w:pPr>
        <w:shd w:val="clear" w:color="auto" w:fill="FFFFFF"/>
        <w:rPr>
          <w:rFonts w:asciiTheme="majorBidi" w:eastAsia="Times New Roman" w:hAnsiTheme="majorBidi" w:cstheme="majorBidi"/>
          <w:color w:val="1C1D1E"/>
          <w:lang w:val="en-GB" w:eastAsia="en-US"/>
        </w:rPr>
      </w:pPr>
      <w:r w:rsidRPr="006F4E4B">
        <w:rPr>
          <w:rFonts w:asciiTheme="majorBidi" w:eastAsia="Times New Roman" w:hAnsiTheme="majorBidi" w:cstheme="majorBidi"/>
          <w:color w:val="1C1D1E"/>
          <w:lang w:val="en-GB" w:eastAsia="en-US"/>
        </w:rPr>
        <w:t>Leeds, UK</w:t>
      </w:r>
    </w:p>
    <w:p w14:paraId="315DD070" w14:textId="77777777" w:rsidR="007D042E" w:rsidRPr="006F4E4B" w:rsidRDefault="007D042E" w:rsidP="00B91C98">
      <w:pPr>
        <w:shd w:val="clear" w:color="auto" w:fill="FFFFFF"/>
        <w:rPr>
          <w:rFonts w:asciiTheme="majorBidi" w:eastAsia="Times New Roman" w:hAnsiTheme="majorBidi" w:cstheme="majorBidi"/>
          <w:color w:val="1C1D1E"/>
          <w:lang w:eastAsia="en-US"/>
        </w:rPr>
      </w:pPr>
    </w:p>
    <w:p w14:paraId="1A14DFF0" w14:textId="77777777" w:rsidR="00FC1233" w:rsidRPr="006F4E4B" w:rsidRDefault="00FC1233" w:rsidP="00FC1233">
      <w:pPr>
        <w:pStyle w:val="NormalWeb"/>
        <w:spacing w:before="0" w:beforeAutospacing="0" w:after="0" w:afterAutospacing="0"/>
        <w:rPr>
          <w:rFonts w:asciiTheme="majorBidi" w:hAnsiTheme="majorBidi" w:cstheme="majorBidi"/>
          <w:color w:val="000000"/>
        </w:rPr>
      </w:pPr>
      <w:r w:rsidRPr="006F4E4B">
        <w:rPr>
          <w:rFonts w:asciiTheme="majorBidi" w:hAnsiTheme="majorBidi" w:cstheme="majorBidi"/>
          <w:color w:val="000000"/>
        </w:rPr>
        <w:t>Lisa Morrissey, MPH MSN RN NE-BC </w:t>
      </w:r>
    </w:p>
    <w:p w14:paraId="431854D5" w14:textId="77777777" w:rsidR="00FC1233" w:rsidRPr="006F4E4B" w:rsidRDefault="00FC1233" w:rsidP="00FC1233">
      <w:pPr>
        <w:pStyle w:val="NormalWeb"/>
        <w:spacing w:before="0" w:beforeAutospacing="0" w:after="0" w:afterAutospacing="0"/>
        <w:rPr>
          <w:rFonts w:asciiTheme="majorBidi" w:hAnsiTheme="majorBidi" w:cstheme="majorBidi"/>
          <w:color w:val="000000"/>
        </w:rPr>
      </w:pPr>
      <w:r w:rsidRPr="006F4E4B">
        <w:rPr>
          <w:rFonts w:asciiTheme="majorBidi" w:hAnsiTheme="majorBidi" w:cstheme="majorBidi"/>
          <w:color w:val="000000"/>
        </w:rPr>
        <w:t>Hematology/Oncology/Hematopoietic Stem Cell Transplant</w:t>
      </w:r>
    </w:p>
    <w:p w14:paraId="7941427D" w14:textId="7A840A86" w:rsidR="00FC1233" w:rsidRPr="006F4E4B" w:rsidRDefault="00FC1233" w:rsidP="00FC1233">
      <w:pPr>
        <w:pStyle w:val="NormalWeb"/>
        <w:spacing w:before="0" w:beforeAutospacing="0" w:after="0" w:afterAutospacing="0"/>
        <w:rPr>
          <w:rFonts w:asciiTheme="majorBidi" w:hAnsiTheme="majorBidi" w:cstheme="majorBidi"/>
          <w:color w:val="000000"/>
        </w:rPr>
      </w:pPr>
      <w:r w:rsidRPr="006F4E4B">
        <w:rPr>
          <w:rFonts w:asciiTheme="majorBidi" w:hAnsiTheme="majorBidi" w:cstheme="majorBidi"/>
          <w:color w:val="000000"/>
        </w:rPr>
        <w:t>Boston Children’s Hospital</w:t>
      </w:r>
      <w:r w:rsidRPr="006F4E4B">
        <w:rPr>
          <w:rFonts w:asciiTheme="majorBidi" w:hAnsiTheme="majorBidi" w:cstheme="majorBidi"/>
          <w:color w:val="000000"/>
        </w:rPr>
        <w:br/>
        <w:t>Boston, MA USA</w:t>
      </w:r>
    </w:p>
    <w:p w14:paraId="0CB6BE6C" w14:textId="77777777" w:rsidR="007D042E" w:rsidRPr="006F4E4B" w:rsidRDefault="007D042E" w:rsidP="00B91C98">
      <w:pPr>
        <w:shd w:val="clear" w:color="auto" w:fill="FFFFFF"/>
        <w:rPr>
          <w:rFonts w:asciiTheme="majorBidi" w:eastAsia="Times New Roman" w:hAnsiTheme="majorBidi" w:cstheme="majorBidi"/>
          <w:color w:val="1C1D1E"/>
          <w:lang w:eastAsia="en-US"/>
        </w:rPr>
      </w:pPr>
    </w:p>
    <w:p w14:paraId="43B977EC"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Glenn Mbah Afungchwi, BNS, MPH, PhD</w:t>
      </w:r>
    </w:p>
    <w:p w14:paraId="3D3A6C48"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The University of Bamenda, </w:t>
      </w:r>
    </w:p>
    <w:p w14:paraId="0558CDF1"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Department of Nursing and Midwifery </w:t>
      </w:r>
    </w:p>
    <w:p w14:paraId="3AE14A7A" w14:textId="77777777" w:rsidR="00220E4E" w:rsidRPr="006F4E4B" w:rsidRDefault="00220E4E" w:rsidP="00220E4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Bamenda, Cameroon</w:t>
      </w:r>
    </w:p>
    <w:p w14:paraId="7D0F0180" w14:textId="77777777" w:rsidR="00220E4E" w:rsidRPr="006F4E4B" w:rsidRDefault="00220E4E" w:rsidP="00B91C98">
      <w:pPr>
        <w:shd w:val="clear" w:color="auto" w:fill="FFFFFF"/>
        <w:rPr>
          <w:rFonts w:asciiTheme="majorBidi" w:eastAsia="Times New Roman" w:hAnsiTheme="majorBidi" w:cstheme="majorBidi"/>
          <w:color w:val="1C1D1E"/>
          <w:lang w:eastAsia="en-US"/>
        </w:rPr>
      </w:pPr>
    </w:p>
    <w:p w14:paraId="501C9358" w14:textId="1B16D248" w:rsidR="007D042E" w:rsidRPr="006F4E4B" w:rsidRDefault="007D042E" w:rsidP="007D042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lastRenderedPageBreak/>
        <w:t>Sara Day</w:t>
      </w:r>
      <w:r w:rsidR="00337B8D" w:rsidRPr="006F4E4B">
        <w:rPr>
          <w:rFonts w:asciiTheme="majorBidi" w:eastAsia="Times New Roman" w:hAnsiTheme="majorBidi" w:cstheme="majorBidi"/>
          <w:color w:val="1C1D1E"/>
          <w:lang w:eastAsia="en-US"/>
        </w:rPr>
        <w:t>, PhD, RN, FAAN</w:t>
      </w:r>
    </w:p>
    <w:p w14:paraId="3D528AF4" w14:textId="22385DD3" w:rsidR="00337B8D" w:rsidRPr="006F4E4B" w:rsidRDefault="00337B8D" w:rsidP="007D042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The University of Tennessee Health Science Center</w:t>
      </w:r>
    </w:p>
    <w:p w14:paraId="67A387E5" w14:textId="572B2417" w:rsidR="00337B8D" w:rsidRPr="006F4E4B" w:rsidRDefault="00337B8D" w:rsidP="007D042E">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College of Nursing</w:t>
      </w:r>
    </w:p>
    <w:p w14:paraId="24FFC141" w14:textId="6EF47808" w:rsidR="00B91C98" w:rsidRPr="00323BC6" w:rsidRDefault="00337B8D" w:rsidP="00323BC6">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Memphis, TN USA</w:t>
      </w:r>
    </w:p>
    <w:p w14:paraId="0F5F408E" w14:textId="0138147A" w:rsidR="002B55CA" w:rsidRPr="00323BC6" w:rsidRDefault="009D4D17" w:rsidP="002B55CA">
      <w:pPr>
        <w:shd w:val="clear" w:color="auto" w:fill="FFFFFF"/>
        <w:spacing w:before="100" w:beforeAutospacing="1" w:after="100" w:afterAutospacing="1"/>
        <w:rPr>
          <w:rFonts w:asciiTheme="majorBidi" w:eastAsia="Times New Roman" w:hAnsiTheme="majorBidi" w:cstheme="majorBidi"/>
          <w:b/>
          <w:bCs/>
          <w:color w:val="1C1D1E"/>
          <w:lang w:val="es-US" w:eastAsia="en-US"/>
        </w:rPr>
      </w:pPr>
      <w:proofErr w:type="spellStart"/>
      <w:r w:rsidRPr="00323BC6">
        <w:rPr>
          <w:rFonts w:asciiTheme="majorBidi" w:eastAsia="Times New Roman" w:hAnsiTheme="majorBidi" w:cstheme="majorBidi"/>
          <w:b/>
          <w:bCs/>
          <w:color w:val="1C1D1E"/>
          <w:lang w:val="es-US" w:eastAsia="en-US"/>
        </w:rPr>
        <w:t>C</w:t>
      </w:r>
      <w:r w:rsidR="002B55CA" w:rsidRPr="00323BC6">
        <w:rPr>
          <w:rFonts w:asciiTheme="majorBidi" w:eastAsia="Times New Roman" w:hAnsiTheme="majorBidi" w:cstheme="majorBidi"/>
          <w:b/>
          <w:bCs/>
          <w:color w:val="1C1D1E"/>
          <w:lang w:val="es-US" w:eastAsia="en-US"/>
        </w:rPr>
        <w:t>orresponding</w:t>
      </w:r>
      <w:proofErr w:type="spellEnd"/>
      <w:r w:rsidR="002B55CA" w:rsidRPr="00323BC6">
        <w:rPr>
          <w:rFonts w:asciiTheme="majorBidi" w:eastAsia="Times New Roman" w:hAnsiTheme="majorBidi" w:cstheme="majorBidi"/>
          <w:b/>
          <w:bCs/>
          <w:color w:val="1C1D1E"/>
          <w:lang w:val="es-US" w:eastAsia="en-US"/>
        </w:rPr>
        <w:t xml:space="preserve"> </w:t>
      </w:r>
      <w:proofErr w:type="spellStart"/>
      <w:r w:rsidR="002B55CA" w:rsidRPr="00323BC6">
        <w:rPr>
          <w:rFonts w:asciiTheme="majorBidi" w:eastAsia="Times New Roman" w:hAnsiTheme="majorBidi" w:cstheme="majorBidi"/>
          <w:b/>
          <w:bCs/>
          <w:color w:val="1C1D1E"/>
          <w:lang w:val="es-US" w:eastAsia="en-US"/>
        </w:rPr>
        <w:t>author</w:t>
      </w:r>
      <w:proofErr w:type="spellEnd"/>
    </w:p>
    <w:p w14:paraId="0888D9B8" w14:textId="1FDFB979" w:rsidR="00B91C98" w:rsidRPr="00323BC6" w:rsidRDefault="00B91C98" w:rsidP="00B91C98">
      <w:pPr>
        <w:shd w:val="clear" w:color="auto" w:fill="FFFFFF"/>
        <w:rPr>
          <w:rFonts w:asciiTheme="majorBidi" w:eastAsia="Times New Roman" w:hAnsiTheme="majorBidi" w:cstheme="majorBidi"/>
          <w:color w:val="1C1D1E"/>
          <w:lang w:val="es-US" w:eastAsia="en-US"/>
        </w:rPr>
      </w:pPr>
      <w:r w:rsidRPr="00323BC6">
        <w:rPr>
          <w:rFonts w:asciiTheme="majorBidi" w:eastAsia="Times New Roman" w:hAnsiTheme="majorBidi" w:cstheme="majorBidi"/>
          <w:color w:val="1C1D1E"/>
          <w:lang w:val="es-US" w:eastAsia="en-US"/>
        </w:rPr>
        <w:t>Linda Z. Abramovitz</w:t>
      </w:r>
    </w:p>
    <w:p w14:paraId="45E66B0F" w14:textId="70D89AD1" w:rsidR="00B91C98" w:rsidRPr="00323BC6" w:rsidRDefault="00B91C98" w:rsidP="00B91C98">
      <w:pPr>
        <w:shd w:val="clear" w:color="auto" w:fill="FFFFFF"/>
        <w:rPr>
          <w:rFonts w:asciiTheme="majorBidi" w:eastAsia="Times New Roman" w:hAnsiTheme="majorBidi" w:cstheme="majorBidi"/>
          <w:color w:val="1C1D1E"/>
          <w:lang w:val="es-US" w:eastAsia="en-US"/>
        </w:rPr>
      </w:pPr>
      <w:r w:rsidRPr="00323BC6">
        <w:rPr>
          <w:rFonts w:asciiTheme="majorBidi" w:eastAsia="Times New Roman" w:hAnsiTheme="majorBidi" w:cstheme="majorBidi"/>
          <w:color w:val="1C1D1E"/>
          <w:lang w:val="es-US" w:eastAsia="en-US"/>
        </w:rPr>
        <w:t>2501 Casa Bona Ave</w:t>
      </w:r>
    </w:p>
    <w:p w14:paraId="771AA32B" w14:textId="40AA74CF" w:rsidR="00B91C98" w:rsidRPr="006F4E4B" w:rsidRDefault="00B91C98" w:rsidP="00B91C98">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Belmont, CA 94002</w:t>
      </w:r>
    </w:p>
    <w:p w14:paraId="4F8ECA02" w14:textId="547559A0" w:rsidR="00B91C98" w:rsidRPr="006F4E4B" w:rsidRDefault="00B91C98" w:rsidP="00B91C98">
      <w:pPr>
        <w:shd w:val="clear" w:color="auto" w:fill="FFFFFF"/>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(4150 806-3484</w:t>
      </w:r>
      <w:r w:rsidR="009F6E9A" w:rsidRPr="006F4E4B">
        <w:rPr>
          <w:rFonts w:asciiTheme="majorBidi" w:eastAsia="Times New Roman" w:hAnsiTheme="majorBidi" w:cstheme="majorBidi"/>
          <w:color w:val="1C1D1E"/>
          <w:lang w:eastAsia="en-US"/>
        </w:rPr>
        <w:t xml:space="preserve"> (cell phone)</w:t>
      </w:r>
    </w:p>
    <w:p w14:paraId="23C88861" w14:textId="047F99D2" w:rsidR="00B91C98" w:rsidRPr="006F4E4B" w:rsidRDefault="00000000" w:rsidP="00B91C98">
      <w:pPr>
        <w:shd w:val="clear" w:color="auto" w:fill="FFFFFF"/>
        <w:rPr>
          <w:rFonts w:asciiTheme="majorBidi" w:eastAsia="Times New Roman" w:hAnsiTheme="majorBidi" w:cstheme="majorBidi"/>
          <w:color w:val="1C1D1E"/>
          <w:lang w:eastAsia="en-US"/>
        </w:rPr>
      </w:pPr>
      <w:hyperlink r:id="rId11" w:history="1">
        <w:r w:rsidR="00F2548A" w:rsidRPr="006F4E4B">
          <w:rPr>
            <w:rStyle w:val="Hyperlink"/>
            <w:rFonts w:asciiTheme="majorBidi" w:eastAsia="Times New Roman" w:hAnsiTheme="majorBidi" w:cstheme="majorBidi"/>
            <w:lang w:eastAsia="en-US"/>
          </w:rPr>
          <w:t>bmtskier@comcast.net</w:t>
        </w:r>
      </w:hyperlink>
    </w:p>
    <w:p w14:paraId="1CF48D5E" w14:textId="77777777" w:rsidR="00F2548A" w:rsidRPr="006F4E4B" w:rsidRDefault="00F2548A" w:rsidP="00B91C98">
      <w:pPr>
        <w:shd w:val="clear" w:color="auto" w:fill="FFFFFF"/>
        <w:rPr>
          <w:rFonts w:asciiTheme="majorBidi" w:eastAsia="Times New Roman" w:hAnsiTheme="majorBidi" w:cstheme="majorBidi"/>
          <w:color w:val="1C1D1E"/>
          <w:lang w:eastAsia="en-US"/>
        </w:rPr>
      </w:pPr>
    </w:p>
    <w:p w14:paraId="543C4D45" w14:textId="16AEE3C8" w:rsidR="002B55CA" w:rsidRPr="006F4E4B" w:rsidRDefault="002B55CA" w:rsidP="002B55CA">
      <w:pPr>
        <w:shd w:val="clear" w:color="auto" w:fill="FFFFFF"/>
        <w:spacing w:before="100" w:beforeAutospacing="1" w:after="100" w:afterAutospacing="1"/>
        <w:rPr>
          <w:rFonts w:asciiTheme="majorBidi" w:eastAsia="Times New Roman" w:hAnsiTheme="majorBidi" w:cstheme="majorBidi"/>
          <w:b/>
          <w:bCs/>
          <w:color w:val="1C1D1E"/>
          <w:lang w:eastAsia="en-US"/>
        </w:rPr>
      </w:pPr>
      <w:r w:rsidRPr="006F4E4B">
        <w:rPr>
          <w:rFonts w:asciiTheme="majorBidi" w:eastAsia="Times New Roman" w:hAnsiTheme="majorBidi" w:cstheme="majorBidi"/>
          <w:b/>
          <w:bCs/>
          <w:color w:val="1C1D1E"/>
          <w:lang w:eastAsia="en-US"/>
        </w:rPr>
        <w:t xml:space="preserve">Word Count </w:t>
      </w:r>
    </w:p>
    <w:p w14:paraId="286D270F" w14:textId="41C8A04C" w:rsidR="002B55CA" w:rsidRPr="006F4E4B" w:rsidRDefault="002B55CA" w:rsidP="002B55CA">
      <w:pPr>
        <w:shd w:val="clear" w:color="auto" w:fill="FFFFFF"/>
        <w:spacing w:before="100" w:beforeAutospacing="1" w:after="100" w:afterAutospacing="1"/>
        <w:ind w:left="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a) Abstract </w:t>
      </w:r>
      <w:r w:rsidR="00B91C98" w:rsidRPr="006F4E4B">
        <w:rPr>
          <w:rFonts w:asciiTheme="majorBidi" w:eastAsia="Times New Roman" w:hAnsiTheme="majorBidi" w:cstheme="majorBidi"/>
          <w:color w:val="1C1D1E"/>
          <w:lang w:eastAsia="en-US"/>
        </w:rPr>
        <w:t>– 100 words</w:t>
      </w:r>
    </w:p>
    <w:p w14:paraId="096DD228" w14:textId="09D4022F" w:rsidR="00751FEE" w:rsidRPr="006F4E4B" w:rsidRDefault="002B55CA" w:rsidP="00EE23BE">
      <w:pPr>
        <w:shd w:val="clear" w:color="auto" w:fill="FFFFFF"/>
        <w:spacing w:before="100" w:beforeAutospacing="1" w:after="100" w:afterAutospacing="1"/>
        <w:ind w:left="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b) </w:t>
      </w:r>
      <w:r w:rsidR="00EE23BE" w:rsidRPr="006F4E4B">
        <w:rPr>
          <w:rFonts w:asciiTheme="majorBidi" w:eastAsia="Times New Roman" w:hAnsiTheme="majorBidi" w:cstheme="majorBidi"/>
          <w:color w:val="1C1D1E"/>
          <w:lang w:eastAsia="en-US"/>
        </w:rPr>
        <w:t xml:space="preserve">Main Text </w:t>
      </w:r>
      <w:r w:rsidR="000F0FBE" w:rsidRPr="006F4E4B">
        <w:rPr>
          <w:rFonts w:asciiTheme="majorBidi" w:eastAsia="Times New Roman" w:hAnsiTheme="majorBidi" w:cstheme="majorBidi"/>
          <w:color w:val="1C1D1E"/>
          <w:lang w:eastAsia="en-US"/>
        </w:rPr>
        <w:t>- 2,3</w:t>
      </w:r>
      <w:r w:rsidR="00323BC6">
        <w:rPr>
          <w:rFonts w:asciiTheme="majorBidi" w:eastAsia="Times New Roman" w:hAnsiTheme="majorBidi" w:cstheme="majorBidi"/>
          <w:color w:val="1C1D1E"/>
          <w:lang w:eastAsia="en-US"/>
        </w:rPr>
        <w:t>20</w:t>
      </w:r>
      <w:r w:rsidR="000F0FBE" w:rsidRPr="006F4E4B">
        <w:rPr>
          <w:rFonts w:asciiTheme="majorBidi" w:eastAsia="Times New Roman" w:hAnsiTheme="majorBidi" w:cstheme="majorBidi"/>
          <w:color w:val="1C1D1E"/>
          <w:lang w:eastAsia="en-US"/>
        </w:rPr>
        <w:t xml:space="preserve"> </w:t>
      </w:r>
      <w:r w:rsidR="00EE23BE" w:rsidRPr="006F4E4B">
        <w:rPr>
          <w:rFonts w:asciiTheme="majorBidi" w:eastAsia="Times New Roman" w:hAnsiTheme="majorBidi" w:cstheme="majorBidi"/>
          <w:color w:val="1C1D1E"/>
          <w:lang w:eastAsia="en-US"/>
        </w:rPr>
        <w:t>word</w:t>
      </w:r>
      <w:r w:rsidR="000F0FBE" w:rsidRPr="006F4E4B">
        <w:rPr>
          <w:rFonts w:asciiTheme="majorBidi" w:eastAsia="Times New Roman" w:hAnsiTheme="majorBidi" w:cstheme="majorBidi"/>
          <w:color w:val="1C1D1E"/>
          <w:lang w:eastAsia="en-US"/>
        </w:rPr>
        <w:t xml:space="preserve">s </w:t>
      </w:r>
      <w:r w:rsidR="00EE23BE" w:rsidRPr="006F4E4B">
        <w:rPr>
          <w:rFonts w:asciiTheme="majorBidi" w:eastAsia="Times New Roman" w:hAnsiTheme="majorBidi" w:cstheme="majorBidi"/>
          <w:color w:val="1C1D1E"/>
          <w:lang w:eastAsia="en-US"/>
        </w:rPr>
        <w:t xml:space="preserve">including </w:t>
      </w:r>
      <w:r w:rsidR="00751FEE" w:rsidRPr="006F4E4B">
        <w:rPr>
          <w:rFonts w:asciiTheme="majorBidi" w:eastAsia="Times New Roman" w:hAnsiTheme="majorBidi" w:cstheme="majorBidi"/>
          <w:color w:val="1C1D1E"/>
          <w:lang w:eastAsia="en-US"/>
        </w:rPr>
        <w:t xml:space="preserve">Pakistan </w:t>
      </w:r>
      <w:r w:rsidR="00EE23BE" w:rsidRPr="006F4E4B">
        <w:rPr>
          <w:rFonts w:asciiTheme="majorBidi" w:eastAsia="Times New Roman" w:hAnsiTheme="majorBidi" w:cstheme="majorBidi"/>
          <w:color w:val="1C1D1E"/>
          <w:lang w:eastAsia="en-US"/>
        </w:rPr>
        <w:t>c</w:t>
      </w:r>
      <w:r w:rsidR="00751FEE" w:rsidRPr="006F4E4B">
        <w:rPr>
          <w:rFonts w:asciiTheme="majorBidi" w:eastAsia="Times New Roman" w:hAnsiTheme="majorBidi" w:cstheme="majorBidi"/>
          <w:color w:val="1C1D1E"/>
          <w:lang w:eastAsia="en-US"/>
        </w:rPr>
        <w:t xml:space="preserve">ase </w:t>
      </w:r>
      <w:r w:rsidR="00EE23BE" w:rsidRPr="006F4E4B">
        <w:rPr>
          <w:rFonts w:asciiTheme="majorBidi" w:eastAsia="Times New Roman" w:hAnsiTheme="majorBidi" w:cstheme="majorBidi"/>
          <w:color w:val="1C1D1E"/>
          <w:lang w:eastAsia="en-US"/>
        </w:rPr>
        <w:t>s</w:t>
      </w:r>
      <w:r w:rsidR="00751FEE" w:rsidRPr="006F4E4B">
        <w:rPr>
          <w:rFonts w:asciiTheme="majorBidi" w:eastAsia="Times New Roman" w:hAnsiTheme="majorBidi" w:cstheme="majorBidi"/>
          <w:color w:val="1C1D1E"/>
          <w:lang w:eastAsia="en-US"/>
        </w:rPr>
        <w:t>tudy</w:t>
      </w:r>
      <w:r w:rsidR="004115D6" w:rsidRPr="006F4E4B">
        <w:rPr>
          <w:rFonts w:asciiTheme="majorBidi" w:eastAsia="Times New Roman" w:hAnsiTheme="majorBidi" w:cstheme="majorBidi"/>
          <w:color w:val="1C1D1E"/>
          <w:lang w:eastAsia="en-US"/>
        </w:rPr>
        <w:t xml:space="preserve"> </w:t>
      </w:r>
      <w:r w:rsidR="00EE23BE" w:rsidRPr="006F4E4B">
        <w:rPr>
          <w:rFonts w:asciiTheme="majorBidi" w:eastAsia="Times New Roman" w:hAnsiTheme="majorBidi" w:cstheme="majorBidi"/>
          <w:color w:val="1C1D1E"/>
          <w:lang w:eastAsia="en-US"/>
        </w:rPr>
        <w:t>Text (excludes title page, abstract, Conflicts of Interest, Acknowledgments, References, Tables, Figures, and Legends)</w:t>
      </w:r>
      <w:r w:rsidR="00323BC6">
        <w:rPr>
          <w:rFonts w:asciiTheme="majorBidi" w:eastAsia="Times New Roman" w:hAnsiTheme="majorBidi" w:cstheme="majorBidi"/>
          <w:color w:val="1C1D1E"/>
          <w:lang w:eastAsia="en-US"/>
        </w:rPr>
        <w:t xml:space="preserve"> </w:t>
      </w:r>
    </w:p>
    <w:p w14:paraId="5B698E82" w14:textId="25725C13" w:rsidR="00337B8D" w:rsidRPr="006F4E4B" w:rsidRDefault="002B55CA" w:rsidP="002B55CA">
      <w:pPr>
        <w:shd w:val="clear" w:color="auto" w:fill="FFFFFF"/>
        <w:spacing w:before="100" w:beforeAutospacing="1" w:after="100" w:afterAutospacing="1"/>
        <w:rPr>
          <w:rFonts w:asciiTheme="majorBidi" w:eastAsia="Times New Roman" w:hAnsiTheme="majorBidi" w:cstheme="majorBidi"/>
          <w:b/>
          <w:bCs/>
          <w:color w:val="1C1D1E"/>
          <w:lang w:eastAsia="en-US"/>
        </w:rPr>
      </w:pPr>
      <w:r w:rsidRPr="006F4E4B">
        <w:rPr>
          <w:rFonts w:asciiTheme="majorBidi" w:eastAsia="Times New Roman" w:hAnsiTheme="majorBidi" w:cstheme="majorBidi"/>
          <w:b/>
          <w:bCs/>
          <w:color w:val="1C1D1E"/>
          <w:lang w:eastAsia="en-US"/>
        </w:rPr>
        <w:t>Tables, Figures, and Supporting Information files</w:t>
      </w:r>
      <w:r w:rsidR="00B91C98" w:rsidRPr="006F4E4B">
        <w:rPr>
          <w:rFonts w:asciiTheme="majorBidi" w:eastAsia="Times New Roman" w:hAnsiTheme="majorBidi" w:cstheme="majorBidi"/>
          <w:b/>
          <w:bCs/>
          <w:color w:val="1C1D1E"/>
          <w:lang w:eastAsia="en-US"/>
        </w:rPr>
        <w:t xml:space="preserve"> </w:t>
      </w:r>
    </w:p>
    <w:p w14:paraId="2ADC2128" w14:textId="4C747477" w:rsidR="000F0FBE" w:rsidRPr="006F4E4B" w:rsidRDefault="002563CB" w:rsidP="000F0FBE">
      <w:pPr>
        <w:shd w:val="clear" w:color="auto" w:fill="FFFFFF"/>
        <w:spacing w:before="100" w:beforeAutospacing="1" w:after="100" w:afterAutospacing="1"/>
        <w:ind w:firstLine="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Figure</w:t>
      </w:r>
      <w:r w:rsidR="000F0FBE" w:rsidRPr="006F4E4B">
        <w:rPr>
          <w:rFonts w:asciiTheme="majorBidi" w:eastAsia="Times New Roman" w:hAnsiTheme="majorBidi" w:cstheme="majorBidi"/>
          <w:color w:val="1C1D1E"/>
          <w:lang w:eastAsia="en-US"/>
        </w:rPr>
        <w:t xml:space="preserve"> – Timeline of Achievements</w:t>
      </w:r>
    </w:p>
    <w:p w14:paraId="191F0430" w14:textId="2AA4D3F8" w:rsidR="002B55CA" w:rsidRPr="006F4E4B" w:rsidRDefault="00337B8D" w:rsidP="00337B8D">
      <w:pPr>
        <w:shd w:val="clear" w:color="auto" w:fill="FFFFFF"/>
        <w:spacing w:before="100" w:beforeAutospacing="1" w:after="100" w:afterAutospacing="1"/>
        <w:ind w:firstLine="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Table </w:t>
      </w:r>
      <w:r w:rsidR="00E064B0" w:rsidRPr="006F4E4B">
        <w:rPr>
          <w:rFonts w:asciiTheme="majorBidi" w:eastAsia="Times New Roman" w:hAnsiTheme="majorBidi" w:cstheme="majorBidi"/>
          <w:color w:val="1C1D1E"/>
          <w:lang w:eastAsia="en-US"/>
        </w:rPr>
        <w:t xml:space="preserve"> – Exemplars </w:t>
      </w:r>
      <w:r w:rsidR="00E064B0" w:rsidRPr="006F4E4B">
        <w:rPr>
          <w:rFonts w:asciiTheme="majorBidi" w:eastAsia="Times New Roman" w:hAnsiTheme="majorBidi" w:cstheme="majorBidi"/>
          <w:color w:val="1C1D1E"/>
          <w:lang w:eastAsia="en-US"/>
        </w:rPr>
        <w:tab/>
      </w:r>
    </w:p>
    <w:p w14:paraId="2956C7E3" w14:textId="77777777" w:rsidR="00E57F35" w:rsidRPr="006F4E4B" w:rsidRDefault="00B639B9" w:rsidP="00B639B9">
      <w:pPr>
        <w:shd w:val="clear" w:color="auto" w:fill="FFFFFF"/>
        <w:spacing w:before="100" w:beforeAutospacing="1" w:after="100" w:afterAutospacing="1"/>
        <w:ind w:firstLine="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Supplement Information </w:t>
      </w:r>
    </w:p>
    <w:p w14:paraId="4D98E12B" w14:textId="74844E1E" w:rsidR="00E57F35" w:rsidRPr="006F4E4B" w:rsidRDefault="00B639B9" w:rsidP="00E57F35">
      <w:pPr>
        <w:shd w:val="clear" w:color="auto" w:fill="FFFFFF"/>
        <w:spacing w:before="100" w:beforeAutospacing="1" w:after="100" w:afterAutospacing="1"/>
        <w:ind w:left="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File</w:t>
      </w:r>
      <w:r w:rsidR="00E57F35" w:rsidRPr="006F4E4B">
        <w:rPr>
          <w:rFonts w:asciiTheme="majorBidi" w:eastAsia="Times New Roman" w:hAnsiTheme="majorBidi" w:cstheme="majorBidi"/>
          <w:color w:val="1C1D1E"/>
          <w:lang w:eastAsia="en-US"/>
        </w:rPr>
        <w:t xml:space="preserve"> 1</w:t>
      </w:r>
      <w:r w:rsidRPr="006F4E4B">
        <w:rPr>
          <w:rFonts w:asciiTheme="majorBidi" w:eastAsia="Times New Roman" w:hAnsiTheme="majorBidi" w:cstheme="majorBidi"/>
          <w:color w:val="1C1D1E"/>
          <w:lang w:eastAsia="en-US"/>
        </w:rPr>
        <w:t xml:space="preserve">- </w:t>
      </w:r>
      <w:r w:rsidR="00144969" w:rsidRPr="006F4E4B">
        <w:rPr>
          <w:rFonts w:asciiTheme="majorBidi" w:eastAsia="Times New Roman" w:hAnsiTheme="majorBidi" w:cstheme="majorBidi"/>
          <w:color w:val="1C1D1E"/>
          <w:lang w:eastAsia="en-US"/>
        </w:rPr>
        <w:t xml:space="preserve">Baseline </w:t>
      </w:r>
      <w:r w:rsidR="00337B8D" w:rsidRPr="006F4E4B">
        <w:rPr>
          <w:rFonts w:asciiTheme="majorBidi" w:eastAsia="Times New Roman" w:hAnsiTheme="majorBidi" w:cstheme="majorBidi"/>
          <w:color w:val="1C1D1E"/>
          <w:lang w:eastAsia="en-US"/>
        </w:rPr>
        <w:t>Nursing S</w:t>
      </w:r>
      <w:r w:rsidR="00144969" w:rsidRPr="006F4E4B">
        <w:rPr>
          <w:rFonts w:asciiTheme="majorBidi" w:eastAsia="Times New Roman" w:hAnsiTheme="majorBidi" w:cstheme="majorBidi"/>
          <w:color w:val="1C1D1E"/>
          <w:lang w:eastAsia="en-US"/>
        </w:rPr>
        <w:t>tandards</w:t>
      </w:r>
      <w:r w:rsidRPr="006F4E4B">
        <w:rPr>
          <w:rFonts w:asciiTheme="majorBidi" w:eastAsia="Times New Roman" w:hAnsiTheme="majorBidi" w:cstheme="majorBidi"/>
          <w:color w:val="1C1D1E"/>
          <w:lang w:eastAsia="en-US"/>
        </w:rPr>
        <w:t xml:space="preserve">, </w:t>
      </w:r>
    </w:p>
    <w:p w14:paraId="7ACB2A79" w14:textId="0CF5E318" w:rsidR="00751FEE" w:rsidRPr="006F4E4B" w:rsidRDefault="00E57F35" w:rsidP="00E57F35">
      <w:pPr>
        <w:shd w:val="clear" w:color="auto" w:fill="FFFFFF"/>
        <w:spacing w:before="100" w:beforeAutospacing="1" w:after="100" w:afterAutospacing="1"/>
        <w:ind w:left="720"/>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File 2 - Five</w:t>
      </w:r>
      <w:r w:rsidR="005A340E" w:rsidRPr="006F4E4B">
        <w:rPr>
          <w:rFonts w:asciiTheme="majorBidi" w:eastAsia="Times New Roman" w:hAnsiTheme="majorBidi" w:cstheme="majorBidi"/>
          <w:color w:val="1C1D1E"/>
          <w:lang w:eastAsia="en-US"/>
        </w:rPr>
        <w:t>-year</w:t>
      </w:r>
      <w:r w:rsidR="00B639B9" w:rsidRPr="006F4E4B">
        <w:rPr>
          <w:rFonts w:asciiTheme="majorBidi" w:eastAsia="Times New Roman" w:hAnsiTheme="majorBidi" w:cstheme="majorBidi"/>
          <w:color w:val="1C1D1E"/>
          <w:lang w:eastAsia="en-US"/>
        </w:rPr>
        <w:t xml:space="preserve"> strategic plan</w:t>
      </w:r>
    </w:p>
    <w:p w14:paraId="26C28AF0" w14:textId="680D8AF5" w:rsidR="00337B8D" w:rsidRPr="006F4E4B" w:rsidRDefault="002B55CA" w:rsidP="00337B8D">
      <w:pPr>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--A short running title</w:t>
      </w:r>
      <w:r w:rsidR="007D042E" w:rsidRPr="006F4E4B">
        <w:rPr>
          <w:rFonts w:asciiTheme="majorBidi" w:eastAsia="Times New Roman" w:hAnsiTheme="majorBidi" w:cstheme="majorBidi"/>
          <w:color w:val="1C1D1E"/>
          <w:lang w:eastAsia="en-US"/>
        </w:rPr>
        <w:t xml:space="preserve">– </w:t>
      </w:r>
    </w:p>
    <w:p w14:paraId="30B5A6FE" w14:textId="77777777" w:rsidR="00337B8D" w:rsidRPr="006F4E4B" w:rsidRDefault="00337B8D" w:rsidP="00337B8D">
      <w:pPr>
        <w:rPr>
          <w:rFonts w:asciiTheme="majorBidi" w:eastAsia="Times New Roman" w:hAnsiTheme="majorBidi" w:cstheme="majorBidi"/>
          <w:color w:val="1C1D1E"/>
          <w:lang w:eastAsia="en-US"/>
        </w:rPr>
      </w:pPr>
    </w:p>
    <w:p w14:paraId="55F06580" w14:textId="3F3EEEF1" w:rsidR="002B55CA" w:rsidRPr="006F4E4B" w:rsidRDefault="007D042E" w:rsidP="00337B8D">
      <w:pPr>
        <w:ind w:firstLine="720"/>
        <w:rPr>
          <w:rFonts w:asciiTheme="majorBidi" w:hAnsiTheme="majorBidi" w:cstheme="majorBidi"/>
        </w:rPr>
      </w:pPr>
      <w:r w:rsidRPr="006F4E4B">
        <w:rPr>
          <w:rFonts w:asciiTheme="majorBidi" w:hAnsiTheme="majorBidi" w:cstheme="majorBidi"/>
        </w:rPr>
        <w:t xml:space="preserve">Achievements of </w:t>
      </w:r>
      <w:r w:rsidR="00D23315" w:rsidRPr="006F4E4B">
        <w:rPr>
          <w:rFonts w:asciiTheme="majorBidi" w:hAnsiTheme="majorBidi" w:cstheme="majorBidi"/>
        </w:rPr>
        <w:t xml:space="preserve">SIOP </w:t>
      </w:r>
      <w:r w:rsidRPr="006F4E4B">
        <w:rPr>
          <w:rFonts w:asciiTheme="majorBidi" w:hAnsiTheme="majorBidi" w:cstheme="majorBidi"/>
        </w:rPr>
        <w:t>Baseline Nursing Standards</w:t>
      </w:r>
    </w:p>
    <w:p w14:paraId="403179EE" w14:textId="451F7DA5" w:rsidR="00337B8D" w:rsidRPr="006F4E4B" w:rsidRDefault="002B55CA" w:rsidP="00337B8D">
      <w:pPr>
        <w:shd w:val="clear" w:color="auto" w:fill="FFFFFF"/>
        <w:spacing w:before="100" w:beforeAutospacing="1" w:after="100" w:afterAutospacing="1"/>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--Three to six keywords to index the content.</w:t>
      </w:r>
      <w:r w:rsidR="00B91C98" w:rsidRPr="006F4E4B">
        <w:rPr>
          <w:rFonts w:asciiTheme="majorBidi" w:eastAsia="Times New Roman" w:hAnsiTheme="majorBidi" w:cstheme="majorBidi"/>
          <w:color w:val="1C1D1E"/>
          <w:lang w:eastAsia="en-US"/>
        </w:rPr>
        <w:t xml:space="preserve"> </w:t>
      </w:r>
    </w:p>
    <w:p w14:paraId="7AA9992A" w14:textId="545EE18B" w:rsidR="00B91C98" w:rsidRPr="006F4E4B" w:rsidRDefault="00B91C98" w:rsidP="002B55CA">
      <w:pPr>
        <w:shd w:val="clear" w:color="auto" w:fill="FFFFFF"/>
        <w:spacing w:before="100" w:beforeAutospacing="1" w:after="100" w:afterAutospacing="1"/>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ab/>
        <w:t xml:space="preserve">nursing, pediatric oncology, </w:t>
      </w:r>
      <w:r w:rsidR="007D042E" w:rsidRPr="006F4E4B">
        <w:rPr>
          <w:rFonts w:asciiTheme="majorBidi" w:eastAsia="Times New Roman" w:hAnsiTheme="majorBidi" w:cstheme="majorBidi"/>
          <w:color w:val="1C1D1E"/>
          <w:lang w:eastAsia="en-US"/>
        </w:rPr>
        <w:t xml:space="preserve">nursing </w:t>
      </w:r>
      <w:r w:rsidRPr="006F4E4B">
        <w:rPr>
          <w:rFonts w:asciiTheme="majorBidi" w:eastAsia="Times New Roman" w:hAnsiTheme="majorBidi" w:cstheme="majorBidi"/>
          <w:color w:val="1C1D1E"/>
          <w:lang w:eastAsia="en-US"/>
        </w:rPr>
        <w:t>standards</w:t>
      </w:r>
      <w:r w:rsidR="00D23315" w:rsidRPr="006F4E4B">
        <w:rPr>
          <w:rFonts w:asciiTheme="majorBidi" w:eastAsia="Times New Roman" w:hAnsiTheme="majorBidi" w:cstheme="majorBidi"/>
          <w:color w:val="1C1D1E"/>
          <w:lang w:eastAsia="en-US"/>
        </w:rPr>
        <w:t>, childhood cancer</w:t>
      </w:r>
      <w:r w:rsidR="007D042E" w:rsidRPr="006F4E4B">
        <w:rPr>
          <w:rFonts w:asciiTheme="majorBidi" w:eastAsia="Times New Roman" w:hAnsiTheme="majorBidi" w:cstheme="majorBidi"/>
          <w:color w:val="1C1D1E"/>
          <w:lang w:eastAsia="en-US"/>
        </w:rPr>
        <w:t xml:space="preserve"> </w:t>
      </w:r>
    </w:p>
    <w:p w14:paraId="76D4BBC2" w14:textId="77777777" w:rsidR="00323BC6" w:rsidRDefault="00323BC6" w:rsidP="002B55CA">
      <w:pPr>
        <w:shd w:val="clear" w:color="auto" w:fill="FFFFFF"/>
        <w:spacing w:before="100" w:beforeAutospacing="1" w:after="100" w:afterAutospacing="1"/>
        <w:rPr>
          <w:rFonts w:asciiTheme="majorBidi" w:eastAsia="Times New Roman" w:hAnsiTheme="majorBidi" w:cstheme="majorBidi"/>
          <w:color w:val="1C1D1E"/>
          <w:lang w:eastAsia="en-US"/>
        </w:rPr>
      </w:pPr>
    </w:p>
    <w:p w14:paraId="15CFDD61" w14:textId="77777777" w:rsidR="00323BC6" w:rsidRDefault="00323BC6" w:rsidP="002B55CA">
      <w:pPr>
        <w:shd w:val="clear" w:color="auto" w:fill="FFFFFF"/>
        <w:spacing w:before="100" w:beforeAutospacing="1" w:after="100" w:afterAutospacing="1"/>
        <w:rPr>
          <w:rFonts w:asciiTheme="majorBidi" w:eastAsia="Times New Roman" w:hAnsiTheme="majorBidi" w:cstheme="majorBidi"/>
          <w:color w:val="1C1D1E"/>
          <w:lang w:eastAsia="en-US"/>
        </w:rPr>
      </w:pPr>
    </w:p>
    <w:p w14:paraId="77FF32E6" w14:textId="77777777" w:rsidR="00323BC6" w:rsidRDefault="00323BC6" w:rsidP="002B55CA">
      <w:pPr>
        <w:shd w:val="clear" w:color="auto" w:fill="FFFFFF"/>
        <w:spacing w:before="100" w:beforeAutospacing="1" w:after="100" w:afterAutospacing="1"/>
        <w:rPr>
          <w:rFonts w:asciiTheme="majorBidi" w:eastAsia="Times New Roman" w:hAnsiTheme="majorBidi" w:cstheme="majorBidi"/>
          <w:color w:val="1C1D1E"/>
          <w:lang w:eastAsia="en-US"/>
        </w:rPr>
      </w:pPr>
    </w:p>
    <w:p w14:paraId="07FA9C3C" w14:textId="626C838A" w:rsidR="002B55CA" w:rsidRPr="006F4E4B" w:rsidRDefault="00B15128" w:rsidP="002B55CA">
      <w:pPr>
        <w:shd w:val="clear" w:color="auto" w:fill="FFFFFF"/>
        <w:spacing w:before="100" w:beforeAutospacing="1" w:after="100" w:afterAutospacing="1"/>
        <w:rPr>
          <w:rFonts w:asciiTheme="majorBidi" w:eastAsia="Times New Roman" w:hAnsiTheme="majorBidi" w:cstheme="majorBidi"/>
          <w:color w:val="1C1D1E"/>
          <w:lang w:eastAsia="en-US"/>
        </w:rPr>
      </w:pPr>
      <w:r w:rsidRPr="006F4E4B">
        <w:rPr>
          <w:rFonts w:asciiTheme="majorBidi" w:eastAsia="Times New Roman" w:hAnsiTheme="majorBidi" w:cstheme="majorBidi"/>
          <w:color w:val="1C1D1E"/>
          <w:lang w:eastAsia="en-US"/>
        </w:rPr>
        <w:t xml:space="preserve">Abbreviation </w:t>
      </w:r>
      <w:r w:rsidR="002B55CA" w:rsidRPr="006F4E4B">
        <w:rPr>
          <w:rFonts w:asciiTheme="majorBidi" w:eastAsia="Times New Roman" w:hAnsiTheme="majorBidi" w:cstheme="majorBidi"/>
          <w:color w:val="1C1D1E"/>
          <w:lang w:eastAsia="en-US"/>
        </w:rPr>
        <w:t xml:space="preserve">key </w:t>
      </w:r>
    </w:p>
    <w:p w14:paraId="34486A3D" w14:textId="77777777" w:rsidR="002B55CA" w:rsidRPr="006F4E4B" w:rsidRDefault="002B55CA" w:rsidP="002B55CA">
      <w:pPr>
        <w:rPr>
          <w:rFonts w:asciiTheme="majorBidi" w:eastAsia="Times New Roman" w:hAnsiTheme="majorBidi" w:cstheme="majorBidi"/>
          <w:lang w:eastAsia="en-US"/>
        </w:rPr>
      </w:pPr>
    </w:p>
    <w:tbl>
      <w:tblPr>
        <w:tblStyle w:val="TableGrid"/>
        <w:tblW w:w="0" w:type="auto"/>
        <w:tblInd w:w="725" w:type="dxa"/>
        <w:tblLook w:val="04A0" w:firstRow="1" w:lastRow="0" w:firstColumn="1" w:lastColumn="0" w:noHBand="0" w:noVBand="1"/>
      </w:tblPr>
      <w:tblGrid>
        <w:gridCol w:w="1165"/>
        <w:gridCol w:w="6840"/>
      </w:tblGrid>
      <w:tr w:rsidR="00D23315" w:rsidRPr="006F4E4B" w14:paraId="02564DF8" w14:textId="77777777" w:rsidTr="00EE23BE">
        <w:tc>
          <w:tcPr>
            <w:tcW w:w="1165" w:type="dxa"/>
          </w:tcPr>
          <w:p w14:paraId="4371F69F" w14:textId="77777777" w:rsidR="00D23315" w:rsidRPr="006F4E4B" w:rsidRDefault="00D23315" w:rsidP="00512429">
            <w:pPr>
              <w:rPr>
                <w:rFonts w:asciiTheme="majorBidi" w:hAnsiTheme="majorBidi" w:cstheme="majorBidi"/>
              </w:rPr>
            </w:pPr>
            <w:r w:rsidRPr="006F4E4B">
              <w:rPr>
                <w:rFonts w:asciiTheme="majorBidi" w:hAnsiTheme="majorBidi" w:cstheme="majorBidi"/>
              </w:rPr>
              <w:t>SIOP</w:t>
            </w:r>
          </w:p>
        </w:tc>
        <w:tc>
          <w:tcPr>
            <w:tcW w:w="6840" w:type="dxa"/>
          </w:tcPr>
          <w:p w14:paraId="0B5977D1" w14:textId="77777777" w:rsidR="00D23315" w:rsidRPr="006F4E4B" w:rsidRDefault="00D23315" w:rsidP="00512429">
            <w:pPr>
              <w:rPr>
                <w:rFonts w:asciiTheme="majorBidi" w:hAnsiTheme="majorBidi" w:cstheme="majorBidi"/>
              </w:rPr>
            </w:pPr>
            <w:r w:rsidRPr="006F4E4B">
              <w:rPr>
                <w:rFonts w:asciiTheme="majorBidi" w:hAnsiTheme="majorBidi" w:cstheme="majorBidi"/>
              </w:rPr>
              <w:t xml:space="preserve">International Society of Paediatric Oncology </w:t>
            </w:r>
          </w:p>
        </w:tc>
      </w:tr>
      <w:tr w:rsidR="00D23315" w:rsidRPr="006F4E4B" w14:paraId="583311DF" w14:textId="77777777" w:rsidTr="00EE23BE">
        <w:tc>
          <w:tcPr>
            <w:tcW w:w="1165" w:type="dxa"/>
          </w:tcPr>
          <w:p w14:paraId="43F9C9AF" w14:textId="77777777" w:rsidR="00D23315" w:rsidRPr="006F4E4B" w:rsidRDefault="00D23315" w:rsidP="00512429">
            <w:pPr>
              <w:rPr>
                <w:rFonts w:asciiTheme="majorBidi" w:hAnsiTheme="majorBidi" w:cstheme="majorBidi"/>
              </w:rPr>
            </w:pPr>
            <w:r w:rsidRPr="006F4E4B">
              <w:rPr>
                <w:rFonts w:asciiTheme="majorBidi" w:hAnsiTheme="majorBidi" w:cstheme="majorBidi"/>
              </w:rPr>
              <w:t>LMIC</w:t>
            </w:r>
          </w:p>
        </w:tc>
        <w:tc>
          <w:tcPr>
            <w:tcW w:w="6840" w:type="dxa"/>
          </w:tcPr>
          <w:p w14:paraId="0206C152" w14:textId="77777777" w:rsidR="00D23315" w:rsidRPr="006F4E4B" w:rsidRDefault="00D23315" w:rsidP="00512429">
            <w:pPr>
              <w:rPr>
                <w:rFonts w:asciiTheme="majorBidi" w:hAnsiTheme="majorBidi" w:cstheme="majorBidi"/>
              </w:rPr>
            </w:pPr>
            <w:r w:rsidRPr="006F4E4B">
              <w:rPr>
                <w:rFonts w:asciiTheme="majorBidi" w:hAnsiTheme="majorBidi" w:cstheme="majorBidi"/>
              </w:rPr>
              <w:t xml:space="preserve">Low- and Middle-Income Countries </w:t>
            </w:r>
          </w:p>
        </w:tc>
      </w:tr>
      <w:tr w:rsidR="00D23315" w:rsidRPr="006F4E4B" w14:paraId="59DD467D" w14:textId="77777777" w:rsidTr="00EE23BE">
        <w:tc>
          <w:tcPr>
            <w:tcW w:w="1165" w:type="dxa"/>
          </w:tcPr>
          <w:p w14:paraId="71F6FE8E" w14:textId="77777777" w:rsidR="00D23315" w:rsidRPr="006F4E4B" w:rsidRDefault="00D23315" w:rsidP="00512429">
            <w:pPr>
              <w:rPr>
                <w:rFonts w:asciiTheme="majorBidi" w:hAnsiTheme="majorBidi" w:cstheme="majorBidi"/>
              </w:rPr>
            </w:pPr>
            <w:r w:rsidRPr="006F4E4B">
              <w:rPr>
                <w:rFonts w:asciiTheme="majorBidi" w:hAnsiTheme="majorBidi" w:cstheme="majorBidi"/>
              </w:rPr>
              <w:t xml:space="preserve">SIG </w:t>
            </w:r>
          </w:p>
        </w:tc>
        <w:tc>
          <w:tcPr>
            <w:tcW w:w="6840" w:type="dxa"/>
          </w:tcPr>
          <w:p w14:paraId="604F3626" w14:textId="4673340A" w:rsidR="00EE23BE" w:rsidRPr="006F4E4B" w:rsidRDefault="00D23315" w:rsidP="00EE23BE">
            <w:pPr>
              <w:rPr>
                <w:rFonts w:asciiTheme="majorBidi" w:hAnsiTheme="majorBidi" w:cstheme="majorBidi"/>
              </w:rPr>
            </w:pPr>
            <w:r w:rsidRPr="006F4E4B">
              <w:rPr>
                <w:rFonts w:asciiTheme="majorBidi" w:hAnsiTheme="majorBidi" w:cstheme="majorBidi"/>
              </w:rPr>
              <w:t xml:space="preserve">SIOP Baseline Nursing Standards Special Interest Group </w:t>
            </w:r>
          </w:p>
        </w:tc>
      </w:tr>
      <w:tr w:rsidR="00EE23BE" w:rsidRPr="006F4E4B" w14:paraId="66B7FB57" w14:textId="77777777" w:rsidTr="00EE23BE">
        <w:tc>
          <w:tcPr>
            <w:tcW w:w="1165" w:type="dxa"/>
          </w:tcPr>
          <w:p w14:paraId="5A5BEDF1" w14:textId="03253FA8" w:rsidR="00EE23BE" w:rsidRPr="006F4E4B" w:rsidRDefault="00EE23BE" w:rsidP="00006FA2">
            <w:pPr>
              <w:rPr>
                <w:rFonts w:asciiTheme="majorBidi" w:hAnsiTheme="majorBidi" w:cstheme="majorBidi"/>
              </w:rPr>
            </w:pPr>
            <w:r w:rsidRPr="006F4E4B">
              <w:rPr>
                <w:rFonts w:asciiTheme="majorBidi" w:hAnsiTheme="majorBidi" w:cstheme="majorBidi"/>
              </w:rPr>
              <w:t xml:space="preserve">IHHN </w:t>
            </w:r>
          </w:p>
        </w:tc>
        <w:tc>
          <w:tcPr>
            <w:tcW w:w="6840" w:type="dxa"/>
          </w:tcPr>
          <w:p w14:paraId="13C42479" w14:textId="7D7AF273" w:rsidR="00EE23BE" w:rsidRPr="006F4E4B" w:rsidRDefault="00EE23BE" w:rsidP="00006FA2">
            <w:pPr>
              <w:rPr>
                <w:rFonts w:asciiTheme="majorBidi" w:hAnsiTheme="majorBidi" w:cstheme="majorBidi"/>
              </w:rPr>
            </w:pPr>
            <w:r w:rsidRPr="006F4E4B">
              <w:rPr>
                <w:rFonts w:asciiTheme="majorBidi" w:hAnsiTheme="majorBidi" w:cstheme="majorBidi"/>
              </w:rPr>
              <w:t xml:space="preserve">Indus Hospital and Health Network </w:t>
            </w:r>
          </w:p>
        </w:tc>
      </w:tr>
    </w:tbl>
    <w:p w14:paraId="275EF1C1" w14:textId="77777777" w:rsidR="002B55CA" w:rsidRPr="006F4E4B" w:rsidRDefault="002B55CA" w:rsidP="00566717">
      <w:pPr>
        <w:rPr>
          <w:rFonts w:asciiTheme="majorBidi" w:hAnsiTheme="majorBidi" w:cstheme="majorBidi"/>
          <w:b/>
          <w:bCs/>
        </w:rPr>
      </w:pPr>
    </w:p>
    <w:p w14:paraId="1889B830" w14:textId="77777777" w:rsidR="00AB64CA" w:rsidRPr="006F4E4B" w:rsidRDefault="00AB64CA" w:rsidP="00566717">
      <w:pPr>
        <w:rPr>
          <w:rFonts w:asciiTheme="majorBidi" w:hAnsiTheme="majorBidi" w:cstheme="majorBidi"/>
          <w:b/>
          <w:bCs/>
        </w:rPr>
      </w:pPr>
    </w:p>
    <w:p w14:paraId="22573F59" w14:textId="77777777" w:rsidR="00AB64CA" w:rsidRPr="006F4E4B" w:rsidRDefault="00AB64CA" w:rsidP="00566717">
      <w:pPr>
        <w:rPr>
          <w:rFonts w:asciiTheme="majorBidi" w:hAnsiTheme="majorBidi" w:cstheme="majorBidi"/>
          <w:b/>
          <w:bCs/>
        </w:rPr>
      </w:pPr>
    </w:p>
    <w:p w14:paraId="35D76662" w14:textId="77777777" w:rsidR="00AB64CA" w:rsidRPr="006F4E4B" w:rsidRDefault="00AB64CA" w:rsidP="00566717">
      <w:pPr>
        <w:rPr>
          <w:rFonts w:asciiTheme="majorBidi" w:hAnsiTheme="majorBidi" w:cstheme="majorBidi"/>
          <w:b/>
          <w:bCs/>
        </w:rPr>
      </w:pPr>
    </w:p>
    <w:p w14:paraId="71155964" w14:textId="77777777" w:rsidR="00AB64CA" w:rsidRPr="006F4E4B" w:rsidRDefault="00AB64CA" w:rsidP="00566717">
      <w:pPr>
        <w:rPr>
          <w:rFonts w:asciiTheme="majorBidi" w:hAnsiTheme="majorBidi" w:cstheme="majorBidi"/>
          <w:b/>
          <w:bCs/>
        </w:rPr>
      </w:pPr>
    </w:p>
    <w:p w14:paraId="0F7C1C89" w14:textId="77777777" w:rsidR="00AB64CA" w:rsidRPr="006F4E4B" w:rsidRDefault="00AB64CA" w:rsidP="00566717">
      <w:pPr>
        <w:rPr>
          <w:rFonts w:asciiTheme="majorBidi" w:hAnsiTheme="majorBidi" w:cstheme="majorBidi"/>
          <w:b/>
          <w:bCs/>
        </w:rPr>
      </w:pPr>
    </w:p>
    <w:p w14:paraId="12F742D4" w14:textId="77777777" w:rsidR="00AB64CA" w:rsidRPr="006F4E4B" w:rsidRDefault="00AB64CA" w:rsidP="00566717">
      <w:pPr>
        <w:rPr>
          <w:rFonts w:asciiTheme="majorBidi" w:hAnsiTheme="majorBidi" w:cstheme="majorBidi"/>
          <w:b/>
          <w:bCs/>
        </w:rPr>
      </w:pPr>
    </w:p>
    <w:p w14:paraId="425E78A9" w14:textId="77777777" w:rsidR="00AB64CA" w:rsidRPr="006F4E4B" w:rsidRDefault="00AB64CA" w:rsidP="00566717">
      <w:pPr>
        <w:rPr>
          <w:rFonts w:asciiTheme="majorBidi" w:hAnsiTheme="majorBidi" w:cstheme="majorBidi"/>
          <w:b/>
          <w:bCs/>
        </w:rPr>
      </w:pPr>
    </w:p>
    <w:p w14:paraId="057A7F91" w14:textId="77777777" w:rsidR="00AB64CA" w:rsidRPr="006F4E4B" w:rsidRDefault="00AB64CA" w:rsidP="00566717">
      <w:pPr>
        <w:rPr>
          <w:rFonts w:asciiTheme="majorBidi" w:hAnsiTheme="majorBidi" w:cstheme="majorBidi"/>
          <w:b/>
          <w:bCs/>
        </w:rPr>
      </w:pPr>
    </w:p>
    <w:p w14:paraId="5D81630C" w14:textId="77777777" w:rsidR="002B55CA" w:rsidRPr="006F4E4B" w:rsidRDefault="002B55CA" w:rsidP="00566717">
      <w:pPr>
        <w:rPr>
          <w:rFonts w:asciiTheme="majorBidi" w:hAnsiTheme="majorBidi" w:cstheme="majorBidi"/>
          <w:b/>
          <w:bCs/>
        </w:rPr>
      </w:pPr>
    </w:p>
    <w:p w14:paraId="1A774AA3" w14:textId="77777777" w:rsidR="00323BC6" w:rsidRDefault="00323BC6" w:rsidP="00566717">
      <w:pPr>
        <w:rPr>
          <w:rFonts w:asciiTheme="majorBidi" w:hAnsiTheme="majorBidi" w:cstheme="majorBidi"/>
          <w:b/>
          <w:bCs/>
        </w:rPr>
      </w:pPr>
    </w:p>
    <w:p w14:paraId="0E215EC3" w14:textId="77777777" w:rsidR="00323BC6" w:rsidRDefault="00323BC6" w:rsidP="00566717">
      <w:pPr>
        <w:rPr>
          <w:rFonts w:asciiTheme="majorBidi" w:hAnsiTheme="majorBidi" w:cstheme="majorBidi"/>
          <w:b/>
          <w:bCs/>
        </w:rPr>
      </w:pPr>
    </w:p>
    <w:p w14:paraId="1189A15B" w14:textId="77777777" w:rsidR="00323BC6" w:rsidRDefault="00323BC6" w:rsidP="00566717">
      <w:pPr>
        <w:rPr>
          <w:rFonts w:asciiTheme="majorBidi" w:hAnsiTheme="majorBidi" w:cstheme="majorBidi"/>
          <w:b/>
          <w:bCs/>
        </w:rPr>
      </w:pPr>
    </w:p>
    <w:p w14:paraId="5E00EDD1" w14:textId="77777777" w:rsidR="00323BC6" w:rsidRDefault="00323BC6" w:rsidP="00566717">
      <w:pPr>
        <w:rPr>
          <w:rFonts w:asciiTheme="majorBidi" w:hAnsiTheme="majorBidi" w:cstheme="majorBidi"/>
          <w:b/>
          <w:bCs/>
        </w:rPr>
      </w:pPr>
    </w:p>
    <w:p w14:paraId="5C478279" w14:textId="77777777" w:rsidR="00323BC6" w:rsidRDefault="00323BC6" w:rsidP="00566717">
      <w:pPr>
        <w:rPr>
          <w:rFonts w:asciiTheme="majorBidi" w:hAnsiTheme="majorBidi" w:cstheme="majorBidi"/>
          <w:b/>
          <w:bCs/>
        </w:rPr>
      </w:pPr>
    </w:p>
    <w:p w14:paraId="4E2F095D" w14:textId="77777777" w:rsidR="00323BC6" w:rsidRDefault="00323BC6" w:rsidP="00566717">
      <w:pPr>
        <w:rPr>
          <w:rFonts w:asciiTheme="majorBidi" w:hAnsiTheme="majorBidi" w:cstheme="majorBidi"/>
          <w:b/>
          <w:bCs/>
        </w:rPr>
      </w:pPr>
    </w:p>
    <w:p w14:paraId="42851392" w14:textId="77777777" w:rsidR="00323BC6" w:rsidRDefault="00323BC6" w:rsidP="00566717">
      <w:pPr>
        <w:rPr>
          <w:rFonts w:asciiTheme="majorBidi" w:hAnsiTheme="majorBidi" w:cstheme="majorBidi"/>
          <w:b/>
          <w:bCs/>
        </w:rPr>
      </w:pPr>
    </w:p>
    <w:p w14:paraId="45E7FB08" w14:textId="77777777" w:rsidR="00323BC6" w:rsidRDefault="00323BC6" w:rsidP="00566717">
      <w:pPr>
        <w:rPr>
          <w:rFonts w:asciiTheme="majorBidi" w:hAnsiTheme="majorBidi" w:cstheme="majorBidi"/>
          <w:b/>
          <w:bCs/>
        </w:rPr>
      </w:pPr>
    </w:p>
    <w:p w14:paraId="6ED2BED6" w14:textId="77777777" w:rsidR="00323BC6" w:rsidRDefault="00323BC6" w:rsidP="00566717">
      <w:pPr>
        <w:rPr>
          <w:rFonts w:asciiTheme="majorBidi" w:hAnsiTheme="majorBidi" w:cstheme="majorBidi"/>
          <w:b/>
          <w:bCs/>
        </w:rPr>
      </w:pPr>
    </w:p>
    <w:p w14:paraId="04440E27" w14:textId="77777777" w:rsidR="00323BC6" w:rsidRDefault="00323BC6" w:rsidP="00566717">
      <w:pPr>
        <w:rPr>
          <w:rFonts w:asciiTheme="majorBidi" w:hAnsiTheme="majorBidi" w:cstheme="majorBidi"/>
          <w:b/>
          <w:bCs/>
        </w:rPr>
      </w:pPr>
    </w:p>
    <w:p w14:paraId="3957BEFD" w14:textId="77777777" w:rsidR="00323BC6" w:rsidRDefault="00323BC6" w:rsidP="00566717">
      <w:pPr>
        <w:rPr>
          <w:rFonts w:asciiTheme="majorBidi" w:hAnsiTheme="majorBidi" w:cstheme="majorBidi"/>
          <w:b/>
          <w:bCs/>
        </w:rPr>
      </w:pPr>
    </w:p>
    <w:p w14:paraId="124118BF" w14:textId="77777777" w:rsidR="00323BC6" w:rsidRDefault="00323BC6" w:rsidP="00566717">
      <w:pPr>
        <w:rPr>
          <w:rFonts w:asciiTheme="majorBidi" w:hAnsiTheme="majorBidi" w:cstheme="majorBidi"/>
          <w:b/>
          <w:bCs/>
        </w:rPr>
      </w:pPr>
    </w:p>
    <w:p w14:paraId="6A276FD0" w14:textId="77777777" w:rsidR="00323BC6" w:rsidRDefault="00323BC6" w:rsidP="00566717">
      <w:pPr>
        <w:rPr>
          <w:rFonts w:asciiTheme="majorBidi" w:hAnsiTheme="majorBidi" w:cstheme="majorBidi"/>
          <w:b/>
          <w:bCs/>
        </w:rPr>
      </w:pPr>
    </w:p>
    <w:p w14:paraId="4D5ECF72" w14:textId="77777777" w:rsidR="00323BC6" w:rsidRDefault="00323BC6" w:rsidP="00566717">
      <w:pPr>
        <w:rPr>
          <w:rFonts w:asciiTheme="majorBidi" w:hAnsiTheme="majorBidi" w:cstheme="majorBidi"/>
          <w:b/>
          <w:bCs/>
        </w:rPr>
      </w:pPr>
    </w:p>
    <w:p w14:paraId="17FE4EE8" w14:textId="77777777" w:rsidR="00323BC6" w:rsidRDefault="00323BC6" w:rsidP="00566717">
      <w:pPr>
        <w:rPr>
          <w:rFonts w:asciiTheme="majorBidi" w:hAnsiTheme="majorBidi" w:cstheme="majorBidi"/>
          <w:b/>
          <w:bCs/>
        </w:rPr>
      </w:pPr>
    </w:p>
    <w:p w14:paraId="4FC0983C" w14:textId="77777777" w:rsidR="00323BC6" w:rsidRDefault="00323BC6" w:rsidP="00566717">
      <w:pPr>
        <w:rPr>
          <w:rFonts w:asciiTheme="majorBidi" w:hAnsiTheme="majorBidi" w:cstheme="majorBidi"/>
          <w:b/>
          <w:bCs/>
        </w:rPr>
      </w:pPr>
    </w:p>
    <w:p w14:paraId="65E3B818" w14:textId="77777777" w:rsidR="00323BC6" w:rsidRDefault="00323BC6" w:rsidP="00566717">
      <w:pPr>
        <w:rPr>
          <w:rFonts w:asciiTheme="majorBidi" w:hAnsiTheme="majorBidi" w:cstheme="majorBidi"/>
          <w:b/>
          <w:bCs/>
        </w:rPr>
      </w:pPr>
    </w:p>
    <w:p w14:paraId="487FD80D" w14:textId="77777777" w:rsidR="00323BC6" w:rsidRDefault="00323BC6" w:rsidP="00566717">
      <w:pPr>
        <w:rPr>
          <w:rFonts w:asciiTheme="majorBidi" w:hAnsiTheme="majorBidi" w:cstheme="majorBidi"/>
          <w:b/>
          <w:bCs/>
        </w:rPr>
      </w:pPr>
    </w:p>
    <w:p w14:paraId="18DC9767" w14:textId="77777777" w:rsidR="00323BC6" w:rsidRDefault="00323BC6" w:rsidP="00566717">
      <w:pPr>
        <w:rPr>
          <w:rFonts w:asciiTheme="majorBidi" w:hAnsiTheme="majorBidi" w:cstheme="majorBidi"/>
          <w:b/>
          <w:bCs/>
        </w:rPr>
      </w:pPr>
    </w:p>
    <w:p w14:paraId="2A355678" w14:textId="77777777" w:rsidR="00323BC6" w:rsidRDefault="00323BC6" w:rsidP="00566717">
      <w:pPr>
        <w:rPr>
          <w:rFonts w:asciiTheme="majorBidi" w:hAnsiTheme="majorBidi" w:cstheme="majorBidi"/>
          <w:b/>
          <w:bCs/>
        </w:rPr>
      </w:pPr>
    </w:p>
    <w:p w14:paraId="36226872" w14:textId="77777777" w:rsidR="00323BC6" w:rsidRDefault="00323BC6" w:rsidP="00566717">
      <w:pPr>
        <w:rPr>
          <w:rFonts w:asciiTheme="majorBidi" w:hAnsiTheme="majorBidi" w:cstheme="majorBidi"/>
          <w:b/>
          <w:bCs/>
        </w:rPr>
      </w:pPr>
    </w:p>
    <w:p w14:paraId="6727BFAE" w14:textId="77777777" w:rsidR="00323BC6" w:rsidRDefault="00323BC6" w:rsidP="00566717">
      <w:pPr>
        <w:rPr>
          <w:rFonts w:asciiTheme="majorBidi" w:hAnsiTheme="majorBidi" w:cstheme="majorBidi"/>
          <w:b/>
          <w:bCs/>
        </w:rPr>
      </w:pPr>
    </w:p>
    <w:p w14:paraId="17A14880" w14:textId="77777777" w:rsidR="00323BC6" w:rsidRDefault="00323BC6" w:rsidP="00566717">
      <w:pPr>
        <w:rPr>
          <w:rFonts w:asciiTheme="majorBidi" w:hAnsiTheme="majorBidi" w:cstheme="majorBidi"/>
          <w:b/>
          <w:bCs/>
        </w:rPr>
      </w:pPr>
    </w:p>
    <w:p w14:paraId="0991C683" w14:textId="77777777" w:rsidR="00323BC6" w:rsidRDefault="00323BC6" w:rsidP="00566717">
      <w:pPr>
        <w:rPr>
          <w:rFonts w:asciiTheme="majorBidi" w:hAnsiTheme="majorBidi" w:cstheme="majorBidi"/>
          <w:b/>
          <w:bCs/>
        </w:rPr>
      </w:pPr>
    </w:p>
    <w:p w14:paraId="2022A86F" w14:textId="77777777" w:rsidR="00323BC6" w:rsidRDefault="00323BC6" w:rsidP="00566717">
      <w:pPr>
        <w:rPr>
          <w:rFonts w:asciiTheme="majorBidi" w:hAnsiTheme="majorBidi" w:cstheme="majorBidi"/>
          <w:b/>
          <w:bCs/>
        </w:rPr>
      </w:pPr>
    </w:p>
    <w:p w14:paraId="7C91E665" w14:textId="77777777" w:rsidR="00323BC6" w:rsidRDefault="00323BC6" w:rsidP="00566717">
      <w:pPr>
        <w:rPr>
          <w:rFonts w:asciiTheme="majorBidi" w:hAnsiTheme="majorBidi" w:cstheme="majorBidi"/>
          <w:b/>
          <w:bCs/>
        </w:rPr>
      </w:pPr>
    </w:p>
    <w:p w14:paraId="50B4C707" w14:textId="77777777" w:rsidR="00323BC6" w:rsidRDefault="00323BC6" w:rsidP="00566717">
      <w:pPr>
        <w:rPr>
          <w:rFonts w:asciiTheme="majorBidi" w:hAnsiTheme="majorBidi" w:cstheme="majorBidi"/>
          <w:b/>
          <w:bCs/>
        </w:rPr>
      </w:pPr>
    </w:p>
    <w:p w14:paraId="50D0641D" w14:textId="77777777" w:rsidR="00323BC6" w:rsidRDefault="00323BC6" w:rsidP="00566717">
      <w:pPr>
        <w:rPr>
          <w:rFonts w:asciiTheme="majorBidi" w:hAnsiTheme="majorBidi" w:cstheme="majorBidi"/>
          <w:b/>
          <w:bCs/>
        </w:rPr>
      </w:pPr>
    </w:p>
    <w:p w14:paraId="670AE49D" w14:textId="77777777" w:rsidR="00323BC6" w:rsidRDefault="00323BC6" w:rsidP="00566717">
      <w:pPr>
        <w:rPr>
          <w:rFonts w:asciiTheme="majorBidi" w:hAnsiTheme="majorBidi" w:cstheme="majorBidi"/>
          <w:b/>
          <w:bCs/>
        </w:rPr>
      </w:pPr>
    </w:p>
    <w:p w14:paraId="6F96D83A" w14:textId="77777777" w:rsidR="00323BC6" w:rsidRDefault="00323BC6" w:rsidP="00566717">
      <w:pPr>
        <w:rPr>
          <w:rFonts w:asciiTheme="majorBidi" w:hAnsiTheme="majorBidi" w:cstheme="majorBidi"/>
          <w:b/>
          <w:bCs/>
        </w:rPr>
      </w:pPr>
    </w:p>
    <w:p w14:paraId="3038DA16" w14:textId="27F15000" w:rsidR="00566717" w:rsidRPr="006F4E4B" w:rsidRDefault="00566717" w:rsidP="00566717">
      <w:pPr>
        <w:rPr>
          <w:rFonts w:asciiTheme="majorBidi" w:hAnsiTheme="majorBidi" w:cstheme="majorBidi"/>
          <w:b/>
          <w:bCs/>
        </w:rPr>
      </w:pPr>
      <w:r w:rsidRPr="006F4E4B">
        <w:rPr>
          <w:rFonts w:asciiTheme="majorBidi" w:hAnsiTheme="majorBidi" w:cstheme="majorBidi"/>
          <w:b/>
          <w:bCs/>
        </w:rPr>
        <w:t>Abstract</w:t>
      </w:r>
      <w:r w:rsidR="00D26B65" w:rsidRPr="006F4E4B">
        <w:rPr>
          <w:rFonts w:asciiTheme="majorBidi" w:hAnsiTheme="majorBidi" w:cstheme="majorBidi"/>
          <w:b/>
          <w:bCs/>
        </w:rPr>
        <w:t xml:space="preserve">: </w:t>
      </w:r>
    </w:p>
    <w:p w14:paraId="13696500" w14:textId="77777777" w:rsidR="007C7369" w:rsidRPr="006F4E4B" w:rsidRDefault="007C7369" w:rsidP="00566717">
      <w:pPr>
        <w:rPr>
          <w:rFonts w:asciiTheme="majorBidi" w:hAnsiTheme="majorBidi" w:cstheme="majorBidi"/>
          <w:b/>
          <w:bCs/>
        </w:rPr>
      </w:pPr>
    </w:p>
    <w:p w14:paraId="03FA7817" w14:textId="77777777" w:rsidR="007C7369" w:rsidRPr="006F4E4B" w:rsidRDefault="007C7369" w:rsidP="00566717">
      <w:pPr>
        <w:rPr>
          <w:rFonts w:asciiTheme="majorBidi" w:hAnsiTheme="majorBidi" w:cstheme="majorBidi"/>
          <w:b/>
          <w:bCs/>
        </w:rPr>
      </w:pPr>
    </w:p>
    <w:p w14:paraId="524D3826" w14:textId="7A5A168A" w:rsidR="00C80519" w:rsidRPr="006F4E4B" w:rsidRDefault="00C80519" w:rsidP="002622FD">
      <w:pPr>
        <w:spacing w:line="480" w:lineRule="auto"/>
        <w:rPr>
          <w:rFonts w:asciiTheme="majorBidi" w:hAnsiTheme="majorBidi" w:cstheme="majorBidi"/>
          <w:b/>
          <w:bCs/>
        </w:rPr>
      </w:pPr>
      <w:r w:rsidRPr="006F4E4B">
        <w:rPr>
          <w:rFonts w:asciiTheme="majorBidi" w:hAnsiTheme="majorBidi" w:cstheme="majorBidi"/>
        </w:rPr>
        <w:t xml:space="preserve">Ten years after the six International Society of Paediatric Oncology (SIOP) Baseline Standards for Nursing Care in Low- and Middle-Income Countries (LMIC) were published (2014), multiple LMIC nurses have used the standards for practice assessment and change. The WHO Global Initiative for Childhood Cancer has galvanized LMIC member states to prioritize childhood cancer and save one million lives by 2030. The CureALL framework highlights critical nursing practice actions aligned with the </w:t>
      </w:r>
      <w:r w:rsidR="0077406C" w:rsidRPr="006F4E4B">
        <w:rPr>
          <w:rFonts w:asciiTheme="majorBidi" w:hAnsiTheme="majorBidi" w:cstheme="majorBidi"/>
        </w:rPr>
        <w:t xml:space="preserve">nursing </w:t>
      </w:r>
      <w:r w:rsidRPr="006F4E4B">
        <w:rPr>
          <w:rFonts w:asciiTheme="majorBidi" w:hAnsiTheme="majorBidi" w:cstheme="majorBidi"/>
        </w:rPr>
        <w:t>standards to meet this goal. SIOP Nursing Network’s Baseline Standards special interest group has a 5-year strategic plan for advocacy, research, and standards implementation through global multidisciplinary collaboration.</w:t>
      </w:r>
    </w:p>
    <w:p w14:paraId="650DE57A" w14:textId="77777777" w:rsidR="007C7369" w:rsidRPr="006F4E4B" w:rsidRDefault="007C7369" w:rsidP="00566717">
      <w:pPr>
        <w:rPr>
          <w:rFonts w:asciiTheme="majorBidi" w:hAnsiTheme="majorBidi" w:cstheme="majorBidi"/>
          <w:b/>
          <w:bCs/>
        </w:rPr>
      </w:pPr>
    </w:p>
    <w:p w14:paraId="09EF377E" w14:textId="77777777" w:rsidR="007C7369" w:rsidRPr="006F4E4B" w:rsidRDefault="007C7369" w:rsidP="00566717">
      <w:pPr>
        <w:rPr>
          <w:rFonts w:asciiTheme="majorBidi" w:hAnsiTheme="majorBidi" w:cstheme="majorBidi"/>
          <w:b/>
          <w:bCs/>
        </w:rPr>
      </w:pPr>
    </w:p>
    <w:p w14:paraId="07BB7723" w14:textId="77777777" w:rsidR="007C7369" w:rsidRPr="006F4E4B" w:rsidRDefault="007C7369" w:rsidP="00566717">
      <w:pPr>
        <w:rPr>
          <w:rFonts w:asciiTheme="majorBidi" w:hAnsiTheme="majorBidi" w:cstheme="majorBidi"/>
          <w:b/>
          <w:bCs/>
        </w:rPr>
      </w:pPr>
    </w:p>
    <w:p w14:paraId="5D14BC86" w14:textId="77777777" w:rsidR="007C7369" w:rsidRPr="006F4E4B" w:rsidRDefault="007C7369" w:rsidP="00566717">
      <w:pPr>
        <w:rPr>
          <w:rFonts w:asciiTheme="majorBidi" w:hAnsiTheme="majorBidi" w:cstheme="majorBidi"/>
          <w:b/>
          <w:bCs/>
        </w:rPr>
      </w:pPr>
    </w:p>
    <w:p w14:paraId="01C3CEE3" w14:textId="77777777" w:rsidR="007C7369" w:rsidRPr="006F4E4B" w:rsidRDefault="007C7369" w:rsidP="00566717">
      <w:pPr>
        <w:rPr>
          <w:rFonts w:asciiTheme="majorBidi" w:hAnsiTheme="majorBidi" w:cstheme="majorBidi"/>
          <w:b/>
          <w:bCs/>
        </w:rPr>
      </w:pPr>
    </w:p>
    <w:p w14:paraId="47E6F1B5" w14:textId="77777777" w:rsidR="007C7369" w:rsidRPr="006F4E4B" w:rsidRDefault="007C7369" w:rsidP="00566717">
      <w:pPr>
        <w:rPr>
          <w:rFonts w:asciiTheme="majorBidi" w:hAnsiTheme="majorBidi" w:cstheme="majorBidi"/>
          <w:b/>
          <w:bCs/>
        </w:rPr>
      </w:pPr>
    </w:p>
    <w:p w14:paraId="27CCB681" w14:textId="77777777" w:rsidR="007C7369" w:rsidRPr="006F4E4B" w:rsidRDefault="007C7369" w:rsidP="00566717">
      <w:pPr>
        <w:rPr>
          <w:rFonts w:asciiTheme="majorBidi" w:hAnsiTheme="majorBidi" w:cstheme="majorBidi"/>
          <w:b/>
          <w:bCs/>
        </w:rPr>
      </w:pPr>
    </w:p>
    <w:p w14:paraId="421B94FE" w14:textId="77777777" w:rsidR="007C7369" w:rsidRPr="006F4E4B" w:rsidRDefault="007C7369" w:rsidP="00566717">
      <w:pPr>
        <w:rPr>
          <w:rFonts w:asciiTheme="majorBidi" w:hAnsiTheme="majorBidi" w:cstheme="majorBidi"/>
          <w:b/>
          <w:bCs/>
        </w:rPr>
      </w:pPr>
    </w:p>
    <w:p w14:paraId="3B963BF1" w14:textId="77777777" w:rsidR="007C7369" w:rsidRPr="006F4E4B" w:rsidRDefault="007C7369" w:rsidP="00566717">
      <w:pPr>
        <w:rPr>
          <w:rFonts w:asciiTheme="majorBidi" w:hAnsiTheme="majorBidi" w:cstheme="majorBidi"/>
          <w:b/>
          <w:bCs/>
        </w:rPr>
      </w:pPr>
    </w:p>
    <w:p w14:paraId="0DC499D3" w14:textId="77777777" w:rsidR="007C7369" w:rsidRPr="006F4E4B" w:rsidRDefault="007C7369" w:rsidP="00566717">
      <w:pPr>
        <w:rPr>
          <w:rFonts w:asciiTheme="majorBidi" w:hAnsiTheme="majorBidi" w:cstheme="majorBidi"/>
          <w:b/>
          <w:bCs/>
        </w:rPr>
      </w:pPr>
    </w:p>
    <w:p w14:paraId="2BFE93C3" w14:textId="77777777" w:rsidR="007C7369" w:rsidRPr="006F4E4B" w:rsidRDefault="007C7369" w:rsidP="00566717">
      <w:pPr>
        <w:rPr>
          <w:rFonts w:asciiTheme="majorBidi" w:hAnsiTheme="majorBidi" w:cstheme="majorBidi"/>
          <w:b/>
          <w:bCs/>
        </w:rPr>
      </w:pPr>
    </w:p>
    <w:p w14:paraId="6078B16B" w14:textId="77777777" w:rsidR="007C7369" w:rsidRPr="006F4E4B" w:rsidRDefault="007C7369" w:rsidP="00566717">
      <w:pPr>
        <w:rPr>
          <w:rFonts w:asciiTheme="majorBidi" w:hAnsiTheme="majorBidi" w:cstheme="majorBidi"/>
          <w:b/>
          <w:bCs/>
        </w:rPr>
      </w:pPr>
    </w:p>
    <w:p w14:paraId="0380B0C7" w14:textId="77777777" w:rsidR="00936100" w:rsidRPr="006F4E4B" w:rsidRDefault="00936100" w:rsidP="007C7369">
      <w:pPr>
        <w:spacing w:line="480" w:lineRule="auto"/>
        <w:rPr>
          <w:rFonts w:asciiTheme="majorBidi" w:hAnsiTheme="majorBidi" w:cstheme="majorBidi"/>
          <w:b/>
          <w:bCs/>
        </w:rPr>
        <w:sectPr w:rsidR="00936100" w:rsidRPr="006F4E4B" w:rsidSect="007B60E5">
          <w:headerReference w:type="even" r:id="rId12"/>
          <w:headerReference w:type="default" r:id="rId13"/>
          <w:headerReference w:type="first" r:id="rId14"/>
          <w:pgSz w:w="12240" w:h="15840"/>
          <w:pgMar w:top="1440" w:right="1800" w:bottom="1440" w:left="1440" w:header="720" w:footer="720" w:gutter="0"/>
          <w:cols w:space="720"/>
          <w:titlePg/>
          <w:docGrid w:linePitch="360"/>
        </w:sectPr>
      </w:pPr>
    </w:p>
    <w:p w14:paraId="524883B8" w14:textId="7EBE4ADD" w:rsidR="003464B6" w:rsidRPr="006F4E4B" w:rsidRDefault="00E01A11" w:rsidP="007C7369">
      <w:pPr>
        <w:spacing w:line="480" w:lineRule="auto"/>
        <w:rPr>
          <w:rFonts w:asciiTheme="majorBidi" w:hAnsiTheme="majorBidi" w:cstheme="majorBidi"/>
          <w:b/>
          <w:bCs/>
        </w:rPr>
      </w:pPr>
      <w:r w:rsidRPr="006F4E4B">
        <w:rPr>
          <w:rFonts w:asciiTheme="majorBidi" w:hAnsiTheme="majorBidi" w:cstheme="majorBidi"/>
          <w:b/>
          <w:bCs/>
        </w:rPr>
        <w:lastRenderedPageBreak/>
        <w:t xml:space="preserve">Introduction </w:t>
      </w:r>
      <w:r w:rsidR="003464B6" w:rsidRPr="006F4E4B">
        <w:rPr>
          <w:rFonts w:asciiTheme="majorBidi" w:hAnsiTheme="majorBidi" w:cstheme="majorBidi"/>
        </w:rPr>
        <w:tab/>
      </w:r>
    </w:p>
    <w:p w14:paraId="10696CFF" w14:textId="05A4300C" w:rsidR="00EC3EDF" w:rsidRPr="006F4E4B" w:rsidRDefault="00B2570B" w:rsidP="0002575F">
      <w:pPr>
        <w:spacing w:line="480" w:lineRule="auto"/>
        <w:ind w:firstLine="720"/>
        <w:rPr>
          <w:rFonts w:asciiTheme="majorBidi" w:hAnsiTheme="majorBidi" w:cstheme="majorBidi"/>
        </w:rPr>
      </w:pPr>
      <w:r w:rsidRPr="006F4E4B">
        <w:rPr>
          <w:rFonts w:asciiTheme="majorBidi" w:hAnsiTheme="majorBidi" w:cstheme="majorBidi"/>
        </w:rPr>
        <w:t xml:space="preserve">The </w:t>
      </w:r>
      <w:r w:rsidR="00AB6B30" w:rsidRPr="006F4E4B">
        <w:rPr>
          <w:rFonts w:asciiTheme="majorBidi" w:hAnsiTheme="majorBidi" w:cstheme="majorBidi"/>
        </w:rPr>
        <w:t>International Society of Pae</w:t>
      </w:r>
      <w:r w:rsidR="00F162B2" w:rsidRPr="006F4E4B">
        <w:rPr>
          <w:rFonts w:asciiTheme="majorBidi" w:hAnsiTheme="majorBidi" w:cstheme="majorBidi"/>
        </w:rPr>
        <w:t>diatric Oncology (</w:t>
      </w:r>
      <w:r w:rsidR="002C2106" w:rsidRPr="006F4E4B">
        <w:rPr>
          <w:rFonts w:asciiTheme="majorBidi" w:hAnsiTheme="majorBidi" w:cstheme="majorBidi"/>
        </w:rPr>
        <w:t>SIOP)</w:t>
      </w:r>
      <w:r w:rsidRPr="006F4E4B">
        <w:rPr>
          <w:rFonts w:asciiTheme="majorBidi" w:hAnsiTheme="majorBidi" w:cstheme="majorBidi"/>
        </w:rPr>
        <w:t xml:space="preserve"> Baseline Nursing Standards</w:t>
      </w:r>
      <w:r w:rsidR="009D32FF" w:rsidRPr="006F4E4B">
        <w:rPr>
          <w:rFonts w:asciiTheme="majorBidi" w:hAnsiTheme="majorBidi" w:cstheme="majorBidi"/>
        </w:rPr>
        <w:t xml:space="preserve">, first published in 2014, </w:t>
      </w:r>
      <w:r w:rsidRPr="006F4E4B">
        <w:rPr>
          <w:rFonts w:asciiTheme="majorBidi" w:hAnsiTheme="majorBidi" w:cstheme="majorBidi"/>
        </w:rPr>
        <w:t xml:space="preserve">outline </w:t>
      </w:r>
      <w:r w:rsidR="001B26A9" w:rsidRPr="006F4E4B">
        <w:rPr>
          <w:rFonts w:asciiTheme="majorBidi" w:hAnsiTheme="majorBidi" w:cstheme="majorBidi"/>
        </w:rPr>
        <w:t xml:space="preserve">key </w:t>
      </w:r>
      <w:r w:rsidRPr="006F4E4B">
        <w:rPr>
          <w:rFonts w:asciiTheme="majorBidi" w:hAnsiTheme="majorBidi" w:cstheme="majorBidi"/>
        </w:rPr>
        <w:t xml:space="preserve">elements to promote the delivery of quality pediatric oncology nursing care and create </w:t>
      </w:r>
      <w:r w:rsidR="006E639D" w:rsidRPr="006F4E4B">
        <w:rPr>
          <w:rFonts w:asciiTheme="majorBidi" w:hAnsiTheme="majorBidi" w:cstheme="majorBidi"/>
        </w:rPr>
        <w:t xml:space="preserve">safe </w:t>
      </w:r>
      <w:r w:rsidRPr="006F4E4B">
        <w:rPr>
          <w:rFonts w:asciiTheme="majorBidi" w:hAnsiTheme="majorBidi" w:cstheme="majorBidi"/>
        </w:rPr>
        <w:t>practice environments</w:t>
      </w:r>
      <w:r w:rsidR="00C75853" w:rsidRPr="006F4E4B">
        <w:rPr>
          <w:rFonts w:asciiTheme="majorBidi" w:hAnsiTheme="majorBidi" w:cstheme="majorBidi"/>
        </w:rPr>
        <w:t>.</w:t>
      </w:r>
      <w:r w:rsidR="00C76108" w:rsidRPr="006F4E4B">
        <w:rPr>
          <w:rFonts w:asciiTheme="majorBidi" w:hAnsiTheme="majorBidi" w:cstheme="majorBidi"/>
          <w:vertAlign w:val="superscript"/>
        </w:rPr>
        <w:t>1</w:t>
      </w:r>
      <w:r w:rsidRPr="006F4E4B">
        <w:rPr>
          <w:rFonts w:asciiTheme="majorBidi" w:hAnsiTheme="majorBidi" w:cstheme="majorBidi"/>
        </w:rPr>
        <w:t xml:space="preserve"> </w:t>
      </w:r>
      <w:r w:rsidR="00F527B3" w:rsidRPr="006F4E4B">
        <w:rPr>
          <w:rFonts w:asciiTheme="majorBidi" w:hAnsiTheme="majorBidi" w:cstheme="majorBidi"/>
        </w:rPr>
        <w:t xml:space="preserve">The </w:t>
      </w:r>
      <w:r w:rsidR="0077406C" w:rsidRPr="006F4E4B">
        <w:rPr>
          <w:rFonts w:asciiTheme="majorBidi" w:hAnsiTheme="majorBidi" w:cstheme="majorBidi"/>
        </w:rPr>
        <w:t xml:space="preserve">six </w:t>
      </w:r>
      <w:r w:rsidR="00F527B3" w:rsidRPr="006F4E4B">
        <w:rPr>
          <w:rFonts w:asciiTheme="majorBidi" w:hAnsiTheme="majorBidi" w:cstheme="majorBidi"/>
        </w:rPr>
        <w:t xml:space="preserve">standards address nurse/patient staffing ratios and staff non-rotation (Standard 1), </w:t>
      </w:r>
      <w:r w:rsidR="00F527B3" w:rsidRPr="006F4E4B">
        <w:rPr>
          <w:rFonts w:asciiTheme="majorBidi" w:eastAsia="Arial Unicode MS" w:hAnsiTheme="majorBidi" w:cstheme="majorBidi"/>
          <w:color w:val="000000"/>
          <w:lang w:val="en-GB"/>
        </w:rPr>
        <w:t>formalized paediatric oncology orientation programme for new nurses (</w:t>
      </w:r>
      <w:r w:rsidR="00F527B3" w:rsidRPr="006F4E4B">
        <w:rPr>
          <w:rFonts w:asciiTheme="majorBidi" w:hAnsiTheme="majorBidi" w:cstheme="majorBidi"/>
        </w:rPr>
        <w:t xml:space="preserve">Standard 2), nurse </w:t>
      </w:r>
      <w:r w:rsidR="00F527B3" w:rsidRPr="006F4E4B">
        <w:rPr>
          <w:rFonts w:asciiTheme="majorBidi" w:hAnsiTheme="majorBidi" w:cstheme="majorBidi"/>
          <w:color w:val="000000"/>
          <w:lang w:val="en-GB"/>
        </w:rPr>
        <w:t>continuing education (</w:t>
      </w:r>
      <w:r w:rsidR="00F527B3" w:rsidRPr="006F4E4B">
        <w:rPr>
          <w:rFonts w:asciiTheme="majorBidi" w:hAnsiTheme="majorBidi" w:cstheme="majorBidi"/>
        </w:rPr>
        <w:t xml:space="preserve">Standard 3), </w:t>
      </w:r>
      <w:r w:rsidR="00F527B3" w:rsidRPr="006F4E4B">
        <w:rPr>
          <w:rFonts w:asciiTheme="majorBidi" w:hAnsiTheme="majorBidi" w:cstheme="majorBidi"/>
          <w:color w:val="000000"/>
          <w:lang w:val="en-GB"/>
        </w:rPr>
        <w:t>nurses acknowledged as core members of multidisciplinary teams (Standard 4), resources provided for safe care (e.g.,  personal protective equipment</w:t>
      </w:r>
      <w:r w:rsidR="00A64BAC" w:rsidRPr="006F4E4B">
        <w:rPr>
          <w:rFonts w:asciiTheme="majorBidi" w:hAnsiTheme="majorBidi" w:cstheme="majorBidi"/>
          <w:color w:val="000000"/>
          <w:lang w:val="en-GB"/>
        </w:rPr>
        <w:t>)</w:t>
      </w:r>
      <w:r w:rsidR="00F527B3" w:rsidRPr="006F4E4B">
        <w:rPr>
          <w:rFonts w:asciiTheme="majorBidi" w:hAnsiTheme="majorBidi" w:cstheme="majorBidi"/>
          <w:color w:val="000000"/>
          <w:lang w:val="en-GB"/>
        </w:rPr>
        <w:t xml:space="preserve"> (Standard 5), and evidence-based policies and procedures </w:t>
      </w:r>
      <w:r w:rsidR="005C11E6" w:rsidRPr="006F4E4B">
        <w:rPr>
          <w:rFonts w:asciiTheme="majorBidi" w:hAnsiTheme="majorBidi" w:cstheme="majorBidi"/>
          <w:color w:val="000000"/>
          <w:lang w:val="en-GB"/>
        </w:rPr>
        <w:t>to support the</w:t>
      </w:r>
      <w:r w:rsidR="00F527B3" w:rsidRPr="006F4E4B">
        <w:rPr>
          <w:rFonts w:asciiTheme="majorBidi" w:hAnsiTheme="majorBidi" w:cstheme="majorBidi"/>
          <w:color w:val="000000"/>
          <w:lang w:val="en-GB"/>
        </w:rPr>
        <w:t xml:space="preserve"> delivery of quality nursing care (Standard 6).</w:t>
      </w:r>
      <w:r w:rsidR="00F527B3" w:rsidRPr="006F4E4B">
        <w:rPr>
          <w:rFonts w:asciiTheme="majorBidi" w:hAnsiTheme="majorBidi" w:cstheme="majorBidi"/>
          <w:color w:val="000000"/>
          <w:vertAlign w:val="superscript"/>
          <w:lang w:val="en-GB"/>
        </w:rPr>
        <w:t>1</w:t>
      </w:r>
      <w:r w:rsidR="00F527B3" w:rsidRPr="006F4E4B" w:rsidDel="00D62A05">
        <w:rPr>
          <w:rFonts w:asciiTheme="majorBidi" w:hAnsiTheme="majorBidi" w:cstheme="majorBidi"/>
        </w:rPr>
        <w:t xml:space="preserve"> </w:t>
      </w:r>
      <w:r w:rsidR="000916C9" w:rsidRPr="006F4E4B">
        <w:rPr>
          <w:rFonts w:asciiTheme="majorBidi" w:hAnsiTheme="majorBidi" w:cstheme="majorBidi"/>
        </w:rPr>
        <w:t>The standards w</w:t>
      </w:r>
      <w:r w:rsidR="00453911" w:rsidRPr="006F4E4B">
        <w:rPr>
          <w:rFonts w:asciiTheme="majorBidi" w:hAnsiTheme="majorBidi" w:cstheme="majorBidi"/>
        </w:rPr>
        <w:t>ere developed</w:t>
      </w:r>
      <w:r w:rsidRPr="006F4E4B">
        <w:rPr>
          <w:rFonts w:asciiTheme="majorBidi" w:hAnsiTheme="majorBidi" w:cstheme="majorBidi"/>
        </w:rPr>
        <w:t xml:space="preserve"> </w:t>
      </w:r>
      <w:r w:rsidR="000916C9" w:rsidRPr="006F4E4B">
        <w:rPr>
          <w:rFonts w:asciiTheme="majorBidi" w:hAnsiTheme="majorBidi" w:cstheme="majorBidi"/>
        </w:rPr>
        <w:t>t</w:t>
      </w:r>
      <w:r w:rsidR="00453911" w:rsidRPr="006F4E4B">
        <w:rPr>
          <w:rFonts w:asciiTheme="majorBidi" w:hAnsiTheme="majorBidi" w:cstheme="majorBidi"/>
        </w:rPr>
        <w:t xml:space="preserve">o guide </w:t>
      </w:r>
      <w:r w:rsidR="000916C9" w:rsidRPr="006F4E4B">
        <w:rPr>
          <w:rFonts w:asciiTheme="majorBidi" w:hAnsiTheme="majorBidi" w:cstheme="majorBidi"/>
        </w:rPr>
        <w:t>nurs</w:t>
      </w:r>
      <w:r w:rsidR="00453911" w:rsidRPr="006F4E4B">
        <w:rPr>
          <w:rFonts w:asciiTheme="majorBidi" w:hAnsiTheme="majorBidi" w:cstheme="majorBidi"/>
        </w:rPr>
        <w:t xml:space="preserve">ing </w:t>
      </w:r>
      <w:r w:rsidR="00E72AAC" w:rsidRPr="006F4E4B">
        <w:rPr>
          <w:rFonts w:asciiTheme="majorBidi" w:hAnsiTheme="majorBidi" w:cstheme="majorBidi"/>
        </w:rPr>
        <w:t>care in</w:t>
      </w:r>
      <w:r w:rsidR="000916C9" w:rsidRPr="006F4E4B">
        <w:rPr>
          <w:rFonts w:asciiTheme="majorBidi" w:hAnsiTheme="majorBidi" w:cstheme="majorBidi"/>
        </w:rPr>
        <w:t xml:space="preserve"> low</w:t>
      </w:r>
      <w:r w:rsidR="000E1CFD" w:rsidRPr="006F4E4B">
        <w:rPr>
          <w:rFonts w:asciiTheme="majorBidi" w:hAnsiTheme="majorBidi" w:cstheme="majorBidi"/>
        </w:rPr>
        <w:t>-</w:t>
      </w:r>
      <w:r w:rsidR="000916C9" w:rsidRPr="006F4E4B">
        <w:rPr>
          <w:rFonts w:asciiTheme="majorBidi" w:hAnsiTheme="majorBidi" w:cstheme="majorBidi"/>
        </w:rPr>
        <w:t xml:space="preserve"> </w:t>
      </w:r>
      <w:r w:rsidR="000E1CFD" w:rsidRPr="006F4E4B">
        <w:rPr>
          <w:rFonts w:asciiTheme="majorBidi" w:hAnsiTheme="majorBidi" w:cstheme="majorBidi"/>
        </w:rPr>
        <w:t>and</w:t>
      </w:r>
      <w:r w:rsidR="000916C9" w:rsidRPr="006F4E4B">
        <w:rPr>
          <w:rFonts w:asciiTheme="majorBidi" w:hAnsiTheme="majorBidi" w:cstheme="majorBidi"/>
        </w:rPr>
        <w:t xml:space="preserve"> middle-income countries </w:t>
      </w:r>
      <w:r w:rsidR="00453911" w:rsidRPr="006F4E4B">
        <w:rPr>
          <w:rFonts w:asciiTheme="majorBidi" w:hAnsiTheme="majorBidi" w:cstheme="majorBidi"/>
        </w:rPr>
        <w:t xml:space="preserve">(LMIC), where pediatric cancer care is often delivered in the </w:t>
      </w:r>
      <w:r w:rsidR="000916C9" w:rsidRPr="006F4E4B">
        <w:rPr>
          <w:rFonts w:asciiTheme="majorBidi" w:hAnsiTheme="majorBidi" w:cstheme="majorBidi"/>
        </w:rPr>
        <w:t xml:space="preserve">setting of limited resources and </w:t>
      </w:r>
      <w:r w:rsidR="00453911" w:rsidRPr="006F4E4B">
        <w:rPr>
          <w:rFonts w:asciiTheme="majorBidi" w:hAnsiTheme="majorBidi" w:cstheme="majorBidi"/>
        </w:rPr>
        <w:t xml:space="preserve">insufficient or absent </w:t>
      </w:r>
      <w:r w:rsidR="000916C9" w:rsidRPr="006F4E4B">
        <w:rPr>
          <w:rFonts w:asciiTheme="majorBidi" w:hAnsiTheme="majorBidi" w:cstheme="majorBidi"/>
        </w:rPr>
        <w:t xml:space="preserve">opportunities for </w:t>
      </w:r>
      <w:r w:rsidR="00814F9B" w:rsidRPr="006F4E4B">
        <w:rPr>
          <w:rFonts w:asciiTheme="majorBidi" w:hAnsiTheme="majorBidi" w:cstheme="majorBidi"/>
        </w:rPr>
        <w:t xml:space="preserve">specialized </w:t>
      </w:r>
      <w:r w:rsidR="000916C9" w:rsidRPr="006F4E4B">
        <w:rPr>
          <w:rFonts w:asciiTheme="majorBidi" w:hAnsiTheme="majorBidi" w:cstheme="majorBidi"/>
        </w:rPr>
        <w:t xml:space="preserve">education. </w:t>
      </w:r>
      <w:r w:rsidR="007A0B07" w:rsidRPr="006F4E4B">
        <w:rPr>
          <w:rFonts w:asciiTheme="majorBidi" w:hAnsiTheme="majorBidi" w:cstheme="majorBidi"/>
        </w:rPr>
        <w:t xml:space="preserve">See </w:t>
      </w:r>
      <w:r w:rsidR="00B412EA" w:rsidRPr="006F4E4B">
        <w:rPr>
          <w:rFonts w:asciiTheme="majorBidi" w:hAnsiTheme="majorBidi" w:cstheme="majorBidi"/>
        </w:rPr>
        <w:t xml:space="preserve"> </w:t>
      </w:r>
      <w:r w:rsidR="00DF282A" w:rsidRPr="006F4E4B">
        <w:rPr>
          <w:rFonts w:asciiTheme="majorBidi" w:hAnsiTheme="majorBidi" w:cstheme="majorBidi"/>
        </w:rPr>
        <w:t xml:space="preserve"> </w:t>
      </w:r>
      <w:r w:rsidR="00B412EA" w:rsidRPr="006F4E4B">
        <w:rPr>
          <w:rFonts w:asciiTheme="majorBidi" w:hAnsiTheme="majorBidi" w:cstheme="majorBidi"/>
        </w:rPr>
        <w:t>Supplement</w:t>
      </w:r>
      <w:r w:rsidR="007A0B07" w:rsidRPr="006F4E4B">
        <w:rPr>
          <w:rFonts w:asciiTheme="majorBidi" w:hAnsiTheme="majorBidi" w:cstheme="majorBidi"/>
        </w:rPr>
        <w:t xml:space="preserve"> Information</w:t>
      </w:r>
      <w:r w:rsidR="00B412EA" w:rsidRPr="006F4E4B">
        <w:rPr>
          <w:rFonts w:asciiTheme="majorBidi" w:hAnsiTheme="majorBidi" w:cstheme="majorBidi"/>
        </w:rPr>
        <w:t xml:space="preserve"> File</w:t>
      </w:r>
      <w:r w:rsidR="00DF282A" w:rsidRPr="006F4E4B">
        <w:rPr>
          <w:rFonts w:asciiTheme="majorBidi" w:hAnsiTheme="majorBidi" w:cstheme="majorBidi"/>
        </w:rPr>
        <w:t xml:space="preserve"> 1</w:t>
      </w:r>
    </w:p>
    <w:p w14:paraId="27D84D3B" w14:textId="33D690C4" w:rsidR="00EC3EDF" w:rsidRPr="006F4E4B" w:rsidRDefault="00EC3EDF" w:rsidP="00EF0AFD">
      <w:pPr>
        <w:pStyle w:val="NormalWeb"/>
        <w:spacing w:before="0" w:beforeAutospacing="0" w:after="0" w:afterAutospacing="0" w:line="480" w:lineRule="auto"/>
        <w:ind w:firstLine="720"/>
        <w:rPr>
          <w:rFonts w:asciiTheme="majorBidi" w:hAnsiTheme="majorBidi" w:cstheme="majorBidi"/>
        </w:rPr>
      </w:pPr>
      <w:r w:rsidRPr="006F4E4B">
        <w:rPr>
          <w:rFonts w:asciiTheme="majorBidi" w:hAnsiTheme="majorBidi" w:cstheme="majorBidi"/>
        </w:rPr>
        <w:t xml:space="preserve">The WHO Global Initiative for Childhood Cancer CureALL framework </w:t>
      </w:r>
      <w:r w:rsidR="00FC5150" w:rsidRPr="006F4E4B">
        <w:rPr>
          <w:rFonts w:asciiTheme="majorBidi" w:hAnsiTheme="majorBidi" w:cstheme="majorBidi"/>
        </w:rPr>
        <w:t>states,</w:t>
      </w:r>
      <w:r w:rsidRPr="006F4E4B">
        <w:rPr>
          <w:rFonts w:asciiTheme="majorBidi" w:hAnsiTheme="majorBidi" w:cstheme="majorBidi"/>
        </w:rPr>
        <w:t xml:space="preserve"> “</w:t>
      </w:r>
      <w:r w:rsidR="005E58DF" w:rsidRPr="006F4E4B">
        <w:rPr>
          <w:rFonts w:asciiTheme="majorBidi" w:hAnsiTheme="majorBidi" w:cstheme="majorBidi"/>
        </w:rPr>
        <w:t>[Nursing]</w:t>
      </w:r>
      <w:r w:rsidR="0002575F" w:rsidRPr="006F4E4B">
        <w:rPr>
          <w:rFonts w:asciiTheme="majorBidi" w:hAnsiTheme="majorBidi" w:cstheme="majorBidi"/>
        </w:rPr>
        <w:t>Workforce planning should be preceded by a needs assessment to guide the development of competency-based training programmes and alignment with graduate and nursing school curricula</w:t>
      </w:r>
      <w:r w:rsidRPr="006F4E4B">
        <w:rPr>
          <w:rFonts w:asciiTheme="majorBidi" w:hAnsiTheme="majorBidi" w:cstheme="majorBidi"/>
        </w:rPr>
        <w:t>.”</w:t>
      </w:r>
      <w:r w:rsidR="00EF0AFD" w:rsidRPr="006F4E4B">
        <w:rPr>
          <w:rFonts w:asciiTheme="majorBidi" w:hAnsiTheme="majorBidi" w:cstheme="majorBidi"/>
          <w:vertAlign w:val="superscript"/>
        </w:rPr>
        <w:t>2</w:t>
      </w:r>
      <w:r w:rsidR="00FC5150" w:rsidRPr="006F4E4B">
        <w:rPr>
          <w:rFonts w:asciiTheme="majorBidi" w:hAnsiTheme="majorBidi" w:cstheme="majorBidi"/>
        </w:rPr>
        <w:t xml:space="preserve"> </w:t>
      </w:r>
      <w:r w:rsidR="005E58DF" w:rsidRPr="006F4E4B">
        <w:rPr>
          <w:rFonts w:asciiTheme="majorBidi" w:hAnsiTheme="majorBidi" w:cstheme="majorBidi"/>
        </w:rPr>
        <w:t xml:space="preserve">The framework also calls for </w:t>
      </w:r>
      <w:r w:rsidR="00630ABA" w:rsidRPr="006F4E4B">
        <w:rPr>
          <w:rFonts w:asciiTheme="majorBidi" w:hAnsiTheme="majorBidi" w:cstheme="majorBidi"/>
        </w:rPr>
        <w:t xml:space="preserve">pediatric oncology </w:t>
      </w:r>
      <w:r w:rsidR="005E58DF" w:rsidRPr="006F4E4B">
        <w:rPr>
          <w:rFonts w:asciiTheme="majorBidi" w:hAnsiTheme="majorBidi" w:cstheme="majorBidi"/>
        </w:rPr>
        <w:t>nursing capacity building</w:t>
      </w:r>
      <w:r w:rsidR="00630ABA" w:rsidRPr="006F4E4B">
        <w:rPr>
          <w:rFonts w:asciiTheme="majorBidi" w:hAnsiTheme="majorBidi" w:cstheme="majorBidi"/>
        </w:rPr>
        <w:t xml:space="preserve"> </w:t>
      </w:r>
      <w:r w:rsidR="00D851D4" w:rsidRPr="006F4E4B">
        <w:rPr>
          <w:rFonts w:asciiTheme="majorBidi" w:hAnsiTheme="majorBidi" w:cstheme="majorBidi"/>
        </w:rPr>
        <w:t>[</w:t>
      </w:r>
      <w:r w:rsidR="00630ABA" w:rsidRPr="006F4E4B">
        <w:rPr>
          <w:rFonts w:asciiTheme="majorBidi" w:hAnsiTheme="majorBidi" w:cstheme="majorBidi"/>
        </w:rPr>
        <w:t>orientation</w:t>
      </w:r>
      <w:r w:rsidR="00D851D4" w:rsidRPr="006F4E4B">
        <w:rPr>
          <w:rFonts w:asciiTheme="majorBidi" w:hAnsiTheme="majorBidi" w:cstheme="majorBidi"/>
        </w:rPr>
        <w:t>/onboarding]</w:t>
      </w:r>
      <w:r w:rsidR="005E58DF" w:rsidRPr="006F4E4B">
        <w:rPr>
          <w:rFonts w:asciiTheme="majorBidi" w:hAnsiTheme="majorBidi" w:cstheme="majorBidi"/>
        </w:rPr>
        <w:t xml:space="preserve">, sufficient staffing levels, non-rotation to other units, </w:t>
      </w:r>
      <w:r w:rsidR="00630ABA" w:rsidRPr="006F4E4B">
        <w:rPr>
          <w:rFonts w:asciiTheme="majorBidi" w:hAnsiTheme="majorBidi" w:cstheme="majorBidi"/>
        </w:rPr>
        <w:t xml:space="preserve">protected time for </w:t>
      </w:r>
      <w:r w:rsidR="005E58DF" w:rsidRPr="006F4E4B">
        <w:rPr>
          <w:rFonts w:asciiTheme="majorBidi" w:hAnsiTheme="majorBidi" w:cstheme="majorBidi"/>
        </w:rPr>
        <w:t>continuing education opportunities</w:t>
      </w:r>
      <w:r w:rsidR="00630ABA" w:rsidRPr="006F4E4B">
        <w:rPr>
          <w:rFonts w:asciiTheme="majorBidi" w:hAnsiTheme="majorBidi" w:cstheme="majorBidi"/>
        </w:rPr>
        <w:t xml:space="preserve"> and involvement in multidisciplinary teams</w:t>
      </w:r>
      <w:r w:rsidR="005E58DF" w:rsidRPr="006F4E4B">
        <w:rPr>
          <w:rFonts w:asciiTheme="majorBidi" w:hAnsiTheme="majorBidi" w:cstheme="majorBidi"/>
        </w:rPr>
        <w:t>.</w:t>
      </w:r>
      <w:r w:rsidR="00EF0AFD" w:rsidRPr="006F4E4B">
        <w:rPr>
          <w:rFonts w:asciiTheme="majorBidi" w:hAnsiTheme="majorBidi" w:cstheme="majorBidi"/>
          <w:vertAlign w:val="superscript"/>
        </w:rPr>
        <w:t>2</w:t>
      </w:r>
      <w:r w:rsidRPr="006F4E4B">
        <w:rPr>
          <w:rFonts w:asciiTheme="majorBidi" w:hAnsiTheme="majorBidi" w:cstheme="majorBidi"/>
        </w:rPr>
        <w:t xml:space="preserve"> </w:t>
      </w:r>
      <w:r w:rsidR="00EF0AFD" w:rsidRPr="006F4E4B">
        <w:rPr>
          <w:rFonts w:asciiTheme="majorBidi" w:hAnsiTheme="majorBidi" w:cstheme="majorBidi"/>
        </w:rPr>
        <w:t xml:space="preserve"> </w:t>
      </w:r>
      <w:r w:rsidR="00D851D4" w:rsidRPr="006F4E4B">
        <w:rPr>
          <w:rFonts w:asciiTheme="majorBidi" w:hAnsiTheme="majorBidi" w:cstheme="majorBidi"/>
        </w:rPr>
        <w:t xml:space="preserve">Support for key Baseline Nursing Standards from the WHO CureALL framework will ensure that Ministries of Health are informed and can take action to provide the regulatory changes, educational and resource support necessary for all </w:t>
      </w:r>
      <w:r w:rsidR="00357899" w:rsidRPr="006F4E4B">
        <w:rPr>
          <w:rFonts w:asciiTheme="majorBidi" w:hAnsiTheme="majorBidi" w:cstheme="majorBidi"/>
        </w:rPr>
        <w:t xml:space="preserve">pediatric oncology </w:t>
      </w:r>
      <w:r w:rsidR="00357899" w:rsidRPr="006F4E4B">
        <w:rPr>
          <w:rFonts w:asciiTheme="majorBidi" w:hAnsiTheme="majorBidi" w:cstheme="majorBidi"/>
        </w:rPr>
        <w:lastRenderedPageBreak/>
        <w:t>treatment centers</w:t>
      </w:r>
      <w:r w:rsidR="00D851D4" w:rsidRPr="006F4E4B">
        <w:rPr>
          <w:rFonts w:asciiTheme="majorBidi" w:hAnsiTheme="majorBidi" w:cstheme="majorBidi"/>
        </w:rPr>
        <w:t xml:space="preserve"> to achieve these standards, improve nursing care, and address existing profound inequities in global patient outcomes</w:t>
      </w:r>
      <w:r w:rsidR="00357899" w:rsidRPr="006F4E4B">
        <w:rPr>
          <w:rFonts w:asciiTheme="majorBidi" w:hAnsiTheme="majorBidi" w:cstheme="majorBidi"/>
        </w:rPr>
        <w:t xml:space="preserve"> as documented by Erdmann et al.</w:t>
      </w:r>
      <w:r w:rsidR="00EF0AFD" w:rsidRPr="006F4E4B">
        <w:rPr>
          <w:rFonts w:asciiTheme="majorBidi" w:hAnsiTheme="majorBidi" w:cstheme="majorBidi"/>
          <w:vertAlign w:val="superscript"/>
        </w:rPr>
        <w:t>3</w:t>
      </w:r>
    </w:p>
    <w:p w14:paraId="55FCDC5E" w14:textId="24E5C6A8" w:rsidR="00B2570B" w:rsidRPr="006F4E4B" w:rsidRDefault="00B85D6A" w:rsidP="002622FD">
      <w:pPr>
        <w:spacing w:line="480" w:lineRule="auto"/>
        <w:ind w:firstLine="720"/>
        <w:rPr>
          <w:rFonts w:asciiTheme="majorBidi" w:hAnsiTheme="majorBidi" w:cstheme="majorBidi"/>
        </w:rPr>
      </w:pPr>
      <w:r w:rsidRPr="006F4E4B">
        <w:rPr>
          <w:rFonts w:asciiTheme="majorBidi" w:hAnsiTheme="majorBidi" w:cstheme="majorBidi"/>
        </w:rPr>
        <w:t xml:space="preserve">This paper provides an overview of a </w:t>
      </w:r>
      <w:r w:rsidRPr="006F4E4B">
        <w:rPr>
          <w:rFonts w:asciiTheme="majorBidi" w:hAnsiTheme="majorBidi" w:cstheme="majorBidi"/>
          <w:color w:val="000000" w:themeColor="text1"/>
        </w:rPr>
        <w:t xml:space="preserve">decade of achievements </w:t>
      </w:r>
      <w:r w:rsidR="00D54988" w:rsidRPr="006F4E4B">
        <w:rPr>
          <w:rFonts w:asciiTheme="majorBidi" w:hAnsiTheme="majorBidi" w:cstheme="majorBidi"/>
          <w:color w:val="000000" w:themeColor="text1"/>
        </w:rPr>
        <w:t>related to</w:t>
      </w:r>
      <w:r w:rsidRPr="006F4E4B">
        <w:rPr>
          <w:rFonts w:asciiTheme="majorBidi" w:hAnsiTheme="majorBidi" w:cstheme="majorBidi"/>
          <w:color w:val="000000" w:themeColor="text1"/>
        </w:rPr>
        <w:t xml:space="preserve"> the SIOP Baseline Nursing Standards with a focus on supporting evidence, </w:t>
      </w:r>
      <w:r w:rsidRPr="006F4E4B">
        <w:rPr>
          <w:rFonts w:asciiTheme="majorBidi" w:hAnsiTheme="majorBidi" w:cstheme="majorBidi"/>
        </w:rPr>
        <w:t>assessment/analysis, creating awareness and implementation</w:t>
      </w:r>
      <w:r w:rsidR="008D30CB" w:rsidRPr="006F4E4B">
        <w:rPr>
          <w:rFonts w:asciiTheme="majorBidi" w:hAnsiTheme="majorBidi" w:cstheme="majorBidi"/>
        </w:rPr>
        <w:t>. (see</w:t>
      </w:r>
      <w:r w:rsidR="00EE23BE" w:rsidRPr="006F4E4B">
        <w:rPr>
          <w:rFonts w:asciiTheme="majorBidi" w:hAnsiTheme="majorBidi" w:cstheme="majorBidi"/>
        </w:rPr>
        <w:t xml:space="preserve"> </w:t>
      </w:r>
      <w:r w:rsidR="000F0FBE" w:rsidRPr="006F4E4B">
        <w:rPr>
          <w:rFonts w:asciiTheme="majorBidi" w:hAnsiTheme="majorBidi" w:cstheme="majorBidi"/>
        </w:rPr>
        <w:t>Table</w:t>
      </w:r>
      <w:r w:rsidR="008D30CB" w:rsidRPr="006F4E4B">
        <w:rPr>
          <w:rFonts w:asciiTheme="majorBidi" w:hAnsiTheme="majorBidi" w:cstheme="majorBidi"/>
        </w:rPr>
        <w:t>)</w:t>
      </w:r>
      <w:r w:rsidR="000F0FBE" w:rsidRPr="006F4E4B">
        <w:rPr>
          <w:rFonts w:asciiTheme="majorBidi" w:hAnsiTheme="majorBidi" w:cstheme="majorBidi"/>
        </w:rPr>
        <w:t xml:space="preserve"> </w:t>
      </w:r>
    </w:p>
    <w:p w14:paraId="39EFD315" w14:textId="0366EE9F" w:rsidR="002C501F" w:rsidRPr="006F4E4B" w:rsidRDefault="002C501F" w:rsidP="002C501F">
      <w:pPr>
        <w:spacing w:line="480" w:lineRule="auto"/>
        <w:rPr>
          <w:rFonts w:asciiTheme="majorBidi" w:hAnsiTheme="majorBidi" w:cstheme="majorBidi"/>
          <w:b/>
          <w:bCs/>
        </w:rPr>
      </w:pPr>
      <w:r w:rsidRPr="006F4E4B">
        <w:rPr>
          <w:rFonts w:asciiTheme="majorBidi" w:hAnsiTheme="majorBidi" w:cstheme="majorBidi"/>
          <w:b/>
          <w:bCs/>
        </w:rPr>
        <w:t xml:space="preserve">Baseline Nursing Standards </w:t>
      </w:r>
      <w:r w:rsidR="00A64BAC" w:rsidRPr="006F4E4B">
        <w:rPr>
          <w:rFonts w:asciiTheme="majorBidi" w:hAnsiTheme="majorBidi" w:cstheme="majorBidi"/>
          <w:b/>
          <w:bCs/>
        </w:rPr>
        <w:t>Special Interest Group</w:t>
      </w:r>
      <w:r w:rsidRPr="006F4E4B">
        <w:rPr>
          <w:rFonts w:asciiTheme="majorBidi" w:hAnsiTheme="majorBidi" w:cstheme="majorBidi"/>
          <w:b/>
          <w:bCs/>
        </w:rPr>
        <w:tab/>
      </w:r>
    </w:p>
    <w:p w14:paraId="6F3748BA" w14:textId="332A4B70" w:rsidR="00070E5C" w:rsidRPr="006F4E4B" w:rsidRDefault="002C501F" w:rsidP="00070E5C">
      <w:pPr>
        <w:spacing w:line="480" w:lineRule="auto"/>
        <w:rPr>
          <w:rFonts w:asciiTheme="majorBidi" w:hAnsiTheme="majorBidi" w:cstheme="majorBidi"/>
        </w:rPr>
      </w:pPr>
      <w:r w:rsidRPr="006F4E4B">
        <w:rPr>
          <w:rFonts w:asciiTheme="majorBidi" w:hAnsiTheme="majorBidi" w:cstheme="majorBidi"/>
          <w:b/>
          <w:bCs/>
        </w:rPr>
        <w:tab/>
      </w:r>
      <w:r w:rsidRPr="006F4E4B">
        <w:rPr>
          <w:rFonts w:asciiTheme="majorBidi" w:hAnsiTheme="majorBidi" w:cstheme="majorBidi"/>
        </w:rPr>
        <w:t>Following the publication of two articles describing the development of the Standards,</w:t>
      </w:r>
      <w:r w:rsidR="00A64BAC" w:rsidRPr="006F4E4B">
        <w:rPr>
          <w:rFonts w:asciiTheme="majorBidi" w:hAnsiTheme="majorBidi" w:cstheme="majorBidi"/>
        </w:rPr>
        <w:t xml:space="preserve"> the Baseline Nursing Standards Taskforce (</w:t>
      </w:r>
      <w:r w:rsidR="00D54988" w:rsidRPr="006F4E4B">
        <w:rPr>
          <w:rFonts w:asciiTheme="majorBidi" w:hAnsiTheme="majorBidi" w:cstheme="majorBidi"/>
        </w:rPr>
        <w:t>renamed the</w:t>
      </w:r>
      <w:r w:rsidR="00A64BAC" w:rsidRPr="006F4E4B">
        <w:rPr>
          <w:rFonts w:asciiTheme="majorBidi" w:hAnsiTheme="majorBidi" w:cstheme="majorBidi"/>
        </w:rPr>
        <w:t xml:space="preserve"> SIOP Baseline Nursing Standards Special Interest Group [SIG]</w:t>
      </w:r>
      <w:r w:rsidR="00D54988" w:rsidRPr="006F4E4B">
        <w:rPr>
          <w:rFonts w:asciiTheme="majorBidi" w:hAnsiTheme="majorBidi" w:cstheme="majorBidi"/>
        </w:rPr>
        <w:t xml:space="preserve"> in 202</w:t>
      </w:r>
      <w:r w:rsidR="00917B5A" w:rsidRPr="006F4E4B">
        <w:rPr>
          <w:rFonts w:asciiTheme="majorBidi" w:hAnsiTheme="majorBidi" w:cstheme="majorBidi"/>
        </w:rPr>
        <w:t>4</w:t>
      </w:r>
      <w:r w:rsidR="00A64BAC" w:rsidRPr="006F4E4B">
        <w:rPr>
          <w:rFonts w:asciiTheme="majorBidi" w:hAnsiTheme="majorBidi" w:cstheme="majorBidi"/>
        </w:rPr>
        <w:t xml:space="preserve">) </w:t>
      </w:r>
      <w:r w:rsidR="00D54988" w:rsidRPr="006F4E4B">
        <w:rPr>
          <w:rFonts w:asciiTheme="majorBidi" w:hAnsiTheme="majorBidi" w:cstheme="majorBidi"/>
        </w:rPr>
        <w:t xml:space="preserve">was launched </w:t>
      </w:r>
      <w:r w:rsidR="00A64BAC" w:rsidRPr="006F4E4B">
        <w:rPr>
          <w:rFonts w:asciiTheme="majorBidi" w:hAnsiTheme="majorBidi" w:cstheme="majorBidi"/>
        </w:rPr>
        <w:t>to continue the work of advocating for and disseminating the standards globally.</w:t>
      </w:r>
      <w:r w:rsidR="008D30CB" w:rsidRPr="006F4E4B">
        <w:rPr>
          <w:rFonts w:asciiTheme="majorBidi" w:hAnsiTheme="majorBidi" w:cstheme="majorBidi"/>
        </w:rPr>
        <w:t xml:space="preserve"> </w:t>
      </w:r>
      <w:r w:rsidR="00EF0AFD" w:rsidRPr="006F4E4B">
        <w:rPr>
          <w:rFonts w:asciiTheme="majorBidi" w:hAnsiTheme="majorBidi" w:cstheme="majorBidi"/>
          <w:vertAlign w:val="superscript"/>
        </w:rPr>
        <w:t>1,4</w:t>
      </w:r>
      <w:r w:rsidR="00EF0AFD" w:rsidRPr="006F4E4B">
        <w:rPr>
          <w:rFonts w:asciiTheme="majorBidi" w:hAnsiTheme="majorBidi" w:cstheme="majorBidi"/>
        </w:rPr>
        <w:t xml:space="preserve">  </w:t>
      </w:r>
      <w:r w:rsidR="00A64BAC" w:rsidRPr="006F4E4B">
        <w:rPr>
          <w:rFonts w:asciiTheme="majorBidi" w:hAnsiTheme="majorBidi" w:cstheme="majorBidi"/>
        </w:rPr>
        <w:t>The</w:t>
      </w:r>
      <w:r w:rsidRPr="006F4E4B">
        <w:rPr>
          <w:rFonts w:asciiTheme="majorBidi" w:hAnsiTheme="majorBidi" w:cstheme="majorBidi"/>
        </w:rPr>
        <w:t xml:space="preserve"> taskforce sought endorsements from non-governmental organizations, international nursing societies/associations and other key stakeholders</w:t>
      </w:r>
      <w:r w:rsidR="00D54988" w:rsidRPr="006F4E4B">
        <w:rPr>
          <w:rFonts w:asciiTheme="majorBidi" w:hAnsiTheme="majorBidi" w:cstheme="majorBidi"/>
        </w:rPr>
        <w:t xml:space="preserve"> including </w:t>
      </w:r>
      <w:r w:rsidR="00A64BAC" w:rsidRPr="006F4E4B">
        <w:rPr>
          <w:rFonts w:asciiTheme="majorBidi" w:hAnsiTheme="majorBidi" w:cstheme="majorBidi"/>
          <w:color w:val="3F3F3F"/>
        </w:rPr>
        <w:t>Childhood Cancer International, European Oncology Nurses Society, SIOP, St Jude Children’s Research Hospital and World Child Cancer. </w:t>
      </w:r>
      <w:r w:rsidR="00BD390A" w:rsidRPr="006F4E4B">
        <w:rPr>
          <w:rFonts w:asciiTheme="majorBidi" w:hAnsiTheme="majorBidi" w:cstheme="majorBidi"/>
        </w:rPr>
        <w:t xml:space="preserve">Translation of the standards </w:t>
      </w:r>
      <w:r w:rsidR="005C340B" w:rsidRPr="006F4E4B">
        <w:rPr>
          <w:rFonts w:asciiTheme="majorBidi" w:hAnsiTheme="majorBidi" w:cstheme="majorBidi"/>
        </w:rPr>
        <w:t xml:space="preserve">into </w:t>
      </w:r>
      <w:r w:rsidR="002563CB" w:rsidRPr="006F4E4B">
        <w:rPr>
          <w:rFonts w:asciiTheme="majorBidi" w:hAnsiTheme="majorBidi" w:cstheme="majorBidi"/>
        </w:rPr>
        <w:t>multiple</w:t>
      </w:r>
      <w:r w:rsidR="005C340B" w:rsidRPr="006F4E4B">
        <w:rPr>
          <w:rFonts w:asciiTheme="majorBidi" w:hAnsiTheme="majorBidi" w:cstheme="majorBidi"/>
        </w:rPr>
        <w:t xml:space="preserve"> languages</w:t>
      </w:r>
      <w:r w:rsidR="002563CB" w:rsidRPr="006F4E4B">
        <w:rPr>
          <w:rFonts w:asciiTheme="majorBidi" w:hAnsiTheme="majorBidi" w:cstheme="majorBidi"/>
        </w:rPr>
        <w:t xml:space="preserve"> </w:t>
      </w:r>
      <w:r w:rsidR="00BD390A" w:rsidRPr="006F4E4B">
        <w:rPr>
          <w:rFonts w:asciiTheme="majorBidi" w:hAnsiTheme="majorBidi" w:cstheme="majorBidi"/>
        </w:rPr>
        <w:t>and advocacy for</w:t>
      </w:r>
      <w:r w:rsidR="006E639D" w:rsidRPr="006F4E4B">
        <w:rPr>
          <w:rFonts w:asciiTheme="majorBidi" w:hAnsiTheme="majorBidi" w:cstheme="majorBidi"/>
        </w:rPr>
        <w:t xml:space="preserve"> utilization</w:t>
      </w:r>
      <w:r w:rsidR="00BD390A" w:rsidRPr="006F4E4B">
        <w:rPr>
          <w:rFonts w:asciiTheme="majorBidi" w:hAnsiTheme="majorBidi" w:cstheme="majorBidi"/>
        </w:rPr>
        <w:t xml:space="preserve"> and dissemination across the SIOP membership and among other key stakeholders was</w:t>
      </w:r>
      <w:r w:rsidR="00070E5C" w:rsidRPr="006F4E4B">
        <w:rPr>
          <w:rFonts w:asciiTheme="majorBidi" w:hAnsiTheme="majorBidi" w:cstheme="majorBidi"/>
        </w:rPr>
        <w:t xml:space="preserve"> instrumental in widespread implementation</w:t>
      </w:r>
      <w:r w:rsidR="00BD390A" w:rsidRPr="006F4E4B">
        <w:rPr>
          <w:rFonts w:asciiTheme="majorBidi" w:hAnsiTheme="majorBidi" w:cstheme="majorBidi"/>
        </w:rPr>
        <w:t xml:space="preserve">. </w:t>
      </w:r>
    </w:p>
    <w:p w14:paraId="4AA9E8ED" w14:textId="7ABBE7F4" w:rsidR="005C3848" w:rsidRPr="006F4E4B" w:rsidRDefault="005C3848" w:rsidP="002622FD">
      <w:pPr>
        <w:spacing w:line="480" w:lineRule="auto"/>
        <w:ind w:firstLine="720"/>
        <w:rPr>
          <w:rFonts w:asciiTheme="majorBidi" w:hAnsiTheme="majorBidi" w:cstheme="majorBidi"/>
        </w:rPr>
      </w:pPr>
      <w:r w:rsidRPr="006F4E4B">
        <w:rPr>
          <w:rFonts w:asciiTheme="majorBidi" w:hAnsiTheme="majorBidi" w:cstheme="majorBidi"/>
        </w:rPr>
        <w:t>In October 2017, a Baseline Nursing Standards leadership/advocacy workshop was held prior to the SIOP Congress in Washington D.C. to develop strategies and set priorities disseminating the standards internationally.</w:t>
      </w:r>
      <w:r w:rsidR="007D4733" w:rsidRPr="006F4E4B">
        <w:rPr>
          <w:rFonts w:asciiTheme="majorBidi" w:hAnsiTheme="majorBidi" w:cstheme="majorBidi"/>
          <w:vertAlign w:val="superscript"/>
        </w:rPr>
        <w:t>5</w:t>
      </w:r>
      <w:r w:rsidRPr="006F4E4B">
        <w:rPr>
          <w:rFonts w:asciiTheme="majorBidi" w:hAnsiTheme="majorBidi" w:cstheme="majorBidi"/>
        </w:rPr>
        <w:t xml:space="preserve"> Over 20 pediatric oncology nurses, pediatric oncologists, and a parent advocate representing 14 countries attended. An ‘Advocacy Toolkit’ was developed and is currently available on the SIOP Nursing Network web</w:t>
      </w:r>
      <w:r w:rsidR="00D54988" w:rsidRPr="006F4E4B">
        <w:rPr>
          <w:rFonts w:asciiTheme="majorBidi" w:hAnsiTheme="majorBidi" w:cstheme="majorBidi"/>
        </w:rPr>
        <w:t xml:space="preserve"> </w:t>
      </w:r>
      <w:r w:rsidRPr="006F4E4B">
        <w:rPr>
          <w:rFonts w:asciiTheme="majorBidi" w:hAnsiTheme="majorBidi" w:cstheme="majorBidi"/>
        </w:rPr>
        <w:t>page.</w:t>
      </w:r>
      <w:r w:rsidR="007D4733" w:rsidRPr="006F4E4B">
        <w:rPr>
          <w:rFonts w:asciiTheme="majorBidi" w:hAnsiTheme="majorBidi" w:cstheme="majorBidi"/>
          <w:vertAlign w:val="superscript"/>
        </w:rPr>
        <w:t>6</w:t>
      </w:r>
      <w:r w:rsidRPr="006F4E4B">
        <w:rPr>
          <w:rFonts w:asciiTheme="majorBidi" w:hAnsiTheme="majorBidi" w:cstheme="majorBidi"/>
        </w:rPr>
        <w:t xml:space="preserve"> Awareness campaign materials include podcasts, videos, posters, and links to social media </w:t>
      </w:r>
      <w:r w:rsidRPr="006F4E4B">
        <w:rPr>
          <w:rFonts w:asciiTheme="majorBidi" w:hAnsiTheme="majorBidi" w:cstheme="majorBidi"/>
        </w:rPr>
        <w:lastRenderedPageBreak/>
        <w:t>including Facebook</w:t>
      </w:r>
      <w:r w:rsidR="00D54988" w:rsidRPr="006F4E4B">
        <w:rPr>
          <w:rFonts w:asciiTheme="majorBidi" w:hAnsiTheme="majorBidi" w:cstheme="majorBidi"/>
        </w:rPr>
        <w:t xml:space="preserve">, </w:t>
      </w:r>
      <w:r w:rsidRPr="006F4E4B">
        <w:rPr>
          <w:rFonts w:asciiTheme="majorBidi" w:hAnsiTheme="majorBidi" w:cstheme="majorBidi"/>
        </w:rPr>
        <w:t>X</w:t>
      </w:r>
      <w:r w:rsidR="00D54988" w:rsidRPr="006F4E4B">
        <w:rPr>
          <w:rFonts w:asciiTheme="majorBidi" w:hAnsiTheme="majorBidi" w:cstheme="majorBidi"/>
        </w:rPr>
        <w:t xml:space="preserve"> and WhatsApp.</w:t>
      </w:r>
      <w:r w:rsidR="00DC18D8" w:rsidRPr="006F4E4B">
        <w:rPr>
          <w:rFonts w:asciiTheme="majorBidi" w:hAnsiTheme="majorBidi" w:cstheme="majorBidi"/>
        </w:rPr>
        <w:t xml:space="preserve"> </w:t>
      </w:r>
      <w:r w:rsidR="00A45452" w:rsidRPr="006F4E4B">
        <w:rPr>
          <w:rFonts w:asciiTheme="majorBidi" w:hAnsiTheme="majorBidi" w:cstheme="majorBidi"/>
        </w:rPr>
        <w:t xml:space="preserve">Promotion </w:t>
      </w:r>
      <w:r w:rsidR="00DC18D8" w:rsidRPr="006F4E4B">
        <w:rPr>
          <w:rFonts w:asciiTheme="majorBidi" w:hAnsiTheme="majorBidi" w:cstheme="majorBidi"/>
        </w:rPr>
        <w:t xml:space="preserve">of the baseline nursing standards has </w:t>
      </w:r>
      <w:r w:rsidR="00A64BAC" w:rsidRPr="006F4E4B">
        <w:rPr>
          <w:rFonts w:asciiTheme="majorBidi" w:hAnsiTheme="majorBidi" w:cstheme="majorBidi"/>
        </w:rPr>
        <w:t>occurred</w:t>
      </w:r>
      <w:r w:rsidR="00DC18D8" w:rsidRPr="006F4E4B">
        <w:rPr>
          <w:rFonts w:asciiTheme="majorBidi" w:hAnsiTheme="majorBidi" w:cstheme="majorBidi"/>
        </w:rPr>
        <w:t xml:space="preserve"> </w:t>
      </w:r>
      <w:r w:rsidR="00A45452" w:rsidRPr="006F4E4B">
        <w:rPr>
          <w:rFonts w:asciiTheme="majorBidi" w:hAnsiTheme="majorBidi" w:cstheme="majorBidi"/>
        </w:rPr>
        <w:t xml:space="preserve">through </w:t>
      </w:r>
      <w:r w:rsidR="00DC18D8" w:rsidRPr="006F4E4B">
        <w:rPr>
          <w:rFonts w:asciiTheme="majorBidi" w:hAnsiTheme="majorBidi" w:cstheme="majorBidi"/>
        </w:rPr>
        <w:t>endorsement campaign</w:t>
      </w:r>
      <w:r w:rsidR="00A45452" w:rsidRPr="006F4E4B">
        <w:rPr>
          <w:rFonts w:asciiTheme="majorBidi" w:hAnsiTheme="majorBidi" w:cstheme="majorBidi"/>
        </w:rPr>
        <w:t>s</w:t>
      </w:r>
      <w:r w:rsidR="00DC18D8" w:rsidRPr="006F4E4B">
        <w:rPr>
          <w:rFonts w:asciiTheme="majorBidi" w:hAnsiTheme="majorBidi" w:cstheme="majorBidi"/>
        </w:rPr>
        <w:t>, publications</w:t>
      </w:r>
      <w:r w:rsidR="00D54988" w:rsidRPr="006F4E4B">
        <w:rPr>
          <w:rFonts w:asciiTheme="majorBidi" w:hAnsiTheme="majorBidi" w:cstheme="majorBidi"/>
        </w:rPr>
        <w:t xml:space="preserve"> and </w:t>
      </w:r>
      <w:r w:rsidR="00DC18D8" w:rsidRPr="006F4E4B">
        <w:rPr>
          <w:rFonts w:asciiTheme="majorBidi" w:hAnsiTheme="majorBidi" w:cstheme="majorBidi"/>
        </w:rPr>
        <w:t>presentations.</w:t>
      </w:r>
      <w:r w:rsidR="007D4733" w:rsidRPr="006F4E4B">
        <w:rPr>
          <w:rFonts w:asciiTheme="majorBidi" w:hAnsiTheme="majorBidi" w:cstheme="majorBidi"/>
          <w:vertAlign w:val="superscript"/>
        </w:rPr>
        <w:t>5</w:t>
      </w:r>
    </w:p>
    <w:p w14:paraId="3F7167D4" w14:textId="3EA970AD" w:rsidR="00786B78" w:rsidRPr="006F4E4B" w:rsidRDefault="005C3848" w:rsidP="00786B78">
      <w:pPr>
        <w:spacing w:line="480" w:lineRule="auto"/>
        <w:rPr>
          <w:rFonts w:asciiTheme="majorBidi" w:hAnsiTheme="majorBidi" w:cstheme="majorBidi"/>
          <w:b/>
          <w:bCs/>
        </w:rPr>
      </w:pPr>
      <w:r w:rsidRPr="006F4E4B">
        <w:rPr>
          <w:rFonts w:asciiTheme="majorBidi" w:hAnsiTheme="majorBidi" w:cstheme="majorBidi"/>
          <w:b/>
          <w:bCs/>
        </w:rPr>
        <w:t>Situational</w:t>
      </w:r>
      <w:r w:rsidR="00F17EB1" w:rsidRPr="006F4E4B">
        <w:rPr>
          <w:rFonts w:asciiTheme="majorBidi" w:hAnsiTheme="majorBidi" w:cstheme="majorBidi"/>
          <w:b/>
          <w:bCs/>
        </w:rPr>
        <w:t xml:space="preserve"> Analysis</w:t>
      </w:r>
      <w:r w:rsidR="00E442A1" w:rsidRPr="006F4E4B">
        <w:rPr>
          <w:rFonts w:asciiTheme="majorBidi" w:hAnsiTheme="majorBidi" w:cstheme="majorBidi"/>
          <w:b/>
          <w:bCs/>
        </w:rPr>
        <w:t xml:space="preserve"> </w:t>
      </w:r>
      <w:r w:rsidRPr="006F4E4B">
        <w:rPr>
          <w:rFonts w:asciiTheme="majorBidi" w:hAnsiTheme="majorBidi" w:cstheme="majorBidi"/>
          <w:b/>
          <w:bCs/>
        </w:rPr>
        <w:t>of Existing Global Nursing Practice</w:t>
      </w:r>
    </w:p>
    <w:p w14:paraId="13B2E436" w14:textId="7BE61FB6" w:rsidR="005E49FE" w:rsidRPr="006F4E4B" w:rsidRDefault="005C3848" w:rsidP="00144CDF">
      <w:pPr>
        <w:spacing w:line="480" w:lineRule="auto"/>
        <w:ind w:firstLine="720"/>
        <w:rPr>
          <w:rFonts w:asciiTheme="majorBidi" w:hAnsiTheme="majorBidi" w:cstheme="majorBidi"/>
          <w:color w:val="000000" w:themeColor="text1"/>
          <w:kern w:val="24"/>
        </w:rPr>
      </w:pPr>
      <w:r w:rsidRPr="006F4E4B">
        <w:rPr>
          <w:rFonts w:asciiTheme="majorBidi" w:hAnsiTheme="majorBidi" w:cstheme="majorBidi"/>
        </w:rPr>
        <w:t>In 2019, t</w:t>
      </w:r>
      <w:r w:rsidR="003F4A81" w:rsidRPr="006F4E4B">
        <w:rPr>
          <w:rFonts w:asciiTheme="majorBidi" w:hAnsiTheme="majorBidi" w:cstheme="majorBidi"/>
        </w:rPr>
        <w:t>wo studies</w:t>
      </w:r>
      <w:r w:rsidR="00E8102E" w:rsidRPr="006F4E4B">
        <w:rPr>
          <w:rFonts w:asciiTheme="majorBidi" w:hAnsiTheme="majorBidi" w:cstheme="majorBidi"/>
        </w:rPr>
        <w:t xml:space="preserve"> </w:t>
      </w:r>
      <w:r w:rsidRPr="006F4E4B">
        <w:rPr>
          <w:rFonts w:asciiTheme="majorBidi" w:hAnsiTheme="majorBidi" w:cstheme="majorBidi"/>
        </w:rPr>
        <w:t xml:space="preserve">documented the situational analysis of global nursing practice in pediatric oncology units. The first was a survey of </w:t>
      </w:r>
      <w:r w:rsidR="003D2E1E" w:rsidRPr="006F4E4B">
        <w:rPr>
          <w:rFonts w:asciiTheme="majorBidi" w:hAnsiTheme="majorBidi" w:cstheme="majorBidi"/>
        </w:rPr>
        <w:t xml:space="preserve">101 hospitals </w:t>
      </w:r>
      <w:r w:rsidR="00467790" w:rsidRPr="006F4E4B">
        <w:rPr>
          <w:rFonts w:asciiTheme="majorBidi" w:hAnsiTheme="majorBidi" w:cstheme="majorBidi"/>
        </w:rPr>
        <w:t xml:space="preserve">in </w:t>
      </w:r>
      <w:r w:rsidR="003D2E1E" w:rsidRPr="006F4E4B">
        <w:rPr>
          <w:rFonts w:asciiTheme="majorBidi" w:hAnsiTheme="majorBidi" w:cstheme="majorBidi"/>
        </w:rPr>
        <w:t xml:space="preserve">54 </w:t>
      </w:r>
      <w:r w:rsidR="00467790" w:rsidRPr="006F4E4B">
        <w:rPr>
          <w:rFonts w:asciiTheme="majorBidi" w:hAnsiTheme="majorBidi" w:cstheme="majorBidi"/>
        </w:rPr>
        <w:t>high-, mid</w:t>
      </w:r>
      <w:r w:rsidR="005E49FE" w:rsidRPr="006F4E4B">
        <w:rPr>
          <w:rFonts w:asciiTheme="majorBidi" w:hAnsiTheme="majorBidi" w:cstheme="majorBidi"/>
        </w:rPr>
        <w:t>dle</w:t>
      </w:r>
      <w:r w:rsidR="00467790" w:rsidRPr="006F4E4B">
        <w:rPr>
          <w:rFonts w:asciiTheme="majorBidi" w:hAnsiTheme="majorBidi" w:cstheme="majorBidi"/>
        </w:rPr>
        <w:t>-, and low-income countries</w:t>
      </w:r>
      <w:r w:rsidR="00146B95" w:rsidRPr="006F4E4B">
        <w:rPr>
          <w:rFonts w:asciiTheme="majorBidi" w:hAnsiTheme="majorBidi" w:cstheme="majorBidi"/>
        </w:rPr>
        <w:t>.</w:t>
      </w:r>
      <w:r w:rsidR="00C046E5" w:rsidRPr="006F4E4B">
        <w:rPr>
          <w:rFonts w:asciiTheme="majorBidi" w:hAnsiTheme="majorBidi" w:cstheme="majorBidi"/>
          <w:vertAlign w:val="superscript"/>
        </w:rPr>
        <w:t>7</w:t>
      </w:r>
      <w:r w:rsidR="00146B95" w:rsidRPr="006F4E4B">
        <w:rPr>
          <w:rFonts w:asciiTheme="majorBidi" w:hAnsiTheme="majorBidi" w:cstheme="majorBidi"/>
        </w:rPr>
        <w:t xml:space="preserve"> </w:t>
      </w:r>
      <w:r w:rsidR="003648C1" w:rsidRPr="006F4E4B">
        <w:rPr>
          <w:rFonts w:asciiTheme="majorBidi" w:hAnsiTheme="majorBidi" w:cstheme="majorBidi"/>
        </w:rPr>
        <w:t xml:space="preserve">This </w:t>
      </w:r>
      <w:r w:rsidR="00D135ED" w:rsidRPr="006F4E4B">
        <w:rPr>
          <w:rFonts w:asciiTheme="majorBidi" w:hAnsiTheme="majorBidi" w:cstheme="majorBidi"/>
        </w:rPr>
        <w:t xml:space="preserve">survey </w:t>
      </w:r>
      <w:r w:rsidR="00146B95" w:rsidRPr="006F4E4B">
        <w:rPr>
          <w:rFonts w:asciiTheme="majorBidi" w:hAnsiTheme="majorBidi" w:cstheme="majorBidi"/>
        </w:rPr>
        <w:t xml:space="preserve">study </w:t>
      </w:r>
      <w:r w:rsidR="00146B95" w:rsidRPr="006F4E4B">
        <w:rPr>
          <w:rFonts w:asciiTheme="majorBidi" w:hAnsiTheme="majorBidi" w:cstheme="majorBidi"/>
          <w:color w:val="000000" w:themeColor="text1"/>
          <w:kern w:val="24"/>
        </w:rPr>
        <w:t>identified</w:t>
      </w:r>
      <w:r w:rsidR="003F4A81" w:rsidRPr="006F4E4B">
        <w:rPr>
          <w:rFonts w:asciiTheme="majorBidi" w:hAnsiTheme="majorBidi" w:cstheme="majorBidi"/>
          <w:color w:val="000000" w:themeColor="text1"/>
          <w:kern w:val="24"/>
        </w:rPr>
        <w:t xml:space="preserve"> a strong correlation between country income level and the ability to meet the standards. For example, nurses </w:t>
      </w:r>
      <w:r w:rsidR="00234087" w:rsidRPr="006F4E4B">
        <w:rPr>
          <w:rFonts w:asciiTheme="majorBidi" w:hAnsiTheme="majorBidi" w:cstheme="majorBidi"/>
          <w:color w:val="000000" w:themeColor="text1"/>
          <w:kern w:val="24"/>
        </w:rPr>
        <w:t xml:space="preserve">responding </w:t>
      </w:r>
      <w:r w:rsidR="003F4A81" w:rsidRPr="006F4E4B">
        <w:rPr>
          <w:rFonts w:asciiTheme="majorBidi" w:hAnsiTheme="majorBidi" w:cstheme="majorBidi"/>
          <w:color w:val="000000" w:themeColor="text1"/>
          <w:kern w:val="24"/>
        </w:rPr>
        <w:t>from LMIC ha</w:t>
      </w:r>
      <w:r w:rsidR="00864047" w:rsidRPr="006F4E4B">
        <w:rPr>
          <w:rFonts w:asciiTheme="majorBidi" w:hAnsiTheme="majorBidi" w:cstheme="majorBidi"/>
          <w:color w:val="000000" w:themeColor="text1"/>
          <w:kern w:val="24"/>
        </w:rPr>
        <w:t>d</w:t>
      </w:r>
      <w:r w:rsidR="003F4A81" w:rsidRPr="006F4E4B">
        <w:rPr>
          <w:rFonts w:asciiTheme="majorBidi" w:hAnsiTheme="majorBidi" w:cstheme="majorBidi"/>
          <w:color w:val="000000" w:themeColor="text1"/>
          <w:kern w:val="24"/>
        </w:rPr>
        <w:t xml:space="preserve"> a higher patient workload and </w:t>
      </w:r>
      <w:r w:rsidR="00864047" w:rsidRPr="006F4E4B">
        <w:rPr>
          <w:rFonts w:asciiTheme="majorBidi" w:hAnsiTheme="majorBidi" w:cstheme="majorBidi"/>
          <w:color w:val="000000" w:themeColor="text1"/>
          <w:kern w:val="24"/>
        </w:rPr>
        <w:t xml:space="preserve">were </w:t>
      </w:r>
      <w:r w:rsidR="003F4A81" w:rsidRPr="006F4E4B">
        <w:rPr>
          <w:rFonts w:asciiTheme="majorBidi" w:hAnsiTheme="majorBidi" w:cstheme="majorBidi"/>
          <w:color w:val="000000" w:themeColor="text1"/>
          <w:kern w:val="24"/>
        </w:rPr>
        <w:t>more likely to be responsible for chemotherapy preparation yet less likely to have access to personal protective equipment (PPE)</w:t>
      </w:r>
      <w:r w:rsidR="00AC72B8" w:rsidRPr="006F4E4B">
        <w:rPr>
          <w:rFonts w:asciiTheme="majorBidi" w:hAnsiTheme="majorBidi" w:cstheme="majorBidi"/>
          <w:color w:val="000000" w:themeColor="text1"/>
          <w:kern w:val="24"/>
        </w:rPr>
        <w:t xml:space="preserve"> than nurses from HIC</w:t>
      </w:r>
      <w:r w:rsidR="003F4A81" w:rsidRPr="006F4E4B">
        <w:rPr>
          <w:rFonts w:asciiTheme="majorBidi" w:hAnsiTheme="majorBidi" w:cstheme="majorBidi"/>
          <w:color w:val="000000" w:themeColor="text1"/>
          <w:kern w:val="24"/>
        </w:rPr>
        <w:t xml:space="preserve">. Nurses in LMIC were also less likely to be included in treatment discussions with patients and families. Across all income levels, </w:t>
      </w:r>
      <w:r w:rsidR="006851EA" w:rsidRPr="006F4E4B">
        <w:rPr>
          <w:rFonts w:asciiTheme="majorBidi" w:hAnsiTheme="majorBidi" w:cstheme="majorBidi"/>
          <w:color w:val="000000" w:themeColor="text1"/>
          <w:kern w:val="24"/>
        </w:rPr>
        <w:t xml:space="preserve">key </w:t>
      </w:r>
      <w:r w:rsidR="003F4A81" w:rsidRPr="006F4E4B">
        <w:rPr>
          <w:rFonts w:asciiTheme="majorBidi" w:hAnsiTheme="majorBidi" w:cstheme="majorBidi"/>
          <w:color w:val="000000" w:themeColor="text1"/>
          <w:kern w:val="24"/>
        </w:rPr>
        <w:t>educational topics were missing from orientation and continuing educational programs</w:t>
      </w:r>
      <w:r w:rsidR="006851EA" w:rsidRPr="006F4E4B">
        <w:rPr>
          <w:rFonts w:asciiTheme="majorBidi" w:hAnsiTheme="majorBidi" w:cstheme="majorBidi"/>
          <w:color w:val="000000" w:themeColor="text1"/>
          <w:kern w:val="24"/>
        </w:rPr>
        <w:t>.</w:t>
      </w:r>
      <w:r w:rsidR="006851EA" w:rsidRPr="006F4E4B">
        <w:rPr>
          <w:rFonts w:asciiTheme="majorBidi" w:hAnsiTheme="majorBidi" w:cstheme="majorBidi"/>
          <w:color w:val="000000" w:themeColor="text1"/>
          <w:kern w:val="24"/>
          <w:vertAlign w:val="superscript"/>
        </w:rPr>
        <w:t>7</w:t>
      </w:r>
      <w:r w:rsidR="00C75853" w:rsidRPr="006F4E4B">
        <w:rPr>
          <w:rFonts w:asciiTheme="majorBidi" w:hAnsiTheme="majorBidi" w:cstheme="majorBidi"/>
          <w:color w:val="000000" w:themeColor="text1"/>
          <w:kern w:val="24"/>
        </w:rPr>
        <w:t xml:space="preserve"> </w:t>
      </w:r>
    </w:p>
    <w:p w14:paraId="453BFFAA" w14:textId="57AD7648" w:rsidR="00146B95" w:rsidRPr="006F4E4B" w:rsidRDefault="003F4A81" w:rsidP="00144CDF">
      <w:pPr>
        <w:spacing w:line="480" w:lineRule="auto"/>
        <w:ind w:firstLine="720"/>
        <w:rPr>
          <w:rFonts w:asciiTheme="majorBidi" w:hAnsiTheme="majorBidi" w:cstheme="majorBidi"/>
          <w:b/>
          <w:bCs/>
        </w:rPr>
      </w:pPr>
      <w:r w:rsidRPr="006F4E4B">
        <w:rPr>
          <w:rFonts w:asciiTheme="majorBidi" w:hAnsiTheme="majorBidi" w:cstheme="majorBidi"/>
          <w:color w:val="000000" w:themeColor="text1"/>
          <w:kern w:val="24"/>
        </w:rPr>
        <w:t xml:space="preserve">A secondary analysis </w:t>
      </w:r>
      <w:r w:rsidR="006851EA" w:rsidRPr="006F4E4B">
        <w:rPr>
          <w:rFonts w:asciiTheme="majorBidi" w:hAnsiTheme="majorBidi" w:cstheme="majorBidi"/>
          <w:color w:val="000000" w:themeColor="text1"/>
          <w:kern w:val="24"/>
        </w:rPr>
        <w:t xml:space="preserve">of the </w:t>
      </w:r>
      <w:r w:rsidR="00200B50" w:rsidRPr="006F4E4B">
        <w:rPr>
          <w:rFonts w:asciiTheme="majorBidi" w:hAnsiTheme="majorBidi" w:cstheme="majorBidi"/>
          <w:color w:val="000000" w:themeColor="text1"/>
          <w:kern w:val="24"/>
        </w:rPr>
        <w:t>initial</w:t>
      </w:r>
      <w:r w:rsidR="003F0DE5" w:rsidRPr="006F4E4B">
        <w:rPr>
          <w:rFonts w:asciiTheme="majorBidi" w:hAnsiTheme="majorBidi" w:cstheme="majorBidi"/>
          <w:color w:val="000000" w:themeColor="text1"/>
          <w:kern w:val="24"/>
        </w:rPr>
        <w:t xml:space="preserve"> </w:t>
      </w:r>
      <w:r w:rsidR="006851EA" w:rsidRPr="006F4E4B">
        <w:rPr>
          <w:rFonts w:asciiTheme="majorBidi" w:hAnsiTheme="majorBidi" w:cstheme="majorBidi"/>
          <w:color w:val="000000" w:themeColor="text1"/>
          <w:kern w:val="24"/>
        </w:rPr>
        <w:t xml:space="preserve">survey results </w:t>
      </w:r>
      <w:r w:rsidRPr="006F4E4B">
        <w:rPr>
          <w:rFonts w:asciiTheme="majorBidi" w:hAnsiTheme="majorBidi" w:cstheme="majorBidi"/>
          <w:color w:val="000000" w:themeColor="text1"/>
          <w:kern w:val="24"/>
        </w:rPr>
        <w:t>by Sullivan et al</w:t>
      </w:r>
      <w:r w:rsidR="006851EA" w:rsidRPr="006F4E4B">
        <w:rPr>
          <w:rFonts w:asciiTheme="majorBidi" w:hAnsiTheme="majorBidi" w:cstheme="majorBidi"/>
          <w:color w:val="000000" w:themeColor="text1"/>
          <w:kern w:val="24"/>
        </w:rPr>
        <w:t>.</w:t>
      </w:r>
      <w:r w:rsidR="00F57CA9" w:rsidRPr="006F4E4B">
        <w:rPr>
          <w:rFonts w:asciiTheme="majorBidi" w:hAnsiTheme="majorBidi" w:cstheme="majorBidi"/>
          <w:color w:val="000000" w:themeColor="text1"/>
          <w:kern w:val="24"/>
        </w:rPr>
        <w:t xml:space="preserve"> (2020)</w:t>
      </w:r>
      <w:r w:rsidRPr="006F4E4B">
        <w:rPr>
          <w:rFonts w:asciiTheme="majorBidi" w:hAnsiTheme="majorBidi" w:cstheme="majorBidi"/>
          <w:color w:val="000000" w:themeColor="text1"/>
          <w:kern w:val="24"/>
        </w:rPr>
        <w:t xml:space="preserve"> identified characteristics that </w:t>
      </w:r>
      <w:r w:rsidR="006851EA" w:rsidRPr="006F4E4B">
        <w:rPr>
          <w:rFonts w:asciiTheme="majorBidi" w:hAnsiTheme="majorBidi" w:cstheme="majorBidi"/>
          <w:color w:val="000000" w:themeColor="text1"/>
          <w:kern w:val="24"/>
        </w:rPr>
        <w:t xml:space="preserve">were </w:t>
      </w:r>
      <w:r w:rsidRPr="006F4E4B">
        <w:rPr>
          <w:rFonts w:asciiTheme="majorBidi" w:hAnsiTheme="majorBidi" w:cstheme="majorBidi"/>
          <w:color w:val="000000" w:themeColor="text1"/>
          <w:kern w:val="24"/>
        </w:rPr>
        <w:t xml:space="preserve">predictors for </w:t>
      </w:r>
      <w:r w:rsidR="003F76EB" w:rsidRPr="006F4E4B">
        <w:rPr>
          <w:rFonts w:asciiTheme="majorBidi" w:hAnsiTheme="majorBidi" w:cstheme="majorBidi"/>
          <w:color w:val="000000" w:themeColor="text1"/>
          <w:kern w:val="24"/>
        </w:rPr>
        <w:t>hospitals’</w:t>
      </w:r>
      <w:r w:rsidRPr="006F4E4B">
        <w:rPr>
          <w:rFonts w:asciiTheme="majorBidi" w:hAnsiTheme="majorBidi" w:cstheme="majorBidi"/>
          <w:color w:val="000000" w:themeColor="text1"/>
          <w:kern w:val="24"/>
        </w:rPr>
        <w:t xml:space="preserve"> ability to meet the nursing standards, </w:t>
      </w:r>
      <w:r w:rsidR="00CD685E" w:rsidRPr="006F4E4B">
        <w:rPr>
          <w:rFonts w:asciiTheme="majorBidi" w:hAnsiTheme="majorBidi" w:cstheme="majorBidi"/>
          <w:color w:val="000000" w:themeColor="text1"/>
          <w:kern w:val="24"/>
        </w:rPr>
        <w:t>such as</w:t>
      </w:r>
      <w:r w:rsidRPr="006F4E4B">
        <w:rPr>
          <w:rFonts w:asciiTheme="majorBidi" w:hAnsiTheme="majorBidi" w:cstheme="majorBidi"/>
          <w:color w:val="000000" w:themeColor="text1"/>
          <w:kern w:val="24"/>
        </w:rPr>
        <w:t xml:space="preserve"> country current health expenditure, the density of nurses/midwives per 1000 population, and the presence of a Bone Marrow Transplant Unit at the hospital.</w:t>
      </w:r>
      <w:r w:rsidR="00F57CA9" w:rsidRPr="006F4E4B">
        <w:rPr>
          <w:rFonts w:asciiTheme="majorBidi" w:hAnsiTheme="majorBidi" w:cstheme="majorBidi"/>
          <w:color w:val="000000" w:themeColor="text1"/>
          <w:kern w:val="24"/>
          <w:vertAlign w:val="superscript"/>
        </w:rPr>
        <w:t>8</w:t>
      </w:r>
      <w:r w:rsidRPr="006F4E4B">
        <w:rPr>
          <w:rFonts w:asciiTheme="majorBidi" w:hAnsiTheme="majorBidi" w:cstheme="majorBidi"/>
          <w:color w:val="000000" w:themeColor="text1"/>
          <w:kern w:val="24"/>
        </w:rPr>
        <w:t xml:space="preserve"> These indicators can help identify centers where capacity building is needed to support the delivery of </w:t>
      </w:r>
      <w:r w:rsidR="0032629E" w:rsidRPr="006F4E4B">
        <w:rPr>
          <w:rFonts w:asciiTheme="majorBidi" w:hAnsiTheme="majorBidi" w:cstheme="majorBidi"/>
          <w:color w:val="000000" w:themeColor="text1"/>
          <w:kern w:val="24"/>
        </w:rPr>
        <w:t>high-quality</w:t>
      </w:r>
      <w:r w:rsidRPr="006F4E4B">
        <w:rPr>
          <w:rFonts w:asciiTheme="majorBidi" w:hAnsiTheme="majorBidi" w:cstheme="majorBidi"/>
          <w:color w:val="000000" w:themeColor="text1"/>
          <w:kern w:val="24"/>
        </w:rPr>
        <w:t xml:space="preserve"> </w:t>
      </w:r>
      <w:r w:rsidR="00FF30C7" w:rsidRPr="006F4E4B">
        <w:rPr>
          <w:rFonts w:asciiTheme="majorBidi" w:hAnsiTheme="majorBidi" w:cstheme="majorBidi"/>
          <w:color w:val="000000" w:themeColor="text1"/>
          <w:kern w:val="24"/>
        </w:rPr>
        <w:t>n</w:t>
      </w:r>
      <w:r w:rsidRPr="006F4E4B">
        <w:rPr>
          <w:rFonts w:asciiTheme="majorBidi" w:hAnsiTheme="majorBidi" w:cstheme="majorBidi"/>
          <w:color w:val="000000" w:themeColor="text1"/>
          <w:kern w:val="24"/>
        </w:rPr>
        <w:t xml:space="preserve">ursing care. </w:t>
      </w:r>
      <w:r w:rsidR="005A5F28" w:rsidRPr="006F4E4B">
        <w:rPr>
          <w:rFonts w:asciiTheme="majorBidi" w:hAnsiTheme="majorBidi" w:cstheme="majorBidi"/>
          <w:color w:val="000000" w:themeColor="text1"/>
          <w:kern w:val="24"/>
        </w:rPr>
        <w:t>C</w:t>
      </w:r>
      <w:r w:rsidR="00CE7C00" w:rsidRPr="006F4E4B">
        <w:rPr>
          <w:rFonts w:asciiTheme="majorBidi" w:hAnsiTheme="majorBidi" w:cstheme="majorBidi"/>
          <w:color w:val="000000" w:themeColor="text1"/>
          <w:kern w:val="24"/>
        </w:rPr>
        <w:t xml:space="preserve">riteria for </w:t>
      </w:r>
      <w:r w:rsidR="009056D8" w:rsidRPr="006F4E4B">
        <w:rPr>
          <w:rFonts w:asciiTheme="majorBidi" w:hAnsiTheme="majorBidi" w:cstheme="majorBidi"/>
          <w:color w:val="000000" w:themeColor="text1"/>
          <w:kern w:val="24"/>
        </w:rPr>
        <w:t xml:space="preserve">having </w:t>
      </w:r>
      <w:r w:rsidR="00CE7C00" w:rsidRPr="006F4E4B">
        <w:rPr>
          <w:rFonts w:asciiTheme="majorBidi" w:hAnsiTheme="majorBidi" w:cstheme="majorBidi"/>
          <w:i/>
          <w:iCs/>
          <w:color w:val="000000" w:themeColor="text1"/>
          <w:kern w:val="24"/>
        </w:rPr>
        <w:t>met, partially met</w:t>
      </w:r>
      <w:r w:rsidR="001F3A45" w:rsidRPr="006F4E4B">
        <w:rPr>
          <w:rFonts w:asciiTheme="majorBidi" w:hAnsiTheme="majorBidi" w:cstheme="majorBidi"/>
          <w:color w:val="000000" w:themeColor="text1"/>
          <w:kern w:val="24"/>
        </w:rPr>
        <w:t>,</w:t>
      </w:r>
      <w:r w:rsidR="00CE7C00" w:rsidRPr="006F4E4B">
        <w:rPr>
          <w:rFonts w:asciiTheme="majorBidi" w:hAnsiTheme="majorBidi" w:cstheme="majorBidi"/>
          <w:color w:val="000000" w:themeColor="text1"/>
          <w:kern w:val="24"/>
        </w:rPr>
        <w:t xml:space="preserve"> and </w:t>
      </w:r>
      <w:r w:rsidR="00CE7C00" w:rsidRPr="006F4E4B">
        <w:rPr>
          <w:rFonts w:asciiTheme="majorBidi" w:hAnsiTheme="majorBidi" w:cstheme="majorBidi"/>
          <w:i/>
          <w:iCs/>
          <w:color w:val="000000" w:themeColor="text1"/>
          <w:kern w:val="24"/>
        </w:rPr>
        <w:t>not met</w:t>
      </w:r>
      <w:r w:rsidR="00CE7C00" w:rsidRPr="006F4E4B">
        <w:rPr>
          <w:rFonts w:asciiTheme="majorBidi" w:hAnsiTheme="majorBidi" w:cstheme="majorBidi"/>
          <w:color w:val="000000" w:themeColor="text1"/>
          <w:kern w:val="24"/>
        </w:rPr>
        <w:t xml:space="preserve"> </w:t>
      </w:r>
      <w:r w:rsidR="009F2009" w:rsidRPr="006F4E4B">
        <w:rPr>
          <w:rFonts w:asciiTheme="majorBidi" w:hAnsiTheme="majorBidi" w:cstheme="majorBidi"/>
          <w:color w:val="000000" w:themeColor="text1"/>
          <w:kern w:val="24"/>
        </w:rPr>
        <w:t xml:space="preserve">each </w:t>
      </w:r>
      <w:r w:rsidR="00CE7C00" w:rsidRPr="006F4E4B">
        <w:rPr>
          <w:rFonts w:asciiTheme="majorBidi" w:hAnsiTheme="majorBidi" w:cstheme="majorBidi"/>
          <w:color w:val="000000" w:themeColor="text1"/>
          <w:kern w:val="24"/>
        </w:rPr>
        <w:t xml:space="preserve">standard </w:t>
      </w:r>
      <w:r w:rsidR="00595C65" w:rsidRPr="006F4E4B">
        <w:rPr>
          <w:rFonts w:asciiTheme="majorBidi" w:hAnsiTheme="majorBidi" w:cstheme="majorBidi"/>
          <w:color w:val="000000" w:themeColor="text1"/>
          <w:kern w:val="24"/>
        </w:rPr>
        <w:t>were</w:t>
      </w:r>
      <w:r w:rsidR="009056D8" w:rsidRPr="006F4E4B">
        <w:rPr>
          <w:rFonts w:asciiTheme="majorBidi" w:hAnsiTheme="majorBidi" w:cstheme="majorBidi"/>
          <w:color w:val="000000" w:themeColor="text1"/>
          <w:kern w:val="24"/>
        </w:rPr>
        <w:t xml:space="preserve"> defined</w:t>
      </w:r>
      <w:r w:rsidR="00584FD9" w:rsidRPr="006F4E4B">
        <w:rPr>
          <w:rFonts w:asciiTheme="majorBidi" w:hAnsiTheme="majorBidi" w:cstheme="majorBidi"/>
          <w:color w:val="000000" w:themeColor="text1"/>
          <w:kern w:val="24"/>
        </w:rPr>
        <w:t>.</w:t>
      </w:r>
      <w:r w:rsidR="009056D8" w:rsidRPr="006F4E4B">
        <w:rPr>
          <w:rFonts w:asciiTheme="majorBidi" w:hAnsiTheme="majorBidi" w:cstheme="majorBidi"/>
          <w:color w:val="000000" w:themeColor="text1"/>
          <w:kern w:val="24"/>
        </w:rPr>
        <w:t xml:space="preserve"> </w:t>
      </w:r>
      <w:r w:rsidR="005E7C92" w:rsidRPr="006F4E4B">
        <w:rPr>
          <w:rFonts w:asciiTheme="majorBidi" w:hAnsiTheme="majorBidi" w:cstheme="majorBidi"/>
          <w:color w:val="000000" w:themeColor="text1"/>
          <w:kern w:val="24"/>
        </w:rPr>
        <w:t xml:space="preserve">Nearly half of </w:t>
      </w:r>
      <w:r w:rsidR="00A440AC" w:rsidRPr="006F4E4B">
        <w:rPr>
          <w:rFonts w:asciiTheme="majorBidi" w:hAnsiTheme="majorBidi" w:cstheme="majorBidi"/>
          <w:color w:val="000000" w:themeColor="text1"/>
          <w:kern w:val="24"/>
        </w:rPr>
        <w:t xml:space="preserve">all </w:t>
      </w:r>
      <w:r w:rsidR="005E7C92" w:rsidRPr="006F4E4B">
        <w:rPr>
          <w:rFonts w:asciiTheme="majorBidi" w:hAnsiTheme="majorBidi" w:cstheme="majorBidi"/>
          <w:color w:val="000000" w:themeColor="text1"/>
          <w:kern w:val="24"/>
        </w:rPr>
        <w:t xml:space="preserve">hospitals </w:t>
      </w:r>
      <w:r w:rsidR="001E3DCE" w:rsidRPr="006F4E4B">
        <w:rPr>
          <w:rFonts w:asciiTheme="majorBidi" w:hAnsiTheme="majorBidi" w:cstheme="majorBidi"/>
          <w:color w:val="000000" w:themeColor="text1"/>
          <w:kern w:val="24"/>
        </w:rPr>
        <w:t xml:space="preserve">reported </w:t>
      </w:r>
      <w:r w:rsidR="005E7C92" w:rsidRPr="006F4E4B">
        <w:rPr>
          <w:rFonts w:asciiTheme="majorBidi" w:hAnsiTheme="majorBidi" w:cstheme="majorBidi"/>
          <w:i/>
          <w:iCs/>
          <w:color w:val="000000" w:themeColor="text1"/>
          <w:kern w:val="24"/>
        </w:rPr>
        <w:t>not meet</w:t>
      </w:r>
      <w:r w:rsidR="001E3DCE" w:rsidRPr="006F4E4B">
        <w:rPr>
          <w:rFonts w:asciiTheme="majorBidi" w:hAnsiTheme="majorBidi" w:cstheme="majorBidi"/>
          <w:i/>
          <w:iCs/>
          <w:color w:val="000000" w:themeColor="text1"/>
          <w:kern w:val="24"/>
        </w:rPr>
        <w:t>ing</w:t>
      </w:r>
      <w:r w:rsidR="005E7C92" w:rsidRPr="006F4E4B">
        <w:rPr>
          <w:rFonts w:asciiTheme="majorBidi" w:hAnsiTheme="majorBidi" w:cstheme="majorBidi"/>
          <w:color w:val="000000" w:themeColor="text1"/>
          <w:kern w:val="24"/>
        </w:rPr>
        <w:t xml:space="preserve"> the staffing (St</w:t>
      </w:r>
      <w:r w:rsidR="007A15F1" w:rsidRPr="006F4E4B">
        <w:rPr>
          <w:rFonts w:asciiTheme="majorBidi" w:hAnsiTheme="majorBidi" w:cstheme="majorBidi"/>
          <w:color w:val="000000" w:themeColor="text1"/>
          <w:kern w:val="24"/>
        </w:rPr>
        <w:t>andar</w:t>
      </w:r>
      <w:r w:rsidR="005E7C92" w:rsidRPr="006F4E4B">
        <w:rPr>
          <w:rFonts w:asciiTheme="majorBidi" w:hAnsiTheme="majorBidi" w:cstheme="majorBidi"/>
          <w:color w:val="000000" w:themeColor="text1"/>
          <w:kern w:val="24"/>
        </w:rPr>
        <w:t xml:space="preserve">d 1) </w:t>
      </w:r>
      <w:r w:rsidR="004957EB" w:rsidRPr="006F4E4B">
        <w:rPr>
          <w:rFonts w:asciiTheme="majorBidi" w:hAnsiTheme="majorBidi" w:cstheme="majorBidi"/>
          <w:color w:val="000000" w:themeColor="text1"/>
          <w:kern w:val="24"/>
        </w:rPr>
        <w:t>and</w:t>
      </w:r>
      <w:r w:rsidR="005E7C92" w:rsidRPr="006F4E4B">
        <w:rPr>
          <w:rFonts w:asciiTheme="majorBidi" w:hAnsiTheme="majorBidi" w:cstheme="majorBidi"/>
          <w:color w:val="000000" w:themeColor="text1"/>
          <w:kern w:val="24"/>
        </w:rPr>
        <w:t xml:space="preserve"> continuing education standard</w:t>
      </w:r>
      <w:r w:rsidR="00073826" w:rsidRPr="006F4E4B">
        <w:rPr>
          <w:rFonts w:asciiTheme="majorBidi" w:hAnsiTheme="majorBidi" w:cstheme="majorBidi"/>
          <w:color w:val="000000" w:themeColor="text1"/>
          <w:kern w:val="24"/>
        </w:rPr>
        <w:t>s</w:t>
      </w:r>
      <w:r w:rsidR="005E7C92" w:rsidRPr="006F4E4B">
        <w:rPr>
          <w:rFonts w:asciiTheme="majorBidi" w:hAnsiTheme="majorBidi" w:cstheme="majorBidi"/>
          <w:color w:val="000000" w:themeColor="text1"/>
          <w:kern w:val="24"/>
        </w:rPr>
        <w:t xml:space="preserve"> (St</w:t>
      </w:r>
      <w:r w:rsidR="00A440AC" w:rsidRPr="006F4E4B">
        <w:rPr>
          <w:rFonts w:asciiTheme="majorBidi" w:hAnsiTheme="majorBidi" w:cstheme="majorBidi"/>
          <w:color w:val="000000" w:themeColor="text1"/>
          <w:kern w:val="24"/>
        </w:rPr>
        <w:t>andar</w:t>
      </w:r>
      <w:r w:rsidR="005E7C92" w:rsidRPr="006F4E4B">
        <w:rPr>
          <w:rFonts w:asciiTheme="majorBidi" w:hAnsiTheme="majorBidi" w:cstheme="majorBidi"/>
          <w:color w:val="000000" w:themeColor="text1"/>
          <w:kern w:val="24"/>
        </w:rPr>
        <w:t>d 3)</w:t>
      </w:r>
      <w:r w:rsidR="00B96768" w:rsidRPr="006F4E4B">
        <w:rPr>
          <w:rFonts w:asciiTheme="majorBidi" w:hAnsiTheme="majorBidi" w:cstheme="majorBidi"/>
          <w:color w:val="000000" w:themeColor="text1"/>
          <w:kern w:val="24"/>
        </w:rPr>
        <w:t xml:space="preserve">, </w:t>
      </w:r>
      <w:r w:rsidR="00F11329" w:rsidRPr="006F4E4B">
        <w:rPr>
          <w:rFonts w:asciiTheme="majorBidi" w:hAnsiTheme="majorBidi" w:cstheme="majorBidi"/>
          <w:color w:val="000000" w:themeColor="text1"/>
          <w:kern w:val="24"/>
        </w:rPr>
        <w:t xml:space="preserve">and </w:t>
      </w:r>
      <w:r w:rsidR="00B96768" w:rsidRPr="006F4E4B">
        <w:rPr>
          <w:rFonts w:asciiTheme="majorBidi" w:hAnsiTheme="majorBidi" w:cstheme="majorBidi"/>
          <w:color w:val="000000" w:themeColor="text1"/>
          <w:kern w:val="24"/>
        </w:rPr>
        <w:t xml:space="preserve">over half fully </w:t>
      </w:r>
      <w:r w:rsidR="00B96768" w:rsidRPr="006F4E4B">
        <w:rPr>
          <w:rFonts w:asciiTheme="majorBidi" w:hAnsiTheme="majorBidi" w:cstheme="majorBidi"/>
          <w:i/>
          <w:iCs/>
          <w:color w:val="000000" w:themeColor="text1"/>
          <w:kern w:val="24"/>
        </w:rPr>
        <w:t>me</w:t>
      </w:r>
      <w:r w:rsidR="004D25FE" w:rsidRPr="006F4E4B">
        <w:rPr>
          <w:rFonts w:asciiTheme="majorBidi" w:hAnsiTheme="majorBidi" w:cstheme="majorBidi"/>
          <w:i/>
          <w:iCs/>
          <w:color w:val="000000" w:themeColor="text1"/>
          <w:kern w:val="24"/>
        </w:rPr>
        <w:t>t</w:t>
      </w:r>
      <w:r w:rsidR="00F11329" w:rsidRPr="006F4E4B">
        <w:rPr>
          <w:rFonts w:asciiTheme="majorBidi" w:hAnsiTheme="majorBidi" w:cstheme="majorBidi"/>
          <w:i/>
          <w:iCs/>
          <w:color w:val="000000" w:themeColor="text1"/>
          <w:kern w:val="24"/>
        </w:rPr>
        <w:t xml:space="preserve"> </w:t>
      </w:r>
      <w:r w:rsidR="00F11329" w:rsidRPr="006F4E4B">
        <w:rPr>
          <w:rFonts w:asciiTheme="majorBidi" w:hAnsiTheme="majorBidi" w:cstheme="majorBidi"/>
          <w:color w:val="000000" w:themeColor="text1"/>
          <w:kern w:val="24"/>
        </w:rPr>
        <w:t>a</w:t>
      </w:r>
      <w:r w:rsidR="00B96768" w:rsidRPr="006F4E4B">
        <w:rPr>
          <w:rFonts w:asciiTheme="majorBidi" w:hAnsiTheme="majorBidi" w:cstheme="majorBidi"/>
          <w:color w:val="000000" w:themeColor="text1"/>
          <w:kern w:val="24"/>
        </w:rPr>
        <w:t xml:space="preserve"> multidisciplinary team (St</w:t>
      </w:r>
      <w:r w:rsidR="007A15F1" w:rsidRPr="006F4E4B">
        <w:rPr>
          <w:rFonts w:asciiTheme="majorBidi" w:hAnsiTheme="majorBidi" w:cstheme="majorBidi"/>
          <w:color w:val="000000" w:themeColor="text1"/>
          <w:kern w:val="24"/>
        </w:rPr>
        <w:t>andar</w:t>
      </w:r>
      <w:r w:rsidR="00B96768" w:rsidRPr="006F4E4B">
        <w:rPr>
          <w:rFonts w:asciiTheme="majorBidi" w:hAnsiTheme="majorBidi" w:cstheme="majorBidi"/>
          <w:color w:val="000000" w:themeColor="text1"/>
          <w:kern w:val="24"/>
        </w:rPr>
        <w:t xml:space="preserve">d 4) and evidence-based policies and procedures </w:t>
      </w:r>
      <w:r w:rsidR="00073826" w:rsidRPr="006F4E4B">
        <w:rPr>
          <w:rFonts w:asciiTheme="majorBidi" w:hAnsiTheme="majorBidi" w:cstheme="majorBidi"/>
          <w:color w:val="000000" w:themeColor="text1"/>
          <w:kern w:val="24"/>
        </w:rPr>
        <w:t xml:space="preserve">standards </w:t>
      </w:r>
      <w:r w:rsidR="00B96768" w:rsidRPr="006F4E4B">
        <w:rPr>
          <w:rFonts w:asciiTheme="majorBidi" w:hAnsiTheme="majorBidi" w:cstheme="majorBidi"/>
          <w:color w:val="000000" w:themeColor="text1"/>
          <w:kern w:val="24"/>
        </w:rPr>
        <w:t>(St</w:t>
      </w:r>
      <w:r w:rsidR="007A15F1" w:rsidRPr="006F4E4B">
        <w:rPr>
          <w:rFonts w:asciiTheme="majorBidi" w:hAnsiTheme="majorBidi" w:cstheme="majorBidi"/>
          <w:color w:val="000000" w:themeColor="text1"/>
          <w:kern w:val="24"/>
        </w:rPr>
        <w:t>andar</w:t>
      </w:r>
      <w:r w:rsidR="00B96768" w:rsidRPr="006F4E4B">
        <w:rPr>
          <w:rFonts w:asciiTheme="majorBidi" w:hAnsiTheme="majorBidi" w:cstheme="majorBidi"/>
          <w:color w:val="000000" w:themeColor="text1"/>
          <w:kern w:val="24"/>
        </w:rPr>
        <w:t>d 6)</w:t>
      </w:r>
      <w:r w:rsidR="00F11329" w:rsidRPr="006F4E4B">
        <w:rPr>
          <w:rFonts w:asciiTheme="majorBidi" w:hAnsiTheme="majorBidi" w:cstheme="majorBidi"/>
          <w:color w:val="000000" w:themeColor="text1"/>
          <w:kern w:val="24"/>
        </w:rPr>
        <w:t>.</w:t>
      </w:r>
      <w:r w:rsidR="00F11329" w:rsidRPr="006F4E4B">
        <w:rPr>
          <w:rFonts w:asciiTheme="majorBidi" w:hAnsiTheme="majorBidi" w:cstheme="majorBidi"/>
          <w:color w:val="000000" w:themeColor="text1"/>
          <w:kern w:val="24"/>
          <w:vertAlign w:val="superscript"/>
        </w:rPr>
        <w:t>8</w:t>
      </w:r>
      <w:r w:rsidR="00CE7C00" w:rsidRPr="006F4E4B">
        <w:rPr>
          <w:rFonts w:asciiTheme="majorBidi" w:hAnsiTheme="majorBidi" w:cstheme="majorBidi"/>
          <w:color w:val="000000" w:themeColor="text1"/>
          <w:kern w:val="24"/>
        </w:rPr>
        <w:t xml:space="preserve"> </w:t>
      </w:r>
    </w:p>
    <w:p w14:paraId="3B6F7795" w14:textId="349F861E" w:rsidR="003464B6" w:rsidRPr="006F4E4B" w:rsidRDefault="000B170D" w:rsidP="00786B78">
      <w:pPr>
        <w:spacing w:line="480" w:lineRule="auto"/>
        <w:rPr>
          <w:rFonts w:asciiTheme="majorBidi" w:hAnsiTheme="majorBidi" w:cstheme="majorBidi"/>
        </w:rPr>
      </w:pPr>
      <w:r w:rsidRPr="006F4E4B">
        <w:rPr>
          <w:rFonts w:asciiTheme="majorBidi" w:hAnsiTheme="majorBidi" w:cstheme="majorBidi"/>
          <w:b/>
          <w:bCs/>
          <w:color w:val="000000" w:themeColor="text1"/>
          <w:kern w:val="24"/>
        </w:rPr>
        <w:t xml:space="preserve">Standards Achievements by LMIC Nurses and Physician Advocates </w:t>
      </w:r>
    </w:p>
    <w:p w14:paraId="0F2AFCD8" w14:textId="2E10E53C" w:rsidR="00280BC1" w:rsidRPr="006F4E4B" w:rsidRDefault="00280BC1" w:rsidP="00C07D19">
      <w:pPr>
        <w:spacing w:line="480" w:lineRule="auto"/>
        <w:ind w:firstLine="720"/>
        <w:rPr>
          <w:rFonts w:asciiTheme="majorBidi" w:hAnsiTheme="majorBidi" w:cstheme="majorBidi"/>
        </w:rPr>
      </w:pPr>
      <w:r w:rsidRPr="006F4E4B">
        <w:rPr>
          <w:rFonts w:asciiTheme="majorBidi" w:hAnsiTheme="majorBidi" w:cstheme="majorBidi"/>
        </w:rPr>
        <w:lastRenderedPageBreak/>
        <w:t xml:space="preserve">To date, </w:t>
      </w:r>
      <w:r w:rsidR="00584FD9" w:rsidRPr="006F4E4B">
        <w:rPr>
          <w:rFonts w:asciiTheme="majorBidi" w:hAnsiTheme="majorBidi" w:cstheme="majorBidi"/>
        </w:rPr>
        <w:t>members</w:t>
      </w:r>
      <w:r w:rsidR="00D62A05" w:rsidRPr="006F4E4B">
        <w:rPr>
          <w:rFonts w:asciiTheme="majorBidi" w:hAnsiTheme="majorBidi" w:cstheme="majorBidi"/>
        </w:rPr>
        <w:t xml:space="preserve"> of the Baseline Nursing Standards SIG </w:t>
      </w:r>
      <w:r w:rsidRPr="006F4E4B">
        <w:rPr>
          <w:rFonts w:asciiTheme="majorBidi" w:hAnsiTheme="majorBidi" w:cstheme="majorBidi"/>
        </w:rPr>
        <w:t xml:space="preserve">have published </w:t>
      </w:r>
      <w:r w:rsidR="002C6146" w:rsidRPr="006F4E4B">
        <w:rPr>
          <w:rFonts w:asciiTheme="majorBidi" w:hAnsiTheme="majorBidi" w:cstheme="majorBidi"/>
        </w:rPr>
        <w:t>7</w:t>
      </w:r>
      <w:r w:rsidR="00962F93" w:rsidRPr="006F4E4B">
        <w:rPr>
          <w:rFonts w:asciiTheme="majorBidi" w:hAnsiTheme="majorBidi" w:cstheme="majorBidi"/>
        </w:rPr>
        <w:t xml:space="preserve"> </w:t>
      </w:r>
      <w:r w:rsidRPr="006F4E4B">
        <w:rPr>
          <w:rFonts w:asciiTheme="majorBidi" w:hAnsiTheme="majorBidi" w:cstheme="majorBidi"/>
        </w:rPr>
        <w:t>articles in medical and nursing journals</w:t>
      </w:r>
      <w:r w:rsidR="00AD3798" w:rsidRPr="006F4E4B">
        <w:rPr>
          <w:rFonts w:asciiTheme="majorBidi" w:hAnsiTheme="majorBidi" w:cstheme="majorBidi"/>
        </w:rPr>
        <w:t>.</w:t>
      </w:r>
      <w:r w:rsidR="00AD3798" w:rsidRPr="006F4E4B">
        <w:rPr>
          <w:rFonts w:asciiTheme="majorBidi" w:hAnsiTheme="majorBidi" w:cstheme="majorBidi"/>
          <w:vertAlign w:val="superscript"/>
        </w:rPr>
        <w:t>1,</w:t>
      </w:r>
      <w:r w:rsidR="0017560B" w:rsidRPr="006F4E4B">
        <w:rPr>
          <w:rFonts w:asciiTheme="majorBidi" w:hAnsiTheme="majorBidi" w:cstheme="majorBidi"/>
          <w:vertAlign w:val="superscript"/>
        </w:rPr>
        <w:t>4</w:t>
      </w:r>
      <w:r w:rsidR="00AD3798" w:rsidRPr="006F4E4B">
        <w:rPr>
          <w:rFonts w:asciiTheme="majorBidi" w:hAnsiTheme="majorBidi" w:cstheme="majorBidi"/>
          <w:vertAlign w:val="superscript"/>
        </w:rPr>
        <w:t>,</w:t>
      </w:r>
      <w:r w:rsidR="0017560B" w:rsidRPr="006F4E4B">
        <w:rPr>
          <w:rFonts w:asciiTheme="majorBidi" w:hAnsiTheme="majorBidi" w:cstheme="majorBidi"/>
          <w:vertAlign w:val="superscript"/>
        </w:rPr>
        <w:t>5,</w:t>
      </w:r>
      <w:r w:rsidR="00AD3798" w:rsidRPr="006F4E4B">
        <w:rPr>
          <w:rFonts w:asciiTheme="majorBidi" w:hAnsiTheme="majorBidi" w:cstheme="majorBidi"/>
          <w:vertAlign w:val="superscript"/>
        </w:rPr>
        <w:t>7,8,</w:t>
      </w:r>
      <w:r w:rsidR="00B47AD1" w:rsidRPr="006F4E4B">
        <w:rPr>
          <w:rFonts w:asciiTheme="majorBidi" w:hAnsiTheme="majorBidi" w:cstheme="majorBidi"/>
          <w:vertAlign w:val="superscript"/>
        </w:rPr>
        <w:t>9</w:t>
      </w:r>
      <w:r w:rsidR="00F231F1" w:rsidRPr="006F4E4B">
        <w:rPr>
          <w:rFonts w:asciiTheme="majorBidi" w:hAnsiTheme="majorBidi" w:cstheme="majorBidi"/>
          <w:vertAlign w:val="superscript"/>
        </w:rPr>
        <w:t>,1</w:t>
      </w:r>
      <w:r w:rsidR="00B47AD1" w:rsidRPr="006F4E4B">
        <w:rPr>
          <w:rFonts w:asciiTheme="majorBidi" w:hAnsiTheme="majorBidi" w:cstheme="majorBidi"/>
          <w:vertAlign w:val="superscript"/>
        </w:rPr>
        <w:t>0</w:t>
      </w:r>
      <w:r w:rsidRPr="006F4E4B">
        <w:rPr>
          <w:rFonts w:asciiTheme="majorBidi" w:hAnsiTheme="majorBidi" w:cstheme="majorBidi"/>
        </w:rPr>
        <w:t xml:space="preserve"> The </w:t>
      </w:r>
      <w:r w:rsidR="0098095E" w:rsidRPr="006F4E4B">
        <w:rPr>
          <w:rFonts w:asciiTheme="majorBidi" w:hAnsiTheme="majorBidi" w:cstheme="majorBidi"/>
        </w:rPr>
        <w:t>s</w:t>
      </w:r>
      <w:r w:rsidRPr="006F4E4B">
        <w:rPr>
          <w:rFonts w:asciiTheme="majorBidi" w:hAnsiTheme="majorBidi" w:cstheme="majorBidi"/>
        </w:rPr>
        <w:t>tandards are regularly presented at international, national, regional</w:t>
      </w:r>
      <w:r w:rsidR="005750B8" w:rsidRPr="006F4E4B">
        <w:rPr>
          <w:rFonts w:asciiTheme="majorBidi" w:hAnsiTheme="majorBidi" w:cstheme="majorBidi"/>
        </w:rPr>
        <w:t>,</w:t>
      </w:r>
      <w:r w:rsidRPr="006F4E4B">
        <w:rPr>
          <w:rFonts w:asciiTheme="majorBidi" w:hAnsiTheme="majorBidi" w:cstheme="majorBidi"/>
        </w:rPr>
        <w:t xml:space="preserve"> and local </w:t>
      </w:r>
      <w:r w:rsidR="00FA406C" w:rsidRPr="006F4E4B">
        <w:rPr>
          <w:rFonts w:asciiTheme="majorBidi" w:hAnsiTheme="majorBidi" w:cstheme="majorBidi"/>
        </w:rPr>
        <w:t xml:space="preserve">LMIC </w:t>
      </w:r>
      <w:r w:rsidR="009E38F9" w:rsidRPr="006F4E4B">
        <w:rPr>
          <w:rFonts w:asciiTheme="majorBidi" w:hAnsiTheme="majorBidi" w:cstheme="majorBidi"/>
        </w:rPr>
        <w:t xml:space="preserve">pediatric oncology </w:t>
      </w:r>
      <w:r w:rsidRPr="006F4E4B">
        <w:rPr>
          <w:rFonts w:asciiTheme="majorBidi" w:hAnsiTheme="majorBidi" w:cstheme="majorBidi"/>
        </w:rPr>
        <w:t xml:space="preserve">forums, contributing to their global dissemination. </w:t>
      </w:r>
      <w:r w:rsidR="00FA406C" w:rsidRPr="006F4E4B">
        <w:rPr>
          <w:rFonts w:asciiTheme="majorBidi" w:hAnsiTheme="majorBidi" w:cstheme="majorBidi"/>
        </w:rPr>
        <w:t>P</w:t>
      </w:r>
      <w:r w:rsidR="005750B8" w:rsidRPr="006F4E4B">
        <w:rPr>
          <w:rFonts w:asciiTheme="majorBidi" w:hAnsiTheme="majorBidi" w:cstheme="majorBidi"/>
        </w:rPr>
        <w:t>resentation</w:t>
      </w:r>
      <w:r w:rsidR="000C1F1A" w:rsidRPr="006F4E4B">
        <w:rPr>
          <w:rFonts w:asciiTheme="majorBidi" w:hAnsiTheme="majorBidi" w:cstheme="majorBidi"/>
        </w:rPr>
        <w:t>s</w:t>
      </w:r>
      <w:r w:rsidR="005750B8" w:rsidRPr="006F4E4B">
        <w:rPr>
          <w:rFonts w:asciiTheme="majorBidi" w:hAnsiTheme="majorBidi" w:cstheme="majorBidi"/>
        </w:rPr>
        <w:t xml:space="preserve"> </w:t>
      </w:r>
      <w:r w:rsidR="00FA406C" w:rsidRPr="006F4E4B">
        <w:rPr>
          <w:rFonts w:asciiTheme="majorBidi" w:hAnsiTheme="majorBidi" w:cstheme="majorBidi"/>
        </w:rPr>
        <w:t xml:space="preserve">at SIOP Congresses include </w:t>
      </w:r>
      <w:r w:rsidR="003A7764" w:rsidRPr="006F4E4B">
        <w:rPr>
          <w:rFonts w:asciiTheme="majorBidi" w:hAnsiTheme="majorBidi" w:cstheme="majorBidi"/>
        </w:rPr>
        <w:t>an</w:t>
      </w:r>
      <w:r w:rsidR="005750B8" w:rsidRPr="006F4E4B">
        <w:rPr>
          <w:rFonts w:asciiTheme="majorBidi" w:hAnsiTheme="majorBidi" w:cstheme="majorBidi"/>
        </w:rPr>
        <w:t xml:space="preserve"> awards session </w:t>
      </w:r>
      <w:r w:rsidR="00C213B2" w:rsidRPr="006F4E4B">
        <w:rPr>
          <w:rFonts w:asciiTheme="majorBidi" w:hAnsiTheme="majorBidi" w:cstheme="majorBidi"/>
        </w:rPr>
        <w:t xml:space="preserve">and multiple nursing </w:t>
      </w:r>
      <w:r w:rsidR="003A7764" w:rsidRPr="006F4E4B">
        <w:rPr>
          <w:rFonts w:asciiTheme="majorBidi" w:hAnsiTheme="majorBidi" w:cstheme="majorBidi"/>
        </w:rPr>
        <w:t>session</w:t>
      </w:r>
      <w:r w:rsidR="00070E5C" w:rsidRPr="006F4E4B">
        <w:rPr>
          <w:rFonts w:asciiTheme="majorBidi" w:hAnsiTheme="majorBidi" w:cstheme="majorBidi"/>
        </w:rPr>
        <w:t>s</w:t>
      </w:r>
      <w:r w:rsidR="003A7764" w:rsidRPr="006F4E4B">
        <w:rPr>
          <w:rFonts w:asciiTheme="majorBidi" w:hAnsiTheme="majorBidi" w:cstheme="majorBidi"/>
        </w:rPr>
        <w:t xml:space="preserve"> </w:t>
      </w:r>
      <w:r w:rsidR="00D84B8A" w:rsidRPr="006F4E4B">
        <w:rPr>
          <w:rFonts w:asciiTheme="majorBidi" w:hAnsiTheme="majorBidi" w:cstheme="majorBidi"/>
        </w:rPr>
        <w:t xml:space="preserve">and </w:t>
      </w:r>
      <w:r w:rsidR="00C213B2" w:rsidRPr="006F4E4B">
        <w:rPr>
          <w:rFonts w:asciiTheme="majorBidi" w:hAnsiTheme="majorBidi" w:cstheme="majorBidi"/>
        </w:rPr>
        <w:t xml:space="preserve">presentations </w:t>
      </w:r>
      <w:r w:rsidR="00D02E18" w:rsidRPr="006F4E4B">
        <w:rPr>
          <w:rFonts w:asciiTheme="majorBidi" w:hAnsiTheme="majorBidi" w:cstheme="majorBidi"/>
        </w:rPr>
        <w:t>by LMIC nurses and colleagues</w:t>
      </w:r>
      <w:r w:rsidR="00070E5C" w:rsidRPr="006F4E4B">
        <w:rPr>
          <w:rFonts w:asciiTheme="majorBidi" w:hAnsiTheme="majorBidi" w:cstheme="majorBidi"/>
        </w:rPr>
        <w:t>.</w:t>
      </w:r>
      <w:r w:rsidR="00D02E18" w:rsidRPr="006F4E4B">
        <w:rPr>
          <w:rFonts w:asciiTheme="majorBidi" w:hAnsiTheme="majorBidi" w:cstheme="majorBidi"/>
        </w:rPr>
        <w:t xml:space="preserve"> </w:t>
      </w:r>
      <w:r w:rsidR="00070E5C" w:rsidRPr="006F4E4B">
        <w:rPr>
          <w:rFonts w:asciiTheme="majorBidi" w:hAnsiTheme="majorBidi" w:cstheme="majorBidi"/>
        </w:rPr>
        <w:t>A</w:t>
      </w:r>
      <w:r w:rsidR="005750B8" w:rsidRPr="006F4E4B">
        <w:rPr>
          <w:rFonts w:asciiTheme="majorBidi" w:hAnsiTheme="majorBidi" w:cstheme="majorBidi"/>
        </w:rPr>
        <w:t>t the SIOP</w:t>
      </w:r>
      <w:r w:rsidR="00C75853" w:rsidRPr="006F4E4B">
        <w:rPr>
          <w:rFonts w:asciiTheme="majorBidi" w:hAnsiTheme="majorBidi" w:cstheme="majorBidi"/>
        </w:rPr>
        <w:t xml:space="preserve"> 2018 </w:t>
      </w:r>
      <w:r w:rsidR="005750B8" w:rsidRPr="006F4E4B">
        <w:rPr>
          <w:rFonts w:asciiTheme="majorBidi" w:hAnsiTheme="majorBidi" w:cstheme="majorBidi"/>
        </w:rPr>
        <w:t>Kyoto</w:t>
      </w:r>
      <w:r w:rsidR="0052009F" w:rsidRPr="006F4E4B">
        <w:rPr>
          <w:rFonts w:asciiTheme="majorBidi" w:hAnsiTheme="majorBidi" w:cstheme="majorBidi"/>
        </w:rPr>
        <w:t>, Japan</w:t>
      </w:r>
      <w:r w:rsidR="00D410B4" w:rsidRPr="006F4E4B">
        <w:rPr>
          <w:rFonts w:asciiTheme="majorBidi" w:hAnsiTheme="majorBidi" w:cstheme="majorBidi"/>
        </w:rPr>
        <w:t>,</w:t>
      </w:r>
      <w:r w:rsidR="005750B8" w:rsidRPr="006F4E4B">
        <w:rPr>
          <w:rFonts w:asciiTheme="majorBidi" w:hAnsiTheme="majorBidi" w:cstheme="majorBidi"/>
        </w:rPr>
        <w:t xml:space="preserve"> Congress</w:t>
      </w:r>
      <w:r w:rsidR="00070E5C" w:rsidRPr="006F4E4B">
        <w:rPr>
          <w:rFonts w:asciiTheme="majorBidi" w:hAnsiTheme="majorBidi" w:cstheme="majorBidi"/>
        </w:rPr>
        <w:t>, the abstract title</w:t>
      </w:r>
      <w:r w:rsidR="00823133" w:rsidRPr="006F4E4B">
        <w:rPr>
          <w:rFonts w:asciiTheme="majorBidi" w:hAnsiTheme="majorBidi" w:cstheme="majorBidi"/>
        </w:rPr>
        <w:t>d</w:t>
      </w:r>
      <w:r w:rsidR="00070E5C" w:rsidRPr="006F4E4B">
        <w:rPr>
          <w:rFonts w:asciiTheme="majorBidi" w:hAnsiTheme="majorBidi" w:cstheme="majorBidi"/>
        </w:rPr>
        <w:t xml:space="preserve"> </w:t>
      </w:r>
      <w:r w:rsidR="00823133" w:rsidRPr="006F4E4B">
        <w:rPr>
          <w:rFonts w:asciiTheme="majorBidi" w:hAnsiTheme="majorBidi" w:cstheme="majorBidi"/>
        </w:rPr>
        <w:t xml:space="preserve">Predictors of Hospitals’ Nonachievement of the Baseline Nursing Standards in Pediatric Oncology </w:t>
      </w:r>
      <w:r w:rsidR="00070E5C" w:rsidRPr="006F4E4B">
        <w:rPr>
          <w:rFonts w:asciiTheme="majorBidi" w:hAnsiTheme="majorBidi" w:cstheme="majorBidi"/>
        </w:rPr>
        <w:t>received the best abstract award</w:t>
      </w:r>
      <w:r w:rsidR="00823133" w:rsidRPr="006F4E4B">
        <w:rPr>
          <w:rFonts w:asciiTheme="majorBidi" w:hAnsiTheme="majorBidi" w:cstheme="majorBidi"/>
        </w:rPr>
        <w:t xml:space="preserve"> and</w:t>
      </w:r>
      <w:r w:rsidR="00A35507" w:rsidRPr="006F4E4B">
        <w:rPr>
          <w:rFonts w:asciiTheme="majorBidi" w:hAnsiTheme="majorBidi" w:cstheme="majorBidi"/>
        </w:rPr>
        <w:t xml:space="preserve"> LMIC nurses shared their </w:t>
      </w:r>
      <w:r w:rsidR="00474773" w:rsidRPr="006F4E4B">
        <w:rPr>
          <w:rFonts w:asciiTheme="majorBidi" w:hAnsiTheme="majorBidi" w:cstheme="majorBidi"/>
        </w:rPr>
        <w:t xml:space="preserve">initial </w:t>
      </w:r>
      <w:r w:rsidR="00A35507" w:rsidRPr="006F4E4B">
        <w:rPr>
          <w:rFonts w:asciiTheme="majorBidi" w:hAnsiTheme="majorBidi" w:cstheme="majorBidi"/>
        </w:rPr>
        <w:t>work in integrating all 6 standards in a single unit in Karachi, Pakistan</w:t>
      </w:r>
      <w:r w:rsidR="00AE4012" w:rsidRPr="006F4E4B">
        <w:rPr>
          <w:rFonts w:asciiTheme="majorBidi" w:hAnsiTheme="majorBidi" w:cstheme="majorBidi"/>
        </w:rPr>
        <w:t>.</w:t>
      </w:r>
      <w:r w:rsidR="00AE4012" w:rsidRPr="006F4E4B">
        <w:rPr>
          <w:rFonts w:asciiTheme="majorBidi" w:hAnsiTheme="majorBidi" w:cstheme="majorBidi"/>
          <w:vertAlign w:val="superscript"/>
        </w:rPr>
        <w:t>1</w:t>
      </w:r>
      <w:r w:rsidR="00885860" w:rsidRPr="006F4E4B">
        <w:rPr>
          <w:rFonts w:asciiTheme="majorBidi" w:hAnsiTheme="majorBidi" w:cstheme="majorBidi"/>
          <w:vertAlign w:val="superscript"/>
        </w:rPr>
        <w:t>0,1</w:t>
      </w:r>
      <w:r w:rsidR="00AE4012" w:rsidRPr="006F4E4B">
        <w:rPr>
          <w:rFonts w:asciiTheme="majorBidi" w:hAnsiTheme="majorBidi" w:cstheme="majorBidi"/>
          <w:vertAlign w:val="superscript"/>
        </w:rPr>
        <w:t>1,12</w:t>
      </w:r>
      <w:r w:rsidR="0026266A" w:rsidRPr="006F4E4B">
        <w:rPr>
          <w:rFonts w:asciiTheme="majorBidi" w:hAnsiTheme="majorBidi" w:cstheme="majorBidi"/>
          <w:vertAlign w:val="superscript"/>
        </w:rPr>
        <w:t>,13</w:t>
      </w:r>
      <w:r w:rsidR="00823133" w:rsidRPr="006F4E4B">
        <w:rPr>
          <w:rFonts w:asciiTheme="majorBidi" w:hAnsiTheme="majorBidi" w:cstheme="majorBidi"/>
        </w:rPr>
        <w:t xml:space="preserve"> </w:t>
      </w:r>
      <w:r w:rsidR="00F71563" w:rsidRPr="006F4E4B">
        <w:rPr>
          <w:rFonts w:asciiTheme="majorBidi" w:hAnsiTheme="majorBidi" w:cstheme="majorBidi"/>
        </w:rPr>
        <w:t>Additional abstracts included p</w:t>
      </w:r>
      <w:r w:rsidR="00A35507" w:rsidRPr="006F4E4B">
        <w:rPr>
          <w:rFonts w:asciiTheme="majorBidi" w:hAnsiTheme="majorBidi" w:cstheme="majorBidi"/>
        </w:rPr>
        <w:t xml:space="preserve">romoting collaboration and professional </w:t>
      </w:r>
      <w:r w:rsidR="00474773" w:rsidRPr="006F4E4B">
        <w:rPr>
          <w:rFonts w:asciiTheme="majorBidi" w:hAnsiTheme="majorBidi" w:cstheme="majorBidi"/>
        </w:rPr>
        <w:t>practice changes for</w:t>
      </w:r>
      <w:r w:rsidR="00A35507" w:rsidRPr="006F4E4B">
        <w:rPr>
          <w:rFonts w:asciiTheme="majorBidi" w:hAnsiTheme="majorBidi" w:cstheme="majorBidi"/>
        </w:rPr>
        <w:t xml:space="preserve"> pediatric oncology nurses across Vietnam</w:t>
      </w:r>
      <w:r w:rsidR="00C07D19" w:rsidRPr="006F4E4B">
        <w:rPr>
          <w:rFonts w:asciiTheme="majorBidi" w:hAnsiTheme="majorBidi" w:cstheme="majorBidi"/>
          <w:vertAlign w:val="superscript"/>
        </w:rPr>
        <w:t>14</w:t>
      </w:r>
      <w:r w:rsidR="00C07D19" w:rsidRPr="006F4E4B">
        <w:rPr>
          <w:rFonts w:asciiTheme="majorBidi" w:hAnsiTheme="majorBidi" w:cstheme="majorBidi"/>
        </w:rPr>
        <w:t xml:space="preserve"> a</w:t>
      </w:r>
      <w:r w:rsidR="00A35507" w:rsidRPr="006F4E4B">
        <w:rPr>
          <w:rFonts w:asciiTheme="majorBidi" w:hAnsiTheme="majorBidi" w:cstheme="majorBidi"/>
        </w:rPr>
        <w:t>nd the development of a competency-based orientation program for pediatric oncology nurses in Cameroon</w:t>
      </w:r>
      <w:r w:rsidR="006C2353" w:rsidRPr="006F4E4B">
        <w:rPr>
          <w:rFonts w:asciiTheme="majorBidi" w:hAnsiTheme="majorBidi" w:cstheme="majorBidi"/>
        </w:rPr>
        <w:t xml:space="preserve"> (</w:t>
      </w:r>
      <w:r w:rsidR="00B86EAE" w:rsidRPr="006F4E4B">
        <w:rPr>
          <w:rFonts w:asciiTheme="majorBidi" w:hAnsiTheme="majorBidi" w:cstheme="majorBidi"/>
        </w:rPr>
        <w:t>S</w:t>
      </w:r>
      <w:r w:rsidR="006C2353" w:rsidRPr="006F4E4B">
        <w:rPr>
          <w:rFonts w:asciiTheme="majorBidi" w:hAnsiTheme="majorBidi" w:cstheme="majorBidi"/>
        </w:rPr>
        <w:t>tandard</w:t>
      </w:r>
      <w:r w:rsidR="00B86EAE" w:rsidRPr="006F4E4B">
        <w:rPr>
          <w:rFonts w:asciiTheme="majorBidi" w:hAnsiTheme="majorBidi" w:cstheme="majorBidi"/>
        </w:rPr>
        <w:t xml:space="preserve"> 2)</w:t>
      </w:r>
      <w:r w:rsidR="00A35507" w:rsidRPr="006F4E4B">
        <w:rPr>
          <w:rFonts w:asciiTheme="majorBidi" w:hAnsiTheme="majorBidi" w:cstheme="majorBidi"/>
        </w:rPr>
        <w:t>.</w:t>
      </w:r>
      <w:r w:rsidR="00C07D19" w:rsidRPr="006F4E4B">
        <w:rPr>
          <w:rFonts w:asciiTheme="majorBidi" w:hAnsiTheme="majorBidi" w:cstheme="majorBidi"/>
          <w:vertAlign w:val="superscript"/>
        </w:rPr>
        <w:t>15</w:t>
      </w:r>
      <w:r w:rsidR="00474773" w:rsidRPr="006F4E4B">
        <w:rPr>
          <w:rFonts w:asciiTheme="majorBidi" w:hAnsiTheme="majorBidi" w:cstheme="majorBidi"/>
        </w:rPr>
        <w:t xml:space="preserve"> At</w:t>
      </w:r>
      <w:r w:rsidR="00D54988" w:rsidRPr="006F4E4B">
        <w:rPr>
          <w:rFonts w:asciiTheme="majorBidi" w:hAnsiTheme="majorBidi" w:cstheme="majorBidi"/>
        </w:rPr>
        <w:t xml:space="preserve"> SIOP</w:t>
      </w:r>
      <w:r w:rsidR="00474773" w:rsidRPr="006F4E4B">
        <w:rPr>
          <w:rFonts w:asciiTheme="majorBidi" w:hAnsiTheme="majorBidi" w:cstheme="majorBidi"/>
        </w:rPr>
        <w:t xml:space="preserve"> 2019 in Lyon, France, </w:t>
      </w:r>
      <w:r w:rsidR="00641CCF" w:rsidRPr="006F4E4B">
        <w:rPr>
          <w:rFonts w:asciiTheme="majorBidi" w:hAnsiTheme="majorBidi" w:cstheme="majorBidi"/>
        </w:rPr>
        <w:t>the</w:t>
      </w:r>
      <w:r w:rsidR="00474773" w:rsidRPr="006F4E4B">
        <w:rPr>
          <w:rFonts w:asciiTheme="majorBidi" w:hAnsiTheme="majorBidi" w:cstheme="majorBidi"/>
        </w:rPr>
        <w:t xml:space="preserve"> Baseline Nursing Standards </w:t>
      </w:r>
      <w:r w:rsidR="00641CCF" w:rsidRPr="006F4E4B">
        <w:rPr>
          <w:rFonts w:asciiTheme="majorBidi" w:hAnsiTheme="majorBidi" w:cstheme="majorBidi"/>
        </w:rPr>
        <w:t xml:space="preserve">were the topic of a featured </w:t>
      </w:r>
      <w:r w:rsidR="00474773" w:rsidRPr="006F4E4B">
        <w:rPr>
          <w:rFonts w:asciiTheme="majorBidi" w:hAnsiTheme="majorBidi" w:cstheme="majorBidi"/>
        </w:rPr>
        <w:t>keynote session</w:t>
      </w:r>
      <w:r w:rsidR="00641CCF" w:rsidRPr="006F4E4B">
        <w:rPr>
          <w:rFonts w:asciiTheme="majorBidi" w:hAnsiTheme="majorBidi" w:cstheme="majorBidi"/>
        </w:rPr>
        <w:t>, providing an opportunity to</w:t>
      </w:r>
      <w:r w:rsidR="00474773" w:rsidRPr="006F4E4B">
        <w:rPr>
          <w:rFonts w:asciiTheme="majorBidi" w:hAnsiTheme="majorBidi" w:cstheme="majorBidi"/>
        </w:rPr>
        <w:t xml:space="preserve"> share the development and scientific evidence base of each standard</w:t>
      </w:r>
      <w:r w:rsidR="00641CCF" w:rsidRPr="006F4E4B">
        <w:rPr>
          <w:rFonts w:asciiTheme="majorBidi" w:hAnsiTheme="majorBidi" w:cstheme="majorBidi"/>
        </w:rPr>
        <w:t>,</w:t>
      </w:r>
      <w:r w:rsidR="00474773" w:rsidRPr="006F4E4B">
        <w:rPr>
          <w:rFonts w:asciiTheme="majorBidi" w:hAnsiTheme="majorBidi" w:cstheme="majorBidi"/>
        </w:rPr>
        <w:t xml:space="preserve"> as well as the need for further dissemination and physician support for LMIC</w:t>
      </w:r>
      <w:r w:rsidR="00641CCF" w:rsidRPr="006F4E4B">
        <w:rPr>
          <w:rFonts w:asciiTheme="majorBidi" w:hAnsiTheme="majorBidi" w:cstheme="majorBidi"/>
        </w:rPr>
        <w:t>s</w:t>
      </w:r>
      <w:r w:rsidR="00474773" w:rsidRPr="006F4E4B">
        <w:rPr>
          <w:rFonts w:asciiTheme="majorBidi" w:hAnsiTheme="majorBidi" w:cstheme="majorBidi"/>
        </w:rPr>
        <w:t xml:space="preserve"> </w:t>
      </w:r>
      <w:r w:rsidR="00855810" w:rsidRPr="006F4E4B">
        <w:rPr>
          <w:rFonts w:asciiTheme="majorBidi" w:hAnsiTheme="majorBidi" w:cstheme="majorBidi"/>
        </w:rPr>
        <w:t>through</w:t>
      </w:r>
      <w:r w:rsidR="00474773" w:rsidRPr="006F4E4B">
        <w:rPr>
          <w:rFonts w:asciiTheme="majorBidi" w:hAnsiTheme="majorBidi" w:cstheme="majorBidi"/>
        </w:rPr>
        <w:t xml:space="preserve"> adopt</w:t>
      </w:r>
      <w:r w:rsidR="00855810" w:rsidRPr="006F4E4B">
        <w:rPr>
          <w:rFonts w:asciiTheme="majorBidi" w:hAnsiTheme="majorBidi" w:cstheme="majorBidi"/>
        </w:rPr>
        <w:t>ion of</w:t>
      </w:r>
      <w:r w:rsidR="00474773" w:rsidRPr="006F4E4B">
        <w:rPr>
          <w:rFonts w:asciiTheme="majorBidi" w:hAnsiTheme="majorBidi" w:cstheme="majorBidi"/>
        </w:rPr>
        <w:t xml:space="preserve"> the standards. </w:t>
      </w:r>
    </w:p>
    <w:p w14:paraId="6436FAFB" w14:textId="32B860B9" w:rsidR="00AD6906" w:rsidRPr="006F4E4B" w:rsidRDefault="000C1F1A" w:rsidP="00D410B4">
      <w:pPr>
        <w:spacing w:line="480" w:lineRule="auto"/>
        <w:ind w:firstLine="720"/>
        <w:rPr>
          <w:rFonts w:asciiTheme="majorBidi" w:hAnsiTheme="majorBidi" w:cstheme="majorBidi"/>
        </w:rPr>
      </w:pPr>
      <w:r w:rsidRPr="006F4E4B">
        <w:rPr>
          <w:rFonts w:asciiTheme="majorBidi" w:hAnsiTheme="majorBidi" w:cstheme="majorBidi"/>
        </w:rPr>
        <w:t xml:space="preserve">The Standards </w:t>
      </w:r>
      <w:r w:rsidR="00641CCF" w:rsidRPr="006F4E4B">
        <w:rPr>
          <w:rFonts w:asciiTheme="majorBidi" w:hAnsiTheme="majorBidi" w:cstheme="majorBidi"/>
        </w:rPr>
        <w:t>are now</w:t>
      </w:r>
      <w:r w:rsidR="001576EC" w:rsidRPr="006F4E4B">
        <w:rPr>
          <w:rFonts w:asciiTheme="majorBidi" w:hAnsiTheme="majorBidi" w:cstheme="majorBidi"/>
        </w:rPr>
        <w:t xml:space="preserve"> integrated</w:t>
      </w:r>
      <w:r w:rsidRPr="006F4E4B">
        <w:rPr>
          <w:rFonts w:asciiTheme="majorBidi" w:hAnsiTheme="majorBidi" w:cstheme="majorBidi"/>
        </w:rPr>
        <w:t xml:space="preserve"> in</w:t>
      </w:r>
      <w:r w:rsidR="001576EC" w:rsidRPr="006F4E4B">
        <w:rPr>
          <w:rFonts w:asciiTheme="majorBidi" w:hAnsiTheme="majorBidi" w:cstheme="majorBidi"/>
        </w:rPr>
        <w:t>to</w:t>
      </w:r>
      <w:r w:rsidRPr="006F4E4B">
        <w:rPr>
          <w:rFonts w:asciiTheme="majorBidi" w:hAnsiTheme="majorBidi" w:cstheme="majorBidi"/>
        </w:rPr>
        <w:t xml:space="preserve"> the annual SIOP</w:t>
      </w:r>
      <w:r w:rsidR="001576EC" w:rsidRPr="006F4E4B">
        <w:rPr>
          <w:rFonts w:asciiTheme="majorBidi" w:hAnsiTheme="majorBidi" w:cstheme="majorBidi"/>
        </w:rPr>
        <w:t xml:space="preserve"> Congress</w:t>
      </w:r>
      <w:r w:rsidRPr="006F4E4B">
        <w:rPr>
          <w:rFonts w:asciiTheme="majorBidi" w:hAnsiTheme="majorBidi" w:cstheme="majorBidi"/>
        </w:rPr>
        <w:t xml:space="preserve"> Nursing Program</w:t>
      </w:r>
      <w:r w:rsidR="007B73DF" w:rsidRPr="006F4E4B">
        <w:rPr>
          <w:rFonts w:asciiTheme="majorBidi" w:hAnsiTheme="majorBidi" w:cstheme="majorBidi"/>
        </w:rPr>
        <w:t>. A separate abstract category with a top nursing abstract award has been created</w:t>
      </w:r>
      <w:r w:rsidR="001576EC" w:rsidRPr="006F4E4B">
        <w:rPr>
          <w:rFonts w:asciiTheme="majorBidi" w:hAnsiTheme="majorBidi" w:cstheme="majorBidi"/>
        </w:rPr>
        <w:t xml:space="preserve">. </w:t>
      </w:r>
      <w:r w:rsidR="00813B2E" w:rsidRPr="006F4E4B">
        <w:rPr>
          <w:rFonts w:asciiTheme="majorBidi" w:hAnsiTheme="majorBidi" w:cstheme="majorBidi"/>
        </w:rPr>
        <w:t>Special sessions have been incorporated such as a s</w:t>
      </w:r>
      <w:r w:rsidRPr="006F4E4B">
        <w:rPr>
          <w:rFonts w:asciiTheme="majorBidi" w:hAnsiTheme="majorBidi" w:cstheme="majorBidi"/>
        </w:rPr>
        <w:t xml:space="preserve">ymposium and </w:t>
      </w:r>
      <w:r w:rsidR="00813B2E" w:rsidRPr="006F4E4B">
        <w:rPr>
          <w:rFonts w:asciiTheme="majorBidi" w:hAnsiTheme="majorBidi" w:cstheme="majorBidi"/>
        </w:rPr>
        <w:t>r</w:t>
      </w:r>
      <w:r w:rsidRPr="006F4E4B">
        <w:rPr>
          <w:rFonts w:asciiTheme="majorBidi" w:hAnsiTheme="majorBidi" w:cstheme="majorBidi"/>
        </w:rPr>
        <w:t xml:space="preserve">ound </w:t>
      </w:r>
      <w:r w:rsidR="00813B2E" w:rsidRPr="006F4E4B">
        <w:rPr>
          <w:rFonts w:asciiTheme="majorBidi" w:hAnsiTheme="majorBidi" w:cstheme="majorBidi"/>
        </w:rPr>
        <w:t>t</w:t>
      </w:r>
      <w:r w:rsidRPr="006F4E4B">
        <w:rPr>
          <w:rFonts w:asciiTheme="majorBidi" w:hAnsiTheme="majorBidi" w:cstheme="majorBidi"/>
        </w:rPr>
        <w:t xml:space="preserve">able </w:t>
      </w:r>
      <w:r w:rsidR="00813B2E" w:rsidRPr="006F4E4B">
        <w:rPr>
          <w:rFonts w:asciiTheme="majorBidi" w:hAnsiTheme="majorBidi" w:cstheme="majorBidi"/>
        </w:rPr>
        <w:t>d</w:t>
      </w:r>
      <w:r w:rsidRPr="006F4E4B">
        <w:rPr>
          <w:rFonts w:asciiTheme="majorBidi" w:hAnsiTheme="majorBidi" w:cstheme="majorBidi"/>
        </w:rPr>
        <w:t xml:space="preserve">iscussion forum </w:t>
      </w:r>
      <w:r w:rsidR="00813B2E" w:rsidRPr="006F4E4B">
        <w:rPr>
          <w:rFonts w:asciiTheme="majorBidi" w:hAnsiTheme="majorBidi" w:cstheme="majorBidi"/>
        </w:rPr>
        <w:t xml:space="preserve">at the SIOP </w:t>
      </w:r>
      <w:r w:rsidR="00C75853" w:rsidRPr="006F4E4B">
        <w:rPr>
          <w:rFonts w:asciiTheme="majorBidi" w:hAnsiTheme="majorBidi" w:cstheme="majorBidi"/>
        </w:rPr>
        <w:t xml:space="preserve">2022 </w:t>
      </w:r>
      <w:r w:rsidR="00BF01B1" w:rsidRPr="006F4E4B">
        <w:rPr>
          <w:rFonts w:asciiTheme="majorBidi" w:hAnsiTheme="majorBidi" w:cstheme="majorBidi"/>
        </w:rPr>
        <w:t xml:space="preserve">Barcelona </w:t>
      </w:r>
      <w:r w:rsidR="00813B2E" w:rsidRPr="006F4E4B">
        <w:rPr>
          <w:rFonts w:asciiTheme="majorBidi" w:hAnsiTheme="majorBidi" w:cstheme="majorBidi"/>
        </w:rPr>
        <w:t>Congress</w:t>
      </w:r>
      <w:r w:rsidR="00C75853" w:rsidRPr="006F4E4B">
        <w:rPr>
          <w:rFonts w:asciiTheme="majorBidi" w:hAnsiTheme="majorBidi" w:cstheme="majorBidi"/>
        </w:rPr>
        <w:t xml:space="preserve">. </w:t>
      </w:r>
      <w:r w:rsidR="00813B2E" w:rsidRPr="006F4E4B">
        <w:rPr>
          <w:rFonts w:asciiTheme="majorBidi" w:hAnsiTheme="majorBidi" w:cstheme="majorBidi"/>
        </w:rPr>
        <w:t xml:space="preserve">The SIOP Nursing Network launched the SIOP Nursing Quality Improvement (QI) </w:t>
      </w:r>
      <w:r w:rsidR="00CF2FD1" w:rsidRPr="006F4E4B">
        <w:rPr>
          <w:rFonts w:asciiTheme="majorBidi" w:hAnsiTheme="majorBidi" w:cstheme="majorBidi"/>
        </w:rPr>
        <w:t xml:space="preserve">Scholars </w:t>
      </w:r>
      <w:r w:rsidR="00813B2E" w:rsidRPr="006F4E4B">
        <w:rPr>
          <w:rFonts w:asciiTheme="majorBidi" w:hAnsiTheme="majorBidi" w:cstheme="majorBidi"/>
        </w:rPr>
        <w:t xml:space="preserve">Program with </w:t>
      </w:r>
      <w:r w:rsidR="00911DAC" w:rsidRPr="006F4E4B">
        <w:rPr>
          <w:rFonts w:asciiTheme="majorBidi" w:hAnsiTheme="majorBidi" w:cstheme="majorBidi"/>
        </w:rPr>
        <w:t xml:space="preserve">2 </w:t>
      </w:r>
      <w:r w:rsidR="00813B2E" w:rsidRPr="006F4E4B">
        <w:rPr>
          <w:rFonts w:asciiTheme="majorBidi" w:hAnsiTheme="majorBidi" w:cstheme="majorBidi"/>
        </w:rPr>
        <w:t>of</w:t>
      </w:r>
      <w:r w:rsidR="00CF2FD1" w:rsidRPr="006F4E4B">
        <w:rPr>
          <w:rFonts w:asciiTheme="majorBidi" w:hAnsiTheme="majorBidi" w:cstheme="majorBidi"/>
        </w:rPr>
        <w:t xml:space="preserve"> the</w:t>
      </w:r>
      <w:r w:rsidR="00813B2E" w:rsidRPr="006F4E4B">
        <w:rPr>
          <w:rFonts w:asciiTheme="majorBidi" w:hAnsiTheme="majorBidi" w:cstheme="majorBidi"/>
        </w:rPr>
        <w:t xml:space="preserve"> </w:t>
      </w:r>
      <w:r w:rsidR="001A5B48" w:rsidRPr="006F4E4B">
        <w:rPr>
          <w:rFonts w:asciiTheme="majorBidi" w:hAnsiTheme="majorBidi" w:cstheme="majorBidi"/>
        </w:rPr>
        <w:t xml:space="preserve">4 </w:t>
      </w:r>
      <w:r w:rsidR="00813B2E" w:rsidRPr="006F4E4B">
        <w:rPr>
          <w:rFonts w:asciiTheme="majorBidi" w:hAnsiTheme="majorBidi" w:cstheme="majorBidi"/>
        </w:rPr>
        <w:t>QI projects</w:t>
      </w:r>
      <w:r w:rsidR="00D410B4" w:rsidRPr="006F4E4B">
        <w:rPr>
          <w:rFonts w:asciiTheme="majorBidi" w:hAnsiTheme="majorBidi" w:cstheme="majorBidi"/>
        </w:rPr>
        <w:t xml:space="preserve"> </w:t>
      </w:r>
      <w:r w:rsidR="00813B2E" w:rsidRPr="006F4E4B">
        <w:rPr>
          <w:rFonts w:asciiTheme="majorBidi" w:hAnsiTheme="majorBidi" w:cstheme="majorBidi"/>
        </w:rPr>
        <w:t xml:space="preserve">dedicated to </w:t>
      </w:r>
      <w:r w:rsidR="00CF2FD1" w:rsidRPr="006F4E4B">
        <w:rPr>
          <w:rFonts w:asciiTheme="majorBidi" w:hAnsiTheme="majorBidi" w:cstheme="majorBidi"/>
        </w:rPr>
        <w:t xml:space="preserve">implementing </w:t>
      </w:r>
      <w:r w:rsidR="00813B2E" w:rsidRPr="006F4E4B">
        <w:rPr>
          <w:rFonts w:asciiTheme="majorBidi" w:hAnsiTheme="majorBidi" w:cstheme="majorBidi"/>
        </w:rPr>
        <w:t xml:space="preserve">the </w:t>
      </w:r>
      <w:r w:rsidR="001F68E4" w:rsidRPr="006F4E4B">
        <w:rPr>
          <w:rFonts w:asciiTheme="majorBidi" w:hAnsiTheme="majorBidi" w:cstheme="majorBidi"/>
        </w:rPr>
        <w:t>baseline s</w:t>
      </w:r>
      <w:r w:rsidR="00813B2E" w:rsidRPr="006F4E4B">
        <w:rPr>
          <w:rFonts w:asciiTheme="majorBidi" w:hAnsiTheme="majorBidi" w:cstheme="majorBidi"/>
        </w:rPr>
        <w:t xml:space="preserve">tandards. </w:t>
      </w:r>
      <w:r w:rsidR="00EB0148" w:rsidRPr="006F4E4B">
        <w:rPr>
          <w:rFonts w:asciiTheme="majorBidi" w:hAnsiTheme="majorBidi" w:cstheme="majorBidi"/>
        </w:rPr>
        <w:t>The</w:t>
      </w:r>
      <w:r w:rsidR="0055658D" w:rsidRPr="006F4E4B">
        <w:rPr>
          <w:rFonts w:asciiTheme="majorBidi" w:hAnsiTheme="majorBidi" w:cstheme="majorBidi"/>
        </w:rPr>
        <w:t xml:space="preserve"> 2 </w:t>
      </w:r>
      <w:r w:rsidR="005B188D" w:rsidRPr="006F4E4B">
        <w:rPr>
          <w:rFonts w:asciiTheme="majorBidi" w:hAnsiTheme="majorBidi" w:cstheme="majorBidi"/>
        </w:rPr>
        <w:t xml:space="preserve">mentored </w:t>
      </w:r>
      <w:r w:rsidR="0055658D" w:rsidRPr="006F4E4B">
        <w:rPr>
          <w:rFonts w:asciiTheme="majorBidi" w:hAnsiTheme="majorBidi" w:cstheme="majorBidi"/>
        </w:rPr>
        <w:t xml:space="preserve">standards </w:t>
      </w:r>
      <w:r w:rsidR="00EB0148" w:rsidRPr="006F4E4B">
        <w:rPr>
          <w:rFonts w:asciiTheme="majorBidi" w:hAnsiTheme="majorBidi" w:cstheme="majorBidi"/>
        </w:rPr>
        <w:t>projects</w:t>
      </w:r>
      <w:r w:rsidR="005B188D" w:rsidRPr="006F4E4B">
        <w:rPr>
          <w:rFonts w:asciiTheme="majorBidi" w:hAnsiTheme="majorBidi" w:cstheme="majorBidi"/>
        </w:rPr>
        <w:t xml:space="preserve"> </w:t>
      </w:r>
      <w:r w:rsidR="0055658D" w:rsidRPr="006F4E4B">
        <w:rPr>
          <w:rFonts w:asciiTheme="majorBidi" w:hAnsiTheme="majorBidi" w:cstheme="majorBidi"/>
        </w:rPr>
        <w:t>by</w:t>
      </w:r>
      <w:r w:rsidR="001114B6" w:rsidRPr="006F4E4B">
        <w:rPr>
          <w:rFonts w:asciiTheme="majorBidi" w:hAnsiTheme="majorBidi" w:cstheme="majorBidi"/>
        </w:rPr>
        <w:t xml:space="preserve"> nurses from India</w:t>
      </w:r>
      <w:r w:rsidR="0055658D" w:rsidRPr="006F4E4B">
        <w:rPr>
          <w:rFonts w:asciiTheme="majorBidi" w:hAnsiTheme="majorBidi" w:cstheme="majorBidi"/>
        </w:rPr>
        <w:t xml:space="preserve"> (Standard 2) and </w:t>
      </w:r>
      <w:r w:rsidR="00A84731" w:rsidRPr="006F4E4B">
        <w:rPr>
          <w:rFonts w:asciiTheme="majorBidi" w:hAnsiTheme="majorBidi" w:cstheme="majorBidi"/>
        </w:rPr>
        <w:t>Ghana (Standard 6)</w:t>
      </w:r>
      <w:r w:rsidR="001114B6" w:rsidRPr="006F4E4B">
        <w:rPr>
          <w:rFonts w:asciiTheme="majorBidi" w:hAnsiTheme="majorBidi" w:cstheme="majorBidi"/>
        </w:rPr>
        <w:t xml:space="preserve">, </w:t>
      </w:r>
      <w:r w:rsidR="00BD08BD" w:rsidRPr="006F4E4B">
        <w:rPr>
          <w:rFonts w:asciiTheme="majorBidi" w:hAnsiTheme="majorBidi" w:cstheme="majorBidi"/>
        </w:rPr>
        <w:t>were presented at the</w:t>
      </w:r>
      <w:r w:rsidR="00EB0148" w:rsidRPr="006F4E4B">
        <w:rPr>
          <w:rFonts w:asciiTheme="majorBidi" w:hAnsiTheme="majorBidi" w:cstheme="majorBidi"/>
        </w:rPr>
        <w:t xml:space="preserve"> SIOP Congress in 2023</w:t>
      </w:r>
      <w:r w:rsidR="00C7487C" w:rsidRPr="006F4E4B">
        <w:rPr>
          <w:rFonts w:asciiTheme="majorBidi" w:hAnsiTheme="majorBidi" w:cstheme="majorBidi"/>
        </w:rPr>
        <w:t xml:space="preserve"> in Ottawa, Canada</w:t>
      </w:r>
      <w:r w:rsidR="0055658D" w:rsidRPr="006F4E4B">
        <w:rPr>
          <w:rFonts w:asciiTheme="majorBidi" w:hAnsiTheme="majorBidi" w:cstheme="majorBidi"/>
        </w:rPr>
        <w:t>.</w:t>
      </w:r>
      <w:r w:rsidR="00C40BFD" w:rsidRPr="006F4E4B">
        <w:rPr>
          <w:rFonts w:asciiTheme="majorBidi" w:hAnsiTheme="majorBidi" w:cstheme="majorBidi"/>
          <w:vertAlign w:val="superscript"/>
        </w:rPr>
        <w:t>16</w:t>
      </w:r>
      <w:r w:rsidR="001F68E4" w:rsidRPr="006F4E4B">
        <w:rPr>
          <w:rFonts w:asciiTheme="majorBidi" w:hAnsiTheme="majorBidi" w:cstheme="majorBidi"/>
        </w:rPr>
        <w:t xml:space="preserve"> </w:t>
      </w:r>
      <w:r w:rsidR="0055658D" w:rsidRPr="006F4E4B">
        <w:rPr>
          <w:rFonts w:asciiTheme="majorBidi" w:hAnsiTheme="majorBidi" w:cstheme="majorBidi"/>
        </w:rPr>
        <w:t>A</w:t>
      </w:r>
      <w:r w:rsidR="001F68E4" w:rsidRPr="006F4E4B">
        <w:rPr>
          <w:rFonts w:asciiTheme="majorBidi" w:hAnsiTheme="majorBidi" w:cstheme="majorBidi"/>
        </w:rPr>
        <w:t xml:space="preserve">dditional nursing </w:t>
      </w:r>
      <w:r w:rsidR="005E1E4A" w:rsidRPr="006F4E4B">
        <w:rPr>
          <w:rFonts w:asciiTheme="majorBidi" w:hAnsiTheme="majorBidi" w:cstheme="majorBidi"/>
        </w:rPr>
        <w:t xml:space="preserve">presentations and </w:t>
      </w:r>
      <w:r w:rsidR="001F68E4" w:rsidRPr="006F4E4B">
        <w:rPr>
          <w:rFonts w:asciiTheme="majorBidi" w:hAnsiTheme="majorBidi" w:cstheme="majorBidi"/>
        </w:rPr>
        <w:t>posters on the baseline standards</w:t>
      </w:r>
      <w:r w:rsidR="009117BD" w:rsidRPr="006F4E4B">
        <w:rPr>
          <w:rFonts w:asciiTheme="majorBidi" w:hAnsiTheme="majorBidi" w:cstheme="majorBidi"/>
        </w:rPr>
        <w:t xml:space="preserve">, </w:t>
      </w:r>
      <w:r w:rsidR="009117BD" w:rsidRPr="006F4E4B">
        <w:rPr>
          <w:rFonts w:asciiTheme="majorBidi" w:hAnsiTheme="majorBidi" w:cstheme="majorBidi"/>
        </w:rPr>
        <w:lastRenderedPageBreak/>
        <w:t>from Pakistan (</w:t>
      </w:r>
      <w:r w:rsidR="00EE271B" w:rsidRPr="006F4E4B">
        <w:rPr>
          <w:rFonts w:asciiTheme="majorBidi" w:hAnsiTheme="majorBidi" w:cstheme="majorBidi"/>
        </w:rPr>
        <w:t xml:space="preserve">all six </w:t>
      </w:r>
      <w:r w:rsidR="009117BD" w:rsidRPr="006F4E4B">
        <w:rPr>
          <w:rFonts w:asciiTheme="majorBidi" w:hAnsiTheme="majorBidi" w:cstheme="majorBidi"/>
        </w:rPr>
        <w:t>Standard</w:t>
      </w:r>
      <w:r w:rsidR="00EE271B" w:rsidRPr="006F4E4B">
        <w:rPr>
          <w:rFonts w:asciiTheme="majorBidi" w:hAnsiTheme="majorBidi" w:cstheme="majorBidi"/>
        </w:rPr>
        <w:t>s</w:t>
      </w:r>
      <w:r w:rsidR="009117BD" w:rsidRPr="006F4E4B">
        <w:rPr>
          <w:rFonts w:asciiTheme="majorBidi" w:hAnsiTheme="majorBidi" w:cstheme="majorBidi"/>
        </w:rPr>
        <w:t>), Sierra Leone (Standard 2),</w:t>
      </w:r>
      <w:r w:rsidR="007F1A36" w:rsidRPr="006F4E4B">
        <w:rPr>
          <w:rFonts w:asciiTheme="majorBidi" w:hAnsiTheme="majorBidi" w:cstheme="majorBidi"/>
        </w:rPr>
        <w:t xml:space="preserve"> Cameroon (Standard 2)</w:t>
      </w:r>
      <w:r w:rsidR="009117BD" w:rsidRPr="006F4E4B">
        <w:rPr>
          <w:rFonts w:asciiTheme="majorBidi" w:hAnsiTheme="majorBidi" w:cstheme="majorBidi"/>
        </w:rPr>
        <w:t xml:space="preserve"> and Brazil (one project all standards used for assessment and one project for instrument development including the standards) </w:t>
      </w:r>
      <w:r w:rsidR="0055658D" w:rsidRPr="006F4E4B">
        <w:rPr>
          <w:rFonts w:asciiTheme="majorBidi" w:hAnsiTheme="majorBidi" w:cstheme="majorBidi"/>
        </w:rPr>
        <w:t>were also shared at the Congress</w:t>
      </w:r>
      <w:r w:rsidR="00EB0148" w:rsidRPr="006F4E4B">
        <w:rPr>
          <w:rFonts w:asciiTheme="majorBidi" w:hAnsiTheme="majorBidi" w:cstheme="majorBidi"/>
        </w:rPr>
        <w:t>.</w:t>
      </w:r>
      <w:r w:rsidR="00C40BFD" w:rsidRPr="006F4E4B">
        <w:rPr>
          <w:rFonts w:asciiTheme="majorBidi" w:hAnsiTheme="majorBidi" w:cstheme="majorBidi"/>
          <w:vertAlign w:val="superscript"/>
        </w:rPr>
        <w:t>17</w:t>
      </w:r>
      <w:r w:rsidR="00320673" w:rsidRPr="006F4E4B">
        <w:rPr>
          <w:rFonts w:asciiTheme="majorBidi" w:hAnsiTheme="majorBidi" w:cstheme="majorBidi"/>
          <w:vertAlign w:val="superscript"/>
        </w:rPr>
        <w:t>,18,19,20,21</w:t>
      </w:r>
    </w:p>
    <w:p w14:paraId="471F6477" w14:textId="2F0554D5" w:rsidR="00AD6906" w:rsidRPr="006F4E4B" w:rsidRDefault="00AD6906" w:rsidP="00786B78">
      <w:pPr>
        <w:spacing w:line="480" w:lineRule="auto"/>
        <w:rPr>
          <w:rFonts w:asciiTheme="majorBidi" w:hAnsiTheme="majorBidi" w:cstheme="majorBidi"/>
          <w:b/>
          <w:bCs/>
          <w:color w:val="000000" w:themeColor="text1"/>
          <w:kern w:val="24"/>
        </w:rPr>
      </w:pPr>
      <w:r w:rsidRPr="006F4E4B">
        <w:rPr>
          <w:rFonts w:asciiTheme="majorBidi" w:hAnsiTheme="majorBidi" w:cstheme="majorBidi"/>
          <w:b/>
          <w:bCs/>
          <w:color w:val="000000" w:themeColor="text1"/>
          <w:kern w:val="24"/>
        </w:rPr>
        <w:t>Implementation of the Standards</w:t>
      </w:r>
    </w:p>
    <w:p w14:paraId="237A9D48" w14:textId="055E726A" w:rsidR="00AD6906" w:rsidRPr="006F4E4B" w:rsidRDefault="00AD6906" w:rsidP="00786B78">
      <w:pPr>
        <w:spacing w:line="480" w:lineRule="auto"/>
        <w:rPr>
          <w:rFonts w:asciiTheme="majorBidi" w:hAnsiTheme="majorBidi" w:cstheme="majorBidi"/>
          <w:b/>
          <w:bCs/>
          <w:i/>
          <w:iCs/>
        </w:rPr>
      </w:pPr>
      <w:r w:rsidRPr="006F4E4B">
        <w:rPr>
          <w:rFonts w:asciiTheme="majorBidi" w:hAnsiTheme="majorBidi" w:cstheme="majorBidi"/>
          <w:b/>
          <w:bCs/>
          <w:i/>
          <w:iCs/>
        </w:rPr>
        <w:t xml:space="preserve">Repository of SIOP Baseline Nursing Standards Initiatives </w:t>
      </w:r>
    </w:p>
    <w:p w14:paraId="25AEE8C4" w14:textId="606455F7" w:rsidR="00514C94" w:rsidRPr="006F4E4B" w:rsidRDefault="00176E58" w:rsidP="002B5D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ajorBidi" w:hAnsiTheme="majorBidi" w:cstheme="majorBidi"/>
        </w:rPr>
      </w:pPr>
      <w:r w:rsidRPr="006F4E4B">
        <w:rPr>
          <w:rFonts w:asciiTheme="majorBidi" w:hAnsiTheme="majorBidi" w:cstheme="majorBidi"/>
        </w:rPr>
        <w:tab/>
      </w:r>
      <w:r w:rsidR="00AD6906" w:rsidRPr="006F4E4B">
        <w:rPr>
          <w:rFonts w:asciiTheme="majorBidi" w:hAnsiTheme="majorBidi" w:cstheme="majorBidi"/>
        </w:rPr>
        <w:t>A</w:t>
      </w:r>
      <w:r w:rsidR="002B5D73" w:rsidRPr="006F4E4B">
        <w:rPr>
          <w:rFonts w:asciiTheme="majorBidi" w:hAnsiTheme="majorBidi" w:cstheme="majorBidi"/>
        </w:rPr>
        <w:t xml:space="preserve"> </w:t>
      </w:r>
      <w:r w:rsidR="00AD6906" w:rsidRPr="006F4E4B">
        <w:rPr>
          <w:rFonts w:asciiTheme="majorBidi" w:hAnsiTheme="majorBidi" w:cstheme="majorBidi"/>
        </w:rPr>
        <w:t>repository</w:t>
      </w:r>
      <w:r w:rsidR="002B5D73" w:rsidRPr="006F4E4B">
        <w:rPr>
          <w:rFonts w:asciiTheme="majorBidi" w:hAnsiTheme="majorBidi" w:cstheme="majorBidi"/>
        </w:rPr>
        <w:t xml:space="preserve"> of exemplars</w:t>
      </w:r>
      <w:r w:rsidR="00AD6906" w:rsidRPr="006F4E4B">
        <w:rPr>
          <w:rFonts w:asciiTheme="majorBidi" w:hAnsiTheme="majorBidi" w:cstheme="majorBidi"/>
        </w:rPr>
        <w:t xml:space="preserve"> documents </w:t>
      </w:r>
      <w:r w:rsidR="002B5D73" w:rsidRPr="006F4E4B">
        <w:rPr>
          <w:rFonts w:asciiTheme="majorBidi" w:hAnsiTheme="majorBidi" w:cstheme="majorBidi"/>
        </w:rPr>
        <w:t xml:space="preserve">the </w:t>
      </w:r>
      <w:r w:rsidR="00AD6906" w:rsidRPr="006F4E4B">
        <w:rPr>
          <w:rFonts w:asciiTheme="majorBidi" w:hAnsiTheme="majorBidi" w:cstheme="majorBidi"/>
        </w:rPr>
        <w:t>Baseline Standards initiatives at 49 sites in 29 countries</w:t>
      </w:r>
      <w:r w:rsidR="000F47E1" w:rsidRPr="006F4E4B">
        <w:rPr>
          <w:rFonts w:asciiTheme="majorBidi" w:hAnsiTheme="majorBidi" w:cstheme="majorBidi"/>
        </w:rPr>
        <w:t xml:space="preserve"> (</w:t>
      </w:r>
      <w:r w:rsidR="003C2271" w:rsidRPr="006F4E4B">
        <w:rPr>
          <w:rFonts w:asciiTheme="majorBidi" w:hAnsiTheme="majorBidi" w:cstheme="majorBidi"/>
        </w:rPr>
        <w:t>See Figure</w:t>
      </w:r>
      <w:r w:rsidR="000F47E1" w:rsidRPr="006F4E4B">
        <w:rPr>
          <w:rFonts w:asciiTheme="majorBidi" w:hAnsiTheme="majorBidi" w:cstheme="majorBidi"/>
        </w:rPr>
        <w:t>)</w:t>
      </w:r>
      <w:r w:rsidR="00AD6906" w:rsidRPr="006F4E4B">
        <w:rPr>
          <w:rFonts w:asciiTheme="majorBidi" w:hAnsiTheme="majorBidi" w:cstheme="majorBidi"/>
        </w:rPr>
        <w:t xml:space="preserve">. These initiatives were led by </w:t>
      </w:r>
      <w:r w:rsidR="00A64BAC" w:rsidRPr="006F4E4B">
        <w:rPr>
          <w:rFonts w:asciiTheme="majorBidi" w:hAnsiTheme="majorBidi" w:cstheme="majorBidi"/>
        </w:rPr>
        <w:t xml:space="preserve">SIG </w:t>
      </w:r>
      <w:r w:rsidR="00AD6906" w:rsidRPr="006F4E4B">
        <w:rPr>
          <w:rFonts w:asciiTheme="majorBidi" w:hAnsiTheme="majorBidi" w:cstheme="majorBidi"/>
        </w:rPr>
        <w:t>members and include regional</w:t>
      </w:r>
      <w:r w:rsidR="008020FB" w:rsidRPr="006F4E4B">
        <w:rPr>
          <w:rFonts w:asciiTheme="majorBidi" w:hAnsiTheme="majorBidi" w:cstheme="majorBidi"/>
        </w:rPr>
        <w:t xml:space="preserve"> (multisite)</w:t>
      </w:r>
      <w:r w:rsidR="00AD6906" w:rsidRPr="006F4E4B">
        <w:rPr>
          <w:rFonts w:asciiTheme="majorBidi" w:hAnsiTheme="majorBidi" w:cstheme="majorBidi"/>
        </w:rPr>
        <w:t>, national</w:t>
      </w:r>
      <w:r w:rsidR="007C0D84" w:rsidRPr="006F4E4B">
        <w:rPr>
          <w:rFonts w:asciiTheme="majorBidi" w:hAnsiTheme="majorBidi" w:cstheme="majorBidi"/>
        </w:rPr>
        <w:t xml:space="preserve"> (health policy)</w:t>
      </w:r>
      <w:r w:rsidR="00AD6906" w:rsidRPr="006F4E4B">
        <w:rPr>
          <w:rFonts w:asciiTheme="majorBidi" w:hAnsiTheme="majorBidi" w:cstheme="majorBidi"/>
        </w:rPr>
        <w:t>, hospital, and unit-level activities</w:t>
      </w:r>
      <w:r w:rsidR="007C0D84" w:rsidRPr="006F4E4B">
        <w:rPr>
          <w:rFonts w:asciiTheme="majorBidi" w:hAnsiTheme="majorBidi" w:cstheme="majorBidi"/>
        </w:rPr>
        <w:t xml:space="preserve"> </w:t>
      </w:r>
      <w:r w:rsidR="00AD6906" w:rsidRPr="006F4E4B">
        <w:rPr>
          <w:rFonts w:asciiTheme="majorBidi" w:hAnsiTheme="majorBidi" w:cstheme="majorBidi"/>
        </w:rPr>
        <w:t xml:space="preserve">with the standards. </w:t>
      </w:r>
      <w:r w:rsidR="00514C94" w:rsidRPr="006F4E4B">
        <w:rPr>
          <w:rFonts w:asciiTheme="majorBidi" w:hAnsiTheme="majorBidi" w:cstheme="majorBidi"/>
        </w:rPr>
        <w:t xml:space="preserve">Most sites (n=11; 69%) included in the repository focused on less than 5 standards, while 5 countries (31%) engaged in all 6 standards. </w:t>
      </w:r>
      <w:r w:rsidR="00AD6906" w:rsidRPr="006F4E4B">
        <w:rPr>
          <w:rFonts w:asciiTheme="majorBidi" w:hAnsiTheme="majorBidi" w:cstheme="majorBidi"/>
        </w:rPr>
        <w:t xml:space="preserve">Sample activities include situational assessments at 17 hospitals </w:t>
      </w:r>
      <w:r w:rsidR="00811B0C" w:rsidRPr="006F4E4B">
        <w:rPr>
          <w:rFonts w:asciiTheme="majorBidi" w:hAnsiTheme="majorBidi" w:cstheme="majorBidi"/>
        </w:rPr>
        <w:t>across</w:t>
      </w:r>
      <w:r w:rsidR="00AD6906" w:rsidRPr="006F4E4B">
        <w:rPr>
          <w:rFonts w:asciiTheme="majorBidi" w:hAnsiTheme="majorBidi" w:cstheme="majorBidi"/>
        </w:rPr>
        <w:t xml:space="preserve"> Africa, Eurasia and South America</w:t>
      </w:r>
      <w:r w:rsidR="002B5D73" w:rsidRPr="006F4E4B">
        <w:rPr>
          <w:rFonts w:asciiTheme="majorBidi" w:hAnsiTheme="majorBidi" w:cstheme="majorBidi"/>
        </w:rPr>
        <w:t>.</w:t>
      </w:r>
      <w:r w:rsidR="00AD6906" w:rsidRPr="006F4E4B">
        <w:rPr>
          <w:rFonts w:asciiTheme="majorBidi" w:hAnsiTheme="majorBidi" w:cstheme="majorBidi"/>
        </w:rPr>
        <w:t xml:space="preserve"> </w:t>
      </w:r>
    </w:p>
    <w:p w14:paraId="114B9258" w14:textId="64F63035" w:rsidR="009D18ED" w:rsidRPr="006F4E4B" w:rsidRDefault="00514C94" w:rsidP="009D18ED">
      <w:pPr>
        <w:spacing w:line="480" w:lineRule="auto"/>
        <w:rPr>
          <w:rFonts w:asciiTheme="majorBidi" w:hAnsiTheme="majorBidi" w:cstheme="majorBidi"/>
        </w:rPr>
      </w:pPr>
      <w:r w:rsidRPr="006F4E4B">
        <w:rPr>
          <w:rFonts w:asciiTheme="majorBidi" w:hAnsiTheme="majorBidi" w:cstheme="majorBidi"/>
        </w:rPr>
        <w:tab/>
      </w:r>
      <w:r w:rsidR="00291D67" w:rsidRPr="006F4E4B">
        <w:rPr>
          <w:rFonts w:asciiTheme="majorBidi" w:hAnsiTheme="majorBidi" w:cstheme="majorBidi"/>
        </w:rPr>
        <w:t>A</w:t>
      </w:r>
      <w:r w:rsidR="00AD6906" w:rsidRPr="006F4E4B">
        <w:rPr>
          <w:rFonts w:asciiTheme="majorBidi" w:hAnsiTheme="majorBidi" w:cstheme="majorBidi"/>
        </w:rPr>
        <w:t xml:space="preserve">dvocacy and health policy initiatives </w:t>
      </w:r>
      <w:r w:rsidRPr="006F4E4B">
        <w:rPr>
          <w:rFonts w:asciiTheme="majorBidi" w:hAnsiTheme="majorBidi" w:cstheme="majorBidi"/>
        </w:rPr>
        <w:t>include</w:t>
      </w:r>
      <w:r w:rsidR="00AD6906" w:rsidRPr="006F4E4B">
        <w:rPr>
          <w:rFonts w:asciiTheme="majorBidi" w:hAnsiTheme="majorBidi" w:cstheme="majorBidi"/>
        </w:rPr>
        <w:t xml:space="preserve"> mandated nurse staffing ratios in </w:t>
      </w:r>
      <w:r w:rsidR="00D54CB8" w:rsidRPr="006F4E4B">
        <w:rPr>
          <w:rFonts w:asciiTheme="majorBidi" w:hAnsiTheme="majorBidi" w:cstheme="majorBidi"/>
        </w:rPr>
        <w:t xml:space="preserve">a </w:t>
      </w:r>
      <w:r w:rsidR="00AD6906" w:rsidRPr="006F4E4B">
        <w:rPr>
          <w:rFonts w:asciiTheme="majorBidi" w:hAnsiTheme="majorBidi" w:cstheme="majorBidi"/>
        </w:rPr>
        <w:t xml:space="preserve">Peru </w:t>
      </w:r>
      <w:r w:rsidR="00911DAC" w:rsidRPr="006F4E4B">
        <w:rPr>
          <w:rFonts w:asciiTheme="majorBidi" w:hAnsiTheme="majorBidi" w:cstheme="majorBidi"/>
        </w:rPr>
        <w:t>Ministry of Health Directive for “</w:t>
      </w:r>
      <w:r w:rsidR="00911DAC" w:rsidRPr="006F4E4B">
        <w:rPr>
          <w:rFonts w:asciiTheme="majorBidi" w:hAnsiTheme="majorBidi" w:cstheme="majorBidi"/>
          <w:color w:val="3F3F3F"/>
        </w:rPr>
        <w:t xml:space="preserve">The organization of the processes pediatric </w:t>
      </w:r>
      <w:proofErr w:type="spellStart"/>
      <w:r w:rsidR="00911DAC" w:rsidRPr="006F4E4B">
        <w:rPr>
          <w:rFonts w:asciiTheme="majorBidi" w:hAnsiTheme="majorBidi" w:cstheme="majorBidi"/>
          <w:color w:val="3F3F3F"/>
        </w:rPr>
        <w:t>oncohematology</w:t>
      </w:r>
      <w:proofErr w:type="spellEnd"/>
      <w:r w:rsidR="00911DAC" w:rsidRPr="006F4E4B">
        <w:rPr>
          <w:rFonts w:asciiTheme="majorBidi" w:hAnsiTheme="majorBidi" w:cstheme="majorBidi"/>
          <w:color w:val="3F3F3F"/>
        </w:rPr>
        <w:t xml:space="preserve"> specialized care”</w:t>
      </w:r>
      <w:r w:rsidR="006C33B0" w:rsidRPr="006F4E4B">
        <w:rPr>
          <w:rFonts w:asciiTheme="majorBidi" w:hAnsiTheme="majorBidi" w:cstheme="majorBidi"/>
        </w:rPr>
        <w:t>,</w:t>
      </w:r>
      <w:r w:rsidR="00715292" w:rsidRPr="006F4E4B">
        <w:rPr>
          <w:rFonts w:asciiTheme="majorBidi" w:hAnsiTheme="majorBidi" w:cstheme="majorBidi"/>
          <w:vertAlign w:val="superscript"/>
        </w:rPr>
        <w:t>22</w:t>
      </w:r>
      <w:r w:rsidR="00D9425F" w:rsidRPr="006F4E4B">
        <w:rPr>
          <w:rFonts w:asciiTheme="majorBidi" w:hAnsiTheme="majorBidi" w:cstheme="majorBidi"/>
          <w:color w:val="C00000"/>
          <w:vertAlign w:val="superscript"/>
        </w:rPr>
        <w:t xml:space="preserve"> </w:t>
      </w:r>
      <w:r w:rsidR="00AD6906" w:rsidRPr="006F4E4B">
        <w:rPr>
          <w:rFonts w:asciiTheme="majorBidi" w:hAnsiTheme="majorBidi" w:cstheme="majorBidi"/>
        </w:rPr>
        <w:t>a</w:t>
      </w:r>
      <w:r w:rsidR="00911DAC" w:rsidRPr="006F4E4B">
        <w:rPr>
          <w:rFonts w:asciiTheme="majorBidi" w:hAnsiTheme="majorBidi" w:cstheme="majorBidi"/>
        </w:rPr>
        <w:t xml:space="preserve"> pediatric oncology nursing </w:t>
      </w:r>
      <w:r w:rsidR="00AD6906" w:rsidRPr="006F4E4B">
        <w:rPr>
          <w:rFonts w:asciiTheme="majorBidi" w:hAnsiTheme="majorBidi" w:cstheme="majorBidi"/>
        </w:rPr>
        <w:t xml:space="preserve">induction program at 3 centers in Cameroon </w:t>
      </w:r>
      <w:r w:rsidR="00D9425F" w:rsidRPr="006F4E4B">
        <w:rPr>
          <w:rFonts w:asciiTheme="majorBidi" w:hAnsiTheme="majorBidi" w:cstheme="majorBidi"/>
          <w:vertAlign w:val="superscript"/>
        </w:rPr>
        <w:t>2</w:t>
      </w:r>
      <w:r w:rsidR="00715292" w:rsidRPr="006F4E4B">
        <w:rPr>
          <w:rFonts w:asciiTheme="majorBidi" w:hAnsiTheme="majorBidi" w:cstheme="majorBidi"/>
          <w:vertAlign w:val="superscript"/>
        </w:rPr>
        <w:t>3</w:t>
      </w:r>
      <w:r w:rsidR="00320673" w:rsidRPr="006F4E4B">
        <w:rPr>
          <w:rFonts w:asciiTheme="majorBidi" w:hAnsiTheme="majorBidi" w:cstheme="majorBidi"/>
          <w:color w:val="C00000"/>
        </w:rPr>
        <w:t xml:space="preserve"> </w:t>
      </w:r>
      <w:r w:rsidR="00320673" w:rsidRPr="006F4E4B">
        <w:rPr>
          <w:rFonts w:asciiTheme="majorBidi" w:hAnsiTheme="majorBidi" w:cstheme="majorBidi"/>
        </w:rPr>
        <w:t>and</w:t>
      </w:r>
      <w:r w:rsidR="00AD6906" w:rsidRPr="006F4E4B">
        <w:rPr>
          <w:rFonts w:asciiTheme="majorBidi" w:hAnsiTheme="majorBidi" w:cstheme="majorBidi"/>
        </w:rPr>
        <w:t xml:space="preserve"> a tiered </w:t>
      </w:r>
      <w:r w:rsidR="00911DAC" w:rsidRPr="006F4E4B">
        <w:rPr>
          <w:rFonts w:asciiTheme="majorBidi" w:hAnsiTheme="majorBidi" w:cstheme="majorBidi"/>
        </w:rPr>
        <w:t xml:space="preserve">pediatric oncology nursing </w:t>
      </w:r>
      <w:r w:rsidR="00AD6906" w:rsidRPr="006F4E4B">
        <w:rPr>
          <w:rFonts w:asciiTheme="majorBidi" w:hAnsiTheme="majorBidi" w:cstheme="majorBidi"/>
        </w:rPr>
        <w:t>orientation program at 25 Latin American hospitals</w:t>
      </w:r>
      <w:r w:rsidR="00A35613" w:rsidRPr="006F4E4B">
        <w:rPr>
          <w:rFonts w:asciiTheme="majorBidi" w:hAnsiTheme="majorBidi" w:cstheme="majorBidi"/>
        </w:rPr>
        <w:t>.</w:t>
      </w:r>
      <w:r w:rsidR="00E02A97" w:rsidRPr="006F4E4B">
        <w:rPr>
          <w:rFonts w:asciiTheme="majorBidi" w:hAnsiTheme="majorBidi" w:cstheme="majorBidi"/>
          <w:vertAlign w:val="superscript"/>
        </w:rPr>
        <w:t>2</w:t>
      </w:r>
      <w:r w:rsidR="00A35613" w:rsidRPr="006F4E4B">
        <w:rPr>
          <w:rFonts w:asciiTheme="majorBidi" w:hAnsiTheme="majorBidi" w:cstheme="majorBidi"/>
          <w:vertAlign w:val="superscript"/>
        </w:rPr>
        <w:t>4</w:t>
      </w:r>
      <w:r w:rsidR="00AD6906" w:rsidRPr="006F4E4B">
        <w:rPr>
          <w:rFonts w:asciiTheme="majorBidi" w:hAnsiTheme="majorBidi" w:cstheme="majorBidi"/>
        </w:rPr>
        <w:t xml:space="preserve"> </w:t>
      </w:r>
      <w:r w:rsidR="00811B0C" w:rsidRPr="006F4E4B">
        <w:rPr>
          <w:rFonts w:asciiTheme="majorBidi" w:hAnsiTheme="majorBidi" w:cstheme="majorBidi"/>
        </w:rPr>
        <w:t xml:space="preserve">Additional work </w:t>
      </w:r>
      <w:r w:rsidR="00506504" w:rsidRPr="006F4E4B">
        <w:rPr>
          <w:rFonts w:asciiTheme="majorBidi" w:hAnsiTheme="majorBidi" w:cstheme="majorBidi"/>
        </w:rPr>
        <w:t>features</w:t>
      </w:r>
      <w:r w:rsidR="00811B0C" w:rsidRPr="006F4E4B">
        <w:rPr>
          <w:rFonts w:asciiTheme="majorBidi" w:hAnsiTheme="majorBidi" w:cstheme="majorBidi"/>
        </w:rPr>
        <w:t xml:space="preserve"> </w:t>
      </w:r>
      <w:r w:rsidR="00AD6906" w:rsidRPr="006F4E4B">
        <w:rPr>
          <w:rFonts w:asciiTheme="majorBidi" w:hAnsiTheme="majorBidi" w:cstheme="majorBidi"/>
        </w:rPr>
        <w:t>chemotherapy safety projects in the Philippines and Vietnam</w:t>
      </w:r>
      <w:r w:rsidR="006C33B0" w:rsidRPr="006F4E4B">
        <w:rPr>
          <w:rFonts w:asciiTheme="majorBidi" w:hAnsiTheme="majorBidi" w:cstheme="majorBidi"/>
        </w:rPr>
        <w:t>,</w:t>
      </w:r>
      <w:r w:rsidR="00AD6906" w:rsidRPr="006F4E4B">
        <w:rPr>
          <w:rFonts w:asciiTheme="majorBidi" w:hAnsiTheme="majorBidi" w:cstheme="majorBidi"/>
        </w:rPr>
        <w:t xml:space="preserve"> </w:t>
      </w:r>
      <w:r w:rsidR="00811B0C" w:rsidRPr="006F4E4B">
        <w:rPr>
          <w:rFonts w:asciiTheme="majorBidi" w:hAnsiTheme="majorBidi" w:cstheme="majorBidi"/>
        </w:rPr>
        <w:t xml:space="preserve">a new policy for </w:t>
      </w:r>
      <w:r w:rsidR="00AD6906" w:rsidRPr="006F4E4B">
        <w:rPr>
          <w:rFonts w:asciiTheme="majorBidi" w:hAnsiTheme="majorBidi" w:cstheme="majorBidi"/>
        </w:rPr>
        <w:t xml:space="preserve">non-rotation of specialized nurse staff in Vietnam and implementation of all </w:t>
      </w:r>
      <w:r w:rsidR="001A5B48" w:rsidRPr="006F4E4B">
        <w:rPr>
          <w:rFonts w:asciiTheme="majorBidi" w:hAnsiTheme="majorBidi" w:cstheme="majorBidi"/>
        </w:rPr>
        <w:t xml:space="preserve">6 </w:t>
      </w:r>
      <w:r w:rsidR="009D103A" w:rsidRPr="006F4E4B">
        <w:rPr>
          <w:rFonts w:asciiTheme="majorBidi" w:hAnsiTheme="majorBidi" w:cstheme="majorBidi"/>
        </w:rPr>
        <w:t>s</w:t>
      </w:r>
      <w:r w:rsidR="00AD6906" w:rsidRPr="006F4E4B">
        <w:rPr>
          <w:rFonts w:asciiTheme="majorBidi" w:hAnsiTheme="majorBidi" w:cstheme="majorBidi"/>
        </w:rPr>
        <w:t>tandards at Indus Hospital in Pakistan</w:t>
      </w:r>
      <w:r w:rsidR="00926434" w:rsidRPr="006F4E4B">
        <w:rPr>
          <w:rFonts w:asciiTheme="majorBidi" w:hAnsiTheme="majorBidi" w:cstheme="majorBidi"/>
          <w:vertAlign w:val="superscript"/>
        </w:rPr>
        <w:t>10</w:t>
      </w:r>
      <w:r w:rsidR="009D18ED" w:rsidRPr="006F4E4B">
        <w:rPr>
          <w:rFonts w:asciiTheme="majorBidi" w:hAnsiTheme="majorBidi" w:cstheme="majorBidi"/>
        </w:rPr>
        <w:t>.</w:t>
      </w:r>
    </w:p>
    <w:p w14:paraId="41E4F5D8" w14:textId="77777777" w:rsidR="009E7994" w:rsidRPr="006F4E4B" w:rsidRDefault="009E7994" w:rsidP="009E7994">
      <w:pPr>
        <w:spacing w:line="480" w:lineRule="auto"/>
        <w:rPr>
          <w:rFonts w:asciiTheme="majorBidi" w:hAnsiTheme="majorBidi" w:cstheme="majorBidi"/>
          <w:i/>
          <w:iCs/>
        </w:rPr>
      </w:pPr>
      <w:r w:rsidRPr="006F4E4B">
        <w:rPr>
          <w:rFonts w:asciiTheme="majorBidi" w:hAnsiTheme="majorBidi" w:cstheme="majorBidi"/>
          <w:b/>
          <w:bCs/>
          <w:i/>
          <w:iCs/>
        </w:rPr>
        <w:t>Pakistan Case Study</w:t>
      </w:r>
      <w:r w:rsidRPr="006F4E4B">
        <w:rPr>
          <w:rFonts w:asciiTheme="majorBidi" w:hAnsiTheme="majorBidi" w:cstheme="majorBidi"/>
          <w:i/>
          <w:iCs/>
        </w:rPr>
        <w:t xml:space="preserve"> </w:t>
      </w:r>
    </w:p>
    <w:p w14:paraId="07B846A6" w14:textId="103D5788" w:rsidR="009E7994" w:rsidRPr="006F4E4B" w:rsidRDefault="009E7994" w:rsidP="009E7994">
      <w:pPr>
        <w:spacing w:line="480" w:lineRule="auto"/>
        <w:ind w:firstLine="720"/>
        <w:rPr>
          <w:rFonts w:asciiTheme="majorBidi" w:hAnsiTheme="majorBidi" w:cstheme="majorBidi"/>
        </w:rPr>
      </w:pPr>
      <w:r w:rsidRPr="006F4E4B">
        <w:rPr>
          <w:rFonts w:asciiTheme="majorBidi" w:hAnsiTheme="majorBidi" w:cstheme="majorBidi"/>
        </w:rPr>
        <w:t xml:space="preserve">In 2009, in Karachi, Pakistan, the Indus Hospital </w:t>
      </w:r>
      <w:r w:rsidR="00EC20DB" w:rsidRPr="006F4E4B">
        <w:rPr>
          <w:rFonts w:asciiTheme="majorBidi" w:hAnsiTheme="majorBidi" w:cstheme="majorBidi"/>
        </w:rPr>
        <w:t xml:space="preserve">and Health Network </w:t>
      </w:r>
      <w:r w:rsidRPr="006F4E4B">
        <w:rPr>
          <w:rFonts w:asciiTheme="majorBidi" w:hAnsiTheme="majorBidi" w:cstheme="majorBidi"/>
        </w:rPr>
        <w:t>(</w:t>
      </w:r>
      <w:r w:rsidR="00EC20DB" w:rsidRPr="006F4E4B">
        <w:rPr>
          <w:rFonts w:asciiTheme="majorBidi" w:hAnsiTheme="majorBidi" w:cstheme="majorBidi"/>
        </w:rPr>
        <w:t>IHHN</w:t>
      </w:r>
      <w:r w:rsidRPr="006F4E4B">
        <w:rPr>
          <w:rFonts w:asciiTheme="majorBidi" w:hAnsiTheme="majorBidi" w:cstheme="majorBidi"/>
        </w:rPr>
        <w:t xml:space="preserve">) Department of Pediatric Oncology developed a capacity-building program for 5 partner institutions (satellites) across </w:t>
      </w:r>
      <w:r w:rsidR="00641CCF" w:rsidRPr="006F4E4B">
        <w:rPr>
          <w:rFonts w:asciiTheme="majorBidi" w:hAnsiTheme="majorBidi" w:cstheme="majorBidi"/>
        </w:rPr>
        <w:t>Pakistan</w:t>
      </w:r>
      <w:r w:rsidRPr="006F4E4B">
        <w:rPr>
          <w:rFonts w:asciiTheme="majorBidi" w:hAnsiTheme="majorBidi" w:cstheme="majorBidi"/>
        </w:rPr>
        <w:t xml:space="preserve">. </w:t>
      </w:r>
      <w:r w:rsidR="00B15128" w:rsidRPr="006F4E4B">
        <w:rPr>
          <w:rFonts w:asciiTheme="majorBidi" w:hAnsiTheme="majorBidi" w:cstheme="majorBidi"/>
          <w:color w:val="000000" w:themeColor="text1"/>
        </w:rPr>
        <w:t xml:space="preserve">Supported by a </w:t>
      </w:r>
      <w:r w:rsidR="00FC1233" w:rsidRPr="006F4E4B">
        <w:rPr>
          <w:rFonts w:asciiTheme="majorBidi" w:hAnsiTheme="majorBidi" w:cstheme="majorBidi"/>
          <w:color w:val="000000" w:themeColor="text1"/>
        </w:rPr>
        <w:t>Sanofi Espoir</w:t>
      </w:r>
      <w:r w:rsidR="007A0B07" w:rsidRPr="006F4E4B">
        <w:rPr>
          <w:rFonts w:asciiTheme="majorBidi" w:hAnsiTheme="majorBidi" w:cstheme="majorBidi"/>
          <w:color w:val="000000" w:themeColor="text1"/>
        </w:rPr>
        <w:t xml:space="preserve"> Foundation</w:t>
      </w:r>
      <w:r w:rsidR="00FC1233" w:rsidRPr="006F4E4B">
        <w:rPr>
          <w:rFonts w:asciiTheme="majorBidi" w:hAnsiTheme="majorBidi" w:cstheme="majorBidi"/>
          <w:color w:val="000000" w:themeColor="text1"/>
        </w:rPr>
        <w:t xml:space="preserve"> </w:t>
      </w:r>
      <w:r w:rsidR="00B15128" w:rsidRPr="006F4E4B">
        <w:rPr>
          <w:rFonts w:asciiTheme="majorBidi" w:hAnsiTheme="majorBidi" w:cstheme="majorBidi"/>
          <w:color w:val="000000" w:themeColor="text1"/>
        </w:rPr>
        <w:t xml:space="preserve">My Child Matters Grant, the </w:t>
      </w:r>
      <w:r w:rsidRPr="006F4E4B">
        <w:rPr>
          <w:rFonts w:asciiTheme="majorBidi" w:hAnsiTheme="majorBidi" w:cstheme="majorBidi"/>
          <w:color w:val="000000" w:themeColor="text1"/>
        </w:rPr>
        <w:t>goal was to provide qu</w:t>
      </w:r>
      <w:r w:rsidRPr="006F4E4B">
        <w:rPr>
          <w:rFonts w:asciiTheme="majorBidi" w:hAnsiTheme="majorBidi" w:cstheme="majorBidi"/>
        </w:rPr>
        <w:t xml:space="preserve">ality pediatric oncology care through education and </w:t>
      </w:r>
      <w:r w:rsidRPr="006F4E4B">
        <w:rPr>
          <w:rFonts w:asciiTheme="majorBidi" w:hAnsiTheme="majorBidi" w:cstheme="majorBidi"/>
        </w:rPr>
        <w:lastRenderedPageBreak/>
        <w:t>training for all healthcare providers</w:t>
      </w:r>
      <w:r w:rsidR="00BF436F" w:rsidRPr="006F4E4B">
        <w:rPr>
          <w:rFonts w:asciiTheme="majorBidi" w:hAnsiTheme="majorBidi" w:cstheme="majorBidi"/>
          <w:vertAlign w:val="superscript"/>
        </w:rPr>
        <w:t>10</w:t>
      </w:r>
      <w:r w:rsidRPr="006F4E4B">
        <w:rPr>
          <w:rFonts w:asciiTheme="majorBidi" w:hAnsiTheme="majorBidi" w:cstheme="majorBidi"/>
        </w:rPr>
        <w:t>. A significant challenge was a shortage of nurses</w:t>
      </w:r>
      <w:r w:rsidR="003C31CE" w:rsidRPr="006F4E4B">
        <w:rPr>
          <w:rFonts w:asciiTheme="majorBidi" w:hAnsiTheme="majorBidi" w:cstheme="majorBidi"/>
        </w:rPr>
        <w:t xml:space="preserve">; </w:t>
      </w:r>
      <w:r w:rsidRPr="006F4E4B">
        <w:rPr>
          <w:rFonts w:asciiTheme="majorBidi" w:hAnsiTheme="majorBidi" w:cstheme="majorBidi"/>
        </w:rPr>
        <w:t xml:space="preserve">Pakistan is one of the few countries with </w:t>
      </w:r>
      <w:r w:rsidR="003C31CE" w:rsidRPr="006F4E4B">
        <w:rPr>
          <w:rFonts w:asciiTheme="majorBidi" w:hAnsiTheme="majorBidi" w:cstheme="majorBidi"/>
        </w:rPr>
        <w:t xml:space="preserve">fewer </w:t>
      </w:r>
      <w:r w:rsidRPr="006F4E4B">
        <w:rPr>
          <w:rFonts w:asciiTheme="majorBidi" w:hAnsiTheme="majorBidi" w:cstheme="majorBidi"/>
        </w:rPr>
        <w:t>nurses (0.5 per 1,000 people)</w:t>
      </w:r>
      <w:r w:rsidR="00EF6D84" w:rsidRPr="006F4E4B">
        <w:rPr>
          <w:rFonts w:asciiTheme="majorBidi" w:hAnsiTheme="majorBidi" w:cstheme="majorBidi"/>
          <w:vertAlign w:val="superscript"/>
        </w:rPr>
        <w:t>2</w:t>
      </w:r>
      <w:r w:rsidR="00A35613" w:rsidRPr="006F4E4B">
        <w:rPr>
          <w:rFonts w:asciiTheme="majorBidi" w:hAnsiTheme="majorBidi" w:cstheme="majorBidi"/>
          <w:vertAlign w:val="superscript"/>
        </w:rPr>
        <w:t>5</w:t>
      </w:r>
      <w:r w:rsidRPr="006F4E4B">
        <w:rPr>
          <w:rFonts w:asciiTheme="majorBidi" w:hAnsiTheme="majorBidi" w:cstheme="majorBidi"/>
          <w:color w:val="C00000"/>
        </w:rPr>
        <w:t xml:space="preserve"> </w:t>
      </w:r>
      <w:r w:rsidRPr="006F4E4B">
        <w:rPr>
          <w:rFonts w:asciiTheme="majorBidi" w:hAnsiTheme="majorBidi" w:cstheme="majorBidi"/>
        </w:rPr>
        <w:t>than physicians (1.1 per 1,000 people)</w:t>
      </w:r>
      <w:r w:rsidR="00A35613" w:rsidRPr="006F4E4B">
        <w:rPr>
          <w:rFonts w:asciiTheme="majorBidi" w:hAnsiTheme="majorBidi" w:cstheme="majorBidi"/>
        </w:rPr>
        <w:t>.</w:t>
      </w:r>
      <w:r w:rsidR="00EF6D84" w:rsidRPr="006F4E4B">
        <w:rPr>
          <w:rFonts w:asciiTheme="majorBidi" w:hAnsiTheme="majorBidi" w:cstheme="majorBidi"/>
          <w:vertAlign w:val="superscript"/>
        </w:rPr>
        <w:t>2</w:t>
      </w:r>
      <w:r w:rsidR="00A35613" w:rsidRPr="006F4E4B">
        <w:rPr>
          <w:rFonts w:asciiTheme="majorBidi" w:hAnsiTheme="majorBidi" w:cstheme="majorBidi"/>
          <w:vertAlign w:val="superscript"/>
        </w:rPr>
        <w:t>6</w:t>
      </w:r>
      <w:r w:rsidRPr="006F4E4B">
        <w:rPr>
          <w:rFonts w:asciiTheme="majorBidi" w:hAnsiTheme="majorBidi" w:cstheme="majorBidi"/>
          <w:color w:val="C00000"/>
        </w:rPr>
        <w:t xml:space="preserve"> </w:t>
      </w:r>
      <w:r w:rsidRPr="006F4E4B">
        <w:rPr>
          <w:rFonts w:asciiTheme="majorBidi" w:hAnsiTheme="majorBidi" w:cstheme="majorBidi"/>
        </w:rPr>
        <w:t xml:space="preserve">Thus, nurses </w:t>
      </w:r>
      <w:r w:rsidR="003C31CE" w:rsidRPr="006F4E4B">
        <w:rPr>
          <w:rFonts w:asciiTheme="majorBidi" w:hAnsiTheme="majorBidi" w:cstheme="majorBidi"/>
        </w:rPr>
        <w:t xml:space="preserve">are often forced to </w:t>
      </w:r>
      <w:r w:rsidRPr="006F4E4B">
        <w:rPr>
          <w:rFonts w:asciiTheme="majorBidi" w:hAnsiTheme="majorBidi" w:cstheme="majorBidi"/>
        </w:rPr>
        <w:t xml:space="preserve">prioritize and even limit </w:t>
      </w:r>
      <w:r w:rsidR="003C31CE" w:rsidRPr="006F4E4B">
        <w:rPr>
          <w:rFonts w:asciiTheme="majorBidi" w:hAnsiTheme="majorBidi" w:cstheme="majorBidi"/>
        </w:rPr>
        <w:t xml:space="preserve">patient </w:t>
      </w:r>
      <w:r w:rsidRPr="006F4E4B">
        <w:rPr>
          <w:rFonts w:asciiTheme="majorBidi" w:hAnsiTheme="majorBidi" w:cstheme="majorBidi"/>
        </w:rPr>
        <w:t xml:space="preserve">care.  </w:t>
      </w:r>
    </w:p>
    <w:p w14:paraId="437B065A" w14:textId="33EB2CD6" w:rsidR="009E7994" w:rsidRPr="006F4E4B" w:rsidRDefault="009E7994" w:rsidP="009E7994">
      <w:pPr>
        <w:spacing w:line="480" w:lineRule="auto"/>
        <w:ind w:firstLine="720"/>
        <w:rPr>
          <w:rFonts w:asciiTheme="majorBidi" w:hAnsiTheme="majorBidi" w:cstheme="majorBidi"/>
        </w:rPr>
      </w:pPr>
      <w:r w:rsidRPr="006F4E4B">
        <w:rPr>
          <w:rFonts w:asciiTheme="majorBidi" w:hAnsiTheme="majorBidi" w:cstheme="majorBidi"/>
        </w:rPr>
        <w:t xml:space="preserve">In 2016, </w:t>
      </w:r>
      <w:r w:rsidR="00124C9A" w:rsidRPr="006F4E4B">
        <w:rPr>
          <w:rFonts w:asciiTheme="majorBidi" w:hAnsiTheme="majorBidi" w:cstheme="majorBidi"/>
        </w:rPr>
        <w:t xml:space="preserve">approximately </w:t>
      </w:r>
      <w:r w:rsidRPr="006F4E4B">
        <w:rPr>
          <w:rFonts w:asciiTheme="majorBidi" w:hAnsiTheme="majorBidi" w:cstheme="majorBidi"/>
        </w:rPr>
        <w:t>35</w:t>
      </w:r>
      <w:r w:rsidR="00124C9A" w:rsidRPr="006F4E4B">
        <w:rPr>
          <w:rFonts w:asciiTheme="majorBidi" w:hAnsiTheme="majorBidi" w:cstheme="majorBidi"/>
        </w:rPr>
        <w:t xml:space="preserve"> </w:t>
      </w:r>
      <w:r w:rsidRPr="006F4E4B">
        <w:rPr>
          <w:rFonts w:asciiTheme="majorBidi" w:hAnsiTheme="majorBidi" w:cstheme="majorBidi"/>
        </w:rPr>
        <w:t>registered nurses from the 5 satellite sites implement</w:t>
      </w:r>
      <w:r w:rsidR="006F0CAA" w:rsidRPr="006F4E4B">
        <w:rPr>
          <w:rFonts w:asciiTheme="majorBidi" w:hAnsiTheme="majorBidi" w:cstheme="majorBidi"/>
        </w:rPr>
        <w:t>ed</w:t>
      </w:r>
      <w:r w:rsidRPr="006F4E4B">
        <w:rPr>
          <w:rFonts w:asciiTheme="majorBidi" w:hAnsiTheme="majorBidi" w:cstheme="majorBidi"/>
        </w:rPr>
        <w:t xml:space="preserve"> a nursing strategic plan for capacity building</w:t>
      </w:r>
      <w:r w:rsidR="006F0CAA" w:rsidRPr="006F4E4B">
        <w:rPr>
          <w:rFonts w:asciiTheme="majorBidi" w:hAnsiTheme="majorBidi" w:cstheme="majorBidi"/>
        </w:rPr>
        <w:t xml:space="preserve"> with</w:t>
      </w:r>
      <w:r w:rsidRPr="006F4E4B">
        <w:rPr>
          <w:rFonts w:asciiTheme="majorBidi" w:hAnsiTheme="majorBidi" w:cstheme="majorBidi"/>
        </w:rPr>
        <w:t xml:space="preserve"> </w:t>
      </w:r>
      <w:r w:rsidR="006F0CAA" w:rsidRPr="006F4E4B">
        <w:rPr>
          <w:rFonts w:asciiTheme="majorBidi" w:hAnsiTheme="majorBidi" w:cstheme="majorBidi"/>
        </w:rPr>
        <w:t xml:space="preserve">baseline </w:t>
      </w:r>
      <w:r w:rsidRPr="006F4E4B">
        <w:rPr>
          <w:rFonts w:asciiTheme="majorBidi" w:hAnsiTheme="majorBidi" w:cstheme="majorBidi"/>
        </w:rPr>
        <w:t xml:space="preserve">onsite satellite assessments of the SIOP Baseline Standards and a plan to meet each standard. Bi-annual satellite site assessments were completed by the </w:t>
      </w:r>
      <w:r w:rsidR="00EC20DB" w:rsidRPr="006F4E4B">
        <w:rPr>
          <w:rFonts w:asciiTheme="majorBidi" w:hAnsiTheme="majorBidi" w:cstheme="majorBidi"/>
        </w:rPr>
        <w:t>IHHN</w:t>
      </w:r>
      <w:r w:rsidRPr="006F4E4B">
        <w:rPr>
          <w:rFonts w:asciiTheme="majorBidi" w:hAnsiTheme="majorBidi" w:cstheme="majorBidi"/>
        </w:rPr>
        <w:t xml:space="preserve"> primary clinical nurse instructor and nursing education </w:t>
      </w:r>
      <w:r w:rsidR="006F0CAA" w:rsidRPr="006F4E4B">
        <w:rPr>
          <w:rFonts w:asciiTheme="majorBidi" w:hAnsiTheme="majorBidi" w:cstheme="majorBidi"/>
        </w:rPr>
        <w:t xml:space="preserve">manager </w:t>
      </w:r>
      <w:r w:rsidRPr="006F4E4B">
        <w:rPr>
          <w:rFonts w:asciiTheme="majorBidi" w:hAnsiTheme="majorBidi" w:cstheme="majorBidi"/>
        </w:rPr>
        <w:t xml:space="preserve">to determine progress. </w:t>
      </w:r>
    </w:p>
    <w:p w14:paraId="61AF7F70" w14:textId="1955314C" w:rsidR="009E7994" w:rsidRPr="006F4E4B" w:rsidRDefault="009E7994" w:rsidP="009E7994">
      <w:pPr>
        <w:spacing w:line="480" w:lineRule="auto"/>
        <w:ind w:firstLine="720"/>
        <w:rPr>
          <w:rFonts w:asciiTheme="majorBidi" w:hAnsiTheme="majorBidi" w:cstheme="majorBidi"/>
        </w:rPr>
      </w:pPr>
      <w:r w:rsidRPr="006F4E4B">
        <w:rPr>
          <w:rFonts w:asciiTheme="majorBidi" w:hAnsiTheme="majorBidi" w:cstheme="majorBidi"/>
        </w:rPr>
        <w:t xml:space="preserve">By improving the knowledge and skills of </w:t>
      </w:r>
      <w:r w:rsidR="00C0710F" w:rsidRPr="006F4E4B">
        <w:rPr>
          <w:rFonts w:asciiTheme="majorBidi" w:hAnsiTheme="majorBidi" w:cstheme="majorBidi"/>
        </w:rPr>
        <w:t xml:space="preserve">Pakistani </w:t>
      </w:r>
      <w:r w:rsidRPr="006F4E4B">
        <w:rPr>
          <w:rFonts w:asciiTheme="majorBidi" w:hAnsiTheme="majorBidi" w:cstheme="majorBidi"/>
        </w:rPr>
        <w:t>nurses caring for children with cancer</w:t>
      </w:r>
      <w:r w:rsidR="002C7FF1" w:rsidRPr="006F4E4B">
        <w:rPr>
          <w:rFonts w:asciiTheme="majorBidi" w:hAnsiTheme="majorBidi" w:cstheme="majorBidi"/>
        </w:rPr>
        <w:t xml:space="preserve"> we increase the chance for</w:t>
      </w:r>
      <w:r w:rsidRPr="006F4E4B">
        <w:rPr>
          <w:rFonts w:asciiTheme="majorBidi" w:hAnsiTheme="majorBidi" w:cstheme="majorBidi"/>
        </w:rPr>
        <w:t xml:space="preserve"> cure, and </w:t>
      </w:r>
      <w:r w:rsidR="002C7FF1" w:rsidRPr="006F4E4B">
        <w:rPr>
          <w:rFonts w:asciiTheme="majorBidi" w:hAnsiTheme="majorBidi" w:cstheme="majorBidi"/>
        </w:rPr>
        <w:t xml:space="preserve">for </w:t>
      </w:r>
      <w:r w:rsidRPr="006F4E4B">
        <w:rPr>
          <w:rFonts w:asciiTheme="majorBidi" w:hAnsiTheme="majorBidi" w:cstheme="majorBidi"/>
        </w:rPr>
        <w:t xml:space="preserve">others a reasonable end-of-life experience. The </w:t>
      </w:r>
      <w:r w:rsidR="002C7FF1" w:rsidRPr="006F4E4B">
        <w:rPr>
          <w:rFonts w:asciiTheme="majorBidi" w:hAnsiTheme="majorBidi" w:cstheme="majorBidi"/>
        </w:rPr>
        <w:t xml:space="preserve">satellite </w:t>
      </w:r>
      <w:r w:rsidRPr="006F4E4B">
        <w:rPr>
          <w:rFonts w:asciiTheme="majorBidi" w:hAnsiTheme="majorBidi" w:cstheme="majorBidi"/>
        </w:rPr>
        <w:t>assessment</w:t>
      </w:r>
      <w:r w:rsidR="002C7FF1" w:rsidRPr="006F4E4B">
        <w:rPr>
          <w:rFonts w:asciiTheme="majorBidi" w:hAnsiTheme="majorBidi" w:cstheme="majorBidi"/>
        </w:rPr>
        <w:t>s</w:t>
      </w:r>
      <w:r w:rsidRPr="006F4E4B">
        <w:rPr>
          <w:rFonts w:asciiTheme="majorBidi" w:hAnsiTheme="majorBidi" w:cstheme="majorBidi"/>
        </w:rPr>
        <w:t xml:space="preserve"> provided objective and credible findings and an organizational framework for implementing change. </w:t>
      </w:r>
      <w:r w:rsidR="002C7FF1" w:rsidRPr="006F4E4B">
        <w:rPr>
          <w:rFonts w:asciiTheme="majorBidi" w:hAnsiTheme="majorBidi" w:cstheme="majorBidi"/>
        </w:rPr>
        <w:t>This</w:t>
      </w:r>
      <w:r w:rsidRPr="006F4E4B">
        <w:rPr>
          <w:rFonts w:asciiTheme="majorBidi" w:hAnsiTheme="majorBidi" w:cstheme="majorBidi"/>
        </w:rPr>
        <w:t xml:space="preserve"> focused approach is critical in LMIC, </w:t>
      </w:r>
      <w:r w:rsidR="00D867EA" w:rsidRPr="006F4E4B">
        <w:rPr>
          <w:rFonts w:asciiTheme="majorBidi" w:hAnsiTheme="majorBidi" w:cstheme="majorBidi"/>
        </w:rPr>
        <w:t>since</w:t>
      </w:r>
      <w:r w:rsidRPr="006F4E4B">
        <w:rPr>
          <w:rFonts w:asciiTheme="majorBidi" w:hAnsiTheme="majorBidi" w:cstheme="majorBidi"/>
        </w:rPr>
        <w:t xml:space="preserve"> patient needs can be </w:t>
      </w:r>
      <w:r w:rsidR="00C23056" w:rsidRPr="006F4E4B">
        <w:rPr>
          <w:rFonts w:asciiTheme="majorBidi" w:hAnsiTheme="majorBidi" w:cstheme="majorBidi"/>
        </w:rPr>
        <w:t>overwhelming,</w:t>
      </w:r>
      <w:r w:rsidRPr="006F4E4B">
        <w:rPr>
          <w:rFonts w:asciiTheme="majorBidi" w:hAnsiTheme="majorBidi" w:cstheme="majorBidi"/>
        </w:rPr>
        <w:t xml:space="preserve"> and nurses discouraged from showing initiative or claiming professional status. After more than a year of advocacy, negotiations with hospital authorities and galvanizing nursing leadership support, </w:t>
      </w:r>
      <w:r w:rsidR="00EC20DB" w:rsidRPr="006F4E4B">
        <w:rPr>
          <w:rFonts w:asciiTheme="majorBidi" w:hAnsiTheme="majorBidi" w:cstheme="majorBidi"/>
        </w:rPr>
        <w:t>IHHN</w:t>
      </w:r>
      <w:r w:rsidRPr="006F4E4B">
        <w:rPr>
          <w:rFonts w:asciiTheme="majorBidi" w:hAnsiTheme="majorBidi" w:cstheme="majorBidi"/>
        </w:rPr>
        <w:t xml:space="preserve"> met all 6 standards.</w:t>
      </w:r>
    </w:p>
    <w:p w14:paraId="0F1703E5" w14:textId="356FC9DD" w:rsidR="009E7994" w:rsidRPr="006F4E4B" w:rsidRDefault="00D867EA" w:rsidP="00C23056">
      <w:pPr>
        <w:spacing w:line="480" w:lineRule="auto"/>
        <w:ind w:firstLine="720"/>
        <w:rPr>
          <w:rFonts w:asciiTheme="majorBidi" w:hAnsiTheme="majorBidi" w:cstheme="majorBidi"/>
        </w:rPr>
      </w:pPr>
      <w:r w:rsidRPr="006F4E4B">
        <w:rPr>
          <w:rFonts w:asciiTheme="majorBidi" w:hAnsiTheme="majorBidi" w:cstheme="majorBidi"/>
        </w:rPr>
        <w:t>Once</w:t>
      </w:r>
      <w:r w:rsidR="009E7994" w:rsidRPr="006F4E4B">
        <w:rPr>
          <w:rFonts w:asciiTheme="majorBidi" w:hAnsiTheme="majorBidi" w:cstheme="majorBidi"/>
        </w:rPr>
        <w:t xml:space="preserve"> all 6 Baseline Nursing Standards</w:t>
      </w:r>
      <w:r w:rsidRPr="006F4E4B">
        <w:rPr>
          <w:rFonts w:asciiTheme="majorBidi" w:hAnsiTheme="majorBidi" w:cstheme="majorBidi"/>
        </w:rPr>
        <w:t xml:space="preserve"> were met</w:t>
      </w:r>
      <w:r w:rsidR="009E7994" w:rsidRPr="006F4E4B">
        <w:rPr>
          <w:rFonts w:asciiTheme="majorBidi" w:hAnsiTheme="majorBidi" w:cstheme="majorBidi"/>
        </w:rPr>
        <w:t xml:space="preserve">, </w:t>
      </w:r>
      <w:r w:rsidR="00EC20DB" w:rsidRPr="006F4E4B">
        <w:rPr>
          <w:rFonts w:asciiTheme="majorBidi" w:hAnsiTheme="majorBidi" w:cstheme="majorBidi"/>
        </w:rPr>
        <w:t xml:space="preserve">the oncology </w:t>
      </w:r>
      <w:r w:rsidR="009E7994" w:rsidRPr="006F4E4B">
        <w:rPr>
          <w:rFonts w:asciiTheme="majorBidi" w:hAnsiTheme="majorBidi" w:cstheme="majorBidi"/>
        </w:rPr>
        <w:t xml:space="preserve">nurses </w:t>
      </w:r>
      <w:r w:rsidR="00EE23BE" w:rsidRPr="006F4E4B">
        <w:rPr>
          <w:rFonts w:asciiTheme="majorBidi" w:hAnsiTheme="majorBidi" w:cstheme="majorBidi"/>
        </w:rPr>
        <w:t xml:space="preserve">from the paediatric department </w:t>
      </w:r>
      <w:r w:rsidR="009E7994" w:rsidRPr="006F4E4B">
        <w:rPr>
          <w:rFonts w:asciiTheme="majorBidi" w:hAnsiTheme="majorBidi" w:cstheme="majorBidi"/>
        </w:rPr>
        <w:t xml:space="preserve">stated they felt empowered by the specialized training they </w:t>
      </w:r>
      <w:r w:rsidRPr="006F4E4B">
        <w:rPr>
          <w:rFonts w:asciiTheme="majorBidi" w:hAnsiTheme="majorBidi" w:cstheme="majorBidi"/>
        </w:rPr>
        <w:t xml:space="preserve">had </w:t>
      </w:r>
      <w:r w:rsidR="009E7994" w:rsidRPr="006F4E4B">
        <w:rPr>
          <w:rFonts w:asciiTheme="majorBidi" w:hAnsiTheme="majorBidi" w:cstheme="majorBidi"/>
        </w:rPr>
        <w:t xml:space="preserve">received and the option to not rotate to other units. Remaining in the pediatric oncology unit created a sense of ownership of their specialized pediatric oncology practice in the nurses. The enforcement of the standards’ nurse/patient ratio made the nurses feel “heard” since they now had the time to deliver more comprehensive nursing care, e.g., family teaching, patient </w:t>
      </w:r>
      <w:r w:rsidR="009E7994" w:rsidRPr="006F4E4B">
        <w:rPr>
          <w:rFonts w:asciiTheme="majorBidi" w:hAnsiTheme="majorBidi" w:cstheme="majorBidi"/>
        </w:rPr>
        <w:lastRenderedPageBreak/>
        <w:t xml:space="preserve">counseling. In summary, the achievement of the 6 standards was a positive experience for all the nurses on the unit. </w:t>
      </w:r>
    </w:p>
    <w:p w14:paraId="36DE9C8D" w14:textId="01A6AF40" w:rsidR="009D18ED" w:rsidRPr="006F4E4B" w:rsidRDefault="009D18ED" w:rsidP="009D18ED">
      <w:pPr>
        <w:spacing w:line="480" w:lineRule="auto"/>
        <w:rPr>
          <w:rFonts w:asciiTheme="majorBidi" w:hAnsiTheme="majorBidi" w:cstheme="majorBidi"/>
          <w:b/>
          <w:bCs/>
        </w:rPr>
      </w:pPr>
      <w:r w:rsidRPr="006F4E4B">
        <w:rPr>
          <w:rFonts w:asciiTheme="majorBidi" w:hAnsiTheme="majorBidi" w:cstheme="majorBidi"/>
          <w:b/>
          <w:bCs/>
        </w:rPr>
        <w:t>Discussion</w:t>
      </w:r>
      <w:r w:rsidR="00396449" w:rsidRPr="006F4E4B">
        <w:rPr>
          <w:rFonts w:asciiTheme="majorBidi" w:hAnsiTheme="majorBidi" w:cstheme="majorBidi"/>
          <w:b/>
          <w:bCs/>
        </w:rPr>
        <w:t xml:space="preserve"> and Future Directions</w:t>
      </w:r>
    </w:p>
    <w:p w14:paraId="743BA2CE" w14:textId="1A3FB103" w:rsidR="00AE2FB2" w:rsidRPr="006F4E4B" w:rsidRDefault="004E3FEB" w:rsidP="00D36185">
      <w:pPr>
        <w:spacing w:line="480" w:lineRule="auto"/>
        <w:ind w:firstLine="720"/>
        <w:rPr>
          <w:rFonts w:asciiTheme="majorBidi" w:hAnsiTheme="majorBidi" w:cstheme="majorBidi"/>
        </w:rPr>
      </w:pPr>
      <w:r w:rsidRPr="006F4E4B">
        <w:rPr>
          <w:rFonts w:asciiTheme="majorBidi" w:hAnsiTheme="majorBidi" w:cstheme="majorBidi"/>
        </w:rPr>
        <w:t>The culmination of 10 years of baseline nursing standards research</w:t>
      </w:r>
      <w:r w:rsidR="00DF282A" w:rsidRPr="006F4E4B">
        <w:rPr>
          <w:rFonts w:asciiTheme="majorBidi" w:hAnsiTheme="majorBidi" w:cstheme="majorBidi"/>
        </w:rPr>
        <w:t xml:space="preserve"> and implementation activities</w:t>
      </w:r>
      <w:r w:rsidRPr="006F4E4B">
        <w:rPr>
          <w:rFonts w:asciiTheme="majorBidi" w:hAnsiTheme="majorBidi" w:cstheme="majorBidi"/>
        </w:rPr>
        <w:t xml:space="preserve"> has established early descriptive evidence of international pediatric oncology nursing practice settings. Although the standards were initially developed to advocate for care in LMICs, the </w:t>
      </w:r>
      <w:r w:rsidR="00C450DA" w:rsidRPr="006F4E4B">
        <w:rPr>
          <w:rFonts w:asciiTheme="majorBidi" w:hAnsiTheme="majorBidi" w:cstheme="majorBidi"/>
        </w:rPr>
        <w:t xml:space="preserve">2019 </w:t>
      </w:r>
      <w:r w:rsidRPr="006F4E4B">
        <w:rPr>
          <w:rFonts w:asciiTheme="majorBidi" w:hAnsiTheme="majorBidi" w:cstheme="majorBidi"/>
        </w:rPr>
        <w:t>survey</w:t>
      </w:r>
      <w:r w:rsidR="00C450DA" w:rsidRPr="006F4E4B">
        <w:rPr>
          <w:rFonts w:asciiTheme="majorBidi" w:hAnsiTheme="majorBidi" w:cstheme="majorBidi"/>
        </w:rPr>
        <w:t xml:space="preserve"> by Morrissey et al.</w:t>
      </w:r>
      <w:r w:rsidRPr="006F4E4B">
        <w:rPr>
          <w:rFonts w:asciiTheme="majorBidi" w:hAnsiTheme="majorBidi" w:cstheme="majorBidi"/>
        </w:rPr>
        <w:t xml:space="preserve"> demonstrated a need in both LMIC and HICs</w:t>
      </w:r>
      <w:r w:rsidR="00061DEC" w:rsidRPr="006F4E4B">
        <w:rPr>
          <w:rFonts w:asciiTheme="majorBidi" w:hAnsiTheme="majorBidi" w:cstheme="majorBidi"/>
          <w:vertAlign w:val="superscript"/>
        </w:rPr>
        <w:t>7</w:t>
      </w:r>
      <w:r w:rsidRPr="006F4E4B">
        <w:rPr>
          <w:rFonts w:asciiTheme="majorBidi" w:hAnsiTheme="majorBidi" w:cstheme="majorBidi"/>
        </w:rPr>
        <w:t xml:space="preserve">. </w:t>
      </w:r>
      <w:r w:rsidR="007D0736" w:rsidRPr="006F4E4B">
        <w:rPr>
          <w:rFonts w:asciiTheme="majorBidi" w:hAnsiTheme="majorBidi" w:cstheme="majorBidi"/>
        </w:rPr>
        <w:t>Global e</w:t>
      </w:r>
      <w:r w:rsidRPr="006F4E4B">
        <w:rPr>
          <w:rFonts w:asciiTheme="majorBidi" w:hAnsiTheme="majorBidi" w:cstheme="majorBidi"/>
        </w:rPr>
        <w:t xml:space="preserve">ndorsements </w:t>
      </w:r>
      <w:r w:rsidR="007D0736" w:rsidRPr="006F4E4B">
        <w:rPr>
          <w:rFonts w:asciiTheme="majorBidi" w:hAnsiTheme="majorBidi" w:cstheme="majorBidi"/>
        </w:rPr>
        <w:t xml:space="preserve">by multiple pediatric oncology stakeholder groups </w:t>
      </w:r>
      <w:r w:rsidRPr="006F4E4B">
        <w:rPr>
          <w:rFonts w:asciiTheme="majorBidi" w:hAnsiTheme="majorBidi" w:cstheme="majorBidi"/>
        </w:rPr>
        <w:t xml:space="preserve">and </w:t>
      </w:r>
      <w:r w:rsidR="003D22CE" w:rsidRPr="006F4E4B">
        <w:rPr>
          <w:rFonts w:asciiTheme="majorBidi" w:hAnsiTheme="majorBidi" w:cstheme="majorBidi"/>
        </w:rPr>
        <w:t xml:space="preserve">the </w:t>
      </w:r>
      <w:r w:rsidRPr="006F4E4B">
        <w:rPr>
          <w:rFonts w:asciiTheme="majorBidi" w:hAnsiTheme="majorBidi" w:cstheme="majorBidi"/>
        </w:rPr>
        <w:t xml:space="preserve">inclusion of </w:t>
      </w:r>
      <w:r w:rsidR="003D22CE" w:rsidRPr="006F4E4B">
        <w:rPr>
          <w:rFonts w:asciiTheme="majorBidi" w:hAnsiTheme="majorBidi" w:cstheme="majorBidi"/>
        </w:rPr>
        <w:t xml:space="preserve">a baseline </w:t>
      </w:r>
      <w:r w:rsidR="00C450DA" w:rsidRPr="006F4E4B">
        <w:rPr>
          <w:rFonts w:asciiTheme="majorBidi" w:hAnsiTheme="majorBidi" w:cstheme="majorBidi"/>
        </w:rPr>
        <w:t>s</w:t>
      </w:r>
      <w:r w:rsidRPr="006F4E4B">
        <w:rPr>
          <w:rFonts w:asciiTheme="majorBidi" w:hAnsiTheme="majorBidi" w:cstheme="majorBidi"/>
        </w:rPr>
        <w:t>tandard in national cancer control planning</w:t>
      </w:r>
      <w:r w:rsidR="00EB79BC" w:rsidRPr="006F4E4B">
        <w:rPr>
          <w:rFonts w:asciiTheme="majorBidi" w:hAnsiTheme="majorBidi" w:cstheme="majorBidi"/>
        </w:rPr>
        <w:t xml:space="preserve">, (i.e., Peru </w:t>
      </w:r>
      <w:r w:rsidR="007D0F0F" w:rsidRPr="006F4E4B">
        <w:rPr>
          <w:rFonts w:asciiTheme="majorBidi" w:hAnsiTheme="majorBidi" w:cstheme="majorBidi"/>
        </w:rPr>
        <w:t xml:space="preserve">Ministry of Health directive for pediatric onco-hematology for </w:t>
      </w:r>
      <w:r w:rsidR="00EB79BC" w:rsidRPr="006F4E4B">
        <w:rPr>
          <w:rFonts w:asciiTheme="majorBidi" w:hAnsiTheme="majorBidi" w:cstheme="majorBidi"/>
        </w:rPr>
        <w:t>nurse-to-patient ratios)</w:t>
      </w:r>
      <w:r w:rsidR="006879F4" w:rsidRPr="006F4E4B">
        <w:rPr>
          <w:rFonts w:asciiTheme="majorBidi" w:hAnsiTheme="majorBidi" w:cstheme="majorBidi"/>
          <w:vertAlign w:val="superscript"/>
        </w:rPr>
        <w:t>2</w:t>
      </w:r>
      <w:r w:rsidR="00A35613" w:rsidRPr="006F4E4B">
        <w:rPr>
          <w:rFonts w:asciiTheme="majorBidi" w:hAnsiTheme="majorBidi" w:cstheme="majorBidi"/>
          <w:vertAlign w:val="superscript"/>
        </w:rPr>
        <w:t>7</w:t>
      </w:r>
      <w:r w:rsidR="00842907" w:rsidRPr="006F4E4B">
        <w:rPr>
          <w:rFonts w:asciiTheme="majorBidi" w:hAnsiTheme="majorBidi" w:cstheme="majorBidi"/>
          <w:vertAlign w:val="superscript"/>
        </w:rPr>
        <w:t>,28</w:t>
      </w:r>
      <w:r w:rsidRPr="006F4E4B">
        <w:rPr>
          <w:rFonts w:asciiTheme="majorBidi" w:hAnsiTheme="majorBidi" w:cstheme="majorBidi"/>
          <w:color w:val="C00000"/>
        </w:rPr>
        <w:t xml:space="preserve"> </w:t>
      </w:r>
      <w:r w:rsidR="00842907" w:rsidRPr="006F4E4B">
        <w:rPr>
          <w:rFonts w:asciiTheme="majorBidi" w:hAnsiTheme="majorBidi" w:cstheme="majorBidi"/>
        </w:rPr>
        <w:t>i</w:t>
      </w:r>
      <w:r w:rsidR="00396449" w:rsidRPr="006F4E4B">
        <w:rPr>
          <w:rFonts w:asciiTheme="majorBidi" w:hAnsiTheme="majorBidi" w:cstheme="majorBidi"/>
        </w:rPr>
        <w:t>s</w:t>
      </w:r>
      <w:r w:rsidR="00842907" w:rsidRPr="006F4E4B">
        <w:rPr>
          <w:rFonts w:asciiTheme="majorBidi" w:hAnsiTheme="majorBidi" w:cstheme="majorBidi"/>
        </w:rPr>
        <w:t xml:space="preserve"> a</w:t>
      </w:r>
      <w:r w:rsidRPr="006F4E4B">
        <w:rPr>
          <w:rFonts w:asciiTheme="majorBidi" w:hAnsiTheme="majorBidi" w:cstheme="majorBidi"/>
        </w:rPr>
        <w:t xml:space="preserve"> testament to </w:t>
      </w:r>
      <w:r w:rsidR="00C70031" w:rsidRPr="006F4E4B">
        <w:rPr>
          <w:rFonts w:asciiTheme="majorBidi" w:hAnsiTheme="majorBidi" w:cstheme="majorBidi"/>
        </w:rPr>
        <w:t xml:space="preserve">the </w:t>
      </w:r>
      <w:r w:rsidRPr="006F4E4B">
        <w:rPr>
          <w:rFonts w:asciiTheme="majorBidi" w:hAnsiTheme="majorBidi" w:cstheme="majorBidi"/>
        </w:rPr>
        <w:t xml:space="preserve">political will in support of the </w:t>
      </w:r>
      <w:r w:rsidR="00C450DA" w:rsidRPr="006F4E4B">
        <w:rPr>
          <w:rFonts w:asciiTheme="majorBidi" w:hAnsiTheme="majorBidi" w:cstheme="majorBidi"/>
        </w:rPr>
        <w:t>s</w:t>
      </w:r>
      <w:r w:rsidRPr="006F4E4B">
        <w:rPr>
          <w:rFonts w:asciiTheme="majorBidi" w:hAnsiTheme="majorBidi" w:cstheme="majorBidi"/>
        </w:rPr>
        <w:t xml:space="preserve">tandards. </w:t>
      </w:r>
      <w:r w:rsidR="00E6234A" w:rsidRPr="006F4E4B">
        <w:rPr>
          <w:rFonts w:asciiTheme="majorBidi" w:hAnsiTheme="majorBidi" w:cstheme="majorBidi"/>
        </w:rPr>
        <w:t xml:space="preserve">The </w:t>
      </w:r>
      <w:r w:rsidR="00C450DA" w:rsidRPr="006F4E4B">
        <w:rPr>
          <w:rFonts w:asciiTheme="majorBidi" w:hAnsiTheme="majorBidi" w:cstheme="majorBidi"/>
        </w:rPr>
        <w:t xml:space="preserve">repository content </w:t>
      </w:r>
      <w:r w:rsidR="00E6234A" w:rsidRPr="006F4E4B">
        <w:rPr>
          <w:rFonts w:asciiTheme="majorBidi" w:hAnsiTheme="majorBidi" w:cstheme="majorBidi"/>
        </w:rPr>
        <w:t xml:space="preserve">of implementation initiatives </w:t>
      </w:r>
      <w:r w:rsidR="00B73DFA" w:rsidRPr="006F4E4B">
        <w:rPr>
          <w:rFonts w:asciiTheme="majorBidi" w:hAnsiTheme="majorBidi" w:cstheme="majorBidi"/>
        </w:rPr>
        <w:t>demonstrates</w:t>
      </w:r>
      <w:r w:rsidR="00E6234A" w:rsidRPr="006F4E4B">
        <w:rPr>
          <w:rFonts w:asciiTheme="majorBidi" w:hAnsiTheme="majorBidi" w:cstheme="majorBidi"/>
        </w:rPr>
        <w:t xml:space="preserve"> how the standards have impacted practice changes</w:t>
      </w:r>
      <w:r w:rsidR="00C450DA" w:rsidRPr="006F4E4B">
        <w:rPr>
          <w:rFonts w:asciiTheme="majorBidi" w:hAnsiTheme="majorBidi" w:cstheme="majorBidi"/>
        </w:rPr>
        <w:t xml:space="preserve"> across multiple LMIC</w:t>
      </w:r>
      <w:r w:rsidR="00B51476" w:rsidRPr="006F4E4B">
        <w:rPr>
          <w:rFonts w:asciiTheme="majorBidi" w:hAnsiTheme="majorBidi" w:cstheme="majorBidi"/>
        </w:rPr>
        <w:t>s</w:t>
      </w:r>
      <w:r w:rsidR="00E6234A" w:rsidRPr="006F4E4B">
        <w:rPr>
          <w:rFonts w:asciiTheme="majorBidi" w:hAnsiTheme="majorBidi" w:cstheme="majorBidi"/>
        </w:rPr>
        <w:t>.</w:t>
      </w:r>
      <w:r w:rsidRPr="006F4E4B">
        <w:rPr>
          <w:rFonts w:asciiTheme="majorBidi" w:hAnsiTheme="majorBidi" w:cstheme="majorBidi"/>
        </w:rPr>
        <w:t xml:space="preserve"> </w:t>
      </w:r>
      <w:r w:rsidR="005245EF" w:rsidRPr="006F4E4B">
        <w:rPr>
          <w:rFonts w:asciiTheme="majorBidi" w:hAnsiTheme="majorBidi" w:cstheme="majorBidi"/>
        </w:rPr>
        <w:t xml:space="preserve">A decade of achievements has led to an ongoing awareness of the SIOP Baseline Nursing Standards within the pediatric oncology global community. An interest in utilizing the standards as a framework </w:t>
      </w:r>
      <w:r w:rsidR="00F206A5" w:rsidRPr="006F4E4B">
        <w:rPr>
          <w:rFonts w:asciiTheme="majorBidi" w:hAnsiTheme="majorBidi" w:cstheme="majorBidi"/>
        </w:rPr>
        <w:t xml:space="preserve">for assessing nursing practice </w:t>
      </w:r>
      <w:r w:rsidR="005245EF" w:rsidRPr="006F4E4B">
        <w:rPr>
          <w:rFonts w:asciiTheme="majorBidi" w:hAnsiTheme="majorBidi" w:cstheme="majorBidi"/>
        </w:rPr>
        <w:t xml:space="preserve">as well implementation </w:t>
      </w:r>
      <w:r w:rsidR="00F206A5" w:rsidRPr="006F4E4B">
        <w:rPr>
          <w:rFonts w:asciiTheme="majorBidi" w:hAnsiTheme="majorBidi" w:cstheme="majorBidi"/>
        </w:rPr>
        <w:t>to improve nursing practice</w:t>
      </w:r>
      <w:r w:rsidR="005245EF" w:rsidRPr="006F4E4B">
        <w:rPr>
          <w:rFonts w:asciiTheme="majorBidi" w:hAnsiTheme="majorBidi" w:cstheme="majorBidi"/>
        </w:rPr>
        <w:t xml:space="preserve"> has been observed </w:t>
      </w:r>
      <w:r w:rsidR="00B51476" w:rsidRPr="006F4E4B">
        <w:rPr>
          <w:rFonts w:asciiTheme="majorBidi" w:hAnsiTheme="majorBidi" w:cstheme="majorBidi"/>
        </w:rPr>
        <w:t>in multiple LMIC</w:t>
      </w:r>
      <w:r w:rsidR="007D1E66" w:rsidRPr="006F4E4B">
        <w:rPr>
          <w:rFonts w:asciiTheme="majorBidi" w:hAnsiTheme="majorBidi" w:cstheme="majorBidi"/>
        </w:rPr>
        <w:t>s, e.g. Peru</w:t>
      </w:r>
      <w:r w:rsidR="006879F4" w:rsidRPr="006F4E4B">
        <w:rPr>
          <w:rFonts w:asciiTheme="majorBidi" w:hAnsiTheme="majorBidi" w:cstheme="majorBidi"/>
          <w:vertAlign w:val="superscript"/>
        </w:rPr>
        <w:t>2</w:t>
      </w:r>
      <w:r w:rsidR="00742A88" w:rsidRPr="006F4E4B">
        <w:rPr>
          <w:rFonts w:asciiTheme="majorBidi" w:hAnsiTheme="majorBidi" w:cstheme="majorBidi"/>
          <w:vertAlign w:val="superscript"/>
        </w:rPr>
        <w:t>9</w:t>
      </w:r>
      <w:r w:rsidR="006879F4" w:rsidRPr="006F4E4B">
        <w:rPr>
          <w:rFonts w:asciiTheme="majorBidi" w:hAnsiTheme="majorBidi" w:cstheme="majorBidi"/>
        </w:rPr>
        <w:t xml:space="preserve">. </w:t>
      </w:r>
      <w:r w:rsidRPr="006F4E4B">
        <w:rPr>
          <w:rFonts w:asciiTheme="majorBidi" w:hAnsiTheme="majorBidi" w:cstheme="majorBidi"/>
        </w:rPr>
        <w:t xml:space="preserve">The </w:t>
      </w:r>
      <w:r w:rsidR="00F67A12" w:rsidRPr="006F4E4B">
        <w:rPr>
          <w:rFonts w:asciiTheme="majorBidi" w:hAnsiTheme="majorBidi" w:cstheme="majorBidi"/>
        </w:rPr>
        <w:t xml:space="preserve">SIOP </w:t>
      </w:r>
      <w:r w:rsidR="001319E4" w:rsidRPr="006F4E4B">
        <w:rPr>
          <w:rFonts w:asciiTheme="majorBidi" w:hAnsiTheme="majorBidi" w:cstheme="majorBidi"/>
        </w:rPr>
        <w:t xml:space="preserve">Baseline Nursing Standards </w:t>
      </w:r>
      <w:r w:rsidR="0008195F" w:rsidRPr="006F4E4B">
        <w:rPr>
          <w:rFonts w:asciiTheme="majorBidi" w:hAnsiTheme="majorBidi" w:cstheme="majorBidi"/>
        </w:rPr>
        <w:t xml:space="preserve">SIG </w:t>
      </w:r>
      <w:r w:rsidR="00B73DFA" w:rsidRPr="006F4E4B">
        <w:rPr>
          <w:rFonts w:asciiTheme="majorBidi" w:hAnsiTheme="majorBidi" w:cstheme="majorBidi"/>
        </w:rPr>
        <w:t>continues to be</w:t>
      </w:r>
      <w:r w:rsidR="001319E4" w:rsidRPr="006F4E4B">
        <w:rPr>
          <w:rFonts w:asciiTheme="majorBidi" w:hAnsiTheme="majorBidi" w:cstheme="majorBidi"/>
        </w:rPr>
        <w:t xml:space="preserve"> </w:t>
      </w:r>
      <w:r w:rsidR="001319E4" w:rsidRPr="006F4E4B">
        <w:rPr>
          <w:rFonts w:asciiTheme="majorBidi" w:hAnsiTheme="majorBidi" w:cstheme="majorBidi"/>
          <w:color w:val="000000" w:themeColor="text1"/>
        </w:rPr>
        <w:t xml:space="preserve">responsible for the ongoing work to promote and implement the standards.  Advocacy, research, and implementation are the 3 main pillars of focus. </w:t>
      </w:r>
      <w:r w:rsidR="00B73DFA" w:rsidRPr="006F4E4B">
        <w:rPr>
          <w:rFonts w:asciiTheme="majorBidi" w:hAnsiTheme="majorBidi" w:cstheme="majorBidi"/>
        </w:rPr>
        <w:t xml:space="preserve">Our vision and mission </w:t>
      </w:r>
      <w:r w:rsidR="007A15F1" w:rsidRPr="006F4E4B">
        <w:rPr>
          <w:rFonts w:asciiTheme="majorBidi" w:hAnsiTheme="majorBidi" w:cstheme="majorBidi"/>
        </w:rPr>
        <w:t>align</w:t>
      </w:r>
      <w:r w:rsidR="00B73DFA" w:rsidRPr="006F4E4B">
        <w:rPr>
          <w:rFonts w:asciiTheme="majorBidi" w:hAnsiTheme="majorBidi" w:cstheme="majorBidi"/>
        </w:rPr>
        <w:t xml:space="preserve"> with the SIOP Nursing Network </w:t>
      </w:r>
      <w:r w:rsidR="007A066B" w:rsidRPr="006F4E4B">
        <w:rPr>
          <w:rFonts w:asciiTheme="majorBidi" w:hAnsiTheme="majorBidi" w:cstheme="majorBidi"/>
        </w:rPr>
        <w:t xml:space="preserve">strategic plan </w:t>
      </w:r>
      <w:r w:rsidR="00B73DFA" w:rsidRPr="006F4E4B">
        <w:rPr>
          <w:rFonts w:asciiTheme="majorBidi" w:hAnsiTheme="majorBidi" w:cstheme="majorBidi"/>
        </w:rPr>
        <w:t xml:space="preserve">and the WHO Global Initiative for Childhood Cancer.  </w:t>
      </w:r>
      <w:r w:rsidR="00D62A05" w:rsidRPr="006F4E4B">
        <w:rPr>
          <w:rFonts w:asciiTheme="majorBidi" w:hAnsiTheme="majorBidi" w:cstheme="majorBidi"/>
        </w:rPr>
        <w:t>Our current e</w:t>
      </w:r>
      <w:r w:rsidR="00B73DFA" w:rsidRPr="006F4E4B">
        <w:rPr>
          <w:rFonts w:asciiTheme="majorBidi" w:hAnsiTheme="majorBidi" w:cstheme="majorBidi"/>
        </w:rPr>
        <w:t xml:space="preserve">fforts include updating </w:t>
      </w:r>
      <w:r w:rsidR="00AC6065" w:rsidRPr="006F4E4B">
        <w:rPr>
          <w:rFonts w:asciiTheme="majorBidi" w:hAnsiTheme="majorBidi" w:cstheme="majorBidi"/>
        </w:rPr>
        <w:t xml:space="preserve">and expanding </w:t>
      </w:r>
      <w:r w:rsidR="00B73DFA" w:rsidRPr="006F4E4B">
        <w:rPr>
          <w:rFonts w:asciiTheme="majorBidi" w:hAnsiTheme="majorBidi" w:cstheme="majorBidi"/>
        </w:rPr>
        <w:t xml:space="preserve">the standards based on the latest scientific evidence </w:t>
      </w:r>
      <w:r w:rsidR="00AC6065" w:rsidRPr="006F4E4B">
        <w:rPr>
          <w:rFonts w:asciiTheme="majorBidi" w:hAnsiTheme="majorBidi" w:cstheme="majorBidi"/>
        </w:rPr>
        <w:t xml:space="preserve">of nursing practice </w:t>
      </w:r>
      <w:r w:rsidR="00B73DFA" w:rsidRPr="006F4E4B">
        <w:rPr>
          <w:rFonts w:asciiTheme="majorBidi" w:hAnsiTheme="majorBidi" w:cstheme="majorBidi"/>
        </w:rPr>
        <w:t xml:space="preserve">and supporting </w:t>
      </w:r>
      <w:r w:rsidR="00AC6065" w:rsidRPr="006F4E4B">
        <w:rPr>
          <w:rFonts w:asciiTheme="majorBidi" w:hAnsiTheme="majorBidi" w:cstheme="majorBidi"/>
        </w:rPr>
        <w:t xml:space="preserve">LMIC hospitals to achieve the standards </w:t>
      </w:r>
      <w:r w:rsidR="00B73DFA" w:rsidRPr="006F4E4B">
        <w:rPr>
          <w:rFonts w:asciiTheme="majorBidi" w:hAnsiTheme="majorBidi" w:cstheme="majorBidi"/>
        </w:rPr>
        <w:t xml:space="preserve">through </w:t>
      </w:r>
      <w:r w:rsidR="00AC6065" w:rsidRPr="006F4E4B">
        <w:rPr>
          <w:rFonts w:asciiTheme="majorBidi" w:hAnsiTheme="majorBidi" w:cstheme="majorBidi"/>
        </w:rPr>
        <w:t xml:space="preserve">nursing </w:t>
      </w:r>
      <w:r w:rsidR="00B73DFA" w:rsidRPr="006F4E4B">
        <w:rPr>
          <w:rFonts w:asciiTheme="majorBidi" w:hAnsiTheme="majorBidi" w:cstheme="majorBidi"/>
        </w:rPr>
        <w:t>educational and mentorship opportunities.</w:t>
      </w:r>
      <w:r w:rsidR="00D62A05" w:rsidRPr="006F4E4B">
        <w:rPr>
          <w:rFonts w:asciiTheme="majorBidi" w:hAnsiTheme="majorBidi" w:cstheme="majorBidi"/>
          <w:color w:val="000000" w:themeColor="text1"/>
        </w:rPr>
        <w:t xml:space="preserve"> </w:t>
      </w:r>
      <w:r w:rsidR="00BC6A3C" w:rsidRPr="006F4E4B">
        <w:rPr>
          <w:rFonts w:asciiTheme="majorBidi" w:hAnsiTheme="majorBidi" w:cstheme="majorBidi"/>
        </w:rPr>
        <w:t xml:space="preserve">Promoting advocacy, research, and </w:t>
      </w:r>
      <w:r w:rsidR="00BC6A3C" w:rsidRPr="006F4E4B">
        <w:rPr>
          <w:rFonts w:asciiTheme="majorBidi" w:hAnsiTheme="majorBidi" w:cstheme="majorBidi"/>
        </w:rPr>
        <w:lastRenderedPageBreak/>
        <w:t>implementation of the standards through global multidisciplinary collaboration will be key to the successful execution of our 2023-2028 strategic plan</w:t>
      </w:r>
      <w:r w:rsidR="007A0B07" w:rsidRPr="006F4E4B">
        <w:rPr>
          <w:rFonts w:asciiTheme="majorBidi" w:hAnsiTheme="majorBidi" w:cstheme="majorBidi"/>
        </w:rPr>
        <w:t>. (See Supplement Information File 2</w:t>
      </w:r>
      <w:r w:rsidR="007A15F1" w:rsidRPr="006F4E4B">
        <w:rPr>
          <w:rFonts w:asciiTheme="majorBidi" w:hAnsiTheme="majorBidi" w:cstheme="majorBidi"/>
        </w:rPr>
        <w:t>)</w:t>
      </w:r>
      <w:r w:rsidR="00BC6A3C" w:rsidRPr="006F4E4B">
        <w:rPr>
          <w:rFonts w:asciiTheme="majorBidi" w:hAnsiTheme="majorBidi" w:cstheme="majorBidi"/>
        </w:rPr>
        <w:t>.</w:t>
      </w:r>
      <w:r w:rsidR="007A15F1" w:rsidRPr="006F4E4B">
        <w:rPr>
          <w:rFonts w:asciiTheme="majorBidi" w:hAnsiTheme="majorBidi" w:cstheme="majorBidi"/>
        </w:rPr>
        <w:t xml:space="preserve"> </w:t>
      </w:r>
      <w:r w:rsidR="001319E4" w:rsidRPr="006F4E4B">
        <w:rPr>
          <w:rFonts w:asciiTheme="majorBidi" w:hAnsiTheme="majorBidi" w:cstheme="majorBidi"/>
          <w:color w:val="000000" w:themeColor="text1"/>
        </w:rPr>
        <w:t>In addition to the SIG</w:t>
      </w:r>
      <w:r w:rsidR="00A74067" w:rsidRPr="006F4E4B">
        <w:rPr>
          <w:rFonts w:asciiTheme="majorBidi" w:hAnsiTheme="majorBidi" w:cstheme="majorBidi"/>
          <w:color w:val="000000" w:themeColor="text1"/>
        </w:rPr>
        <w:t>’s</w:t>
      </w:r>
      <w:r w:rsidR="001319E4" w:rsidRPr="006F4E4B">
        <w:rPr>
          <w:rFonts w:asciiTheme="majorBidi" w:hAnsiTheme="majorBidi" w:cstheme="majorBidi"/>
          <w:color w:val="000000" w:themeColor="text1"/>
        </w:rPr>
        <w:t xml:space="preserve"> strategic goals, the SIG will promote global dissemination of the standards as part of the overarching SIOP Nursing Network 2023-2027 Strategic Plan.</w:t>
      </w:r>
      <w:r w:rsidR="0049316F" w:rsidRPr="006F4E4B">
        <w:rPr>
          <w:rFonts w:asciiTheme="majorBidi" w:hAnsiTheme="majorBidi" w:cstheme="majorBidi"/>
          <w:color w:val="000000" w:themeColor="text1"/>
        </w:rPr>
        <w:t xml:space="preserve">  </w:t>
      </w:r>
    </w:p>
    <w:p w14:paraId="38EEFB08" w14:textId="4E90FB47" w:rsidR="005245EF" w:rsidRPr="006F4E4B" w:rsidRDefault="00D8341A" w:rsidP="00357899">
      <w:pPr>
        <w:spacing w:line="480" w:lineRule="auto"/>
        <w:ind w:firstLine="720"/>
        <w:rPr>
          <w:rFonts w:asciiTheme="majorBidi" w:hAnsiTheme="majorBidi" w:cstheme="majorBidi"/>
        </w:rPr>
      </w:pPr>
      <w:r w:rsidRPr="006F4E4B">
        <w:rPr>
          <w:rFonts w:asciiTheme="majorBidi" w:hAnsiTheme="majorBidi" w:cstheme="majorBidi"/>
        </w:rPr>
        <w:t xml:space="preserve">Nurses comprise the largest </w:t>
      </w:r>
      <w:r w:rsidR="00A74067" w:rsidRPr="006F4E4B">
        <w:rPr>
          <w:rFonts w:asciiTheme="majorBidi" w:hAnsiTheme="majorBidi" w:cstheme="majorBidi"/>
        </w:rPr>
        <w:t xml:space="preserve">single </w:t>
      </w:r>
      <w:r w:rsidRPr="006F4E4B">
        <w:rPr>
          <w:rFonts w:asciiTheme="majorBidi" w:hAnsiTheme="majorBidi" w:cstheme="majorBidi"/>
        </w:rPr>
        <w:t xml:space="preserve">group of health care professionals globally </w:t>
      </w:r>
      <w:r w:rsidR="00A74067" w:rsidRPr="006F4E4B">
        <w:rPr>
          <w:rFonts w:asciiTheme="majorBidi" w:hAnsiTheme="majorBidi" w:cstheme="majorBidi"/>
        </w:rPr>
        <w:t xml:space="preserve">and </w:t>
      </w:r>
      <w:r w:rsidRPr="006F4E4B">
        <w:rPr>
          <w:rFonts w:asciiTheme="majorBidi" w:hAnsiTheme="majorBidi" w:cstheme="majorBidi"/>
        </w:rPr>
        <w:t xml:space="preserve">are essential to providing quality care needed to improve patient outcomes. </w:t>
      </w:r>
      <w:r w:rsidR="00641CCF" w:rsidRPr="006F4E4B">
        <w:rPr>
          <w:rFonts w:asciiTheme="majorBidi" w:hAnsiTheme="majorBidi" w:cstheme="majorBidi"/>
        </w:rPr>
        <w:t xml:space="preserve">Many </w:t>
      </w:r>
      <w:r w:rsidR="00AE2FB2" w:rsidRPr="006F4E4B">
        <w:rPr>
          <w:rFonts w:asciiTheme="majorBidi" w:hAnsiTheme="majorBidi" w:cstheme="majorBidi"/>
        </w:rPr>
        <w:t>hospitals have accreditation standards to monitor delivery of quality care</w:t>
      </w:r>
      <w:r w:rsidR="00641CCF" w:rsidRPr="006F4E4B">
        <w:rPr>
          <w:rFonts w:asciiTheme="majorBidi" w:hAnsiTheme="majorBidi" w:cstheme="majorBidi"/>
        </w:rPr>
        <w:t xml:space="preserve"> which are not specific to nursing. </w:t>
      </w:r>
      <w:r w:rsidR="00AE2FB2" w:rsidRPr="006F4E4B">
        <w:rPr>
          <w:rFonts w:asciiTheme="majorBidi" w:hAnsiTheme="majorBidi" w:cstheme="majorBidi"/>
        </w:rPr>
        <w:t xml:space="preserve"> The baseline standards were initially created to provide universal practice standards for nursing and </w:t>
      </w:r>
      <w:r w:rsidR="00641CCF" w:rsidRPr="006F4E4B">
        <w:rPr>
          <w:rFonts w:asciiTheme="majorBidi" w:hAnsiTheme="majorBidi" w:cstheme="majorBidi"/>
        </w:rPr>
        <w:t xml:space="preserve">outline </w:t>
      </w:r>
      <w:r w:rsidR="00AE2FB2" w:rsidRPr="006F4E4B">
        <w:rPr>
          <w:rFonts w:asciiTheme="majorBidi" w:hAnsiTheme="majorBidi" w:cstheme="majorBidi"/>
        </w:rPr>
        <w:t>the minimal support</w:t>
      </w:r>
      <w:r w:rsidR="00641CCF" w:rsidRPr="006F4E4B">
        <w:rPr>
          <w:rFonts w:asciiTheme="majorBidi" w:hAnsiTheme="majorBidi" w:cstheme="majorBidi"/>
        </w:rPr>
        <w:t xml:space="preserve"> required</w:t>
      </w:r>
      <w:r w:rsidR="00AE2FB2" w:rsidRPr="006F4E4B">
        <w:rPr>
          <w:rFonts w:asciiTheme="majorBidi" w:hAnsiTheme="majorBidi" w:cstheme="majorBidi"/>
        </w:rPr>
        <w:t xml:space="preserve"> for nurses to provide safe and quality care to pediatric oncology patients. </w:t>
      </w:r>
      <w:r w:rsidRPr="006F4E4B">
        <w:rPr>
          <w:rFonts w:asciiTheme="majorBidi" w:hAnsiTheme="majorBidi" w:cstheme="majorBidi"/>
        </w:rPr>
        <w:t xml:space="preserve">The standards provide an objective and credible approach to evaluating </w:t>
      </w:r>
      <w:r w:rsidR="00A74067" w:rsidRPr="006F4E4B">
        <w:rPr>
          <w:rFonts w:asciiTheme="majorBidi" w:hAnsiTheme="majorBidi" w:cstheme="majorBidi"/>
        </w:rPr>
        <w:t xml:space="preserve">pediatric oncology </w:t>
      </w:r>
      <w:r w:rsidRPr="006F4E4B">
        <w:rPr>
          <w:rFonts w:asciiTheme="majorBidi" w:hAnsiTheme="majorBidi" w:cstheme="majorBidi"/>
        </w:rPr>
        <w:t xml:space="preserve">nursing </w:t>
      </w:r>
      <w:r w:rsidR="00A74067" w:rsidRPr="006F4E4B">
        <w:rPr>
          <w:rFonts w:asciiTheme="majorBidi" w:hAnsiTheme="majorBidi" w:cstheme="majorBidi"/>
        </w:rPr>
        <w:t xml:space="preserve">education and practice </w:t>
      </w:r>
      <w:r w:rsidRPr="006F4E4B">
        <w:rPr>
          <w:rFonts w:asciiTheme="majorBidi" w:hAnsiTheme="majorBidi" w:cstheme="majorBidi"/>
        </w:rPr>
        <w:t>and an organized framework for implementing change.</w:t>
      </w:r>
      <w:r w:rsidR="00D26B65" w:rsidRPr="006F4E4B">
        <w:rPr>
          <w:rFonts w:asciiTheme="majorBidi" w:hAnsiTheme="majorBidi" w:cstheme="majorBidi"/>
        </w:rPr>
        <w:t xml:space="preserve"> </w:t>
      </w:r>
      <w:r w:rsidR="005245EF" w:rsidRPr="006F4E4B">
        <w:rPr>
          <w:rFonts w:asciiTheme="majorBidi" w:hAnsiTheme="majorBidi" w:cstheme="majorBidi"/>
        </w:rPr>
        <w:t xml:space="preserve">A </w:t>
      </w:r>
      <w:r w:rsidR="00870D4D" w:rsidRPr="006F4E4B">
        <w:rPr>
          <w:rFonts w:asciiTheme="majorBidi" w:hAnsiTheme="majorBidi" w:cstheme="majorBidi"/>
        </w:rPr>
        <w:t xml:space="preserve">broad </w:t>
      </w:r>
      <w:r w:rsidR="005245EF" w:rsidRPr="006F4E4B">
        <w:rPr>
          <w:rFonts w:asciiTheme="majorBidi" w:hAnsiTheme="majorBidi" w:cstheme="majorBidi"/>
        </w:rPr>
        <w:t xml:space="preserve">set of standards cannot account for a country’s unique characteristics; however, there is evidence that many quality concerns are universal. A study conducted by Aiken, Clarke, Sloane, and the International Hospital Outcomes Research Consortium noted that </w:t>
      </w:r>
      <w:r w:rsidR="00A74067" w:rsidRPr="006F4E4B">
        <w:rPr>
          <w:rFonts w:asciiTheme="majorBidi" w:hAnsiTheme="majorBidi" w:cstheme="majorBidi"/>
        </w:rPr>
        <w:t xml:space="preserve">authorities in many </w:t>
      </w:r>
      <w:r w:rsidR="005245EF" w:rsidRPr="006F4E4B">
        <w:rPr>
          <w:rFonts w:asciiTheme="majorBidi" w:hAnsiTheme="majorBidi" w:cstheme="majorBidi"/>
        </w:rPr>
        <w:t xml:space="preserve">countries tend to believe </w:t>
      </w:r>
      <w:r w:rsidR="00BE089E" w:rsidRPr="006F4E4B">
        <w:rPr>
          <w:rFonts w:asciiTheme="majorBidi" w:hAnsiTheme="majorBidi" w:cstheme="majorBidi"/>
        </w:rPr>
        <w:t xml:space="preserve">that </w:t>
      </w:r>
      <w:r w:rsidR="00870D4D" w:rsidRPr="006F4E4B">
        <w:rPr>
          <w:rFonts w:asciiTheme="majorBidi" w:hAnsiTheme="majorBidi" w:cstheme="majorBidi"/>
        </w:rPr>
        <w:t>gaps in</w:t>
      </w:r>
      <w:r w:rsidR="005245EF" w:rsidRPr="006F4E4B">
        <w:rPr>
          <w:rFonts w:asciiTheme="majorBidi" w:hAnsiTheme="majorBidi" w:cstheme="majorBidi"/>
        </w:rPr>
        <w:t xml:space="preserve"> quality of </w:t>
      </w:r>
      <w:r w:rsidR="00870D4D" w:rsidRPr="006F4E4B">
        <w:rPr>
          <w:rFonts w:asciiTheme="majorBidi" w:hAnsiTheme="majorBidi" w:cstheme="majorBidi"/>
        </w:rPr>
        <w:t xml:space="preserve">nursing </w:t>
      </w:r>
      <w:r w:rsidR="005245EF" w:rsidRPr="006F4E4B">
        <w:rPr>
          <w:rFonts w:asciiTheme="majorBidi" w:hAnsiTheme="majorBidi" w:cstheme="majorBidi"/>
        </w:rPr>
        <w:t xml:space="preserve">care are a result of unique circumstances. Yet, data from their study suggested that contrary to popular opinion, many </w:t>
      </w:r>
      <w:r w:rsidR="00870D4D" w:rsidRPr="006F4E4B">
        <w:rPr>
          <w:rFonts w:asciiTheme="majorBidi" w:hAnsiTheme="majorBidi" w:cstheme="majorBidi"/>
        </w:rPr>
        <w:t>problems encountered in hospital settings</w:t>
      </w:r>
      <w:r w:rsidR="005245EF" w:rsidRPr="006F4E4B">
        <w:rPr>
          <w:rFonts w:asciiTheme="majorBidi" w:hAnsiTheme="majorBidi" w:cstheme="majorBidi"/>
        </w:rPr>
        <w:t xml:space="preserve"> know no country boundaries</w:t>
      </w:r>
      <w:r w:rsidR="001456F5" w:rsidRPr="006F4E4B">
        <w:rPr>
          <w:rFonts w:asciiTheme="majorBidi" w:hAnsiTheme="majorBidi" w:cstheme="majorBidi"/>
        </w:rPr>
        <w:t>.</w:t>
      </w:r>
      <w:r w:rsidR="00742A88" w:rsidRPr="006F4E4B">
        <w:rPr>
          <w:rFonts w:asciiTheme="majorBidi" w:hAnsiTheme="majorBidi" w:cstheme="majorBidi"/>
          <w:color w:val="000000" w:themeColor="text1"/>
          <w:vertAlign w:val="superscript"/>
        </w:rPr>
        <w:t>30</w:t>
      </w:r>
    </w:p>
    <w:p w14:paraId="0647A6AD" w14:textId="13DA3CD9" w:rsidR="000944B4" w:rsidRPr="006F4E4B" w:rsidRDefault="000D6781" w:rsidP="00FB747A">
      <w:pPr>
        <w:pStyle w:val="NormalWeb"/>
        <w:spacing w:before="0" w:beforeAutospacing="0" w:after="0" w:afterAutospacing="0" w:line="480" w:lineRule="auto"/>
        <w:ind w:firstLine="720"/>
        <w:rPr>
          <w:rFonts w:asciiTheme="majorBidi" w:hAnsiTheme="majorBidi" w:cstheme="majorBidi"/>
        </w:rPr>
      </w:pPr>
      <w:r w:rsidRPr="006F4E4B">
        <w:rPr>
          <w:rFonts w:asciiTheme="majorBidi" w:eastAsia="Gadugi" w:hAnsiTheme="majorBidi" w:cstheme="majorBidi"/>
          <w:color w:val="292934"/>
          <w:kern w:val="24"/>
          <w:lang w:val="en-GB" w:eastAsia="en-US"/>
        </w:rPr>
        <w:t>The</w:t>
      </w:r>
      <w:r w:rsidR="000944B4" w:rsidRPr="006F4E4B">
        <w:rPr>
          <w:rFonts w:asciiTheme="majorBidi" w:eastAsia="Gadugi" w:hAnsiTheme="majorBidi" w:cstheme="majorBidi"/>
          <w:color w:val="292934"/>
          <w:kern w:val="24"/>
          <w:lang w:val="en-GB" w:eastAsia="en-US"/>
        </w:rPr>
        <w:t xml:space="preserve"> WHO</w:t>
      </w:r>
      <w:r w:rsidR="004E16F1" w:rsidRPr="006F4E4B">
        <w:rPr>
          <w:rFonts w:asciiTheme="majorBidi" w:eastAsia="Gadugi" w:hAnsiTheme="majorBidi" w:cstheme="majorBidi"/>
          <w:color w:val="292934"/>
          <w:kern w:val="24"/>
          <w:lang w:val="en-GB" w:eastAsia="en-US"/>
        </w:rPr>
        <w:t xml:space="preserve"> Global Initiative for Childhood Cancer</w:t>
      </w:r>
      <w:r w:rsidR="000944B4" w:rsidRPr="006F4E4B">
        <w:rPr>
          <w:rFonts w:asciiTheme="majorBidi" w:eastAsia="Gadugi" w:hAnsiTheme="majorBidi" w:cstheme="majorBidi"/>
          <w:color w:val="292934"/>
          <w:kern w:val="24"/>
          <w:lang w:val="en-GB" w:eastAsia="en-US"/>
        </w:rPr>
        <w:t xml:space="preserve"> aim</w:t>
      </w:r>
      <w:r w:rsidR="004E16F1" w:rsidRPr="006F4E4B">
        <w:rPr>
          <w:rFonts w:asciiTheme="majorBidi" w:eastAsia="Gadugi" w:hAnsiTheme="majorBidi" w:cstheme="majorBidi"/>
          <w:color w:val="292934"/>
          <w:kern w:val="24"/>
          <w:lang w:val="en-GB" w:eastAsia="en-US"/>
        </w:rPr>
        <w:t>s</w:t>
      </w:r>
      <w:r w:rsidR="000944B4" w:rsidRPr="006F4E4B">
        <w:rPr>
          <w:rFonts w:asciiTheme="majorBidi" w:eastAsia="Gadugi" w:hAnsiTheme="majorBidi" w:cstheme="majorBidi"/>
          <w:color w:val="292934"/>
          <w:kern w:val="24"/>
          <w:lang w:val="en-GB" w:eastAsia="en-US"/>
        </w:rPr>
        <w:t xml:space="preserve"> </w:t>
      </w:r>
      <w:r w:rsidR="004E16F1" w:rsidRPr="006F4E4B">
        <w:rPr>
          <w:rFonts w:asciiTheme="majorBidi" w:eastAsia="Gadugi" w:hAnsiTheme="majorBidi" w:cstheme="majorBidi"/>
          <w:color w:val="292934"/>
          <w:kern w:val="24"/>
          <w:lang w:val="en-GB" w:eastAsia="en-US"/>
        </w:rPr>
        <w:t>for a</w:t>
      </w:r>
      <w:r w:rsidR="000944B4" w:rsidRPr="006F4E4B">
        <w:rPr>
          <w:rFonts w:asciiTheme="majorBidi" w:eastAsia="Gadugi" w:hAnsiTheme="majorBidi" w:cstheme="majorBidi"/>
          <w:color w:val="292934"/>
          <w:kern w:val="24"/>
          <w:lang w:val="en-GB" w:eastAsia="en-US"/>
        </w:rPr>
        <w:t xml:space="preserve"> 60% 5-year global survival by 2030</w:t>
      </w:r>
      <w:r w:rsidR="004E16F1" w:rsidRPr="006F4E4B">
        <w:rPr>
          <w:rFonts w:asciiTheme="majorBidi" w:eastAsia="Gadugi" w:hAnsiTheme="majorBidi" w:cstheme="majorBidi"/>
          <w:color w:val="292934"/>
          <w:kern w:val="24"/>
          <w:lang w:val="en-GB" w:eastAsia="en-US"/>
        </w:rPr>
        <w:t>.</w:t>
      </w:r>
      <w:r w:rsidR="006879F4" w:rsidRPr="006F4E4B">
        <w:rPr>
          <w:rFonts w:asciiTheme="majorBidi" w:eastAsia="Gadugi" w:hAnsiTheme="majorBidi" w:cstheme="majorBidi"/>
          <w:color w:val="000000" w:themeColor="text1"/>
          <w:kern w:val="24"/>
          <w:vertAlign w:val="superscript"/>
          <w:lang w:val="en-GB" w:eastAsia="en-US"/>
        </w:rPr>
        <w:t>2</w:t>
      </w:r>
      <w:r w:rsidR="004E16F1" w:rsidRPr="006F4E4B">
        <w:rPr>
          <w:rFonts w:asciiTheme="majorBidi" w:eastAsia="Gadugi" w:hAnsiTheme="majorBidi" w:cstheme="majorBidi"/>
          <w:color w:val="000000" w:themeColor="text1"/>
          <w:kern w:val="24"/>
          <w:lang w:val="en-GB" w:eastAsia="en-US"/>
        </w:rPr>
        <w:t xml:space="preserve"> </w:t>
      </w:r>
      <w:r w:rsidR="004E16F1" w:rsidRPr="006F4E4B">
        <w:rPr>
          <w:rFonts w:asciiTheme="majorBidi" w:eastAsia="Gadugi" w:hAnsiTheme="majorBidi" w:cstheme="majorBidi"/>
          <w:color w:val="292934"/>
          <w:kern w:val="24"/>
          <w:lang w:val="en-GB" w:eastAsia="en-US"/>
        </w:rPr>
        <w:t>The i</w:t>
      </w:r>
      <w:r w:rsidR="000944B4" w:rsidRPr="006F4E4B">
        <w:rPr>
          <w:rFonts w:asciiTheme="majorBidi" w:eastAsia="Gadugi" w:hAnsiTheme="majorBidi" w:cstheme="majorBidi"/>
          <w:color w:val="292934"/>
          <w:kern w:val="24"/>
          <w:lang w:val="en-GB" w:eastAsia="en-US"/>
        </w:rPr>
        <w:t>mplementation of quality care</w:t>
      </w:r>
      <w:r w:rsidR="004E16F1" w:rsidRPr="006F4E4B">
        <w:rPr>
          <w:rFonts w:asciiTheme="majorBidi" w:eastAsia="Gadugi" w:hAnsiTheme="majorBidi" w:cstheme="majorBidi"/>
          <w:color w:val="292934"/>
          <w:kern w:val="24"/>
          <w:lang w:val="en-GB" w:eastAsia="en-US"/>
        </w:rPr>
        <w:t>,</w:t>
      </w:r>
      <w:r w:rsidR="000944B4" w:rsidRPr="006F4E4B">
        <w:rPr>
          <w:rFonts w:asciiTheme="majorBidi" w:eastAsia="Gadugi" w:hAnsiTheme="majorBidi" w:cstheme="majorBidi"/>
          <w:color w:val="292934"/>
          <w:kern w:val="24"/>
          <w:lang w:val="en-GB" w:eastAsia="en-US"/>
        </w:rPr>
        <w:t xml:space="preserve"> of which nurses are the primary providers</w:t>
      </w:r>
      <w:r w:rsidR="004E16F1" w:rsidRPr="006F4E4B">
        <w:rPr>
          <w:rFonts w:asciiTheme="majorBidi" w:eastAsia="Gadugi" w:hAnsiTheme="majorBidi" w:cstheme="majorBidi"/>
          <w:color w:val="292934"/>
          <w:kern w:val="24"/>
          <w:lang w:val="en-GB" w:eastAsia="en-US"/>
        </w:rPr>
        <w:t>, is essential for meeting this aim</w:t>
      </w:r>
      <w:r w:rsidR="000944B4" w:rsidRPr="006F4E4B">
        <w:rPr>
          <w:rFonts w:asciiTheme="majorBidi" w:eastAsia="Gadugi" w:hAnsiTheme="majorBidi" w:cstheme="majorBidi"/>
          <w:color w:val="292934"/>
          <w:kern w:val="24"/>
          <w:lang w:val="en-GB" w:eastAsia="en-US"/>
        </w:rPr>
        <w:t xml:space="preserve">. </w:t>
      </w:r>
      <w:r w:rsidR="00844F4E" w:rsidRPr="006F4E4B">
        <w:rPr>
          <w:rFonts w:asciiTheme="majorBidi" w:eastAsia="Gadugi" w:hAnsiTheme="majorBidi" w:cstheme="majorBidi"/>
          <w:color w:val="292934"/>
          <w:kern w:val="24"/>
          <w:lang w:val="en-GB" w:eastAsia="en-US"/>
        </w:rPr>
        <w:t xml:space="preserve">However, </w:t>
      </w:r>
      <w:r w:rsidR="00844F4E" w:rsidRPr="006F4E4B">
        <w:rPr>
          <w:rFonts w:asciiTheme="majorBidi" w:eastAsia="Gadugi" w:hAnsiTheme="majorBidi" w:cstheme="majorBidi"/>
          <w:color w:val="292934"/>
          <w:kern w:val="24"/>
          <w:lang w:eastAsia="en-US"/>
        </w:rPr>
        <w:t>n</w:t>
      </w:r>
      <w:r w:rsidR="000D5CC2" w:rsidRPr="006F4E4B">
        <w:rPr>
          <w:rFonts w:asciiTheme="majorBidi" w:eastAsia="Gadugi" w:hAnsiTheme="majorBidi" w:cstheme="majorBidi"/>
          <w:color w:val="292934"/>
          <w:kern w:val="24"/>
          <w:lang w:eastAsia="en-US"/>
        </w:rPr>
        <w:t xml:space="preserve">urse leaders, </w:t>
      </w:r>
      <w:r w:rsidR="00654C8D" w:rsidRPr="006F4E4B">
        <w:rPr>
          <w:rFonts w:asciiTheme="majorBidi" w:eastAsia="Gadugi" w:hAnsiTheme="majorBidi" w:cstheme="majorBidi"/>
          <w:color w:val="292934"/>
          <w:kern w:val="24"/>
          <w:lang w:eastAsia="en-US"/>
        </w:rPr>
        <w:t>p</w:t>
      </w:r>
      <w:r w:rsidR="000D5CC2" w:rsidRPr="006F4E4B">
        <w:rPr>
          <w:rFonts w:asciiTheme="majorBidi" w:eastAsia="Gadugi" w:hAnsiTheme="majorBidi" w:cstheme="majorBidi"/>
          <w:color w:val="292934"/>
          <w:kern w:val="24"/>
          <w:lang w:eastAsia="en-US"/>
        </w:rPr>
        <w:t>hysician</w:t>
      </w:r>
      <w:r w:rsidR="00654C8D" w:rsidRPr="006F4E4B">
        <w:rPr>
          <w:rFonts w:asciiTheme="majorBidi" w:eastAsia="Gadugi" w:hAnsiTheme="majorBidi" w:cstheme="majorBidi"/>
          <w:color w:val="292934"/>
          <w:kern w:val="24"/>
          <w:lang w:eastAsia="en-US"/>
        </w:rPr>
        <w:t>s</w:t>
      </w:r>
      <w:r w:rsidR="000D5CC2" w:rsidRPr="006F4E4B">
        <w:rPr>
          <w:rFonts w:asciiTheme="majorBidi" w:eastAsia="Gadugi" w:hAnsiTheme="majorBidi" w:cstheme="majorBidi"/>
          <w:color w:val="292934"/>
          <w:kern w:val="24"/>
          <w:lang w:eastAsia="en-US"/>
        </w:rPr>
        <w:t>, hospital authorit</w:t>
      </w:r>
      <w:r w:rsidR="00654C8D" w:rsidRPr="006F4E4B">
        <w:rPr>
          <w:rFonts w:asciiTheme="majorBidi" w:eastAsia="Gadugi" w:hAnsiTheme="majorBidi" w:cstheme="majorBidi"/>
          <w:color w:val="292934"/>
          <w:kern w:val="24"/>
          <w:lang w:eastAsia="en-US"/>
        </w:rPr>
        <w:t>ies</w:t>
      </w:r>
      <w:r w:rsidR="000D5CC2" w:rsidRPr="006F4E4B">
        <w:rPr>
          <w:rFonts w:asciiTheme="majorBidi" w:eastAsia="Gadugi" w:hAnsiTheme="majorBidi" w:cstheme="majorBidi"/>
          <w:color w:val="292934"/>
          <w:kern w:val="24"/>
          <w:lang w:eastAsia="en-US"/>
        </w:rPr>
        <w:t xml:space="preserve"> and Ministry of Health </w:t>
      </w:r>
      <w:r w:rsidR="00654C8D" w:rsidRPr="006F4E4B">
        <w:rPr>
          <w:rFonts w:asciiTheme="majorBidi" w:eastAsia="Gadugi" w:hAnsiTheme="majorBidi" w:cstheme="majorBidi"/>
          <w:color w:val="292934"/>
          <w:kern w:val="24"/>
          <w:lang w:eastAsia="en-US"/>
        </w:rPr>
        <w:t xml:space="preserve">personnel’s </w:t>
      </w:r>
      <w:r w:rsidR="000D5CC2" w:rsidRPr="006F4E4B">
        <w:rPr>
          <w:rFonts w:asciiTheme="majorBidi" w:eastAsia="Gadugi" w:hAnsiTheme="majorBidi" w:cstheme="majorBidi"/>
          <w:color w:val="292934"/>
          <w:kern w:val="24"/>
          <w:lang w:eastAsia="en-US"/>
        </w:rPr>
        <w:t xml:space="preserve">support and advocacy of the Baseline Nursing Standards is critical for success. </w:t>
      </w:r>
      <w:r w:rsidR="00844F4E" w:rsidRPr="006F4E4B">
        <w:rPr>
          <w:rFonts w:asciiTheme="majorBidi" w:eastAsia="Gadugi" w:hAnsiTheme="majorBidi" w:cstheme="majorBidi"/>
          <w:color w:val="292934"/>
          <w:kern w:val="24"/>
          <w:lang w:eastAsia="en-US"/>
        </w:rPr>
        <w:t>N</w:t>
      </w:r>
      <w:r w:rsidR="000D5CC2" w:rsidRPr="006F4E4B">
        <w:rPr>
          <w:rFonts w:asciiTheme="majorBidi" w:eastAsia="Gadugi" w:hAnsiTheme="majorBidi" w:cstheme="majorBidi"/>
          <w:color w:val="292934"/>
          <w:kern w:val="24"/>
          <w:lang w:eastAsia="en-US"/>
        </w:rPr>
        <w:t xml:space="preserve">urses </w:t>
      </w:r>
      <w:r w:rsidR="00844F4E" w:rsidRPr="006F4E4B">
        <w:rPr>
          <w:rFonts w:asciiTheme="majorBidi" w:eastAsia="Gadugi" w:hAnsiTheme="majorBidi" w:cstheme="majorBidi"/>
          <w:color w:val="292934"/>
          <w:kern w:val="24"/>
          <w:lang w:eastAsia="en-US"/>
        </w:rPr>
        <w:t xml:space="preserve">in HIC working in settings that have not yet achieved </w:t>
      </w:r>
      <w:r w:rsidR="00844F4E" w:rsidRPr="006F4E4B">
        <w:rPr>
          <w:rFonts w:asciiTheme="majorBidi" w:eastAsia="Gadugi" w:hAnsiTheme="majorBidi" w:cstheme="majorBidi"/>
          <w:color w:val="292934"/>
          <w:kern w:val="24"/>
          <w:lang w:eastAsia="en-US"/>
        </w:rPr>
        <w:lastRenderedPageBreak/>
        <w:t xml:space="preserve">all </w:t>
      </w:r>
      <w:r w:rsidR="00855810" w:rsidRPr="006F4E4B">
        <w:rPr>
          <w:rFonts w:asciiTheme="majorBidi" w:eastAsia="Gadugi" w:hAnsiTheme="majorBidi" w:cstheme="majorBidi"/>
          <w:color w:val="292934"/>
          <w:kern w:val="24"/>
          <w:lang w:eastAsia="en-US"/>
        </w:rPr>
        <w:t>six</w:t>
      </w:r>
      <w:r w:rsidR="00844F4E" w:rsidRPr="006F4E4B">
        <w:rPr>
          <w:rFonts w:asciiTheme="majorBidi" w:eastAsia="Gadugi" w:hAnsiTheme="majorBidi" w:cstheme="majorBidi"/>
          <w:color w:val="292934"/>
          <w:kern w:val="24"/>
          <w:lang w:eastAsia="en-US"/>
        </w:rPr>
        <w:t xml:space="preserve"> standards and those in LMIC striving to achieve even one or more, </w:t>
      </w:r>
      <w:r w:rsidR="000D5CC2" w:rsidRPr="006F4E4B">
        <w:rPr>
          <w:rFonts w:asciiTheme="majorBidi" w:eastAsia="Gadugi" w:hAnsiTheme="majorBidi" w:cstheme="majorBidi"/>
          <w:color w:val="292934"/>
          <w:kern w:val="24"/>
          <w:lang w:eastAsia="en-US"/>
        </w:rPr>
        <w:t xml:space="preserve">cannot make long-lasting change in nursing practice </w:t>
      </w:r>
      <w:r w:rsidR="00844F4E" w:rsidRPr="006F4E4B">
        <w:rPr>
          <w:rFonts w:asciiTheme="majorBidi" w:eastAsia="Gadugi" w:hAnsiTheme="majorBidi" w:cstheme="majorBidi"/>
          <w:color w:val="292934"/>
          <w:kern w:val="24"/>
          <w:lang w:eastAsia="en-US"/>
        </w:rPr>
        <w:t xml:space="preserve">alone. They require nursing </w:t>
      </w:r>
      <w:r w:rsidR="00855810" w:rsidRPr="006F4E4B">
        <w:rPr>
          <w:rFonts w:asciiTheme="majorBidi" w:eastAsia="Gadugi" w:hAnsiTheme="majorBidi" w:cstheme="majorBidi"/>
          <w:color w:val="292934"/>
          <w:kern w:val="24"/>
          <w:lang w:eastAsia="en-US"/>
        </w:rPr>
        <w:t>systematic, and in some cases</w:t>
      </w:r>
      <w:r w:rsidR="000D5CC2" w:rsidRPr="006F4E4B">
        <w:rPr>
          <w:rFonts w:asciiTheme="majorBidi" w:eastAsia="Gadugi" w:hAnsiTheme="majorBidi" w:cstheme="majorBidi"/>
          <w:color w:val="292934"/>
          <w:kern w:val="24"/>
          <w:lang w:eastAsia="en-US"/>
        </w:rPr>
        <w:t xml:space="preserve"> </w:t>
      </w:r>
      <w:r w:rsidR="00855810" w:rsidRPr="006F4E4B">
        <w:rPr>
          <w:rFonts w:asciiTheme="majorBidi" w:eastAsia="Gadugi" w:hAnsiTheme="majorBidi" w:cstheme="majorBidi"/>
          <w:color w:val="292934"/>
          <w:kern w:val="24"/>
          <w:lang w:eastAsia="en-US"/>
        </w:rPr>
        <w:t xml:space="preserve">regulatory changes </w:t>
      </w:r>
      <w:r w:rsidR="000D5CC2" w:rsidRPr="006F4E4B">
        <w:rPr>
          <w:rFonts w:asciiTheme="majorBidi" w:eastAsia="Gadugi" w:hAnsiTheme="majorBidi" w:cstheme="majorBidi"/>
          <w:color w:val="292934"/>
          <w:kern w:val="24"/>
          <w:lang w:eastAsia="en-US"/>
        </w:rPr>
        <w:t xml:space="preserve">to limit patient assignments and achieve the nurse/patient ratio based on acuity (Standard 1), assure patient safety through specialized training for new nurses (Standard 2) and continuing education (Standard 3), nurses’ continual participation in multidisciplinary teams (Standard 4), appropriate nursing resources (Standard 5) and evidence-based nursing policies and procedures for use with local realities and resources (Standard 6). </w:t>
      </w:r>
      <w:r w:rsidR="00357899" w:rsidRPr="006F4E4B">
        <w:rPr>
          <w:rFonts w:asciiTheme="majorBidi" w:eastAsia="Gadugi" w:hAnsiTheme="majorBidi" w:cstheme="majorBidi"/>
          <w:color w:val="292934"/>
          <w:kern w:val="24"/>
          <w:lang w:eastAsia="en-US"/>
        </w:rPr>
        <w:t>Erdmann et al. (2019) state, “</w:t>
      </w:r>
      <w:r w:rsidR="00357899" w:rsidRPr="006F4E4B">
        <w:rPr>
          <w:rFonts w:asciiTheme="majorBidi" w:hAnsiTheme="majorBidi" w:cstheme="majorBidi"/>
        </w:rPr>
        <w:t xml:space="preserve">The large survival inequities observed globally between countries by socioeconomic development are likely predominantly related to limited access to (or utilization </w:t>
      </w:r>
      <w:r w:rsidR="002F2243" w:rsidRPr="006F4E4B">
        <w:rPr>
          <w:rFonts w:asciiTheme="majorBidi" w:hAnsiTheme="majorBidi" w:cstheme="majorBidi"/>
        </w:rPr>
        <w:t>of) health care services including contemporary therapy in poor resource settings.</w:t>
      </w:r>
      <w:r w:rsidR="00CB6418" w:rsidRPr="006F4E4B">
        <w:rPr>
          <w:rFonts w:asciiTheme="majorBidi" w:hAnsiTheme="majorBidi" w:cstheme="majorBidi"/>
        </w:rPr>
        <w:t>”</w:t>
      </w:r>
      <w:r w:rsidR="006879F4" w:rsidRPr="006F4E4B">
        <w:rPr>
          <w:rFonts w:asciiTheme="majorBidi" w:hAnsiTheme="majorBidi" w:cstheme="majorBidi"/>
          <w:vertAlign w:val="superscript"/>
        </w:rPr>
        <w:t xml:space="preserve">3 </w:t>
      </w:r>
      <w:r w:rsidR="00CB6418" w:rsidRPr="006F4E4B">
        <w:rPr>
          <w:rFonts w:asciiTheme="majorBidi" w:hAnsiTheme="majorBidi" w:cstheme="majorBidi"/>
        </w:rPr>
        <w:t xml:space="preserve">Poor resource settings exist in countries of all income levels. </w:t>
      </w:r>
      <w:r w:rsidR="00654C8D" w:rsidRPr="006F4E4B">
        <w:rPr>
          <w:rFonts w:asciiTheme="majorBidi" w:eastAsia="Gadugi" w:hAnsiTheme="majorBidi" w:cstheme="majorBidi"/>
          <w:color w:val="292934"/>
          <w:kern w:val="24"/>
          <w:lang w:eastAsia="en-US"/>
        </w:rPr>
        <w:t>T</w:t>
      </w:r>
      <w:r w:rsidR="003D2E89" w:rsidRPr="006F4E4B">
        <w:rPr>
          <w:rFonts w:asciiTheme="majorBidi" w:eastAsia="Gadugi" w:hAnsiTheme="majorBidi" w:cstheme="majorBidi"/>
          <w:color w:val="292934"/>
          <w:kern w:val="24"/>
          <w:lang w:eastAsia="en-US"/>
        </w:rPr>
        <w:t>he SIOP Nursing Baseline Standards represent a research-based interdisciplinary approach to providing quality nursing care</w:t>
      </w:r>
      <w:r w:rsidR="00D56BC8" w:rsidRPr="006F4E4B">
        <w:rPr>
          <w:rFonts w:asciiTheme="majorBidi" w:eastAsia="Gadugi" w:hAnsiTheme="majorBidi" w:cstheme="majorBidi"/>
          <w:color w:val="292934"/>
          <w:kern w:val="24"/>
          <w:lang w:eastAsia="en-US"/>
        </w:rPr>
        <w:t xml:space="preserve"> in every unit that offers childhood cancer treatment</w:t>
      </w:r>
      <w:r w:rsidR="003D2E89" w:rsidRPr="006F4E4B">
        <w:rPr>
          <w:rFonts w:asciiTheme="majorBidi" w:eastAsia="Gadugi" w:hAnsiTheme="majorBidi" w:cstheme="majorBidi"/>
          <w:color w:val="292934"/>
          <w:kern w:val="24"/>
          <w:lang w:eastAsia="en-US"/>
        </w:rPr>
        <w:t xml:space="preserve">. Without achievement of these standards, </w:t>
      </w:r>
      <w:r w:rsidR="004A7728" w:rsidRPr="006F4E4B">
        <w:rPr>
          <w:rFonts w:asciiTheme="majorBidi" w:eastAsia="Gadugi" w:hAnsiTheme="majorBidi" w:cstheme="majorBidi"/>
          <w:color w:val="292934"/>
          <w:kern w:val="24"/>
          <w:lang w:eastAsia="en-US"/>
        </w:rPr>
        <w:t>t</w:t>
      </w:r>
      <w:r w:rsidR="006259D2" w:rsidRPr="006F4E4B">
        <w:rPr>
          <w:rFonts w:asciiTheme="majorBidi" w:eastAsia="Gadugi" w:hAnsiTheme="majorBidi" w:cstheme="majorBidi"/>
          <w:color w:val="292934"/>
          <w:kern w:val="24"/>
          <w:lang w:eastAsia="en-US"/>
        </w:rPr>
        <w:t xml:space="preserve">he </w:t>
      </w:r>
      <w:r w:rsidR="003D2E89" w:rsidRPr="006F4E4B">
        <w:rPr>
          <w:rFonts w:asciiTheme="majorBidi" w:eastAsia="Gadugi" w:hAnsiTheme="majorBidi" w:cstheme="majorBidi"/>
          <w:color w:val="292934"/>
          <w:kern w:val="24"/>
          <w:lang w:eastAsia="en-US"/>
        </w:rPr>
        <w:t>WHO</w:t>
      </w:r>
      <w:r w:rsidR="006259D2" w:rsidRPr="006F4E4B">
        <w:rPr>
          <w:rFonts w:asciiTheme="majorBidi" w:eastAsia="Gadugi" w:hAnsiTheme="majorBidi" w:cstheme="majorBidi"/>
          <w:color w:val="292934"/>
          <w:kern w:val="24"/>
          <w:lang w:eastAsia="en-US"/>
        </w:rPr>
        <w:t xml:space="preserve"> Global Initiative for Childhood Cancer’s</w:t>
      </w:r>
      <w:r w:rsidR="003D2E89" w:rsidRPr="006F4E4B">
        <w:rPr>
          <w:rFonts w:asciiTheme="majorBidi" w:eastAsia="Gadugi" w:hAnsiTheme="majorBidi" w:cstheme="majorBidi"/>
          <w:color w:val="292934"/>
          <w:kern w:val="24"/>
          <w:lang w:eastAsia="en-US"/>
        </w:rPr>
        <w:t xml:space="preserve"> aim will be difficult, if not impossible to meet</w:t>
      </w:r>
      <w:r w:rsidR="004A7728" w:rsidRPr="006F4E4B">
        <w:rPr>
          <w:rFonts w:asciiTheme="majorBidi" w:eastAsia="Gadugi" w:hAnsiTheme="majorBidi" w:cstheme="majorBidi"/>
          <w:color w:val="292934"/>
          <w:kern w:val="24"/>
          <w:lang w:eastAsia="en-US"/>
        </w:rPr>
        <w:t>,</w:t>
      </w:r>
      <w:r w:rsidR="0043610E" w:rsidRPr="006F4E4B">
        <w:rPr>
          <w:rFonts w:asciiTheme="majorBidi" w:eastAsia="Gadugi" w:hAnsiTheme="majorBidi" w:cstheme="majorBidi"/>
          <w:color w:val="292934"/>
          <w:kern w:val="24"/>
          <w:lang w:eastAsia="en-US"/>
        </w:rPr>
        <w:t xml:space="preserve"> </w:t>
      </w:r>
      <w:r w:rsidR="004A7728" w:rsidRPr="006F4E4B">
        <w:rPr>
          <w:rFonts w:asciiTheme="majorBidi" w:eastAsia="Gadugi" w:hAnsiTheme="majorBidi" w:cstheme="majorBidi"/>
          <w:color w:val="292934"/>
          <w:kern w:val="24"/>
          <w:lang w:eastAsia="en-US"/>
        </w:rPr>
        <w:t>while</w:t>
      </w:r>
      <w:r w:rsidR="0043610E" w:rsidRPr="006F4E4B">
        <w:rPr>
          <w:rFonts w:asciiTheme="majorBidi" w:eastAsia="Gadugi" w:hAnsiTheme="majorBidi" w:cstheme="majorBidi"/>
          <w:color w:val="292934"/>
          <w:kern w:val="24"/>
          <w:lang w:eastAsia="en-US"/>
        </w:rPr>
        <w:t xml:space="preserve"> children/adolescents in poor</w:t>
      </w:r>
      <w:r w:rsidR="00F206A5" w:rsidRPr="006F4E4B">
        <w:rPr>
          <w:rFonts w:asciiTheme="majorBidi" w:eastAsia="Gadugi" w:hAnsiTheme="majorBidi" w:cstheme="majorBidi"/>
          <w:color w:val="292934"/>
          <w:kern w:val="24"/>
          <w:lang w:eastAsia="en-US"/>
        </w:rPr>
        <w:t xml:space="preserve"> </w:t>
      </w:r>
      <w:r w:rsidR="0043610E" w:rsidRPr="006F4E4B">
        <w:rPr>
          <w:rFonts w:asciiTheme="majorBidi" w:eastAsia="Gadugi" w:hAnsiTheme="majorBidi" w:cstheme="majorBidi"/>
          <w:color w:val="292934"/>
          <w:kern w:val="24"/>
          <w:lang w:eastAsia="en-US"/>
        </w:rPr>
        <w:t>resource settings everywhere will continue to suffe</w:t>
      </w:r>
      <w:r w:rsidR="004A7728" w:rsidRPr="006F4E4B">
        <w:rPr>
          <w:rFonts w:asciiTheme="majorBidi" w:eastAsia="Gadugi" w:hAnsiTheme="majorBidi" w:cstheme="majorBidi"/>
          <w:color w:val="292934"/>
          <w:kern w:val="24"/>
          <w:lang w:eastAsia="en-US"/>
        </w:rPr>
        <w:t>r</w:t>
      </w:r>
      <w:r w:rsidR="00FC4E6F" w:rsidRPr="006F4E4B">
        <w:rPr>
          <w:rFonts w:asciiTheme="majorBidi" w:eastAsia="Gadugi" w:hAnsiTheme="majorBidi" w:cstheme="majorBidi"/>
          <w:color w:val="292934"/>
          <w:kern w:val="24"/>
          <w:lang w:eastAsia="en-US"/>
        </w:rPr>
        <w:t>.</w:t>
      </w:r>
      <w:r w:rsidR="000944B4" w:rsidRPr="006F4E4B">
        <w:rPr>
          <w:rFonts w:asciiTheme="majorBidi" w:eastAsia="Gadugi" w:hAnsiTheme="majorBidi" w:cstheme="majorBidi"/>
          <w:color w:val="292934"/>
          <w:kern w:val="24"/>
          <w:lang w:eastAsia="en-US"/>
        </w:rPr>
        <w:t xml:space="preserve"> </w:t>
      </w:r>
    </w:p>
    <w:p w14:paraId="77D62F70" w14:textId="59B8687C" w:rsidR="00FE30DB" w:rsidRPr="006F4E4B" w:rsidRDefault="00CA1D95" w:rsidP="002B2E38">
      <w:pPr>
        <w:shd w:val="clear" w:color="auto" w:fill="FFFFFF"/>
        <w:spacing w:before="100" w:beforeAutospacing="1" w:after="100" w:afterAutospacing="1"/>
        <w:rPr>
          <w:rFonts w:asciiTheme="majorBidi" w:eastAsia="Times New Roman" w:hAnsiTheme="majorBidi" w:cstheme="majorBidi"/>
          <w:color w:val="1C1D1E"/>
          <w:lang w:eastAsia="en-US"/>
        </w:rPr>
      </w:pPr>
      <w:r w:rsidRPr="006F4E4B">
        <w:rPr>
          <w:rFonts w:asciiTheme="majorBidi" w:hAnsiTheme="majorBidi" w:cstheme="majorBidi"/>
          <w:b/>
          <w:bCs/>
        </w:rPr>
        <w:t>Acknowledgements</w:t>
      </w:r>
      <w:r w:rsidR="00A275BF" w:rsidRPr="006F4E4B">
        <w:rPr>
          <w:rFonts w:asciiTheme="majorBidi" w:hAnsiTheme="majorBidi" w:cstheme="majorBidi"/>
          <w:b/>
          <w:bCs/>
        </w:rPr>
        <w:t xml:space="preserve">: </w:t>
      </w:r>
      <w:r w:rsidR="00FE30DB" w:rsidRPr="006F4E4B">
        <w:rPr>
          <w:rFonts w:asciiTheme="majorBidi" w:eastAsia="Times New Roman" w:hAnsiTheme="majorBidi" w:cstheme="majorBidi"/>
          <w:color w:val="1C1D1E"/>
          <w:lang w:eastAsia="en-US"/>
        </w:rPr>
        <w:t xml:space="preserve">We would like to recognize </w:t>
      </w:r>
      <w:r w:rsidR="002B2E38" w:rsidRPr="006F4E4B">
        <w:rPr>
          <w:rFonts w:asciiTheme="majorBidi" w:eastAsia="Times New Roman" w:hAnsiTheme="majorBidi" w:cstheme="majorBidi"/>
          <w:color w:val="1C1D1E"/>
          <w:lang w:eastAsia="en-US"/>
        </w:rPr>
        <w:t xml:space="preserve">Mariam Ndagire, the recent co-chair of </w:t>
      </w:r>
      <w:r w:rsidR="00FE30DB" w:rsidRPr="006F4E4B">
        <w:rPr>
          <w:rFonts w:asciiTheme="majorBidi" w:eastAsia="Times New Roman" w:hAnsiTheme="majorBidi" w:cstheme="majorBidi"/>
          <w:color w:val="1C1D1E"/>
          <w:lang w:eastAsia="en-US"/>
        </w:rPr>
        <w:t>the SIOP Baseline Nursing Standards Special Interest Group</w:t>
      </w:r>
      <w:r w:rsidR="00751FEE" w:rsidRPr="006F4E4B">
        <w:rPr>
          <w:rFonts w:asciiTheme="majorBidi" w:eastAsia="Times New Roman" w:hAnsiTheme="majorBidi" w:cstheme="majorBidi"/>
          <w:color w:val="1C1D1E"/>
          <w:lang w:eastAsia="en-US"/>
        </w:rPr>
        <w:t xml:space="preserve"> </w:t>
      </w:r>
      <w:r w:rsidR="002B2E38" w:rsidRPr="006F4E4B">
        <w:rPr>
          <w:rFonts w:asciiTheme="majorBidi" w:eastAsia="Times New Roman" w:hAnsiTheme="majorBidi" w:cstheme="majorBidi"/>
          <w:color w:val="1C1D1E"/>
          <w:lang w:eastAsia="en-US"/>
        </w:rPr>
        <w:t>for her support.</w:t>
      </w:r>
    </w:p>
    <w:p w14:paraId="58AB6800" w14:textId="52774ED7" w:rsidR="00CA1D95" w:rsidRPr="006F4E4B" w:rsidRDefault="00FE30DB" w:rsidP="00590A45">
      <w:pPr>
        <w:rPr>
          <w:rFonts w:asciiTheme="majorBidi" w:hAnsiTheme="majorBidi" w:cstheme="majorBidi"/>
          <w:b/>
          <w:bCs/>
        </w:rPr>
      </w:pPr>
      <w:r w:rsidRPr="006F4E4B">
        <w:rPr>
          <w:rFonts w:asciiTheme="majorBidi" w:hAnsiTheme="majorBidi" w:cstheme="majorBidi"/>
          <w:b/>
          <w:bCs/>
        </w:rPr>
        <w:t>References</w:t>
      </w:r>
    </w:p>
    <w:p w14:paraId="1D8F2C89" w14:textId="77777777" w:rsidR="00FE30DB" w:rsidRPr="006F4E4B" w:rsidRDefault="00FE30DB" w:rsidP="00590A45">
      <w:pPr>
        <w:rPr>
          <w:rFonts w:asciiTheme="majorBidi" w:hAnsiTheme="majorBidi" w:cstheme="majorBidi"/>
          <w:b/>
          <w:bCs/>
        </w:rPr>
      </w:pPr>
    </w:p>
    <w:p w14:paraId="297E50DC" w14:textId="77777777" w:rsidR="00EF0AFD" w:rsidRPr="006F4E4B" w:rsidRDefault="00FE30DB" w:rsidP="00EF0AFD">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Day S, Hollis R, Challinor J, Bevilacqua G, Bosomprah E. Baseline standards for paediatric oncology nursing care in low to middle income countries: position statement of the SIOP PODC Nursing Working Group. </w:t>
      </w:r>
      <w:r w:rsidRPr="006F4E4B">
        <w:rPr>
          <w:rFonts w:asciiTheme="majorBidi" w:hAnsiTheme="majorBidi" w:cstheme="majorBidi"/>
          <w:i/>
          <w:noProof/>
          <w:sz w:val="24"/>
        </w:rPr>
        <w:t>Lancet Oncol</w:t>
      </w:r>
      <w:r w:rsidRPr="006F4E4B">
        <w:rPr>
          <w:rFonts w:asciiTheme="majorBidi" w:hAnsiTheme="majorBidi" w:cstheme="majorBidi"/>
          <w:noProof/>
          <w:sz w:val="24"/>
        </w:rPr>
        <w:t>. 2014;15(7):681</w:t>
      </w:r>
      <w:bookmarkStart w:id="3" w:name="_ENREF_2"/>
    </w:p>
    <w:p w14:paraId="02426557" w14:textId="307664D8" w:rsidR="00A35613" w:rsidRPr="006F4E4B" w:rsidRDefault="00E02A97" w:rsidP="00EF0AFD">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color w:val="3F3F3F"/>
          <w:sz w:val="24"/>
        </w:rPr>
        <w:t xml:space="preserve">World Health Organization. </w:t>
      </w:r>
      <w:proofErr w:type="spellStart"/>
      <w:r w:rsidRPr="006F4E4B">
        <w:rPr>
          <w:rFonts w:asciiTheme="majorBidi" w:hAnsiTheme="majorBidi" w:cstheme="majorBidi"/>
          <w:color w:val="3F3F3F"/>
          <w:sz w:val="24"/>
        </w:rPr>
        <w:t>CureAll</w:t>
      </w:r>
      <w:proofErr w:type="spellEnd"/>
      <w:r w:rsidRPr="006F4E4B">
        <w:rPr>
          <w:rFonts w:asciiTheme="majorBidi" w:hAnsiTheme="majorBidi" w:cstheme="majorBidi"/>
          <w:color w:val="3F3F3F"/>
          <w:sz w:val="24"/>
        </w:rPr>
        <w:t xml:space="preserve"> framework: WHO Global Initiative for Childhood Cancer: Increasing access, advancing quality, saving lives. 2021:1-120. 9240025278. </w:t>
      </w:r>
      <w:hyperlink r:id="rId15" w:history="1">
        <w:r w:rsidR="00A35613" w:rsidRPr="006F4E4B">
          <w:rPr>
            <w:rStyle w:val="Hyperlink"/>
            <w:rFonts w:asciiTheme="majorBidi" w:hAnsiTheme="majorBidi" w:cstheme="majorBidi"/>
            <w:sz w:val="24"/>
          </w:rPr>
          <w:t>https://www.who.int/publications/i/item/9789240025271</w:t>
        </w:r>
      </w:hyperlink>
    </w:p>
    <w:p w14:paraId="087DAAE9" w14:textId="45401912" w:rsidR="00EF0AFD" w:rsidRPr="006F4E4B" w:rsidRDefault="00EF0AFD" w:rsidP="009F4F25">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color w:val="3F3F3F"/>
          <w:sz w:val="24"/>
        </w:rPr>
        <w:t>Erdmann F,</w:t>
      </w:r>
      <w:r w:rsidR="00A35613" w:rsidRPr="006F4E4B">
        <w:rPr>
          <w:rFonts w:asciiTheme="majorBidi" w:hAnsiTheme="majorBidi" w:cstheme="majorBidi"/>
          <w:color w:val="3F3F3F"/>
          <w:sz w:val="24"/>
        </w:rPr>
        <w:t xml:space="preserve"> </w:t>
      </w:r>
      <w:proofErr w:type="spellStart"/>
      <w:r w:rsidRPr="006F4E4B">
        <w:rPr>
          <w:rFonts w:asciiTheme="majorBidi" w:hAnsiTheme="majorBidi" w:cstheme="majorBidi"/>
          <w:color w:val="3F3F3F"/>
          <w:sz w:val="24"/>
        </w:rPr>
        <w:t>Feychting</w:t>
      </w:r>
      <w:proofErr w:type="spellEnd"/>
      <w:r w:rsidRPr="006F4E4B">
        <w:rPr>
          <w:rFonts w:asciiTheme="majorBidi" w:hAnsiTheme="majorBidi" w:cstheme="majorBidi"/>
          <w:color w:val="3F3F3F"/>
          <w:sz w:val="24"/>
        </w:rPr>
        <w:t xml:space="preserve"> M, </w:t>
      </w:r>
      <w:proofErr w:type="spellStart"/>
      <w:r w:rsidRPr="006F4E4B">
        <w:rPr>
          <w:rFonts w:asciiTheme="majorBidi" w:hAnsiTheme="majorBidi" w:cstheme="majorBidi"/>
          <w:color w:val="3F3F3F"/>
          <w:sz w:val="24"/>
        </w:rPr>
        <w:t>Mogensen</w:t>
      </w:r>
      <w:proofErr w:type="spellEnd"/>
      <w:r w:rsidRPr="006F4E4B">
        <w:rPr>
          <w:rFonts w:asciiTheme="majorBidi" w:hAnsiTheme="majorBidi" w:cstheme="majorBidi"/>
          <w:color w:val="3F3F3F"/>
          <w:sz w:val="24"/>
        </w:rPr>
        <w:t xml:space="preserve"> H, Zeeb H. Social inequalities along the childhood cancer continuum: an overview of evidence and a conceptual framework to </w:t>
      </w:r>
      <w:r w:rsidRPr="006F4E4B">
        <w:rPr>
          <w:rFonts w:asciiTheme="majorBidi" w:hAnsiTheme="majorBidi" w:cstheme="majorBidi"/>
          <w:color w:val="3F3F3F"/>
          <w:sz w:val="24"/>
        </w:rPr>
        <w:lastRenderedPageBreak/>
        <w:t>identify underlying mechanisms and pathways. Frontiers in public health. 2019 Apr 18;7:440377.</w:t>
      </w:r>
    </w:p>
    <w:p w14:paraId="46868CFC" w14:textId="07314701" w:rsidR="00FE30DB" w:rsidRPr="006F4E4B" w:rsidRDefault="00FE30DB" w:rsidP="00EF0AFD">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Day S, Challinor J, Hollis R, Abramovitz L, Hanaratri Y, Punjwani R. Paediatric oncology nursing care in low-and middle-income countries: a need for baseline standards. </w:t>
      </w:r>
      <w:r w:rsidRPr="006F4E4B">
        <w:rPr>
          <w:rFonts w:asciiTheme="majorBidi" w:hAnsiTheme="majorBidi" w:cstheme="majorBidi"/>
          <w:i/>
          <w:noProof/>
          <w:sz w:val="24"/>
          <w:lang w:val="es-US"/>
        </w:rPr>
        <w:t>Cancer Control</w:t>
      </w:r>
      <w:r w:rsidRPr="006F4E4B">
        <w:rPr>
          <w:rFonts w:asciiTheme="majorBidi" w:hAnsiTheme="majorBidi" w:cstheme="majorBidi"/>
          <w:noProof/>
          <w:sz w:val="24"/>
          <w:lang w:val="es-US"/>
        </w:rPr>
        <w:t xml:space="preserve">. 2015;2015:111-116. </w:t>
      </w:r>
      <w:bookmarkEnd w:id="3"/>
    </w:p>
    <w:p w14:paraId="6B3B5277" w14:textId="5109C90B" w:rsidR="007D4733" w:rsidRPr="006F4E4B" w:rsidRDefault="007D4733" w:rsidP="00EF0AFD">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Abramovitz L, Afungchwi G, Punjwani R, Sullivan C. Comment on: An ethical imperative: safety and specialization as nursing priorities of WHO Global Initiative for Childhood Cancer. </w:t>
      </w:r>
      <w:r w:rsidRPr="006F4E4B">
        <w:rPr>
          <w:rFonts w:asciiTheme="majorBidi" w:hAnsiTheme="majorBidi" w:cstheme="majorBidi"/>
          <w:i/>
          <w:noProof/>
          <w:sz w:val="24"/>
        </w:rPr>
        <w:t>Pediatr Blood Cancer</w:t>
      </w:r>
      <w:r w:rsidRPr="006F4E4B">
        <w:rPr>
          <w:rFonts w:asciiTheme="majorBidi" w:hAnsiTheme="majorBidi" w:cstheme="majorBidi"/>
          <w:noProof/>
          <w:sz w:val="24"/>
        </w:rPr>
        <w:t xml:space="preserve">. 2020;67(10):e28642. doi:doi: 10.1002/pbc.28642 </w:t>
      </w:r>
    </w:p>
    <w:p w14:paraId="4B5CE812" w14:textId="27E8CD59" w:rsidR="007D4733" w:rsidRPr="006F4E4B" w:rsidRDefault="00437A60" w:rsidP="00EF0AFD">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sz w:val="24"/>
        </w:rPr>
        <w:t xml:space="preserve">International Society of </w:t>
      </w:r>
      <w:r w:rsidR="00394AF9" w:rsidRPr="006F4E4B">
        <w:rPr>
          <w:rFonts w:asciiTheme="majorBidi" w:hAnsiTheme="majorBidi" w:cstheme="majorBidi"/>
          <w:sz w:val="24"/>
        </w:rPr>
        <w:t xml:space="preserve">Paediatric Oncology (SIOP). Baseline Nursing Standards. Accessed August 24, 2024. </w:t>
      </w:r>
      <w:hyperlink r:id="rId16" w:history="1">
        <w:r w:rsidR="00394AF9" w:rsidRPr="006F4E4B">
          <w:rPr>
            <w:rStyle w:val="Hyperlink"/>
            <w:rFonts w:asciiTheme="majorBidi" w:hAnsiTheme="majorBidi" w:cstheme="majorBidi"/>
            <w:noProof/>
            <w:sz w:val="24"/>
          </w:rPr>
          <w:t>https://siop-online.org/nurses/</w:t>
        </w:r>
      </w:hyperlink>
      <w:r w:rsidR="007D4733" w:rsidRPr="006F4E4B">
        <w:rPr>
          <w:rFonts w:asciiTheme="majorBidi" w:hAnsiTheme="majorBidi" w:cstheme="majorBidi"/>
          <w:noProof/>
          <w:sz w:val="24"/>
        </w:rPr>
        <w:t xml:space="preserve"> </w:t>
      </w:r>
      <w:r w:rsidR="0017560B" w:rsidRPr="006F4E4B">
        <w:rPr>
          <w:rFonts w:asciiTheme="majorBidi" w:hAnsiTheme="majorBidi" w:cstheme="majorBidi"/>
          <w:noProof/>
          <w:sz w:val="24"/>
        </w:rPr>
        <w:t xml:space="preserve"> </w:t>
      </w:r>
    </w:p>
    <w:p w14:paraId="7AFD20B5" w14:textId="77777777" w:rsidR="0017560B" w:rsidRPr="006F4E4B" w:rsidRDefault="0017560B" w:rsidP="0017560B">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lang w:val="fr-FR"/>
        </w:rPr>
        <w:t xml:space="preserve">Morrissey L, Lurvey M, Sullivan C, et al. </w:t>
      </w:r>
      <w:r w:rsidRPr="006F4E4B">
        <w:rPr>
          <w:rFonts w:asciiTheme="majorBidi" w:hAnsiTheme="majorBidi" w:cstheme="majorBidi"/>
          <w:noProof/>
          <w:sz w:val="24"/>
        </w:rPr>
        <w:t xml:space="preserve">Disparities in the delivery of pediatric oncology nursing care by country income classification: International survey results. </w:t>
      </w:r>
      <w:r w:rsidRPr="006F4E4B">
        <w:rPr>
          <w:rFonts w:asciiTheme="majorBidi" w:hAnsiTheme="majorBidi" w:cstheme="majorBidi"/>
          <w:i/>
          <w:noProof/>
          <w:sz w:val="24"/>
        </w:rPr>
        <w:t>Pediatr Blood Cancer</w:t>
      </w:r>
      <w:r w:rsidRPr="006F4E4B">
        <w:rPr>
          <w:rFonts w:asciiTheme="majorBidi" w:hAnsiTheme="majorBidi" w:cstheme="majorBidi"/>
          <w:noProof/>
          <w:sz w:val="24"/>
        </w:rPr>
        <w:t xml:space="preserve">. 2019;66(6) doi:10.1002/pbc.27663 </w:t>
      </w:r>
    </w:p>
    <w:p w14:paraId="2F0F90D7" w14:textId="77777777" w:rsidR="00B47AD1" w:rsidRPr="006F4E4B" w:rsidRDefault="0017560B" w:rsidP="00B47AD1">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Sullivan CE, Morrissey L, Day SW, Chen Y, Shirey M, Landier W. Predictors of Hospitals' Nonachievement of Baseline Nursing Standards for Pediatric Oncology. </w:t>
      </w:r>
      <w:r w:rsidRPr="006F4E4B">
        <w:rPr>
          <w:rFonts w:asciiTheme="majorBidi" w:hAnsiTheme="majorBidi" w:cstheme="majorBidi"/>
          <w:i/>
          <w:noProof/>
          <w:sz w:val="24"/>
        </w:rPr>
        <w:t>Cancer Nursing</w:t>
      </w:r>
      <w:r w:rsidRPr="006F4E4B">
        <w:rPr>
          <w:rFonts w:asciiTheme="majorBidi" w:hAnsiTheme="majorBidi" w:cstheme="majorBidi"/>
          <w:noProof/>
          <w:sz w:val="24"/>
        </w:rPr>
        <w:t xml:space="preserve">. 2020;43(4):E197-E206. </w:t>
      </w:r>
    </w:p>
    <w:p w14:paraId="566C87BB" w14:textId="77777777" w:rsidR="00B47AD1" w:rsidRPr="006F4E4B" w:rsidRDefault="00B47AD1" w:rsidP="00B47AD1">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Day SW, Sullivan CE, Morrissey L, et al. Development and Content Validation of an Instrument to Measure Baseline Standards for Pediatric Oncology Nursing in Low-and Middle-Income Countries. </w:t>
      </w:r>
      <w:r w:rsidRPr="006F4E4B">
        <w:rPr>
          <w:rFonts w:asciiTheme="majorBidi" w:hAnsiTheme="majorBidi" w:cstheme="majorBidi"/>
          <w:i/>
          <w:noProof/>
          <w:sz w:val="24"/>
        </w:rPr>
        <w:t>J Pediatr Oncol Nurs</w:t>
      </w:r>
      <w:r w:rsidRPr="006F4E4B">
        <w:rPr>
          <w:rFonts w:asciiTheme="majorBidi" w:hAnsiTheme="majorBidi" w:cstheme="majorBidi"/>
          <w:noProof/>
          <w:sz w:val="24"/>
        </w:rPr>
        <w:t xml:space="preserve">. 2020:1043454220919700.  </w:t>
      </w:r>
    </w:p>
    <w:p w14:paraId="06F3A1A3" w14:textId="347F1BB1" w:rsidR="001264C1" w:rsidRPr="006F4E4B" w:rsidRDefault="00915684" w:rsidP="00AE4012">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Farooq W, Shaikh HS, Anwar S, Punjwani R, Raza MR. Achievements and pitfalls in improving </w:t>
      </w:r>
      <w:r w:rsidR="001264C1" w:rsidRPr="006F4E4B">
        <w:rPr>
          <w:rFonts w:asciiTheme="majorBidi" w:hAnsiTheme="majorBidi" w:cstheme="majorBidi"/>
          <w:noProof/>
          <w:sz w:val="24"/>
        </w:rPr>
        <w:t>p</w:t>
      </w:r>
      <w:r w:rsidRPr="006F4E4B">
        <w:rPr>
          <w:rFonts w:asciiTheme="majorBidi" w:hAnsiTheme="majorBidi" w:cstheme="majorBidi"/>
          <w:noProof/>
          <w:sz w:val="24"/>
        </w:rPr>
        <w:t xml:space="preserve">ediatric </w:t>
      </w:r>
      <w:r w:rsidR="001264C1" w:rsidRPr="006F4E4B">
        <w:rPr>
          <w:rFonts w:asciiTheme="majorBidi" w:hAnsiTheme="majorBidi" w:cstheme="majorBidi"/>
          <w:noProof/>
          <w:sz w:val="24"/>
        </w:rPr>
        <w:t>o</w:t>
      </w:r>
      <w:r w:rsidRPr="006F4E4B">
        <w:rPr>
          <w:rFonts w:asciiTheme="majorBidi" w:hAnsiTheme="majorBidi" w:cstheme="majorBidi"/>
          <w:noProof/>
          <w:sz w:val="24"/>
        </w:rPr>
        <w:t xml:space="preserve">ncology </w:t>
      </w:r>
      <w:r w:rsidR="001264C1" w:rsidRPr="006F4E4B">
        <w:rPr>
          <w:rFonts w:asciiTheme="majorBidi" w:hAnsiTheme="majorBidi" w:cstheme="majorBidi"/>
          <w:noProof/>
          <w:sz w:val="24"/>
        </w:rPr>
        <w:t>n</w:t>
      </w:r>
      <w:r w:rsidRPr="006F4E4B">
        <w:rPr>
          <w:rFonts w:asciiTheme="majorBidi" w:hAnsiTheme="majorBidi" w:cstheme="majorBidi"/>
          <w:noProof/>
          <w:sz w:val="24"/>
        </w:rPr>
        <w:t xml:space="preserve">ursing standards: A public-private partnership project. </w:t>
      </w:r>
      <w:r w:rsidRPr="006F4E4B">
        <w:rPr>
          <w:rFonts w:asciiTheme="majorBidi" w:hAnsiTheme="majorBidi" w:cstheme="majorBidi"/>
          <w:i/>
          <w:iCs/>
          <w:noProof/>
          <w:sz w:val="24"/>
        </w:rPr>
        <w:t>Canadian On</w:t>
      </w:r>
      <w:r w:rsidR="001264C1" w:rsidRPr="006F4E4B">
        <w:rPr>
          <w:rFonts w:asciiTheme="majorBidi" w:hAnsiTheme="majorBidi" w:cstheme="majorBidi"/>
          <w:i/>
          <w:iCs/>
          <w:noProof/>
          <w:sz w:val="24"/>
        </w:rPr>
        <w:t>colo</w:t>
      </w:r>
      <w:r w:rsidRPr="006F4E4B">
        <w:rPr>
          <w:rFonts w:asciiTheme="majorBidi" w:hAnsiTheme="majorBidi" w:cstheme="majorBidi"/>
          <w:i/>
          <w:iCs/>
          <w:noProof/>
          <w:sz w:val="24"/>
        </w:rPr>
        <w:t xml:space="preserve">gy </w:t>
      </w:r>
      <w:r w:rsidR="001264C1" w:rsidRPr="006F4E4B">
        <w:rPr>
          <w:rFonts w:asciiTheme="majorBidi" w:hAnsiTheme="majorBidi" w:cstheme="majorBidi"/>
          <w:i/>
          <w:iCs/>
          <w:noProof/>
          <w:sz w:val="24"/>
        </w:rPr>
        <w:t>N</w:t>
      </w:r>
      <w:r w:rsidRPr="006F4E4B">
        <w:rPr>
          <w:rFonts w:asciiTheme="majorBidi" w:hAnsiTheme="majorBidi" w:cstheme="majorBidi"/>
          <w:i/>
          <w:iCs/>
          <w:noProof/>
          <w:sz w:val="24"/>
        </w:rPr>
        <w:t>ursing J</w:t>
      </w:r>
      <w:r w:rsidR="001264C1" w:rsidRPr="006F4E4B">
        <w:rPr>
          <w:rFonts w:asciiTheme="majorBidi" w:hAnsiTheme="majorBidi" w:cstheme="majorBidi"/>
          <w:i/>
          <w:iCs/>
          <w:noProof/>
          <w:sz w:val="24"/>
        </w:rPr>
        <w:t>o</w:t>
      </w:r>
      <w:r w:rsidRPr="006F4E4B">
        <w:rPr>
          <w:rFonts w:asciiTheme="majorBidi" w:hAnsiTheme="majorBidi" w:cstheme="majorBidi"/>
          <w:i/>
          <w:iCs/>
          <w:noProof/>
          <w:sz w:val="24"/>
        </w:rPr>
        <w:t>urnal.</w:t>
      </w:r>
      <w:r w:rsidRPr="006F4E4B">
        <w:rPr>
          <w:rFonts w:asciiTheme="majorBidi" w:hAnsiTheme="majorBidi" w:cstheme="majorBidi"/>
          <w:noProof/>
          <w:sz w:val="24"/>
        </w:rPr>
        <w:t xml:space="preserve"> 2022;32(2):319.</w:t>
      </w:r>
    </w:p>
    <w:p w14:paraId="443C51BA" w14:textId="5794EA76" w:rsidR="00B47AD1" w:rsidRPr="006F4E4B" w:rsidRDefault="00AE4012" w:rsidP="00AE4012">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color w:val="000000"/>
          <w:sz w:val="24"/>
        </w:rPr>
        <w:t xml:space="preserve">Sullivan CE, Morrissey L, Day S, Landier W. Predictors of hospitals' non-achievement of baseline nursing standards for pediatric oncology. </w:t>
      </w:r>
      <w:r w:rsidRPr="006F4E4B">
        <w:rPr>
          <w:rFonts w:asciiTheme="majorBidi" w:hAnsiTheme="majorBidi" w:cstheme="majorBidi"/>
          <w:i/>
          <w:iCs/>
          <w:color w:val="000000"/>
          <w:sz w:val="24"/>
        </w:rPr>
        <w:t>Pediatric Blood Cancer 2018;</w:t>
      </w:r>
      <w:r w:rsidRPr="006F4E4B">
        <w:rPr>
          <w:rFonts w:asciiTheme="majorBidi" w:hAnsiTheme="majorBidi" w:cstheme="majorBidi"/>
          <w:color w:val="000000"/>
          <w:sz w:val="24"/>
        </w:rPr>
        <w:t xml:space="preserve"> 6(S2):S3. </w:t>
      </w:r>
      <w:proofErr w:type="spellStart"/>
      <w:r w:rsidRPr="006F4E4B">
        <w:rPr>
          <w:rFonts w:asciiTheme="majorBidi" w:hAnsiTheme="majorBidi" w:cstheme="majorBidi"/>
          <w:color w:val="000000"/>
          <w:sz w:val="24"/>
        </w:rPr>
        <w:t>doi</w:t>
      </w:r>
      <w:proofErr w:type="spellEnd"/>
      <w:r w:rsidRPr="006F4E4B">
        <w:rPr>
          <w:rFonts w:asciiTheme="majorBidi" w:hAnsiTheme="majorBidi" w:cstheme="majorBidi"/>
          <w:color w:val="000000"/>
          <w:sz w:val="24"/>
        </w:rPr>
        <w:t>: 10.1002/pbc.27455</w:t>
      </w:r>
      <w:r w:rsidR="00B47AD1" w:rsidRPr="006F4E4B">
        <w:rPr>
          <w:rFonts w:asciiTheme="majorBidi" w:hAnsiTheme="majorBidi" w:cstheme="majorBidi"/>
          <w:noProof/>
          <w:sz w:val="24"/>
        </w:rPr>
        <w:t xml:space="preserve"> </w:t>
      </w:r>
    </w:p>
    <w:p w14:paraId="4011DB2C" w14:textId="1754F00B" w:rsidR="00AE4012" w:rsidRPr="006F4E4B" w:rsidRDefault="00AE4012" w:rsidP="00AE4012">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Punjwani R, Ali SA. Integrating Baseline Nursing Standards in Pakistani Pediatric Oncology Centers to Improve Overall Quality of Care. </w:t>
      </w:r>
      <w:r w:rsidRPr="006F4E4B">
        <w:rPr>
          <w:rFonts w:asciiTheme="majorBidi" w:hAnsiTheme="majorBidi" w:cstheme="majorBidi"/>
          <w:i/>
          <w:iCs/>
          <w:noProof/>
          <w:sz w:val="24"/>
        </w:rPr>
        <w:t xml:space="preserve">Pediatr Blood Cancer </w:t>
      </w:r>
      <w:r w:rsidRPr="006F4E4B">
        <w:rPr>
          <w:rFonts w:asciiTheme="majorBidi" w:hAnsiTheme="majorBidi" w:cstheme="majorBidi"/>
          <w:noProof/>
          <w:sz w:val="24"/>
        </w:rPr>
        <w:t xml:space="preserve">2018; 65(S8):S628-S629. doi: 10.1002/pbc.27455 </w:t>
      </w:r>
    </w:p>
    <w:p w14:paraId="6D5DAD94" w14:textId="2CC443A6" w:rsidR="00AE4012" w:rsidRPr="006F4E4B" w:rsidRDefault="00AE4012" w:rsidP="00AE4012">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Khan B, Anwar S, Punjwani R. Continuous nursing education session and certification for pediatric oncology nurses of the Indus Hospital-Pediatric Complex, Pakistan. </w:t>
      </w:r>
      <w:r w:rsidRPr="006F4E4B">
        <w:rPr>
          <w:rFonts w:asciiTheme="majorBidi" w:hAnsiTheme="majorBidi" w:cstheme="majorBidi"/>
          <w:i/>
          <w:iCs/>
          <w:noProof/>
          <w:sz w:val="24"/>
        </w:rPr>
        <w:t>Pediatr Blood Cancer</w:t>
      </w:r>
      <w:r w:rsidRPr="006F4E4B">
        <w:rPr>
          <w:rFonts w:asciiTheme="majorBidi" w:hAnsiTheme="majorBidi" w:cstheme="majorBidi"/>
          <w:noProof/>
          <w:sz w:val="24"/>
        </w:rPr>
        <w:t xml:space="preserve"> 2018; 65(S8):S613-S613. doi: 10.1002/pbc.27455 </w:t>
      </w:r>
    </w:p>
    <w:p w14:paraId="17996EBD" w14:textId="4CAFD8C3" w:rsidR="00AE4012" w:rsidRPr="006F4E4B" w:rsidRDefault="00C07D19" w:rsidP="00C07D19">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Nhan NT, Hoang T, Quach T, Schroeder S, Dang A, Watanabe K, Abramovitz L. Promoting collaboration and professional development of pediatric oncology nurses in Vietnam to improve pediatric oncology nursing care. </w:t>
      </w:r>
      <w:r w:rsidRPr="006F4E4B">
        <w:rPr>
          <w:rFonts w:asciiTheme="majorBidi" w:hAnsiTheme="majorBidi" w:cstheme="majorBidi"/>
          <w:i/>
          <w:iCs/>
          <w:noProof/>
          <w:sz w:val="24"/>
        </w:rPr>
        <w:t>Pediatr Blood Cancer</w:t>
      </w:r>
      <w:r w:rsidRPr="006F4E4B">
        <w:rPr>
          <w:rFonts w:asciiTheme="majorBidi" w:hAnsiTheme="majorBidi" w:cstheme="majorBidi"/>
          <w:noProof/>
          <w:sz w:val="24"/>
        </w:rPr>
        <w:t xml:space="preserve"> 2018. 65(S8):S624-S625. doi: 10.1002/pbc.27455 </w:t>
      </w:r>
    </w:p>
    <w:p w14:paraId="1F53E686" w14:textId="63F287B3" w:rsidR="00C07D19" w:rsidRPr="006F4E4B" w:rsidRDefault="00C07D19" w:rsidP="00C07D19">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Afungchwi GM, Hollis R. Development of a competency-based orientation programme for pediatric oncology nursing in rural Cameroon. </w:t>
      </w:r>
      <w:r w:rsidRPr="006F4E4B">
        <w:rPr>
          <w:rFonts w:asciiTheme="majorBidi" w:hAnsiTheme="majorBidi" w:cstheme="majorBidi"/>
          <w:i/>
          <w:iCs/>
          <w:noProof/>
          <w:sz w:val="24"/>
        </w:rPr>
        <w:t>Pediatr Blood Ca</w:t>
      </w:r>
      <w:r w:rsidRPr="006F4E4B">
        <w:rPr>
          <w:rFonts w:asciiTheme="majorBidi" w:hAnsiTheme="majorBidi" w:cstheme="majorBidi"/>
          <w:noProof/>
          <w:sz w:val="24"/>
        </w:rPr>
        <w:t xml:space="preserve"> 2018; 65(S8):S598-S598. doi: 10.1002/pbc.27455</w:t>
      </w:r>
    </w:p>
    <w:p w14:paraId="500E4133" w14:textId="30613B03" w:rsidR="00C07D19" w:rsidRPr="006F4E4B" w:rsidRDefault="00394AF9" w:rsidP="00C40BFD">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sz w:val="24"/>
        </w:rPr>
        <w:t xml:space="preserve">SIOP. 2023 SIOP Nursing Quality Improvement Scholars Program. Accessed August 24, 2024. </w:t>
      </w:r>
      <w:hyperlink r:id="rId17" w:history="1">
        <w:r w:rsidR="009E3207" w:rsidRPr="006F4E4B">
          <w:rPr>
            <w:rStyle w:val="Hyperlink"/>
            <w:rFonts w:asciiTheme="majorBidi" w:hAnsiTheme="majorBidi" w:cstheme="majorBidi"/>
            <w:noProof/>
            <w:sz w:val="24"/>
          </w:rPr>
          <w:t>https://siop-online.org/news/2023-siop-nursing-quality-improvement-scholars-program/</w:t>
        </w:r>
      </w:hyperlink>
    </w:p>
    <w:p w14:paraId="328C8B0D" w14:textId="77777777" w:rsidR="00320673" w:rsidRPr="006F4E4B" w:rsidRDefault="00C40BFD" w:rsidP="0032067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Anwar Ali SA, Punjwani R, Ashraf S. Achievement, and pitfalls in improving pediatric oncology nursing standards: Experience of Indus Hospital in a public private partnership project supported by My Child Matters Grant. </w:t>
      </w:r>
      <w:r w:rsidRPr="006F4E4B">
        <w:rPr>
          <w:rFonts w:asciiTheme="majorBidi" w:hAnsiTheme="majorBidi" w:cstheme="majorBidi"/>
          <w:i/>
          <w:iCs/>
          <w:noProof/>
          <w:sz w:val="24"/>
        </w:rPr>
        <w:t>Pediatr Blood Cancer</w:t>
      </w:r>
      <w:r w:rsidRPr="006F4E4B">
        <w:rPr>
          <w:rFonts w:asciiTheme="majorBidi" w:hAnsiTheme="majorBidi" w:cstheme="majorBidi"/>
          <w:noProof/>
          <w:sz w:val="24"/>
        </w:rPr>
        <w:t xml:space="preserve"> 2019. 66: pp. S98-S99. doi: 10.1002/pbc.27989</w:t>
      </w:r>
      <w:r w:rsidR="00320673" w:rsidRPr="006F4E4B">
        <w:rPr>
          <w:rFonts w:asciiTheme="majorBidi" w:hAnsiTheme="majorBidi" w:cstheme="majorBidi"/>
          <w:noProof/>
          <w:sz w:val="24"/>
        </w:rPr>
        <w:t xml:space="preserve"> </w:t>
      </w:r>
    </w:p>
    <w:p w14:paraId="47635B96" w14:textId="77777777" w:rsidR="00320673" w:rsidRPr="006F4E4B" w:rsidRDefault="00320673" w:rsidP="00320673">
      <w:pPr>
        <w:pStyle w:val="EndNoteBibliography"/>
        <w:numPr>
          <w:ilvl w:val="0"/>
          <w:numId w:val="16"/>
        </w:numPr>
        <w:ind w:hanging="720"/>
        <w:rPr>
          <w:rFonts w:asciiTheme="majorBidi" w:hAnsiTheme="majorBidi" w:cstheme="majorBidi"/>
          <w:noProof/>
          <w:sz w:val="24"/>
        </w:rPr>
      </w:pPr>
      <w:bookmarkStart w:id="4" w:name="_Hlk175396266"/>
      <w:r w:rsidRPr="006F4E4B">
        <w:rPr>
          <w:rFonts w:asciiTheme="majorBidi" w:hAnsiTheme="majorBidi" w:cstheme="majorBidi"/>
          <w:color w:val="000000"/>
          <w:sz w:val="24"/>
        </w:rPr>
        <w:lastRenderedPageBreak/>
        <w:t>Khan BA, Farooq W, Pathan GQ, Raza MR, Ashraf</w:t>
      </w:r>
      <w:r w:rsidRPr="006F4E4B">
        <w:rPr>
          <w:rFonts w:asciiTheme="majorBidi" w:hAnsiTheme="majorBidi" w:cstheme="majorBidi"/>
          <w:b/>
          <w:bCs/>
          <w:color w:val="000000"/>
          <w:sz w:val="24"/>
        </w:rPr>
        <w:t xml:space="preserve"> </w:t>
      </w:r>
      <w:r w:rsidRPr="006F4E4B">
        <w:rPr>
          <w:rFonts w:asciiTheme="majorBidi" w:hAnsiTheme="majorBidi" w:cstheme="majorBidi"/>
          <w:color w:val="000000"/>
          <w:sz w:val="24"/>
        </w:rPr>
        <w:t xml:space="preserve">S. Building a paediatric </w:t>
      </w:r>
      <w:r w:rsidRPr="006F4E4B">
        <w:rPr>
          <w:rFonts w:asciiTheme="majorBidi" w:hAnsiTheme="majorBidi" w:cstheme="majorBidi"/>
          <w:color w:val="4472C4" w:themeColor="accent1"/>
          <w:sz w:val="24"/>
          <w:u w:val="single"/>
        </w:rPr>
        <w:t>oncology nursing team for sharing of patients in Quetta Pakistan: Strategies</w:t>
      </w:r>
      <w:r w:rsidRPr="006F4E4B">
        <w:rPr>
          <w:rFonts w:asciiTheme="majorBidi" w:hAnsiTheme="majorBidi" w:cstheme="majorBidi"/>
          <w:color w:val="4472C4" w:themeColor="accent1"/>
          <w:sz w:val="24"/>
        </w:rPr>
        <w:t xml:space="preserve"> </w:t>
      </w:r>
      <w:r w:rsidRPr="006F4E4B">
        <w:rPr>
          <w:rFonts w:asciiTheme="majorBidi" w:hAnsiTheme="majorBidi" w:cstheme="majorBidi"/>
          <w:color w:val="000000"/>
          <w:sz w:val="24"/>
        </w:rPr>
        <w:t xml:space="preserve">and outcomes. </w:t>
      </w:r>
      <w:proofErr w:type="spellStart"/>
      <w:r w:rsidRPr="006F4E4B">
        <w:rPr>
          <w:rFonts w:asciiTheme="majorBidi" w:hAnsiTheme="majorBidi" w:cstheme="majorBidi"/>
          <w:i/>
          <w:iCs/>
          <w:color w:val="000000"/>
          <w:sz w:val="24"/>
        </w:rPr>
        <w:t>Pediatr</w:t>
      </w:r>
      <w:proofErr w:type="spellEnd"/>
      <w:r w:rsidRPr="006F4E4B">
        <w:rPr>
          <w:rFonts w:asciiTheme="majorBidi" w:hAnsiTheme="majorBidi" w:cstheme="majorBidi"/>
          <w:i/>
          <w:iCs/>
          <w:color w:val="000000"/>
          <w:sz w:val="24"/>
        </w:rPr>
        <w:t xml:space="preserve"> Blood Ca</w:t>
      </w:r>
      <w:r w:rsidRPr="006F4E4B">
        <w:rPr>
          <w:rFonts w:asciiTheme="majorBidi" w:hAnsiTheme="majorBidi" w:cstheme="majorBidi"/>
          <w:color w:val="000000"/>
          <w:sz w:val="24"/>
        </w:rPr>
        <w:t xml:space="preserve"> 2023; 70(S8): S233-S234. </w:t>
      </w:r>
      <w:proofErr w:type="spellStart"/>
      <w:r w:rsidRPr="006F4E4B">
        <w:rPr>
          <w:rFonts w:asciiTheme="majorBidi" w:hAnsiTheme="majorBidi" w:cstheme="majorBidi"/>
          <w:color w:val="000000"/>
          <w:sz w:val="24"/>
        </w:rPr>
        <w:t>doi</w:t>
      </w:r>
      <w:proofErr w:type="spellEnd"/>
      <w:r w:rsidRPr="006F4E4B">
        <w:rPr>
          <w:rFonts w:asciiTheme="majorBidi" w:hAnsiTheme="majorBidi" w:cstheme="majorBidi"/>
          <w:color w:val="000000"/>
          <w:sz w:val="24"/>
        </w:rPr>
        <w:t xml:space="preserve">: 10.1002/pbc.30748 </w:t>
      </w:r>
    </w:p>
    <w:bookmarkEnd w:id="4"/>
    <w:p w14:paraId="33423422" w14:textId="24357D06" w:rsidR="00320673" w:rsidRPr="006F4E4B" w:rsidRDefault="00320673" w:rsidP="006E6445">
      <w:pPr>
        <w:pStyle w:val="EndNoteBibliography"/>
        <w:numPr>
          <w:ilvl w:val="0"/>
          <w:numId w:val="16"/>
        </w:numPr>
        <w:ind w:hanging="720"/>
        <w:rPr>
          <w:rFonts w:asciiTheme="majorBidi" w:hAnsiTheme="majorBidi" w:cstheme="majorBidi"/>
          <w:noProof/>
          <w:sz w:val="24"/>
        </w:rPr>
      </w:pPr>
      <w:proofErr w:type="spellStart"/>
      <w:r w:rsidRPr="006F4E4B">
        <w:rPr>
          <w:rFonts w:asciiTheme="majorBidi" w:hAnsiTheme="majorBidi" w:cstheme="majorBidi"/>
          <w:color w:val="000000"/>
          <w:sz w:val="24"/>
        </w:rPr>
        <w:t>Mblah</w:t>
      </w:r>
      <w:proofErr w:type="spellEnd"/>
      <w:r w:rsidRPr="006F4E4B">
        <w:rPr>
          <w:rFonts w:asciiTheme="majorBidi" w:hAnsiTheme="majorBidi" w:cstheme="majorBidi"/>
          <w:color w:val="000000"/>
          <w:sz w:val="24"/>
        </w:rPr>
        <w:t xml:space="preserve">, G. Foundation training for nurses working in paediatric oncology unit at Ola  During Children Teaching Hospital Freetown Sierra Leone: Implementation evaluation. </w:t>
      </w:r>
      <w:proofErr w:type="spellStart"/>
      <w:r w:rsidRPr="006F4E4B">
        <w:rPr>
          <w:rFonts w:asciiTheme="majorBidi" w:hAnsiTheme="majorBidi" w:cstheme="majorBidi"/>
          <w:i/>
          <w:iCs/>
          <w:color w:val="000000"/>
          <w:sz w:val="24"/>
        </w:rPr>
        <w:t>Pediatr</w:t>
      </w:r>
      <w:proofErr w:type="spellEnd"/>
      <w:r w:rsidRPr="006F4E4B">
        <w:rPr>
          <w:rFonts w:asciiTheme="majorBidi" w:hAnsiTheme="majorBidi" w:cstheme="majorBidi"/>
          <w:i/>
          <w:iCs/>
          <w:color w:val="000000"/>
          <w:sz w:val="24"/>
        </w:rPr>
        <w:t xml:space="preserve"> Blood Ca </w:t>
      </w:r>
      <w:r w:rsidRPr="006F4E4B">
        <w:rPr>
          <w:rFonts w:asciiTheme="majorBidi" w:hAnsiTheme="majorBidi" w:cstheme="majorBidi"/>
          <w:color w:val="000000"/>
          <w:sz w:val="24"/>
        </w:rPr>
        <w:t xml:space="preserve">2023; 70(S8):S232-S233. </w:t>
      </w:r>
      <w:proofErr w:type="spellStart"/>
      <w:r w:rsidRPr="006F4E4B">
        <w:rPr>
          <w:rFonts w:asciiTheme="majorBidi" w:hAnsiTheme="majorBidi" w:cstheme="majorBidi"/>
          <w:color w:val="000000"/>
          <w:sz w:val="24"/>
        </w:rPr>
        <w:t>doi</w:t>
      </w:r>
      <w:proofErr w:type="spellEnd"/>
      <w:r w:rsidRPr="006F4E4B">
        <w:rPr>
          <w:rFonts w:asciiTheme="majorBidi" w:hAnsiTheme="majorBidi" w:cstheme="majorBidi"/>
          <w:color w:val="000000"/>
          <w:sz w:val="24"/>
        </w:rPr>
        <w:t>: 10.1002/pbc.30748</w:t>
      </w:r>
    </w:p>
    <w:p w14:paraId="7462E1F3" w14:textId="77777777" w:rsidR="00320673" w:rsidRPr="006F4E4B" w:rsidRDefault="00320673" w:rsidP="0032067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color w:val="000000"/>
          <w:sz w:val="24"/>
        </w:rPr>
        <w:t xml:space="preserve">Abraham M, </w:t>
      </w:r>
      <w:proofErr w:type="spellStart"/>
      <w:r w:rsidRPr="006F4E4B">
        <w:rPr>
          <w:rFonts w:asciiTheme="majorBidi" w:hAnsiTheme="majorBidi" w:cstheme="majorBidi"/>
          <w:color w:val="000000"/>
          <w:sz w:val="24"/>
        </w:rPr>
        <w:t>Bazaglia</w:t>
      </w:r>
      <w:proofErr w:type="spellEnd"/>
      <w:r w:rsidRPr="006F4E4B">
        <w:rPr>
          <w:rFonts w:asciiTheme="majorBidi" w:hAnsiTheme="majorBidi" w:cstheme="majorBidi"/>
          <w:color w:val="000000"/>
          <w:sz w:val="24"/>
        </w:rPr>
        <w:t xml:space="preserve"> F, Saad R, Segovia-Weber L, De Silveira </w:t>
      </w:r>
      <w:proofErr w:type="spellStart"/>
      <w:r w:rsidRPr="006F4E4B">
        <w:rPr>
          <w:rFonts w:asciiTheme="majorBidi" w:hAnsiTheme="majorBidi" w:cstheme="majorBidi"/>
          <w:color w:val="000000"/>
          <w:sz w:val="24"/>
        </w:rPr>
        <w:t>Assoni</w:t>
      </w:r>
      <w:proofErr w:type="spellEnd"/>
      <w:r w:rsidRPr="006F4E4B">
        <w:rPr>
          <w:rFonts w:asciiTheme="majorBidi" w:hAnsiTheme="majorBidi" w:cstheme="majorBidi"/>
          <w:color w:val="000000"/>
          <w:sz w:val="24"/>
        </w:rPr>
        <w:t xml:space="preserve"> MA, Bueno T, Yamamoto L, </w:t>
      </w:r>
      <w:proofErr w:type="spellStart"/>
      <w:r w:rsidRPr="006F4E4B">
        <w:rPr>
          <w:rFonts w:asciiTheme="majorBidi" w:hAnsiTheme="majorBidi" w:cstheme="majorBidi"/>
          <w:color w:val="000000"/>
          <w:sz w:val="24"/>
        </w:rPr>
        <w:t>Francelino</w:t>
      </w:r>
      <w:proofErr w:type="spellEnd"/>
      <w:r w:rsidRPr="006F4E4B">
        <w:rPr>
          <w:rFonts w:asciiTheme="majorBidi" w:hAnsiTheme="majorBidi" w:cstheme="majorBidi"/>
          <w:color w:val="000000"/>
          <w:sz w:val="24"/>
        </w:rPr>
        <w:t xml:space="preserve"> E, Alvarenga C, Chen Y, </w:t>
      </w:r>
      <w:proofErr w:type="spellStart"/>
      <w:r w:rsidRPr="006F4E4B">
        <w:rPr>
          <w:rFonts w:asciiTheme="majorBidi" w:hAnsiTheme="majorBidi" w:cstheme="majorBidi"/>
          <w:color w:val="000000"/>
          <w:sz w:val="24"/>
        </w:rPr>
        <w:t>Devidas</w:t>
      </w:r>
      <w:proofErr w:type="spellEnd"/>
      <w:r w:rsidRPr="006F4E4B">
        <w:rPr>
          <w:rFonts w:asciiTheme="majorBidi" w:hAnsiTheme="majorBidi" w:cstheme="majorBidi"/>
          <w:color w:val="000000"/>
          <w:sz w:val="24"/>
        </w:rPr>
        <w:t xml:space="preserve"> M, </w:t>
      </w:r>
      <w:proofErr w:type="spellStart"/>
      <w:r w:rsidRPr="006F4E4B">
        <w:rPr>
          <w:rFonts w:asciiTheme="majorBidi" w:hAnsiTheme="majorBidi" w:cstheme="majorBidi"/>
          <w:color w:val="000000"/>
          <w:sz w:val="24"/>
        </w:rPr>
        <w:t>Logetto</w:t>
      </w:r>
      <w:proofErr w:type="spellEnd"/>
      <w:r w:rsidRPr="006F4E4B">
        <w:rPr>
          <w:rFonts w:asciiTheme="majorBidi" w:hAnsiTheme="majorBidi" w:cstheme="majorBidi"/>
          <w:color w:val="000000"/>
          <w:sz w:val="24"/>
        </w:rPr>
        <w:t xml:space="preserve"> P, Friedrich P, Rodriguez-Galindo C, Lopes LF. Improving children’s onco-hematology nursing (ICON), Brazil: A collaborative pilot study to create a country-specific strategy for nursing. </w:t>
      </w:r>
      <w:proofErr w:type="spellStart"/>
      <w:r w:rsidRPr="006F4E4B">
        <w:rPr>
          <w:rFonts w:asciiTheme="majorBidi" w:hAnsiTheme="majorBidi" w:cstheme="majorBidi"/>
          <w:i/>
          <w:iCs/>
          <w:color w:val="000000"/>
          <w:sz w:val="24"/>
        </w:rPr>
        <w:t>Pediatr</w:t>
      </w:r>
      <w:proofErr w:type="spellEnd"/>
      <w:r w:rsidRPr="006F4E4B">
        <w:rPr>
          <w:rFonts w:asciiTheme="majorBidi" w:hAnsiTheme="majorBidi" w:cstheme="majorBidi"/>
          <w:i/>
          <w:iCs/>
          <w:color w:val="000000"/>
          <w:sz w:val="24"/>
        </w:rPr>
        <w:t xml:space="preserve"> Blood Ca </w:t>
      </w:r>
      <w:r w:rsidRPr="006F4E4B">
        <w:rPr>
          <w:rFonts w:asciiTheme="majorBidi" w:hAnsiTheme="majorBidi" w:cstheme="majorBidi"/>
          <w:color w:val="000000"/>
          <w:sz w:val="24"/>
        </w:rPr>
        <w:t xml:space="preserve">2023; 70(S8):S108. </w:t>
      </w:r>
      <w:proofErr w:type="spellStart"/>
      <w:r w:rsidRPr="006F4E4B">
        <w:rPr>
          <w:rFonts w:asciiTheme="majorBidi" w:hAnsiTheme="majorBidi" w:cstheme="majorBidi"/>
          <w:color w:val="000000"/>
          <w:sz w:val="24"/>
        </w:rPr>
        <w:t>doi</w:t>
      </w:r>
      <w:proofErr w:type="spellEnd"/>
      <w:r w:rsidRPr="006F4E4B">
        <w:rPr>
          <w:rFonts w:asciiTheme="majorBidi" w:hAnsiTheme="majorBidi" w:cstheme="majorBidi"/>
          <w:color w:val="000000"/>
          <w:sz w:val="24"/>
        </w:rPr>
        <w:t>: 10.1002/pbc.30748</w:t>
      </w:r>
      <w:r w:rsidRPr="006F4E4B">
        <w:rPr>
          <w:rFonts w:asciiTheme="majorBidi" w:hAnsiTheme="majorBidi" w:cstheme="majorBidi"/>
          <w:noProof/>
          <w:sz w:val="24"/>
        </w:rPr>
        <w:t xml:space="preserve"> </w:t>
      </w:r>
    </w:p>
    <w:p w14:paraId="5C4B4069" w14:textId="77777777" w:rsidR="00A35613" w:rsidRPr="006F4E4B" w:rsidRDefault="00320673" w:rsidP="00A3561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color w:val="000000"/>
          <w:sz w:val="24"/>
          <w:lang w:val="es-US"/>
        </w:rPr>
        <w:t xml:space="preserve">Saad R, Segovia-Weber L, Bueno T, </w:t>
      </w:r>
      <w:proofErr w:type="spellStart"/>
      <w:r w:rsidRPr="006F4E4B">
        <w:rPr>
          <w:rFonts w:asciiTheme="majorBidi" w:hAnsiTheme="majorBidi" w:cstheme="majorBidi"/>
          <w:color w:val="000000"/>
          <w:sz w:val="24"/>
          <w:lang w:val="es-US"/>
        </w:rPr>
        <w:t>Bazaglia</w:t>
      </w:r>
      <w:proofErr w:type="spellEnd"/>
      <w:r w:rsidRPr="006F4E4B">
        <w:rPr>
          <w:rFonts w:asciiTheme="majorBidi" w:hAnsiTheme="majorBidi" w:cstheme="majorBidi"/>
          <w:color w:val="000000"/>
          <w:sz w:val="24"/>
          <w:lang w:val="es-US"/>
        </w:rPr>
        <w:t xml:space="preserve"> F, Alvarenga C, </w:t>
      </w:r>
      <w:proofErr w:type="spellStart"/>
      <w:r w:rsidRPr="006F4E4B">
        <w:rPr>
          <w:rFonts w:asciiTheme="majorBidi" w:hAnsiTheme="majorBidi" w:cstheme="majorBidi"/>
          <w:color w:val="000000"/>
          <w:sz w:val="24"/>
          <w:lang w:val="es-US"/>
        </w:rPr>
        <w:t>Assoni</w:t>
      </w:r>
      <w:proofErr w:type="spellEnd"/>
      <w:r w:rsidRPr="006F4E4B">
        <w:rPr>
          <w:rFonts w:asciiTheme="majorBidi" w:hAnsiTheme="majorBidi" w:cstheme="majorBidi"/>
          <w:color w:val="000000"/>
          <w:sz w:val="24"/>
          <w:lang w:val="es-US"/>
        </w:rPr>
        <w:t xml:space="preserve"> MA, Yamamoto L, </w:t>
      </w:r>
      <w:proofErr w:type="spellStart"/>
      <w:r w:rsidRPr="006F4E4B">
        <w:rPr>
          <w:rFonts w:asciiTheme="majorBidi" w:hAnsiTheme="majorBidi" w:cstheme="majorBidi"/>
          <w:color w:val="000000"/>
          <w:sz w:val="24"/>
          <w:lang w:val="es-US"/>
        </w:rPr>
        <w:t>Francelino</w:t>
      </w:r>
      <w:proofErr w:type="spellEnd"/>
      <w:r w:rsidRPr="006F4E4B">
        <w:rPr>
          <w:rFonts w:asciiTheme="majorBidi" w:hAnsiTheme="majorBidi" w:cstheme="majorBidi"/>
          <w:color w:val="000000"/>
          <w:sz w:val="24"/>
          <w:lang w:val="es-US"/>
        </w:rPr>
        <w:t xml:space="preserve"> E, Abraham.</w:t>
      </w:r>
      <w:r w:rsidR="00EF6D84" w:rsidRPr="006F4E4B">
        <w:rPr>
          <w:rFonts w:asciiTheme="majorBidi" w:hAnsiTheme="majorBidi" w:cstheme="majorBidi"/>
          <w:color w:val="000000"/>
          <w:sz w:val="24"/>
          <w:lang w:val="es-US"/>
        </w:rPr>
        <w:t xml:space="preserve"> </w:t>
      </w:r>
      <w:r w:rsidRPr="006F4E4B">
        <w:rPr>
          <w:rFonts w:asciiTheme="majorBidi" w:hAnsiTheme="majorBidi" w:cstheme="majorBidi"/>
          <w:color w:val="000000"/>
          <w:sz w:val="24"/>
        </w:rPr>
        <w:t xml:space="preserve">Initial development and pilot testing of an instrument for conducting a country-level situational analysis of pediatric oncology-hematology nursing </w:t>
      </w:r>
      <w:proofErr w:type="spellStart"/>
      <w:r w:rsidRPr="006F4E4B">
        <w:rPr>
          <w:rFonts w:asciiTheme="majorBidi" w:hAnsiTheme="majorBidi" w:cstheme="majorBidi"/>
          <w:i/>
          <w:iCs/>
          <w:color w:val="000000"/>
          <w:sz w:val="24"/>
        </w:rPr>
        <w:t>Pediatr</w:t>
      </w:r>
      <w:proofErr w:type="spellEnd"/>
      <w:r w:rsidRPr="006F4E4B">
        <w:rPr>
          <w:rFonts w:asciiTheme="majorBidi" w:hAnsiTheme="majorBidi" w:cstheme="majorBidi"/>
          <w:i/>
          <w:iCs/>
          <w:color w:val="000000"/>
          <w:sz w:val="24"/>
        </w:rPr>
        <w:t xml:space="preserve"> Blood Ca </w:t>
      </w:r>
      <w:r w:rsidRPr="006F4E4B">
        <w:rPr>
          <w:rFonts w:asciiTheme="majorBidi" w:hAnsiTheme="majorBidi" w:cstheme="majorBidi"/>
          <w:color w:val="000000"/>
          <w:sz w:val="24"/>
        </w:rPr>
        <w:t xml:space="preserve">2023; 70(S8):S59. </w:t>
      </w:r>
      <w:proofErr w:type="spellStart"/>
      <w:r w:rsidRPr="006F4E4B">
        <w:rPr>
          <w:rFonts w:asciiTheme="majorBidi" w:hAnsiTheme="majorBidi" w:cstheme="majorBidi"/>
          <w:color w:val="000000"/>
          <w:sz w:val="24"/>
        </w:rPr>
        <w:t>doi</w:t>
      </w:r>
      <w:proofErr w:type="spellEnd"/>
      <w:r w:rsidRPr="006F4E4B">
        <w:rPr>
          <w:rFonts w:asciiTheme="majorBidi" w:hAnsiTheme="majorBidi" w:cstheme="majorBidi"/>
          <w:color w:val="000000"/>
          <w:sz w:val="24"/>
        </w:rPr>
        <w:t>: 10.1002/pbc.30748</w:t>
      </w:r>
      <w:r w:rsidRPr="006F4E4B">
        <w:rPr>
          <w:rFonts w:asciiTheme="majorBidi" w:hAnsiTheme="majorBidi" w:cstheme="majorBidi"/>
          <w:noProof/>
          <w:sz w:val="24"/>
        </w:rPr>
        <w:t xml:space="preserve"> </w:t>
      </w:r>
    </w:p>
    <w:p w14:paraId="6FC57D79" w14:textId="49C66CDD" w:rsidR="00715292" w:rsidRPr="006F4E4B" w:rsidRDefault="00715292" w:rsidP="00A3561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Perú Ministry of Health. Directiva Sanitaria Para La Organización De Los Procesos De Atención Especializada En Oncohematología Pediátrica [Health Directive for the Organization of Specialized Care Processes in Pediatric Oncohematology]. Lima, Peru: Ministry of Health; 2020. </w:t>
      </w:r>
      <w:r w:rsidRPr="006F4E4B">
        <w:rPr>
          <w:rFonts w:asciiTheme="majorBidi" w:hAnsiTheme="majorBidi" w:cstheme="majorBidi"/>
          <w:color w:val="000000"/>
          <w:sz w:val="24"/>
        </w:rPr>
        <w:t>https://bvs.minsa.gob.pe/local/MINSA/5180.pdf</w:t>
      </w:r>
    </w:p>
    <w:p w14:paraId="00C770B5" w14:textId="77777777" w:rsidR="00A35613" w:rsidRPr="006F4E4B" w:rsidRDefault="00320673" w:rsidP="00A3561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Ndong, E., Jator, B., Waindim, Y., Kouya, F. and Afungchwi, G.M. (2024) ‘Implementation of the SIOP Paediatric Oncology Nursing Foundation Course in Cameroon’, Oral presentation at the 15th African Congress of the International Society of Paediatric Oncology, Johannesburg, South Africa, 4-8 June 2024.</w:t>
      </w:r>
    </w:p>
    <w:p w14:paraId="17272C31" w14:textId="46D1FC43" w:rsidR="00A35613" w:rsidRPr="006F4E4B" w:rsidRDefault="00A35613" w:rsidP="00A3561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lang w:val="es-US"/>
        </w:rPr>
        <w:t xml:space="preserve">Sullivan CE, Segovia Weber L, Viveros Lamas P, Metzger ML, Rodriguez-Galindo C, Day SW. </w:t>
      </w:r>
      <w:r w:rsidRPr="006F4E4B">
        <w:rPr>
          <w:rFonts w:asciiTheme="majorBidi" w:hAnsiTheme="majorBidi" w:cstheme="majorBidi"/>
          <w:noProof/>
          <w:sz w:val="24"/>
        </w:rPr>
        <w:t xml:space="preserve">A sustainable model for pediatric oncology nursing education and capacity building in Latin American hospitals: Evolution and impact of a nurse educator network. </w:t>
      </w:r>
      <w:r w:rsidRPr="006F4E4B">
        <w:rPr>
          <w:rFonts w:asciiTheme="majorBidi" w:hAnsiTheme="majorBidi" w:cstheme="majorBidi"/>
          <w:i/>
          <w:noProof/>
          <w:sz w:val="24"/>
        </w:rPr>
        <w:t>Pediatric Blood &amp; Cancer</w:t>
      </w:r>
      <w:r w:rsidRPr="006F4E4B">
        <w:rPr>
          <w:rFonts w:asciiTheme="majorBidi" w:hAnsiTheme="majorBidi" w:cstheme="majorBidi"/>
          <w:noProof/>
          <w:sz w:val="24"/>
        </w:rPr>
        <w:t xml:space="preserve">. 2021;68(9):e29095. </w:t>
      </w:r>
    </w:p>
    <w:p w14:paraId="5924FEEA" w14:textId="6F1A8BDA" w:rsidR="00320673" w:rsidRPr="006F4E4B" w:rsidRDefault="009C6E99" w:rsidP="00320673">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sz w:val="24"/>
        </w:rPr>
        <w:t xml:space="preserve">World Bank Group. Nurses and midwives (per 1000 people). Accessed August 24, 2024. </w:t>
      </w:r>
      <w:hyperlink r:id="rId18" w:history="1">
        <w:r w:rsidR="005940B6" w:rsidRPr="006F4E4B">
          <w:rPr>
            <w:rStyle w:val="Hyperlink"/>
            <w:rFonts w:asciiTheme="majorBidi" w:hAnsiTheme="majorBidi" w:cstheme="majorBidi"/>
            <w:sz w:val="24"/>
          </w:rPr>
          <w:t>https://data.worldbank.org/indicator/SH.MED.NUMW.P3</w:t>
        </w:r>
      </w:hyperlink>
    </w:p>
    <w:p w14:paraId="032E41D7" w14:textId="764F5548" w:rsidR="006E6445" w:rsidRPr="006F4E4B" w:rsidRDefault="009C6E99" w:rsidP="006E6445">
      <w:pPr>
        <w:pStyle w:val="EndNoteBibliography"/>
        <w:numPr>
          <w:ilvl w:val="0"/>
          <w:numId w:val="16"/>
        </w:numPr>
        <w:ind w:hanging="720"/>
        <w:rPr>
          <w:rFonts w:asciiTheme="majorBidi" w:hAnsiTheme="majorBidi" w:cstheme="majorBidi"/>
          <w:noProof/>
          <w:sz w:val="24"/>
        </w:rPr>
      </w:pPr>
      <w:r w:rsidRPr="006F4E4B">
        <w:rPr>
          <w:rFonts w:asciiTheme="majorBidi" w:hAnsiTheme="majorBidi" w:cstheme="majorBidi"/>
          <w:noProof/>
          <w:sz w:val="24"/>
        </w:rPr>
        <w:t xml:space="preserve">World Bank Group. </w:t>
      </w:r>
      <w:r w:rsidR="003C655D" w:rsidRPr="006F4E4B">
        <w:rPr>
          <w:rFonts w:asciiTheme="majorBidi" w:hAnsiTheme="majorBidi" w:cstheme="majorBidi"/>
          <w:noProof/>
          <w:sz w:val="24"/>
        </w:rPr>
        <w:t xml:space="preserve">Physicians (per 1000 people). Accessed August 24, 2024. </w:t>
      </w:r>
      <w:hyperlink r:id="rId19" w:history="1">
        <w:r w:rsidR="003C655D" w:rsidRPr="006F4E4B">
          <w:rPr>
            <w:rStyle w:val="Hyperlink"/>
            <w:rFonts w:asciiTheme="majorBidi" w:hAnsiTheme="majorBidi" w:cstheme="majorBidi"/>
            <w:noProof/>
            <w:sz w:val="24"/>
          </w:rPr>
          <w:t>https://data.worldbank.org/indicator/SH.MED.PHYS.ZS</w:t>
        </w:r>
      </w:hyperlink>
      <w:r w:rsidR="006E6445" w:rsidRPr="006F4E4B">
        <w:rPr>
          <w:rFonts w:asciiTheme="majorBidi" w:hAnsiTheme="majorBidi" w:cstheme="majorBidi"/>
          <w:noProof/>
          <w:sz w:val="24"/>
        </w:rPr>
        <w:t xml:space="preserve">   </w:t>
      </w:r>
    </w:p>
    <w:p w14:paraId="756A06E1" w14:textId="6B1FC7A6" w:rsidR="00290FF3" w:rsidRPr="006F4E4B" w:rsidRDefault="005940B6" w:rsidP="00290FF3">
      <w:pPr>
        <w:pStyle w:val="EndNoteBibliography"/>
        <w:numPr>
          <w:ilvl w:val="0"/>
          <w:numId w:val="16"/>
        </w:numPr>
        <w:ind w:hanging="720"/>
        <w:rPr>
          <w:rFonts w:asciiTheme="majorBidi" w:hAnsiTheme="majorBidi" w:cstheme="majorBidi"/>
          <w:noProof/>
          <w:sz w:val="24"/>
          <w:lang w:val="es-US"/>
        </w:rPr>
      </w:pPr>
      <w:r w:rsidRPr="006F4E4B">
        <w:rPr>
          <w:rFonts w:asciiTheme="majorBidi" w:hAnsiTheme="majorBidi" w:cstheme="majorBidi"/>
          <w:noProof/>
          <w:sz w:val="24"/>
          <w:lang w:val="es-US"/>
        </w:rPr>
        <w:t xml:space="preserve">Ministerio de Salud. </w:t>
      </w:r>
      <w:r w:rsidR="006E6445" w:rsidRPr="006F4E4B">
        <w:rPr>
          <w:rFonts w:asciiTheme="majorBidi" w:hAnsiTheme="majorBidi" w:cstheme="majorBidi"/>
          <w:noProof/>
          <w:sz w:val="24"/>
          <w:lang w:val="es-US"/>
        </w:rPr>
        <w:t>La organización de las procesos de atención especializada en onchohematologia pediátrica. D</w:t>
      </w:r>
      <w:r w:rsidRPr="006F4E4B">
        <w:rPr>
          <w:rFonts w:asciiTheme="majorBidi" w:hAnsiTheme="majorBidi" w:cstheme="majorBidi"/>
          <w:noProof/>
          <w:sz w:val="24"/>
          <w:lang w:val="es-US"/>
        </w:rPr>
        <w:t>orectova Sanitaria</w:t>
      </w:r>
      <w:r w:rsidR="006E6445" w:rsidRPr="006F4E4B">
        <w:rPr>
          <w:rFonts w:asciiTheme="majorBidi" w:hAnsiTheme="majorBidi" w:cstheme="majorBidi"/>
          <w:noProof/>
          <w:sz w:val="24"/>
          <w:lang w:val="es-US"/>
        </w:rPr>
        <w:t xml:space="preserve"> N</w:t>
      </w:r>
      <w:r w:rsidR="006E6445" w:rsidRPr="006F4E4B">
        <w:rPr>
          <w:rFonts w:asciiTheme="majorBidi" w:hAnsiTheme="majorBidi" w:cstheme="majorBidi"/>
          <w:noProof/>
          <w:sz w:val="24"/>
          <w:vertAlign w:val="superscript"/>
          <w:lang w:val="es-US"/>
        </w:rPr>
        <w:t>o</w:t>
      </w:r>
      <w:r w:rsidR="006E6445" w:rsidRPr="006F4E4B">
        <w:rPr>
          <w:rFonts w:asciiTheme="majorBidi" w:hAnsiTheme="majorBidi" w:cstheme="majorBidi"/>
          <w:noProof/>
          <w:sz w:val="24"/>
          <w:lang w:val="es-US"/>
        </w:rPr>
        <w:t xml:space="preserve"> 115-2020/MINSA/DGIESP</w:t>
      </w:r>
      <w:r w:rsidR="00290FF3" w:rsidRPr="006F4E4B">
        <w:rPr>
          <w:rFonts w:asciiTheme="majorBidi" w:hAnsiTheme="majorBidi" w:cstheme="majorBidi"/>
          <w:noProof/>
          <w:sz w:val="24"/>
          <w:lang w:val="es-US"/>
        </w:rPr>
        <w:t xml:space="preserve">.  </w:t>
      </w:r>
      <w:r w:rsidR="00000000">
        <w:fldChar w:fldCharType="begin"/>
      </w:r>
      <w:r w:rsidR="00000000" w:rsidRPr="00AC0EDC">
        <w:rPr>
          <w:lang w:val="es-US"/>
        </w:rPr>
        <w:instrText>HYPERLINK "http://bvs.minsa.gob.pe/local/MINS/5180.pdf"</w:instrText>
      </w:r>
      <w:r w:rsidR="00000000">
        <w:fldChar w:fldCharType="separate"/>
      </w:r>
      <w:r w:rsidR="00290FF3" w:rsidRPr="006F4E4B">
        <w:rPr>
          <w:rStyle w:val="Hyperlink"/>
          <w:rFonts w:asciiTheme="majorBidi" w:hAnsiTheme="majorBidi" w:cstheme="majorBidi"/>
          <w:noProof/>
          <w:sz w:val="24"/>
          <w:lang w:val="es-US"/>
        </w:rPr>
        <w:t>http://bvs.minsa.gob.pe/local/MINS/5180.pdf</w:t>
      </w:r>
      <w:r w:rsidR="00000000">
        <w:rPr>
          <w:rStyle w:val="Hyperlink"/>
          <w:rFonts w:asciiTheme="majorBidi" w:hAnsiTheme="majorBidi" w:cstheme="majorBidi"/>
          <w:noProof/>
          <w:sz w:val="24"/>
          <w:lang w:val="es-US"/>
        </w:rPr>
        <w:fldChar w:fldCharType="end"/>
      </w:r>
      <w:r w:rsidR="00290FF3" w:rsidRPr="006F4E4B">
        <w:rPr>
          <w:rFonts w:asciiTheme="majorBidi" w:hAnsiTheme="majorBidi" w:cstheme="majorBidi"/>
          <w:noProof/>
          <w:sz w:val="24"/>
          <w:lang w:val="es-US"/>
        </w:rPr>
        <w:t xml:space="preserve">  </w:t>
      </w:r>
    </w:p>
    <w:p w14:paraId="4E57EA77" w14:textId="77777777" w:rsidR="00742A88" w:rsidRPr="006F4E4B" w:rsidRDefault="00A35613" w:rsidP="00742A88">
      <w:pPr>
        <w:pStyle w:val="EndNoteBibliography"/>
        <w:numPr>
          <w:ilvl w:val="0"/>
          <w:numId w:val="16"/>
        </w:numPr>
        <w:ind w:hanging="720"/>
        <w:rPr>
          <w:rStyle w:val="Hyperlink"/>
          <w:rFonts w:asciiTheme="majorBidi" w:hAnsiTheme="majorBidi" w:cstheme="majorBidi"/>
          <w:noProof/>
          <w:color w:val="auto"/>
          <w:sz w:val="24"/>
          <w:u w:val="none"/>
        </w:rPr>
      </w:pPr>
      <w:r w:rsidRPr="006F4E4B">
        <w:rPr>
          <w:rFonts w:asciiTheme="majorBidi" w:hAnsiTheme="majorBidi" w:cstheme="majorBidi"/>
          <w:sz w:val="24"/>
          <w:lang w:val="es-US"/>
        </w:rPr>
        <w:t xml:space="preserve">Ministerio de Salud. INEN implementa los estándares de enfermería para el cuidado de niños y adolescentes con </w:t>
      </w:r>
      <w:proofErr w:type="spellStart"/>
      <w:r w:rsidRPr="006F4E4B">
        <w:rPr>
          <w:rFonts w:asciiTheme="majorBidi" w:hAnsiTheme="majorBidi" w:cstheme="majorBidi"/>
          <w:sz w:val="24"/>
          <w:lang w:val="es-US"/>
        </w:rPr>
        <w:t>cancer</w:t>
      </w:r>
      <w:proofErr w:type="spellEnd"/>
      <w:r w:rsidRPr="006F4E4B">
        <w:rPr>
          <w:rFonts w:asciiTheme="majorBidi" w:hAnsiTheme="majorBidi" w:cstheme="majorBidi"/>
          <w:sz w:val="24"/>
          <w:lang w:val="es-US"/>
        </w:rPr>
        <w:t xml:space="preserve">. </w:t>
      </w:r>
      <w:hyperlink r:id="rId20" w:history="1">
        <w:r w:rsidR="00587EF1" w:rsidRPr="006F4E4B">
          <w:rPr>
            <w:rStyle w:val="Hyperlink"/>
            <w:rFonts w:asciiTheme="majorBidi" w:hAnsiTheme="majorBidi" w:cstheme="majorBidi"/>
            <w:sz w:val="24"/>
          </w:rPr>
          <w:t>www.gob.pe</w:t>
        </w:r>
      </w:hyperlink>
      <w:r w:rsidR="00587EF1" w:rsidRPr="006F4E4B">
        <w:rPr>
          <w:rFonts w:asciiTheme="majorBidi" w:hAnsiTheme="majorBidi" w:cstheme="majorBidi"/>
          <w:sz w:val="24"/>
        </w:rPr>
        <w:t xml:space="preserve">. Published May 13, 2022. Accessed August 24, 2024. </w:t>
      </w:r>
      <w:hyperlink r:id="rId21" w:history="1">
        <w:r w:rsidRPr="006F4E4B">
          <w:rPr>
            <w:rStyle w:val="Hyperlink"/>
            <w:rFonts w:asciiTheme="majorBidi" w:hAnsiTheme="majorBidi" w:cstheme="majorBidi"/>
            <w:sz w:val="24"/>
          </w:rPr>
          <w:t>https://www.gob.pe/institucion/minsa/noticias/606198-inen-implementa-los-estandares-de-enfermeria-para-el-cuidado-de-ninos-y-adolescentes-con-cancer</w:t>
        </w:r>
      </w:hyperlink>
      <w:bookmarkStart w:id="5" w:name="_ENREF_3"/>
    </w:p>
    <w:p w14:paraId="65FD6A21" w14:textId="2E4218C9" w:rsidR="00742A88" w:rsidRPr="006F4E4B" w:rsidRDefault="00742A88" w:rsidP="00742A88">
      <w:pPr>
        <w:pStyle w:val="EndNoteBibliography"/>
        <w:numPr>
          <w:ilvl w:val="0"/>
          <w:numId w:val="16"/>
        </w:numPr>
        <w:ind w:hanging="720"/>
        <w:rPr>
          <w:rFonts w:asciiTheme="majorBidi" w:hAnsiTheme="majorBidi" w:cstheme="majorBidi"/>
          <w:noProof/>
          <w:sz w:val="24"/>
          <w:lang w:val="es-US"/>
        </w:rPr>
      </w:pPr>
      <w:r w:rsidRPr="006F4E4B">
        <w:rPr>
          <w:rFonts w:asciiTheme="majorBidi" w:hAnsiTheme="majorBidi" w:cstheme="majorBidi"/>
          <w:noProof/>
          <w:sz w:val="24"/>
        </w:rPr>
        <w:t>Sullivan CE, Segovia L, Challinor J, Vasquez L, Cosme M</w:t>
      </w:r>
      <w:r w:rsidR="006548F7" w:rsidRPr="006F4E4B">
        <w:rPr>
          <w:rFonts w:asciiTheme="majorBidi" w:hAnsiTheme="majorBidi" w:cstheme="majorBidi"/>
          <w:noProof/>
          <w:sz w:val="24"/>
        </w:rPr>
        <w:t>,</w:t>
      </w:r>
      <w:r w:rsidRPr="006F4E4B">
        <w:rPr>
          <w:rFonts w:asciiTheme="majorBidi" w:hAnsiTheme="majorBidi" w:cstheme="majorBidi"/>
          <w:noProof/>
          <w:sz w:val="24"/>
        </w:rPr>
        <w:t xml:space="preserve"> Day S. Development and feasibility of an onsite assessment instrument for SIOP PODC baseline nursing standards: Peruvian pilot testing. </w:t>
      </w:r>
      <w:r w:rsidR="00652D8D" w:rsidRPr="006F4E4B">
        <w:rPr>
          <w:rFonts w:asciiTheme="majorBidi" w:hAnsiTheme="majorBidi" w:cstheme="majorBidi"/>
          <w:noProof/>
          <w:sz w:val="24"/>
          <w:lang w:val="es-US"/>
        </w:rPr>
        <w:t xml:space="preserve">Pediatri Blood Ca 2020; </w:t>
      </w:r>
      <w:r w:rsidRPr="006F4E4B">
        <w:rPr>
          <w:rFonts w:asciiTheme="majorBidi" w:hAnsiTheme="majorBidi" w:cstheme="majorBidi"/>
          <w:noProof/>
          <w:sz w:val="24"/>
          <w:lang w:val="es-US"/>
        </w:rPr>
        <w:t>67(S4), e28742. doi:10.1002/pbc.28742</w:t>
      </w:r>
    </w:p>
    <w:p w14:paraId="3D1A1F8A" w14:textId="5BD20EC4" w:rsidR="002B64D0" w:rsidRDefault="006879F4" w:rsidP="006F4E4B">
      <w:pPr>
        <w:pStyle w:val="EndNoteBibliography"/>
        <w:numPr>
          <w:ilvl w:val="0"/>
          <w:numId w:val="16"/>
        </w:numPr>
        <w:ind w:hanging="720"/>
        <w:rPr>
          <w:rFonts w:asciiTheme="majorBidi" w:hAnsiTheme="majorBidi" w:cstheme="majorBidi"/>
          <w:noProof/>
          <w:sz w:val="24"/>
          <w:lang w:val="es-US"/>
        </w:rPr>
      </w:pPr>
      <w:r w:rsidRPr="006F4E4B">
        <w:rPr>
          <w:rFonts w:asciiTheme="majorBidi" w:hAnsiTheme="majorBidi" w:cstheme="majorBidi"/>
          <w:noProof/>
          <w:sz w:val="24"/>
        </w:rPr>
        <w:t xml:space="preserve">Aiken LH. International Hospital Outcomes Research Consortium. Hospital staffing, organization, and quality of care: cross-national findings. </w:t>
      </w:r>
      <w:r w:rsidRPr="006F4E4B">
        <w:rPr>
          <w:rFonts w:asciiTheme="majorBidi" w:hAnsiTheme="majorBidi" w:cstheme="majorBidi"/>
          <w:i/>
          <w:noProof/>
          <w:sz w:val="24"/>
        </w:rPr>
        <w:t>Int J Qual Health Care</w:t>
      </w:r>
      <w:r w:rsidRPr="006F4E4B">
        <w:rPr>
          <w:rFonts w:asciiTheme="majorBidi" w:hAnsiTheme="majorBidi" w:cstheme="majorBidi"/>
          <w:noProof/>
          <w:sz w:val="24"/>
        </w:rPr>
        <w:t xml:space="preserve">. 2002;14:5-13. </w:t>
      </w:r>
    </w:p>
    <w:p w14:paraId="0FC3C5DD" w14:textId="77777777" w:rsidR="006F4E4B" w:rsidRPr="006F4E4B" w:rsidRDefault="006F4E4B" w:rsidP="006F4E4B">
      <w:pPr>
        <w:pStyle w:val="EndNoteBibliography"/>
        <w:ind w:left="720"/>
        <w:rPr>
          <w:rFonts w:asciiTheme="majorBidi" w:hAnsiTheme="majorBidi" w:cstheme="majorBidi"/>
          <w:noProof/>
          <w:sz w:val="24"/>
          <w:lang w:val="es-US"/>
        </w:rPr>
      </w:pPr>
    </w:p>
    <w:p w14:paraId="7EDFCA0F" w14:textId="77777777" w:rsidR="002B64D0" w:rsidRPr="006F4E4B" w:rsidRDefault="002B64D0" w:rsidP="006E6445">
      <w:pPr>
        <w:pStyle w:val="EndNoteBibliography"/>
        <w:rPr>
          <w:rFonts w:asciiTheme="majorBidi" w:hAnsiTheme="majorBidi" w:cstheme="majorBidi"/>
          <w:color w:val="303030"/>
          <w:sz w:val="24"/>
        </w:rPr>
      </w:pPr>
    </w:p>
    <w:bookmarkEnd w:id="5"/>
    <w:p w14:paraId="03B3B949" w14:textId="21E04F87" w:rsidR="000F0FBE" w:rsidRPr="006F4E4B" w:rsidRDefault="002B2E38" w:rsidP="002B64D0">
      <w:pPr>
        <w:pStyle w:val="EndNoteBibliography"/>
        <w:rPr>
          <w:rFonts w:asciiTheme="majorBidi" w:hAnsiTheme="majorBidi" w:cstheme="majorBidi"/>
          <w:noProof/>
          <w:sz w:val="24"/>
        </w:rPr>
      </w:pPr>
      <w:r w:rsidRPr="006F4E4B">
        <w:rPr>
          <w:rFonts w:asciiTheme="majorBidi" w:hAnsiTheme="majorBidi" w:cstheme="majorBidi"/>
          <w:color w:val="000000" w:themeColor="text1"/>
          <w:sz w:val="24"/>
        </w:rPr>
        <w:t>Figure</w:t>
      </w:r>
      <w:r w:rsidR="000F0FBE" w:rsidRPr="006F4E4B">
        <w:rPr>
          <w:rFonts w:asciiTheme="majorBidi" w:hAnsiTheme="majorBidi" w:cstheme="majorBidi"/>
          <w:color w:val="000000" w:themeColor="text1"/>
          <w:sz w:val="24"/>
        </w:rPr>
        <w:t xml:space="preserve"> - Timeline of Achievements</w:t>
      </w:r>
    </w:p>
    <w:p w14:paraId="2C869048" w14:textId="77777777" w:rsidR="00FB747A" w:rsidRPr="006F4E4B" w:rsidRDefault="00FB747A" w:rsidP="00AD3058">
      <w:pPr>
        <w:rPr>
          <w:rFonts w:asciiTheme="majorBidi" w:hAnsiTheme="majorBidi" w:cstheme="majorBidi"/>
        </w:rPr>
      </w:pPr>
    </w:p>
    <w:p w14:paraId="3C393985" w14:textId="1CB1C710" w:rsidR="00FB747A" w:rsidRPr="006F4E4B" w:rsidRDefault="000F0FBE" w:rsidP="00AD3058">
      <w:pPr>
        <w:rPr>
          <w:rFonts w:asciiTheme="majorBidi" w:hAnsiTheme="majorBidi" w:cstheme="majorBidi"/>
        </w:rPr>
      </w:pPr>
      <w:r w:rsidRPr="006F4E4B">
        <w:rPr>
          <w:rFonts w:asciiTheme="majorBidi" w:hAnsiTheme="majorBidi" w:cstheme="majorBidi"/>
          <w:b/>
          <w:bCs/>
          <w:noProof/>
          <w:color w:val="000000" w:themeColor="text1"/>
        </w:rPr>
        <w:drawing>
          <wp:inline distT="0" distB="0" distL="0" distR="0" wp14:anchorId="6B2E80FC" wp14:editId="42B97546">
            <wp:extent cx="5715000" cy="3215005"/>
            <wp:effectExtent l="0" t="0" r="0" b="0"/>
            <wp:docPr id="16452594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259424" name=""/>
                    <pic:cNvPicPr/>
                  </pic:nvPicPr>
                  <pic:blipFill>
                    <a:blip r:embed="rId22"/>
                    <a:stretch>
                      <a:fillRect/>
                    </a:stretch>
                  </pic:blipFill>
                  <pic:spPr>
                    <a:xfrm>
                      <a:off x="0" y="0"/>
                      <a:ext cx="5715000" cy="3215005"/>
                    </a:xfrm>
                    <a:prstGeom prst="rect">
                      <a:avLst/>
                    </a:prstGeom>
                  </pic:spPr>
                </pic:pic>
              </a:graphicData>
            </a:graphic>
          </wp:inline>
        </w:drawing>
      </w:r>
    </w:p>
    <w:p w14:paraId="3880A81B" w14:textId="77777777" w:rsidR="002B64D0" w:rsidRPr="006F4E4B" w:rsidRDefault="002B64D0" w:rsidP="00AD3058">
      <w:pPr>
        <w:rPr>
          <w:rFonts w:asciiTheme="majorBidi" w:hAnsiTheme="majorBidi" w:cstheme="majorBidi"/>
        </w:rPr>
      </w:pPr>
    </w:p>
    <w:p w14:paraId="7A2CC3A6" w14:textId="77777777" w:rsidR="002B64D0" w:rsidRPr="006F4E4B" w:rsidRDefault="002B64D0" w:rsidP="00AD3058">
      <w:pPr>
        <w:rPr>
          <w:rFonts w:asciiTheme="majorBidi" w:hAnsiTheme="majorBidi" w:cstheme="majorBidi"/>
        </w:rPr>
      </w:pPr>
    </w:p>
    <w:p w14:paraId="5446DF4C" w14:textId="77777777" w:rsidR="002B64D0" w:rsidRPr="006F4E4B" w:rsidRDefault="002B64D0" w:rsidP="00AD3058">
      <w:pPr>
        <w:rPr>
          <w:rFonts w:asciiTheme="majorBidi" w:hAnsiTheme="majorBidi" w:cstheme="majorBidi"/>
        </w:rPr>
      </w:pPr>
    </w:p>
    <w:p w14:paraId="37ED6D81" w14:textId="77777777" w:rsidR="002B64D0" w:rsidRPr="006F4E4B" w:rsidRDefault="002B64D0" w:rsidP="00AD3058">
      <w:pPr>
        <w:rPr>
          <w:rFonts w:asciiTheme="majorBidi" w:hAnsiTheme="majorBidi" w:cstheme="majorBidi"/>
        </w:rPr>
      </w:pPr>
    </w:p>
    <w:p w14:paraId="4606DE06" w14:textId="77777777" w:rsidR="002B64D0" w:rsidRPr="006F4E4B" w:rsidRDefault="002B64D0" w:rsidP="00AD3058">
      <w:pPr>
        <w:rPr>
          <w:rFonts w:asciiTheme="majorBidi" w:hAnsiTheme="majorBidi" w:cstheme="majorBidi"/>
        </w:rPr>
      </w:pPr>
    </w:p>
    <w:p w14:paraId="62FBC8A0" w14:textId="77777777" w:rsidR="002B64D0" w:rsidRPr="006F4E4B" w:rsidRDefault="002B64D0" w:rsidP="00AD3058">
      <w:pPr>
        <w:rPr>
          <w:rFonts w:asciiTheme="majorBidi" w:hAnsiTheme="majorBidi" w:cstheme="majorBidi"/>
        </w:rPr>
      </w:pPr>
    </w:p>
    <w:p w14:paraId="679700BB" w14:textId="77777777" w:rsidR="002B64D0" w:rsidRPr="006F4E4B" w:rsidRDefault="002B64D0" w:rsidP="00AD3058">
      <w:pPr>
        <w:rPr>
          <w:rFonts w:asciiTheme="majorBidi" w:hAnsiTheme="majorBidi" w:cstheme="majorBidi"/>
        </w:rPr>
      </w:pPr>
    </w:p>
    <w:p w14:paraId="3147D2C5" w14:textId="77777777" w:rsidR="002B64D0" w:rsidRPr="006F4E4B" w:rsidRDefault="002B64D0" w:rsidP="00AD3058">
      <w:pPr>
        <w:rPr>
          <w:rFonts w:asciiTheme="majorBidi" w:hAnsiTheme="majorBidi" w:cstheme="majorBidi"/>
        </w:rPr>
      </w:pPr>
    </w:p>
    <w:p w14:paraId="22A44C18" w14:textId="77777777" w:rsidR="002B64D0" w:rsidRPr="006F4E4B" w:rsidRDefault="002B64D0" w:rsidP="00AD3058">
      <w:pPr>
        <w:rPr>
          <w:rFonts w:asciiTheme="majorBidi" w:hAnsiTheme="majorBidi" w:cstheme="majorBidi"/>
        </w:rPr>
      </w:pPr>
    </w:p>
    <w:p w14:paraId="2FF55B37" w14:textId="77777777" w:rsidR="002B64D0" w:rsidRPr="006F4E4B" w:rsidRDefault="002B64D0" w:rsidP="00AD3058">
      <w:pPr>
        <w:rPr>
          <w:rFonts w:asciiTheme="majorBidi" w:hAnsiTheme="majorBidi" w:cstheme="majorBidi"/>
        </w:rPr>
      </w:pPr>
    </w:p>
    <w:p w14:paraId="2D448203" w14:textId="77777777" w:rsidR="002B64D0" w:rsidRPr="006F4E4B" w:rsidRDefault="002B64D0" w:rsidP="00AD3058">
      <w:pPr>
        <w:rPr>
          <w:rFonts w:asciiTheme="majorBidi" w:hAnsiTheme="majorBidi" w:cstheme="majorBidi"/>
        </w:rPr>
      </w:pPr>
    </w:p>
    <w:p w14:paraId="444E4FBE" w14:textId="77777777" w:rsidR="002B64D0" w:rsidRPr="006F4E4B" w:rsidRDefault="002B64D0" w:rsidP="00AD3058">
      <w:pPr>
        <w:rPr>
          <w:rFonts w:asciiTheme="majorBidi" w:hAnsiTheme="majorBidi" w:cstheme="majorBidi"/>
        </w:rPr>
      </w:pPr>
    </w:p>
    <w:p w14:paraId="0BC0624D" w14:textId="77777777" w:rsidR="002B64D0" w:rsidRPr="006F4E4B" w:rsidRDefault="002B64D0" w:rsidP="00AD3058">
      <w:pPr>
        <w:rPr>
          <w:rFonts w:asciiTheme="majorBidi" w:hAnsiTheme="majorBidi" w:cstheme="majorBidi"/>
        </w:rPr>
      </w:pPr>
    </w:p>
    <w:p w14:paraId="00815F47" w14:textId="77777777" w:rsidR="002B64D0" w:rsidRPr="006F4E4B" w:rsidRDefault="002B64D0" w:rsidP="00AD3058">
      <w:pPr>
        <w:rPr>
          <w:rFonts w:asciiTheme="majorBidi" w:hAnsiTheme="majorBidi" w:cstheme="majorBidi"/>
        </w:rPr>
      </w:pPr>
    </w:p>
    <w:p w14:paraId="674EE737" w14:textId="77777777" w:rsidR="002B64D0" w:rsidRPr="006F4E4B" w:rsidRDefault="002B64D0" w:rsidP="00AD3058">
      <w:pPr>
        <w:rPr>
          <w:rFonts w:asciiTheme="majorBidi" w:hAnsiTheme="majorBidi" w:cstheme="majorBidi"/>
        </w:rPr>
      </w:pPr>
    </w:p>
    <w:p w14:paraId="3E62DF41" w14:textId="77777777" w:rsidR="002B64D0" w:rsidRPr="006F4E4B" w:rsidRDefault="002B64D0" w:rsidP="00AD3058">
      <w:pPr>
        <w:rPr>
          <w:rFonts w:asciiTheme="majorBidi" w:hAnsiTheme="majorBidi" w:cstheme="majorBidi"/>
        </w:rPr>
      </w:pPr>
    </w:p>
    <w:p w14:paraId="1584C8B1" w14:textId="77777777" w:rsidR="002B64D0" w:rsidRPr="006F4E4B" w:rsidRDefault="002B64D0" w:rsidP="00AD3058">
      <w:pPr>
        <w:rPr>
          <w:rFonts w:asciiTheme="majorBidi" w:hAnsiTheme="majorBidi" w:cstheme="majorBidi"/>
        </w:rPr>
      </w:pPr>
    </w:p>
    <w:p w14:paraId="349478A8" w14:textId="77777777" w:rsidR="002B64D0" w:rsidRPr="006F4E4B" w:rsidRDefault="002B64D0" w:rsidP="00AD3058">
      <w:pPr>
        <w:rPr>
          <w:rFonts w:asciiTheme="majorBidi" w:hAnsiTheme="majorBidi" w:cstheme="majorBidi"/>
        </w:rPr>
      </w:pPr>
    </w:p>
    <w:p w14:paraId="73CBEBA6" w14:textId="77777777" w:rsidR="002B64D0" w:rsidRPr="006F4E4B" w:rsidRDefault="002B64D0" w:rsidP="00AD3058">
      <w:pPr>
        <w:rPr>
          <w:rFonts w:asciiTheme="majorBidi" w:hAnsiTheme="majorBidi" w:cstheme="majorBidi"/>
        </w:rPr>
      </w:pPr>
    </w:p>
    <w:p w14:paraId="0645BDFB" w14:textId="77777777" w:rsidR="002B64D0" w:rsidRPr="006F4E4B" w:rsidRDefault="002B64D0" w:rsidP="00AD3058">
      <w:pPr>
        <w:rPr>
          <w:rFonts w:asciiTheme="majorBidi" w:hAnsiTheme="majorBidi" w:cstheme="majorBidi"/>
        </w:rPr>
      </w:pPr>
    </w:p>
    <w:p w14:paraId="412E8345" w14:textId="77777777" w:rsidR="002B64D0" w:rsidRPr="006F4E4B" w:rsidRDefault="002B64D0" w:rsidP="00AD3058">
      <w:pPr>
        <w:rPr>
          <w:rFonts w:asciiTheme="majorBidi" w:hAnsiTheme="majorBidi" w:cstheme="majorBidi"/>
        </w:rPr>
      </w:pPr>
    </w:p>
    <w:p w14:paraId="3678455B" w14:textId="77777777" w:rsidR="002B64D0" w:rsidRPr="006F4E4B" w:rsidRDefault="002B64D0" w:rsidP="00AD3058">
      <w:pPr>
        <w:rPr>
          <w:rFonts w:asciiTheme="majorBidi" w:hAnsiTheme="majorBidi" w:cstheme="majorBidi"/>
        </w:rPr>
      </w:pPr>
    </w:p>
    <w:p w14:paraId="76731E59" w14:textId="77777777" w:rsidR="002B64D0" w:rsidRPr="006F4E4B" w:rsidRDefault="002B64D0" w:rsidP="00AD3058">
      <w:pPr>
        <w:rPr>
          <w:rFonts w:asciiTheme="majorBidi" w:hAnsiTheme="majorBidi" w:cstheme="majorBidi"/>
        </w:rPr>
      </w:pPr>
    </w:p>
    <w:p w14:paraId="071217EC" w14:textId="77777777" w:rsidR="002B64D0" w:rsidRPr="006F4E4B" w:rsidRDefault="002B64D0" w:rsidP="00AD3058">
      <w:pPr>
        <w:rPr>
          <w:rFonts w:asciiTheme="majorBidi" w:hAnsiTheme="majorBidi" w:cstheme="majorBidi"/>
        </w:rPr>
      </w:pPr>
    </w:p>
    <w:p w14:paraId="29AB2F86" w14:textId="77777777" w:rsidR="002B64D0" w:rsidRPr="006F4E4B" w:rsidRDefault="002B64D0" w:rsidP="00AD3058">
      <w:pPr>
        <w:rPr>
          <w:rFonts w:asciiTheme="majorBidi" w:hAnsiTheme="majorBidi" w:cstheme="majorBidi"/>
        </w:rPr>
      </w:pPr>
    </w:p>
    <w:p w14:paraId="3B54F722" w14:textId="77777777" w:rsidR="002B64D0" w:rsidRPr="006F4E4B" w:rsidRDefault="002B64D0" w:rsidP="00AD3058">
      <w:pPr>
        <w:rPr>
          <w:rFonts w:asciiTheme="majorBidi" w:hAnsiTheme="majorBidi" w:cstheme="majorBidi"/>
        </w:rPr>
      </w:pPr>
    </w:p>
    <w:p w14:paraId="66591905" w14:textId="1469D675" w:rsidR="00AD3058" w:rsidRPr="006F4E4B" w:rsidRDefault="002B2E38" w:rsidP="00AD3058">
      <w:pPr>
        <w:rPr>
          <w:rFonts w:asciiTheme="majorBidi" w:hAnsiTheme="majorBidi" w:cstheme="majorBidi"/>
        </w:rPr>
      </w:pPr>
      <w:r w:rsidRPr="006F4E4B">
        <w:rPr>
          <w:rFonts w:asciiTheme="majorBidi" w:hAnsiTheme="majorBidi" w:cstheme="majorBidi"/>
        </w:rPr>
        <w:t>Table -</w:t>
      </w:r>
      <w:r w:rsidR="00AD3058" w:rsidRPr="006F4E4B">
        <w:rPr>
          <w:rFonts w:asciiTheme="majorBidi" w:hAnsiTheme="majorBidi" w:cstheme="majorBidi"/>
        </w:rPr>
        <w:t xml:space="preserve"> </w:t>
      </w:r>
      <w:r w:rsidRPr="006F4E4B">
        <w:rPr>
          <w:rFonts w:asciiTheme="majorBidi" w:hAnsiTheme="majorBidi" w:cstheme="majorBidi"/>
        </w:rPr>
        <w:t xml:space="preserve">Exemplars of </w:t>
      </w:r>
      <w:r w:rsidR="00AD3058" w:rsidRPr="006F4E4B">
        <w:rPr>
          <w:rFonts w:asciiTheme="majorBidi" w:hAnsiTheme="majorBidi" w:cstheme="majorBidi"/>
        </w:rPr>
        <w:t>SIOP Baseline Nursing Standards Initiatives</w:t>
      </w:r>
      <w:r w:rsidR="00526AC8" w:rsidRPr="006F4E4B">
        <w:rPr>
          <w:rFonts w:asciiTheme="majorBidi" w:hAnsiTheme="majorBidi" w:cstheme="majorBidi"/>
        </w:rPr>
        <w:t xml:space="preserve"> 2014-2024</w:t>
      </w:r>
    </w:p>
    <w:p w14:paraId="0321BB79" w14:textId="77777777" w:rsidR="00AD3058" w:rsidRPr="006F4E4B" w:rsidRDefault="00AD3058" w:rsidP="00AD3058">
      <w:pPr>
        <w:rPr>
          <w:rFonts w:asciiTheme="majorBidi" w:hAnsiTheme="majorBidi" w:cstheme="majorBidi"/>
        </w:rPr>
      </w:pPr>
    </w:p>
    <w:p w14:paraId="4021BE97" w14:textId="77777777" w:rsidR="00AD3058" w:rsidRPr="006F4E4B" w:rsidRDefault="00AD3058" w:rsidP="002622FD">
      <w:pPr>
        <w:pBdr>
          <w:left w:val="single" w:sz="4" w:space="4" w:color="auto"/>
        </w:pBdr>
        <w:rPr>
          <w:rFonts w:asciiTheme="majorBidi" w:hAnsiTheme="majorBidi" w:cstheme="majorBidi"/>
        </w:rPr>
      </w:pPr>
    </w:p>
    <w:tbl>
      <w:tblPr>
        <w:tblStyle w:val="TableGrid"/>
        <w:tblW w:w="9625"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1975"/>
        <w:gridCol w:w="1265"/>
        <w:gridCol w:w="1285"/>
        <w:gridCol w:w="1230"/>
        <w:gridCol w:w="1260"/>
        <w:gridCol w:w="1260"/>
        <w:gridCol w:w="1350"/>
      </w:tblGrid>
      <w:tr w:rsidR="00AD3058" w:rsidRPr="006F4E4B" w14:paraId="7F40660E" w14:textId="77777777" w:rsidTr="002622FD">
        <w:tc>
          <w:tcPr>
            <w:tcW w:w="1975" w:type="dxa"/>
          </w:tcPr>
          <w:p w14:paraId="43CECFF8" w14:textId="77777777" w:rsidR="00A54EFC" w:rsidRPr="006F4E4B" w:rsidRDefault="00AD3058" w:rsidP="00260091">
            <w:pPr>
              <w:jc w:val="center"/>
              <w:rPr>
                <w:rFonts w:asciiTheme="majorBidi" w:hAnsiTheme="majorBidi" w:cstheme="majorBidi"/>
                <w:b/>
                <w:bCs/>
              </w:rPr>
            </w:pPr>
            <w:r w:rsidRPr="006F4E4B">
              <w:rPr>
                <w:rFonts w:asciiTheme="majorBidi" w:hAnsiTheme="majorBidi" w:cstheme="majorBidi"/>
                <w:b/>
                <w:bCs/>
              </w:rPr>
              <w:t xml:space="preserve">Location </w:t>
            </w:r>
          </w:p>
          <w:p w14:paraId="69997215" w14:textId="22A46893"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(N</w:t>
            </w:r>
            <w:r w:rsidR="00A54EFC" w:rsidRPr="006F4E4B">
              <w:rPr>
                <w:rFonts w:asciiTheme="majorBidi" w:hAnsiTheme="majorBidi" w:cstheme="majorBidi"/>
                <w:b/>
                <w:bCs/>
              </w:rPr>
              <w:t>umber of</w:t>
            </w:r>
            <w:r w:rsidRPr="006F4E4B">
              <w:rPr>
                <w:rFonts w:asciiTheme="majorBidi" w:hAnsiTheme="majorBidi" w:cstheme="majorBidi"/>
                <w:b/>
                <w:bCs/>
              </w:rPr>
              <w:t xml:space="preserve"> Sites*)</w:t>
            </w:r>
          </w:p>
        </w:tc>
        <w:tc>
          <w:tcPr>
            <w:tcW w:w="1265" w:type="dxa"/>
            <w:shd w:val="clear" w:color="auto" w:fill="F4B083"/>
          </w:tcPr>
          <w:p w14:paraId="274A8E74" w14:textId="77777777" w:rsidR="006C19CC" w:rsidRPr="006F4E4B" w:rsidRDefault="00AD3058" w:rsidP="00260091">
            <w:pPr>
              <w:jc w:val="center"/>
              <w:rPr>
                <w:rFonts w:asciiTheme="majorBidi" w:hAnsiTheme="majorBidi" w:cstheme="majorBidi"/>
                <w:b/>
                <w:bCs/>
              </w:rPr>
            </w:pPr>
            <w:r w:rsidRPr="006F4E4B">
              <w:rPr>
                <w:rFonts w:asciiTheme="majorBidi" w:hAnsiTheme="majorBidi" w:cstheme="majorBidi"/>
                <w:b/>
                <w:bCs/>
              </w:rPr>
              <w:t>St</w:t>
            </w:r>
            <w:r w:rsidR="006C19CC" w:rsidRPr="006F4E4B">
              <w:rPr>
                <w:rFonts w:asciiTheme="majorBidi" w:hAnsiTheme="majorBidi" w:cstheme="majorBidi"/>
                <w:b/>
                <w:bCs/>
              </w:rPr>
              <w:t>andar</w:t>
            </w:r>
            <w:r w:rsidRPr="006F4E4B">
              <w:rPr>
                <w:rFonts w:asciiTheme="majorBidi" w:hAnsiTheme="majorBidi" w:cstheme="majorBidi"/>
                <w:b/>
                <w:bCs/>
              </w:rPr>
              <w:t xml:space="preserve">d </w:t>
            </w:r>
          </w:p>
          <w:p w14:paraId="261C84C1" w14:textId="083D5F13" w:rsidR="006C19CC" w:rsidRPr="006F4E4B" w:rsidRDefault="00AD3058" w:rsidP="00260091">
            <w:pPr>
              <w:jc w:val="center"/>
              <w:rPr>
                <w:rFonts w:asciiTheme="majorBidi" w:hAnsiTheme="majorBidi" w:cstheme="majorBidi"/>
                <w:b/>
                <w:bCs/>
              </w:rPr>
            </w:pPr>
            <w:r w:rsidRPr="006F4E4B">
              <w:rPr>
                <w:rFonts w:asciiTheme="majorBidi" w:hAnsiTheme="majorBidi" w:cstheme="majorBidi"/>
                <w:b/>
                <w:bCs/>
              </w:rPr>
              <w:t xml:space="preserve">1 </w:t>
            </w:r>
          </w:p>
          <w:p w14:paraId="3EBA8E8F" w14:textId="07E638C5"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Staffing</w:t>
            </w:r>
          </w:p>
        </w:tc>
        <w:tc>
          <w:tcPr>
            <w:tcW w:w="1285" w:type="dxa"/>
            <w:shd w:val="clear" w:color="auto" w:fill="9CC2E5"/>
          </w:tcPr>
          <w:p w14:paraId="5C1EA034" w14:textId="35751D51" w:rsidR="006C19CC" w:rsidRPr="006F4E4B" w:rsidRDefault="006C19CC" w:rsidP="00260091">
            <w:pPr>
              <w:jc w:val="center"/>
              <w:rPr>
                <w:rFonts w:asciiTheme="majorBidi" w:hAnsiTheme="majorBidi" w:cstheme="majorBidi"/>
                <w:b/>
                <w:bCs/>
              </w:rPr>
            </w:pPr>
            <w:r w:rsidRPr="006F4E4B">
              <w:rPr>
                <w:rFonts w:asciiTheme="majorBidi" w:hAnsiTheme="majorBidi" w:cstheme="majorBidi"/>
                <w:b/>
                <w:bCs/>
              </w:rPr>
              <w:t>Standard</w:t>
            </w:r>
            <w:r w:rsidR="00AD3058" w:rsidRPr="006F4E4B">
              <w:rPr>
                <w:rFonts w:asciiTheme="majorBidi" w:hAnsiTheme="majorBidi" w:cstheme="majorBidi"/>
                <w:b/>
                <w:bCs/>
              </w:rPr>
              <w:t xml:space="preserve"> </w:t>
            </w:r>
          </w:p>
          <w:p w14:paraId="15FBD241" w14:textId="68F275DA"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2 Orientation</w:t>
            </w:r>
          </w:p>
        </w:tc>
        <w:tc>
          <w:tcPr>
            <w:tcW w:w="1230" w:type="dxa"/>
            <w:shd w:val="clear" w:color="auto" w:fill="9BA5F3"/>
          </w:tcPr>
          <w:p w14:paraId="41E42196" w14:textId="38A02CB3" w:rsidR="006C19CC" w:rsidRPr="006F4E4B" w:rsidRDefault="006C19CC" w:rsidP="00260091">
            <w:pPr>
              <w:jc w:val="center"/>
              <w:rPr>
                <w:rFonts w:asciiTheme="majorBidi" w:hAnsiTheme="majorBidi" w:cstheme="majorBidi"/>
                <w:b/>
                <w:bCs/>
              </w:rPr>
            </w:pPr>
            <w:r w:rsidRPr="006F4E4B">
              <w:rPr>
                <w:rFonts w:asciiTheme="majorBidi" w:hAnsiTheme="majorBidi" w:cstheme="majorBidi"/>
                <w:b/>
                <w:bCs/>
              </w:rPr>
              <w:t>Standard</w:t>
            </w:r>
            <w:r w:rsidR="00AD3058" w:rsidRPr="006F4E4B">
              <w:rPr>
                <w:rFonts w:asciiTheme="majorBidi" w:hAnsiTheme="majorBidi" w:cstheme="majorBidi"/>
                <w:b/>
                <w:bCs/>
              </w:rPr>
              <w:t xml:space="preserve"> </w:t>
            </w:r>
          </w:p>
          <w:p w14:paraId="78BDB3F8" w14:textId="73DF9635"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 xml:space="preserve">3 </w:t>
            </w:r>
          </w:p>
          <w:p w14:paraId="20AE1F51" w14:textId="01410A7C"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Cont</w:t>
            </w:r>
            <w:r w:rsidR="006C19CC" w:rsidRPr="006F4E4B">
              <w:rPr>
                <w:rFonts w:asciiTheme="majorBidi" w:hAnsiTheme="majorBidi" w:cstheme="majorBidi"/>
                <w:b/>
                <w:bCs/>
              </w:rPr>
              <w:t xml:space="preserve">inuing </w:t>
            </w:r>
            <w:r w:rsidRPr="006F4E4B">
              <w:rPr>
                <w:rFonts w:asciiTheme="majorBidi" w:hAnsiTheme="majorBidi" w:cstheme="majorBidi"/>
                <w:b/>
                <w:bCs/>
              </w:rPr>
              <w:t>Ed</w:t>
            </w:r>
            <w:r w:rsidR="006C19CC" w:rsidRPr="006F4E4B">
              <w:rPr>
                <w:rFonts w:asciiTheme="majorBidi" w:hAnsiTheme="majorBidi" w:cstheme="majorBidi"/>
                <w:b/>
                <w:bCs/>
              </w:rPr>
              <w:t>ucation</w:t>
            </w:r>
          </w:p>
        </w:tc>
        <w:tc>
          <w:tcPr>
            <w:tcW w:w="1260" w:type="dxa"/>
            <w:shd w:val="clear" w:color="auto" w:fill="A8D08D"/>
          </w:tcPr>
          <w:p w14:paraId="1D6ADE5E" w14:textId="373BD552" w:rsidR="006C19CC" w:rsidRPr="006F4E4B" w:rsidRDefault="006C19CC" w:rsidP="00260091">
            <w:pPr>
              <w:jc w:val="center"/>
              <w:rPr>
                <w:rFonts w:asciiTheme="majorBidi" w:hAnsiTheme="majorBidi" w:cstheme="majorBidi"/>
                <w:b/>
                <w:bCs/>
              </w:rPr>
            </w:pPr>
            <w:r w:rsidRPr="006F4E4B">
              <w:rPr>
                <w:rFonts w:asciiTheme="majorBidi" w:hAnsiTheme="majorBidi" w:cstheme="majorBidi"/>
                <w:b/>
                <w:bCs/>
              </w:rPr>
              <w:t>Standard</w:t>
            </w:r>
            <w:r w:rsidR="00AD3058" w:rsidRPr="006F4E4B">
              <w:rPr>
                <w:rFonts w:asciiTheme="majorBidi" w:hAnsiTheme="majorBidi" w:cstheme="majorBidi"/>
                <w:b/>
                <w:bCs/>
              </w:rPr>
              <w:t xml:space="preserve"> </w:t>
            </w:r>
          </w:p>
          <w:p w14:paraId="52F42165" w14:textId="0D736CF5"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 xml:space="preserve">4 </w:t>
            </w:r>
          </w:p>
          <w:p w14:paraId="7AB1F7A7" w14:textId="20279A7E"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M</w:t>
            </w:r>
            <w:r w:rsidR="006C19CC" w:rsidRPr="006F4E4B">
              <w:rPr>
                <w:rFonts w:asciiTheme="majorBidi" w:hAnsiTheme="majorBidi" w:cstheme="majorBidi"/>
                <w:b/>
                <w:bCs/>
              </w:rPr>
              <w:t xml:space="preserve">ulti-disciplinary </w:t>
            </w:r>
            <w:r w:rsidRPr="006F4E4B">
              <w:rPr>
                <w:rFonts w:asciiTheme="majorBidi" w:hAnsiTheme="majorBidi" w:cstheme="majorBidi"/>
                <w:b/>
                <w:bCs/>
              </w:rPr>
              <w:t>T</w:t>
            </w:r>
            <w:r w:rsidR="006C19CC" w:rsidRPr="006F4E4B">
              <w:rPr>
                <w:rFonts w:asciiTheme="majorBidi" w:hAnsiTheme="majorBidi" w:cstheme="majorBidi"/>
                <w:b/>
                <w:bCs/>
              </w:rPr>
              <w:t>eam</w:t>
            </w:r>
          </w:p>
        </w:tc>
        <w:tc>
          <w:tcPr>
            <w:tcW w:w="1260" w:type="dxa"/>
            <w:shd w:val="clear" w:color="auto" w:fill="FFE599"/>
          </w:tcPr>
          <w:p w14:paraId="7B7A3A10" w14:textId="2A5EA30D" w:rsidR="006C19CC" w:rsidRPr="006F4E4B" w:rsidRDefault="006C19CC" w:rsidP="00260091">
            <w:pPr>
              <w:jc w:val="center"/>
              <w:rPr>
                <w:rFonts w:asciiTheme="majorBidi" w:hAnsiTheme="majorBidi" w:cstheme="majorBidi"/>
                <w:b/>
                <w:bCs/>
              </w:rPr>
            </w:pPr>
            <w:r w:rsidRPr="006F4E4B">
              <w:rPr>
                <w:rFonts w:asciiTheme="majorBidi" w:hAnsiTheme="majorBidi" w:cstheme="majorBidi"/>
                <w:b/>
                <w:bCs/>
              </w:rPr>
              <w:t>Standard</w:t>
            </w:r>
            <w:r w:rsidR="00AD3058" w:rsidRPr="006F4E4B">
              <w:rPr>
                <w:rFonts w:asciiTheme="majorBidi" w:hAnsiTheme="majorBidi" w:cstheme="majorBidi"/>
                <w:b/>
                <w:bCs/>
              </w:rPr>
              <w:t xml:space="preserve"> </w:t>
            </w:r>
          </w:p>
          <w:p w14:paraId="6E26E1CC" w14:textId="77777777" w:rsidR="006C19CC" w:rsidRPr="006F4E4B" w:rsidRDefault="00AD3058" w:rsidP="006C19CC">
            <w:pPr>
              <w:jc w:val="center"/>
              <w:rPr>
                <w:rFonts w:asciiTheme="majorBidi" w:hAnsiTheme="majorBidi" w:cstheme="majorBidi"/>
                <w:b/>
                <w:bCs/>
              </w:rPr>
            </w:pPr>
            <w:r w:rsidRPr="006F4E4B">
              <w:rPr>
                <w:rFonts w:asciiTheme="majorBidi" w:hAnsiTheme="majorBidi" w:cstheme="majorBidi"/>
                <w:b/>
                <w:bCs/>
              </w:rPr>
              <w:t>5</w:t>
            </w:r>
          </w:p>
          <w:p w14:paraId="1876CB50" w14:textId="0BA1E3F2" w:rsidR="00AD3058" w:rsidRPr="006F4E4B" w:rsidRDefault="00AD3058" w:rsidP="006C19CC">
            <w:pPr>
              <w:jc w:val="center"/>
              <w:rPr>
                <w:rFonts w:asciiTheme="majorBidi" w:hAnsiTheme="majorBidi" w:cstheme="majorBidi"/>
                <w:b/>
                <w:bCs/>
              </w:rPr>
            </w:pPr>
            <w:r w:rsidRPr="006F4E4B">
              <w:rPr>
                <w:rFonts w:asciiTheme="majorBidi" w:hAnsiTheme="majorBidi" w:cstheme="majorBidi"/>
                <w:b/>
                <w:bCs/>
              </w:rPr>
              <w:t>Resources</w:t>
            </w:r>
          </w:p>
        </w:tc>
        <w:tc>
          <w:tcPr>
            <w:tcW w:w="1350" w:type="dxa"/>
            <w:shd w:val="clear" w:color="auto" w:fill="EB7973"/>
          </w:tcPr>
          <w:p w14:paraId="4F808CED" w14:textId="5CB2738F" w:rsidR="006C19CC" w:rsidRPr="006F4E4B" w:rsidRDefault="006C19CC" w:rsidP="00260091">
            <w:pPr>
              <w:jc w:val="center"/>
              <w:rPr>
                <w:rFonts w:asciiTheme="majorBidi" w:hAnsiTheme="majorBidi" w:cstheme="majorBidi"/>
                <w:b/>
                <w:bCs/>
              </w:rPr>
            </w:pPr>
            <w:r w:rsidRPr="006F4E4B">
              <w:rPr>
                <w:rFonts w:asciiTheme="majorBidi" w:hAnsiTheme="majorBidi" w:cstheme="majorBidi"/>
                <w:b/>
                <w:bCs/>
              </w:rPr>
              <w:t>Standard</w:t>
            </w:r>
            <w:r w:rsidR="00AD3058" w:rsidRPr="006F4E4B">
              <w:rPr>
                <w:rFonts w:asciiTheme="majorBidi" w:hAnsiTheme="majorBidi" w:cstheme="majorBidi"/>
                <w:b/>
                <w:bCs/>
              </w:rPr>
              <w:t xml:space="preserve"> </w:t>
            </w:r>
          </w:p>
          <w:p w14:paraId="3261D744" w14:textId="45081B14" w:rsidR="006C19CC" w:rsidRPr="006F4E4B" w:rsidRDefault="00AD3058" w:rsidP="00260091">
            <w:pPr>
              <w:jc w:val="center"/>
              <w:rPr>
                <w:rFonts w:asciiTheme="majorBidi" w:hAnsiTheme="majorBidi" w:cstheme="majorBidi"/>
                <w:b/>
                <w:bCs/>
              </w:rPr>
            </w:pPr>
            <w:r w:rsidRPr="006F4E4B">
              <w:rPr>
                <w:rFonts w:asciiTheme="majorBidi" w:hAnsiTheme="majorBidi" w:cstheme="majorBidi"/>
                <w:b/>
                <w:bCs/>
              </w:rPr>
              <w:t xml:space="preserve">6 </w:t>
            </w:r>
          </w:p>
          <w:p w14:paraId="20628977" w14:textId="347973F2" w:rsidR="00AD3058" w:rsidRPr="006F4E4B" w:rsidRDefault="00AD3058" w:rsidP="00260091">
            <w:pPr>
              <w:jc w:val="center"/>
              <w:rPr>
                <w:rFonts w:asciiTheme="majorBidi" w:hAnsiTheme="majorBidi" w:cstheme="majorBidi"/>
                <w:b/>
                <w:bCs/>
              </w:rPr>
            </w:pPr>
            <w:r w:rsidRPr="006F4E4B">
              <w:rPr>
                <w:rFonts w:asciiTheme="majorBidi" w:hAnsiTheme="majorBidi" w:cstheme="majorBidi"/>
                <w:b/>
                <w:bCs/>
              </w:rPr>
              <w:t>Policies</w:t>
            </w:r>
          </w:p>
        </w:tc>
      </w:tr>
      <w:tr w:rsidR="00AD3058" w:rsidRPr="006F4E4B" w14:paraId="3B1F9F87" w14:textId="77777777" w:rsidTr="002622FD">
        <w:tc>
          <w:tcPr>
            <w:tcW w:w="9625" w:type="dxa"/>
            <w:gridSpan w:val="7"/>
            <w:shd w:val="clear" w:color="auto" w:fill="D9D9D9"/>
          </w:tcPr>
          <w:p w14:paraId="64982065" w14:textId="77777777" w:rsidR="00AD3058" w:rsidRPr="006F4E4B" w:rsidRDefault="00AD3058" w:rsidP="00260091">
            <w:pPr>
              <w:rPr>
                <w:rFonts w:asciiTheme="majorBidi" w:hAnsiTheme="majorBidi" w:cstheme="majorBidi"/>
              </w:rPr>
            </w:pPr>
            <w:r w:rsidRPr="006F4E4B">
              <w:rPr>
                <w:rFonts w:asciiTheme="majorBidi" w:hAnsiTheme="majorBidi" w:cstheme="majorBidi"/>
                <w:b/>
                <w:bCs/>
              </w:rPr>
              <w:t>Regional/Multisite</w:t>
            </w:r>
          </w:p>
        </w:tc>
      </w:tr>
      <w:tr w:rsidR="00AD3058" w:rsidRPr="006F4E4B" w14:paraId="7ACADDDE" w14:textId="77777777" w:rsidTr="002622FD">
        <w:tc>
          <w:tcPr>
            <w:tcW w:w="1975" w:type="dxa"/>
          </w:tcPr>
          <w:p w14:paraId="4737D9E8" w14:textId="77777777" w:rsidR="00AD3058" w:rsidRPr="006F4E4B" w:rsidRDefault="00AD3058" w:rsidP="00260091">
            <w:pPr>
              <w:rPr>
                <w:rFonts w:asciiTheme="majorBidi" w:hAnsiTheme="majorBidi" w:cstheme="majorBidi"/>
              </w:rPr>
            </w:pPr>
            <w:r w:rsidRPr="006F4E4B">
              <w:rPr>
                <w:rFonts w:asciiTheme="majorBidi" w:hAnsiTheme="majorBidi" w:cstheme="majorBidi"/>
              </w:rPr>
              <w:t>Eurasia (N=10)</w:t>
            </w:r>
          </w:p>
        </w:tc>
        <w:tc>
          <w:tcPr>
            <w:tcW w:w="1265" w:type="dxa"/>
          </w:tcPr>
          <w:p w14:paraId="44AF6748" w14:textId="77777777" w:rsidR="00AD3058" w:rsidRPr="006F4E4B" w:rsidRDefault="00AD3058" w:rsidP="00260091">
            <w:pPr>
              <w:rPr>
                <w:rFonts w:asciiTheme="majorBidi" w:hAnsiTheme="majorBidi" w:cstheme="majorBidi"/>
              </w:rPr>
            </w:pPr>
          </w:p>
        </w:tc>
        <w:tc>
          <w:tcPr>
            <w:tcW w:w="1285" w:type="dxa"/>
          </w:tcPr>
          <w:p w14:paraId="181A125F" w14:textId="77777777" w:rsidR="00AD3058" w:rsidRPr="006F4E4B" w:rsidRDefault="00AD3058" w:rsidP="00260091">
            <w:pPr>
              <w:rPr>
                <w:rFonts w:asciiTheme="majorBidi" w:hAnsiTheme="majorBidi" w:cstheme="majorBidi"/>
              </w:rPr>
            </w:pPr>
          </w:p>
        </w:tc>
        <w:tc>
          <w:tcPr>
            <w:tcW w:w="1230" w:type="dxa"/>
            <w:shd w:val="clear" w:color="auto" w:fill="9BA5F3"/>
          </w:tcPr>
          <w:p w14:paraId="3B3F787D" w14:textId="77777777" w:rsidR="00AD3058" w:rsidRPr="006F4E4B" w:rsidRDefault="00AD3058" w:rsidP="00260091">
            <w:pPr>
              <w:rPr>
                <w:rFonts w:asciiTheme="majorBidi" w:hAnsiTheme="majorBidi" w:cstheme="majorBidi"/>
              </w:rPr>
            </w:pPr>
          </w:p>
        </w:tc>
        <w:tc>
          <w:tcPr>
            <w:tcW w:w="1260" w:type="dxa"/>
            <w:shd w:val="clear" w:color="auto" w:fill="A8D08D"/>
          </w:tcPr>
          <w:p w14:paraId="0CFE332C" w14:textId="77777777" w:rsidR="00AD3058" w:rsidRPr="006F4E4B" w:rsidRDefault="00AD3058" w:rsidP="00260091">
            <w:pPr>
              <w:rPr>
                <w:rFonts w:asciiTheme="majorBidi" w:hAnsiTheme="majorBidi" w:cstheme="majorBidi"/>
              </w:rPr>
            </w:pPr>
          </w:p>
        </w:tc>
        <w:tc>
          <w:tcPr>
            <w:tcW w:w="1260" w:type="dxa"/>
          </w:tcPr>
          <w:p w14:paraId="0EFDD7B5" w14:textId="77777777" w:rsidR="00AD3058" w:rsidRPr="006F4E4B" w:rsidRDefault="00AD3058" w:rsidP="00260091">
            <w:pPr>
              <w:rPr>
                <w:rFonts w:asciiTheme="majorBidi" w:hAnsiTheme="majorBidi" w:cstheme="majorBidi"/>
              </w:rPr>
            </w:pPr>
          </w:p>
        </w:tc>
        <w:tc>
          <w:tcPr>
            <w:tcW w:w="1350" w:type="dxa"/>
            <w:shd w:val="clear" w:color="auto" w:fill="EB7973"/>
          </w:tcPr>
          <w:p w14:paraId="3B49017D" w14:textId="77777777" w:rsidR="00AD3058" w:rsidRPr="006F4E4B" w:rsidRDefault="00AD3058" w:rsidP="00260091">
            <w:pPr>
              <w:rPr>
                <w:rFonts w:asciiTheme="majorBidi" w:hAnsiTheme="majorBidi" w:cstheme="majorBidi"/>
              </w:rPr>
            </w:pPr>
          </w:p>
        </w:tc>
      </w:tr>
      <w:tr w:rsidR="00AD3058" w:rsidRPr="006F4E4B" w14:paraId="7CEB45DD" w14:textId="77777777" w:rsidTr="002622FD">
        <w:tc>
          <w:tcPr>
            <w:tcW w:w="1975" w:type="dxa"/>
          </w:tcPr>
          <w:p w14:paraId="53AE7619" w14:textId="77777777" w:rsidR="00AD3058" w:rsidRPr="006F4E4B" w:rsidRDefault="00AD3058" w:rsidP="00260091">
            <w:pPr>
              <w:rPr>
                <w:rFonts w:asciiTheme="majorBidi" w:hAnsiTheme="majorBidi" w:cstheme="majorBidi"/>
              </w:rPr>
            </w:pPr>
            <w:r w:rsidRPr="006F4E4B">
              <w:rPr>
                <w:rFonts w:asciiTheme="majorBidi" w:hAnsiTheme="majorBidi" w:cstheme="majorBidi"/>
              </w:rPr>
              <w:t>Latin America (N=25)</w:t>
            </w:r>
          </w:p>
        </w:tc>
        <w:tc>
          <w:tcPr>
            <w:tcW w:w="1265" w:type="dxa"/>
            <w:shd w:val="clear" w:color="auto" w:fill="F4B083"/>
          </w:tcPr>
          <w:p w14:paraId="66F57EDD" w14:textId="77777777" w:rsidR="00AD3058" w:rsidRPr="006F4E4B" w:rsidRDefault="00AD3058" w:rsidP="00260091">
            <w:pPr>
              <w:rPr>
                <w:rFonts w:asciiTheme="majorBidi" w:hAnsiTheme="majorBidi" w:cstheme="majorBidi"/>
              </w:rPr>
            </w:pPr>
          </w:p>
        </w:tc>
        <w:tc>
          <w:tcPr>
            <w:tcW w:w="1285" w:type="dxa"/>
            <w:shd w:val="clear" w:color="auto" w:fill="9CC2E5"/>
          </w:tcPr>
          <w:p w14:paraId="7310BFB2" w14:textId="77777777" w:rsidR="00AD3058" w:rsidRPr="006F4E4B" w:rsidRDefault="00AD3058" w:rsidP="00260091">
            <w:pPr>
              <w:rPr>
                <w:rFonts w:asciiTheme="majorBidi" w:hAnsiTheme="majorBidi" w:cstheme="majorBidi"/>
              </w:rPr>
            </w:pPr>
          </w:p>
        </w:tc>
        <w:tc>
          <w:tcPr>
            <w:tcW w:w="1230" w:type="dxa"/>
            <w:shd w:val="clear" w:color="auto" w:fill="9BA5F3"/>
          </w:tcPr>
          <w:p w14:paraId="64970094" w14:textId="77777777" w:rsidR="00AD3058" w:rsidRPr="006F4E4B" w:rsidRDefault="00AD3058" w:rsidP="00260091">
            <w:pPr>
              <w:rPr>
                <w:rFonts w:asciiTheme="majorBidi" w:hAnsiTheme="majorBidi" w:cstheme="majorBidi"/>
              </w:rPr>
            </w:pPr>
          </w:p>
        </w:tc>
        <w:tc>
          <w:tcPr>
            <w:tcW w:w="1260" w:type="dxa"/>
          </w:tcPr>
          <w:p w14:paraId="0FFE23C8" w14:textId="77777777" w:rsidR="00AD3058" w:rsidRPr="006F4E4B" w:rsidRDefault="00AD3058" w:rsidP="00260091">
            <w:pPr>
              <w:rPr>
                <w:rFonts w:asciiTheme="majorBidi" w:hAnsiTheme="majorBidi" w:cstheme="majorBidi"/>
              </w:rPr>
            </w:pPr>
          </w:p>
        </w:tc>
        <w:tc>
          <w:tcPr>
            <w:tcW w:w="1260" w:type="dxa"/>
          </w:tcPr>
          <w:p w14:paraId="23AF665B" w14:textId="77777777" w:rsidR="00AD3058" w:rsidRPr="006F4E4B" w:rsidRDefault="00AD3058" w:rsidP="00260091">
            <w:pPr>
              <w:rPr>
                <w:rFonts w:asciiTheme="majorBidi" w:hAnsiTheme="majorBidi" w:cstheme="majorBidi"/>
              </w:rPr>
            </w:pPr>
          </w:p>
        </w:tc>
        <w:tc>
          <w:tcPr>
            <w:tcW w:w="1350" w:type="dxa"/>
            <w:shd w:val="clear" w:color="auto" w:fill="EB7973"/>
          </w:tcPr>
          <w:p w14:paraId="1AF67B77" w14:textId="77777777" w:rsidR="00AD3058" w:rsidRPr="006F4E4B" w:rsidRDefault="00AD3058" w:rsidP="00260091">
            <w:pPr>
              <w:rPr>
                <w:rFonts w:asciiTheme="majorBidi" w:hAnsiTheme="majorBidi" w:cstheme="majorBidi"/>
              </w:rPr>
            </w:pPr>
          </w:p>
        </w:tc>
      </w:tr>
      <w:tr w:rsidR="00AD3058" w:rsidRPr="006F4E4B" w14:paraId="15AB1866" w14:textId="77777777" w:rsidTr="002622FD">
        <w:tc>
          <w:tcPr>
            <w:tcW w:w="9625" w:type="dxa"/>
            <w:gridSpan w:val="7"/>
            <w:shd w:val="clear" w:color="auto" w:fill="D9D9D9"/>
          </w:tcPr>
          <w:p w14:paraId="68E433FB" w14:textId="77777777" w:rsidR="00AD3058" w:rsidRPr="006F4E4B" w:rsidRDefault="00AD3058" w:rsidP="00260091">
            <w:pPr>
              <w:rPr>
                <w:rFonts w:asciiTheme="majorBidi" w:hAnsiTheme="majorBidi" w:cstheme="majorBidi"/>
              </w:rPr>
            </w:pPr>
            <w:r w:rsidRPr="006F4E4B">
              <w:rPr>
                <w:rFonts w:asciiTheme="majorBidi" w:hAnsiTheme="majorBidi" w:cstheme="majorBidi"/>
                <w:b/>
                <w:bCs/>
              </w:rPr>
              <w:t>National/Policy</w:t>
            </w:r>
          </w:p>
        </w:tc>
      </w:tr>
      <w:tr w:rsidR="00AD3058" w:rsidRPr="006F4E4B" w14:paraId="5EBB8F08" w14:textId="77777777" w:rsidTr="002622FD">
        <w:tc>
          <w:tcPr>
            <w:tcW w:w="1975" w:type="dxa"/>
          </w:tcPr>
          <w:p w14:paraId="5FD3D054" w14:textId="77777777" w:rsidR="00AD3058" w:rsidRPr="006F4E4B" w:rsidRDefault="00AD3058" w:rsidP="00260091">
            <w:pPr>
              <w:rPr>
                <w:rFonts w:asciiTheme="majorBidi" w:hAnsiTheme="majorBidi" w:cstheme="majorBidi"/>
              </w:rPr>
            </w:pPr>
            <w:r w:rsidRPr="006F4E4B">
              <w:rPr>
                <w:rFonts w:asciiTheme="majorBidi" w:hAnsiTheme="majorBidi" w:cstheme="majorBidi"/>
              </w:rPr>
              <w:t>Ghana</w:t>
            </w:r>
          </w:p>
        </w:tc>
        <w:tc>
          <w:tcPr>
            <w:tcW w:w="1265" w:type="dxa"/>
            <w:shd w:val="clear" w:color="auto" w:fill="F4B083"/>
          </w:tcPr>
          <w:p w14:paraId="5BEC0719" w14:textId="77777777" w:rsidR="00AD3058" w:rsidRPr="006F4E4B" w:rsidRDefault="00AD3058" w:rsidP="00260091">
            <w:pPr>
              <w:rPr>
                <w:rFonts w:asciiTheme="majorBidi" w:hAnsiTheme="majorBidi" w:cstheme="majorBidi"/>
              </w:rPr>
            </w:pPr>
          </w:p>
        </w:tc>
        <w:tc>
          <w:tcPr>
            <w:tcW w:w="1285" w:type="dxa"/>
          </w:tcPr>
          <w:p w14:paraId="08D92918" w14:textId="77777777" w:rsidR="00AD3058" w:rsidRPr="006F4E4B" w:rsidRDefault="00AD3058" w:rsidP="00260091">
            <w:pPr>
              <w:rPr>
                <w:rFonts w:asciiTheme="majorBidi" w:hAnsiTheme="majorBidi" w:cstheme="majorBidi"/>
              </w:rPr>
            </w:pPr>
          </w:p>
        </w:tc>
        <w:tc>
          <w:tcPr>
            <w:tcW w:w="1230" w:type="dxa"/>
            <w:shd w:val="clear" w:color="auto" w:fill="9BA5F3"/>
          </w:tcPr>
          <w:p w14:paraId="0E0A3D7C" w14:textId="77777777" w:rsidR="00AD3058" w:rsidRPr="006F4E4B" w:rsidRDefault="00AD3058" w:rsidP="00260091">
            <w:pPr>
              <w:rPr>
                <w:rFonts w:asciiTheme="majorBidi" w:hAnsiTheme="majorBidi" w:cstheme="majorBidi"/>
              </w:rPr>
            </w:pPr>
          </w:p>
        </w:tc>
        <w:tc>
          <w:tcPr>
            <w:tcW w:w="1260" w:type="dxa"/>
          </w:tcPr>
          <w:p w14:paraId="39E587A1" w14:textId="77777777" w:rsidR="00AD3058" w:rsidRPr="006F4E4B" w:rsidRDefault="00AD3058" w:rsidP="00260091">
            <w:pPr>
              <w:rPr>
                <w:rFonts w:asciiTheme="majorBidi" w:hAnsiTheme="majorBidi" w:cstheme="majorBidi"/>
              </w:rPr>
            </w:pPr>
          </w:p>
        </w:tc>
        <w:tc>
          <w:tcPr>
            <w:tcW w:w="1260" w:type="dxa"/>
          </w:tcPr>
          <w:p w14:paraId="3590ED34" w14:textId="77777777" w:rsidR="00AD3058" w:rsidRPr="006F4E4B" w:rsidRDefault="00AD3058" w:rsidP="00260091">
            <w:pPr>
              <w:rPr>
                <w:rFonts w:asciiTheme="majorBidi" w:hAnsiTheme="majorBidi" w:cstheme="majorBidi"/>
              </w:rPr>
            </w:pPr>
          </w:p>
        </w:tc>
        <w:tc>
          <w:tcPr>
            <w:tcW w:w="1350" w:type="dxa"/>
          </w:tcPr>
          <w:p w14:paraId="13E8A2D5" w14:textId="77777777" w:rsidR="00AD3058" w:rsidRPr="006F4E4B" w:rsidRDefault="00AD3058" w:rsidP="00260091">
            <w:pPr>
              <w:rPr>
                <w:rFonts w:asciiTheme="majorBidi" w:hAnsiTheme="majorBidi" w:cstheme="majorBidi"/>
              </w:rPr>
            </w:pPr>
          </w:p>
        </w:tc>
      </w:tr>
      <w:tr w:rsidR="00AD3058" w:rsidRPr="006F4E4B" w14:paraId="6477424F" w14:textId="77777777" w:rsidTr="002622FD">
        <w:tc>
          <w:tcPr>
            <w:tcW w:w="1975" w:type="dxa"/>
          </w:tcPr>
          <w:p w14:paraId="5C6B14F3" w14:textId="77777777" w:rsidR="00AD3058" w:rsidRPr="006F4E4B" w:rsidRDefault="00AD3058" w:rsidP="00260091">
            <w:pPr>
              <w:rPr>
                <w:rFonts w:asciiTheme="majorBidi" w:hAnsiTheme="majorBidi" w:cstheme="majorBidi"/>
              </w:rPr>
            </w:pPr>
            <w:r w:rsidRPr="006F4E4B">
              <w:rPr>
                <w:rFonts w:asciiTheme="majorBidi" w:hAnsiTheme="majorBidi" w:cstheme="majorBidi"/>
              </w:rPr>
              <w:t>Philippines</w:t>
            </w:r>
          </w:p>
        </w:tc>
        <w:tc>
          <w:tcPr>
            <w:tcW w:w="1265" w:type="dxa"/>
          </w:tcPr>
          <w:p w14:paraId="130F8F76" w14:textId="77777777" w:rsidR="00AD3058" w:rsidRPr="006F4E4B" w:rsidRDefault="00AD3058" w:rsidP="00260091">
            <w:pPr>
              <w:rPr>
                <w:rFonts w:asciiTheme="majorBidi" w:hAnsiTheme="majorBidi" w:cstheme="majorBidi"/>
              </w:rPr>
            </w:pPr>
          </w:p>
        </w:tc>
        <w:tc>
          <w:tcPr>
            <w:tcW w:w="1285" w:type="dxa"/>
          </w:tcPr>
          <w:p w14:paraId="56FF6BE5" w14:textId="77777777" w:rsidR="00AD3058" w:rsidRPr="006F4E4B" w:rsidRDefault="00AD3058" w:rsidP="00260091">
            <w:pPr>
              <w:rPr>
                <w:rFonts w:asciiTheme="majorBidi" w:hAnsiTheme="majorBidi" w:cstheme="majorBidi"/>
              </w:rPr>
            </w:pPr>
          </w:p>
        </w:tc>
        <w:tc>
          <w:tcPr>
            <w:tcW w:w="1230" w:type="dxa"/>
          </w:tcPr>
          <w:p w14:paraId="1FDB1BB7" w14:textId="77777777" w:rsidR="00AD3058" w:rsidRPr="006F4E4B" w:rsidRDefault="00AD3058" w:rsidP="00260091">
            <w:pPr>
              <w:rPr>
                <w:rFonts w:asciiTheme="majorBidi" w:hAnsiTheme="majorBidi" w:cstheme="majorBidi"/>
              </w:rPr>
            </w:pPr>
          </w:p>
        </w:tc>
        <w:tc>
          <w:tcPr>
            <w:tcW w:w="1260" w:type="dxa"/>
          </w:tcPr>
          <w:p w14:paraId="33C3080F" w14:textId="77777777" w:rsidR="00AD3058" w:rsidRPr="006F4E4B" w:rsidRDefault="00AD3058" w:rsidP="00260091">
            <w:pPr>
              <w:rPr>
                <w:rFonts w:asciiTheme="majorBidi" w:hAnsiTheme="majorBidi" w:cstheme="majorBidi"/>
              </w:rPr>
            </w:pPr>
          </w:p>
        </w:tc>
        <w:tc>
          <w:tcPr>
            <w:tcW w:w="1260" w:type="dxa"/>
            <w:shd w:val="clear" w:color="auto" w:fill="FFE599"/>
          </w:tcPr>
          <w:p w14:paraId="5C18F35A" w14:textId="77777777" w:rsidR="00AD3058" w:rsidRPr="006F4E4B" w:rsidRDefault="00AD3058" w:rsidP="00260091">
            <w:pPr>
              <w:rPr>
                <w:rFonts w:asciiTheme="majorBidi" w:hAnsiTheme="majorBidi" w:cstheme="majorBidi"/>
              </w:rPr>
            </w:pPr>
          </w:p>
        </w:tc>
        <w:tc>
          <w:tcPr>
            <w:tcW w:w="1350" w:type="dxa"/>
          </w:tcPr>
          <w:p w14:paraId="443C9D9C" w14:textId="77777777" w:rsidR="00AD3058" w:rsidRPr="006F4E4B" w:rsidRDefault="00AD3058" w:rsidP="00260091">
            <w:pPr>
              <w:rPr>
                <w:rFonts w:asciiTheme="majorBidi" w:hAnsiTheme="majorBidi" w:cstheme="majorBidi"/>
              </w:rPr>
            </w:pPr>
          </w:p>
        </w:tc>
      </w:tr>
      <w:tr w:rsidR="00AD3058" w:rsidRPr="006F4E4B" w14:paraId="0DBF650D" w14:textId="77777777" w:rsidTr="002622FD">
        <w:tc>
          <w:tcPr>
            <w:tcW w:w="1975" w:type="dxa"/>
          </w:tcPr>
          <w:p w14:paraId="4E37CC55" w14:textId="77777777" w:rsidR="00AD3058" w:rsidRPr="006F4E4B" w:rsidRDefault="00AD3058" w:rsidP="00260091">
            <w:pPr>
              <w:rPr>
                <w:rFonts w:asciiTheme="majorBidi" w:hAnsiTheme="majorBidi" w:cstheme="majorBidi"/>
              </w:rPr>
            </w:pPr>
            <w:r w:rsidRPr="006F4E4B">
              <w:rPr>
                <w:rFonts w:asciiTheme="majorBidi" w:hAnsiTheme="majorBidi" w:cstheme="majorBidi"/>
              </w:rPr>
              <w:t>Peru</w:t>
            </w:r>
          </w:p>
        </w:tc>
        <w:tc>
          <w:tcPr>
            <w:tcW w:w="1265" w:type="dxa"/>
            <w:shd w:val="clear" w:color="auto" w:fill="F4B083"/>
          </w:tcPr>
          <w:p w14:paraId="4DA6A77A" w14:textId="77777777" w:rsidR="00AD3058" w:rsidRPr="006F4E4B" w:rsidRDefault="00AD3058" w:rsidP="00260091">
            <w:pPr>
              <w:rPr>
                <w:rFonts w:asciiTheme="majorBidi" w:hAnsiTheme="majorBidi" w:cstheme="majorBidi"/>
              </w:rPr>
            </w:pPr>
          </w:p>
        </w:tc>
        <w:tc>
          <w:tcPr>
            <w:tcW w:w="1285" w:type="dxa"/>
          </w:tcPr>
          <w:p w14:paraId="0D73E1EB" w14:textId="77777777" w:rsidR="00AD3058" w:rsidRPr="006F4E4B" w:rsidRDefault="00AD3058" w:rsidP="00260091">
            <w:pPr>
              <w:rPr>
                <w:rFonts w:asciiTheme="majorBidi" w:hAnsiTheme="majorBidi" w:cstheme="majorBidi"/>
              </w:rPr>
            </w:pPr>
          </w:p>
        </w:tc>
        <w:tc>
          <w:tcPr>
            <w:tcW w:w="1230" w:type="dxa"/>
            <w:shd w:val="clear" w:color="auto" w:fill="9BA5F3"/>
          </w:tcPr>
          <w:p w14:paraId="31AEABBF" w14:textId="77777777" w:rsidR="00AD3058" w:rsidRPr="006F4E4B" w:rsidRDefault="00AD3058" w:rsidP="00260091">
            <w:pPr>
              <w:rPr>
                <w:rFonts w:asciiTheme="majorBidi" w:hAnsiTheme="majorBidi" w:cstheme="majorBidi"/>
              </w:rPr>
            </w:pPr>
          </w:p>
        </w:tc>
        <w:tc>
          <w:tcPr>
            <w:tcW w:w="1260" w:type="dxa"/>
          </w:tcPr>
          <w:p w14:paraId="14FF7AC8" w14:textId="77777777" w:rsidR="00AD3058" w:rsidRPr="006F4E4B" w:rsidRDefault="00AD3058" w:rsidP="00260091">
            <w:pPr>
              <w:rPr>
                <w:rFonts w:asciiTheme="majorBidi" w:hAnsiTheme="majorBidi" w:cstheme="majorBidi"/>
              </w:rPr>
            </w:pPr>
          </w:p>
        </w:tc>
        <w:tc>
          <w:tcPr>
            <w:tcW w:w="1260" w:type="dxa"/>
          </w:tcPr>
          <w:p w14:paraId="28160D92" w14:textId="77777777" w:rsidR="00AD3058" w:rsidRPr="006F4E4B" w:rsidRDefault="00AD3058" w:rsidP="00260091">
            <w:pPr>
              <w:rPr>
                <w:rFonts w:asciiTheme="majorBidi" w:hAnsiTheme="majorBidi" w:cstheme="majorBidi"/>
              </w:rPr>
            </w:pPr>
          </w:p>
        </w:tc>
        <w:tc>
          <w:tcPr>
            <w:tcW w:w="1350" w:type="dxa"/>
          </w:tcPr>
          <w:p w14:paraId="71135561" w14:textId="77777777" w:rsidR="00AD3058" w:rsidRPr="006F4E4B" w:rsidRDefault="00AD3058" w:rsidP="00260091">
            <w:pPr>
              <w:rPr>
                <w:rFonts w:asciiTheme="majorBidi" w:hAnsiTheme="majorBidi" w:cstheme="majorBidi"/>
              </w:rPr>
            </w:pPr>
          </w:p>
        </w:tc>
      </w:tr>
      <w:tr w:rsidR="00AD3058" w:rsidRPr="006F4E4B" w14:paraId="29565F41" w14:textId="77777777" w:rsidTr="002622FD">
        <w:tc>
          <w:tcPr>
            <w:tcW w:w="1975" w:type="dxa"/>
          </w:tcPr>
          <w:p w14:paraId="02944C1D" w14:textId="77777777" w:rsidR="00AD3058" w:rsidRPr="006F4E4B" w:rsidRDefault="00AD3058" w:rsidP="00260091">
            <w:pPr>
              <w:rPr>
                <w:rFonts w:asciiTheme="majorBidi" w:hAnsiTheme="majorBidi" w:cstheme="majorBidi"/>
              </w:rPr>
            </w:pPr>
            <w:r w:rsidRPr="006F4E4B">
              <w:rPr>
                <w:rFonts w:asciiTheme="majorBidi" w:hAnsiTheme="majorBidi" w:cstheme="majorBidi"/>
              </w:rPr>
              <w:t>Vietnam 1</w:t>
            </w:r>
          </w:p>
        </w:tc>
        <w:tc>
          <w:tcPr>
            <w:tcW w:w="1265" w:type="dxa"/>
            <w:shd w:val="clear" w:color="auto" w:fill="F4B083"/>
          </w:tcPr>
          <w:p w14:paraId="0E38A458" w14:textId="77777777" w:rsidR="00AD3058" w:rsidRPr="006F4E4B" w:rsidRDefault="00AD3058" w:rsidP="00260091">
            <w:pPr>
              <w:rPr>
                <w:rFonts w:asciiTheme="majorBidi" w:hAnsiTheme="majorBidi" w:cstheme="majorBidi"/>
              </w:rPr>
            </w:pPr>
          </w:p>
        </w:tc>
        <w:tc>
          <w:tcPr>
            <w:tcW w:w="1285" w:type="dxa"/>
          </w:tcPr>
          <w:p w14:paraId="2E05731A" w14:textId="77777777" w:rsidR="00AD3058" w:rsidRPr="006F4E4B" w:rsidRDefault="00AD3058" w:rsidP="00260091">
            <w:pPr>
              <w:rPr>
                <w:rFonts w:asciiTheme="majorBidi" w:hAnsiTheme="majorBidi" w:cstheme="majorBidi"/>
              </w:rPr>
            </w:pPr>
          </w:p>
        </w:tc>
        <w:tc>
          <w:tcPr>
            <w:tcW w:w="1230" w:type="dxa"/>
            <w:shd w:val="clear" w:color="auto" w:fill="9BA5F3"/>
          </w:tcPr>
          <w:p w14:paraId="221D8098" w14:textId="77777777" w:rsidR="00AD3058" w:rsidRPr="006F4E4B" w:rsidRDefault="00AD3058" w:rsidP="00260091">
            <w:pPr>
              <w:rPr>
                <w:rFonts w:asciiTheme="majorBidi" w:hAnsiTheme="majorBidi" w:cstheme="majorBidi"/>
              </w:rPr>
            </w:pPr>
          </w:p>
        </w:tc>
        <w:tc>
          <w:tcPr>
            <w:tcW w:w="1260" w:type="dxa"/>
          </w:tcPr>
          <w:p w14:paraId="60DAFA05" w14:textId="77777777" w:rsidR="00AD3058" w:rsidRPr="006F4E4B" w:rsidRDefault="00AD3058" w:rsidP="00260091">
            <w:pPr>
              <w:rPr>
                <w:rFonts w:asciiTheme="majorBidi" w:hAnsiTheme="majorBidi" w:cstheme="majorBidi"/>
              </w:rPr>
            </w:pPr>
          </w:p>
        </w:tc>
        <w:tc>
          <w:tcPr>
            <w:tcW w:w="1260" w:type="dxa"/>
          </w:tcPr>
          <w:p w14:paraId="4BB67180" w14:textId="77777777" w:rsidR="00AD3058" w:rsidRPr="006F4E4B" w:rsidRDefault="00AD3058" w:rsidP="00260091">
            <w:pPr>
              <w:rPr>
                <w:rFonts w:asciiTheme="majorBidi" w:hAnsiTheme="majorBidi" w:cstheme="majorBidi"/>
              </w:rPr>
            </w:pPr>
          </w:p>
        </w:tc>
        <w:tc>
          <w:tcPr>
            <w:tcW w:w="1350" w:type="dxa"/>
          </w:tcPr>
          <w:p w14:paraId="312D139E" w14:textId="77777777" w:rsidR="00AD3058" w:rsidRPr="006F4E4B" w:rsidRDefault="00AD3058" w:rsidP="00260091">
            <w:pPr>
              <w:rPr>
                <w:rFonts w:asciiTheme="majorBidi" w:hAnsiTheme="majorBidi" w:cstheme="majorBidi"/>
              </w:rPr>
            </w:pPr>
          </w:p>
        </w:tc>
      </w:tr>
      <w:tr w:rsidR="00AD3058" w:rsidRPr="006F4E4B" w14:paraId="50714C21" w14:textId="77777777" w:rsidTr="002622FD">
        <w:tc>
          <w:tcPr>
            <w:tcW w:w="1975" w:type="dxa"/>
          </w:tcPr>
          <w:p w14:paraId="719105B2" w14:textId="77777777" w:rsidR="00AD3058" w:rsidRPr="006F4E4B" w:rsidRDefault="00AD3058" w:rsidP="00260091">
            <w:pPr>
              <w:rPr>
                <w:rFonts w:asciiTheme="majorBidi" w:hAnsiTheme="majorBidi" w:cstheme="majorBidi"/>
              </w:rPr>
            </w:pPr>
            <w:r w:rsidRPr="006F4E4B">
              <w:rPr>
                <w:rFonts w:asciiTheme="majorBidi" w:hAnsiTheme="majorBidi" w:cstheme="majorBidi"/>
              </w:rPr>
              <w:t>Vietnam 2</w:t>
            </w:r>
          </w:p>
        </w:tc>
        <w:tc>
          <w:tcPr>
            <w:tcW w:w="1265" w:type="dxa"/>
          </w:tcPr>
          <w:p w14:paraId="639469A2" w14:textId="77777777" w:rsidR="00AD3058" w:rsidRPr="006F4E4B" w:rsidRDefault="00AD3058" w:rsidP="00260091">
            <w:pPr>
              <w:rPr>
                <w:rFonts w:asciiTheme="majorBidi" w:hAnsiTheme="majorBidi" w:cstheme="majorBidi"/>
              </w:rPr>
            </w:pPr>
          </w:p>
        </w:tc>
        <w:tc>
          <w:tcPr>
            <w:tcW w:w="1285" w:type="dxa"/>
            <w:shd w:val="clear" w:color="auto" w:fill="9CC2E5"/>
          </w:tcPr>
          <w:p w14:paraId="4FA56250" w14:textId="77777777" w:rsidR="00AD3058" w:rsidRPr="006F4E4B" w:rsidRDefault="00AD3058" w:rsidP="00260091">
            <w:pPr>
              <w:rPr>
                <w:rFonts w:asciiTheme="majorBidi" w:hAnsiTheme="majorBidi" w:cstheme="majorBidi"/>
              </w:rPr>
            </w:pPr>
          </w:p>
        </w:tc>
        <w:tc>
          <w:tcPr>
            <w:tcW w:w="1230" w:type="dxa"/>
            <w:shd w:val="clear" w:color="auto" w:fill="9BA5F3"/>
          </w:tcPr>
          <w:p w14:paraId="16B97793" w14:textId="77777777" w:rsidR="00AD3058" w:rsidRPr="006F4E4B" w:rsidRDefault="00AD3058" w:rsidP="00260091">
            <w:pPr>
              <w:rPr>
                <w:rFonts w:asciiTheme="majorBidi" w:hAnsiTheme="majorBidi" w:cstheme="majorBidi"/>
              </w:rPr>
            </w:pPr>
          </w:p>
        </w:tc>
        <w:tc>
          <w:tcPr>
            <w:tcW w:w="1260" w:type="dxa"/>
            <w:shd w:val="clear" w:color="auto" w:fill="A8D08D"/>
          </w:tcPr>
          <w:p w14:paraId="642CF414" w14:textId="77777777" w:rsidR="00AD3058" w:rsidRPr="006F4E4B" w:rsidRDefault="00AD3058" w:rsidP="00260091">
            <w:pPr>
              <w:rPr>
                <w:rFonts w:asciiTheme="majorBidi" w:hAnsiTheme="majorBidi" w:cstheme="majorBidi"/>
              </w:rPr>
            </w:pPr>
          </w:p>
        </w:tc>
        <w:tc>
          <w:tcPr>
            <w:tcW w:w="1260" w:type="dxa"/>
            <w:shd w:val="clear" w:color="auto" w:fill="FFE599"/>
          </w:tcPr>
          <w:p w14:paraId="2B9C8D84" w14:textId="77777777" w:rsidR="00AD3058" w:rsidRPr="006F4E4B" w:rsidRDefault="00AD3058" w:rsidP="00260091">
            <w:pPr>
              <w:rPr>
                <w:rFonts w:asciiTheme="majorBidi" w:hAnsiTheme="majorBidi" w:cstheme="majorBidi"/>
              </w:rPr>
            </w:pPr>
          </w:p>
        </w:tc>
        <w:tc>
          <w:tcPr>
            <w:tcW w:w="1350" w:type="dxa"/>
          </w:tcPr>
          <w:p w14:paraId="2FEDCA29" w14:textId="77777777" w:rsidR="00AD3058" w:rsidRPr="006F4E4B" w:rsidRDefault="00AD3058" w:rsidP="00260091">
            <w:pPr>
              <w:rPr>
                <w:rFonts w:asciiTheme="majorBidi" w:hAnsiTheme="majorBidi" w:cstheme="majorBidi"/>
              </w:rPr>
            </w:pPr>
          </w:p>
        </w:tc>
      </w:tr>
      <w:tr w:rsidR="00AD3058" w:rsidRPr="006F4E4B" w14:paraId="15E48C8E" w14:textId="77777777" w:rsidTr="002622FD">
        <w:tc>
          <w:tcPr>
            <w:tcW w:w="9625" w:type="dxa"/>
            <w:gridSpan w:val="7"/>
            <w:shd w:val="clear" w:color="auto" w:fill="D9D9D9"/>
          </w:tcPr>
          <w:p w14:paraId="25826189" w14:textId="77777777" w:rsidR="00AD3058" w:rsidRPr="006F4E4B" w:rsidRDefault="00AD3058" w:rsidP="00260091">
            <w:pPr>
              <w:rPr>
                <w:rFonts w:asciiTheme="majorBidi" w:hAnsiTheme="majorBidi" w:cstheme="majorBidi"/>
              </w:rPr>
            </w:pPr>
            <w:r w:rsidRPr="006F4E4B">
              <w:rPr>
                <w:rFonts w:asciiTheme="majorBidi" w:hAnsiTheme="majorBidi" w:cstheme="majorBidi"/>
                <w:b/>
                <w:bCs/>
              </w:rPr>
              <w:t>Hospital/Unit</w:t>
            </w:r>
          </w:p>
        </w:tc>
      </w:tr>
      <w:tr w:rsidR="00AD3058" w:rsidRPr="006F4E4B" w14:paraId="1FB43926" w14:textId="77777777" w:rsidTr="002622FD">
        <w:tc>
          <w:tcPr>
            <w:tcW w:w="1975" w:type="dxa"/>
          </w:tcPr>
          <w:p w14:paraId="7BF0D782" w14:textId="77777777" w:rsidR="00AD3058" w:rsidRPr="006F4E4B" w:rsidRDefault="00AD3058" w:rsidP="00260091">
            <w:pPr>
              <w:rPr>
                <w:rFonts w:asciiTheme="majorBidi" w:hAnsiTheme="majorBidi" w:cstheme="majorBidi"/>
              </w:rPr>
            </w:pPr>
            <w:r w:rsidRPr="006F4E4B">
              <w:rPr>
                <w:rFonts w:asciiTheme="majorBidi" w:hAnsiTheme="majorBidi" w:cstheme="majorBidi"/>
              </w:rPr>
              <w:t>Cameroon (N=3)</w:t>
            </w:r>
          </w:p>
        </w:tc>
        <w:tc>
          <w:tcPr>
            <w:tcW w:w="1265" w:type="dxa"/>
          </w:tcPr>
          <w:p w14:paraId="618891B5" w14:textId="77777777" w:rsidR="00AD3058" w:rsidRPr="006F4E4B" w:rsidRDefault="00AD3058" w:rsidP="00260091">
            <w:pPr>
              <w:rPr>
                <w:rFonts w:asciiTheme="majorBidi" w:hAnsiTheme="majorBidi" w:cstheme="majorBidi"/>
              </w:rPr>
            </w:pPr>
          </w:p>
        </w:tc>
        <w:tc>
          <w:tcPr>
            <w:tcW w:w="1285" w:type="dxa"/>
            <w:shd w:val="clear" w:color="auto" w:fill="9CC2E5"/>
          </w:tcPr>
          <w:p w14:paraId="4F4AB3C8" w14:textId="77777777" w:rsidR="00AD3058" w:rsidRPr="006F4E4B" w:rsidRDefault="00AD3058" w:rsidP="00260091">
            <w:pPr>
              <w:rPr>
                <w:rFonts w:asciiTheme="majorBidi" w:hAnsiTheme="majorBidi" w:cstheme="majorBidi"/>
              </w:rPr>
            </w:pPr>
          </w:p>
        </w:tc>
        <w:tc>
          <w:tcPr>
            <w:tcW w:w="1230" w:type="dxa"/>
            <w:shd w:val="clear" w:color="auto" w:fill="9BA5F3"/>
          </w:tcPr>
          <w:p w14:paraId="7FDFD020" w14:textId="77777777" w:rsidR="00AD3058" w:rsidRPr="006F4E4B" w:rsidRDefault="00AD3058" w:rsidP="00260091">
            <w:pPr>
              <w:rPr>
                <w:rFonts w:asciiTheme="majorBidi" w:hAnsiTheme="majorBidi" w:cstheme="majorBidi"/>
              </w:rPr>
            </w:pPr>
          </w:p>
        </w:tc>
        <w:tc>
          <w:tcPr>
            <w:tcW w:w="1260" w:type="dxa"/>
            <w:shd w:val="clear" w:color="auto" w:fill="A8D08D"/>
          </w:tcPr>
          <w:p w14:paraId="48405EF9" w14:textId="77777777" w:rsidR="00AD3058" w:rsidRPr="006F4E4B" w:rsidRDefault="00AD3058" w:rsidP="00260091">
            <w:pPr>
              <w:rPr>
                <w:rFonts w:asciiTheme="majorBidi" w:hAnsiTheme="majorBidi" w:cstheme="majorBidi"/>
              </w:rPr>
            </w:pPr>
          </w:p>
        </w:tc>
        <w:tc>
          <w:tcPr>
            <w:tcW w:w="1260" w:type="dxa"/>
            <w:shd w:val="clear" w:color="auto" w:fill="FFE599"/>
          </w:tcPr>
          <w:p w14:paraId="68886054" w14:textId="77777777" w:rsidR="00AD3058" w:rsidRPr="006F4E4B" w:rsidRDefault="00AD3058" w:rsidP="00260091">
            <w:pPr>
              <w:rPr>
                <w:rFonts w:asciiTheme="majorBidi" w:hAnsiTheme="majorBidi" w:cstheme="majorBidi"/>
              </w:rPr>
            </w:pPr>
          </w:p>
        </w:tc>
        <w:tc>
          <w:tcPr>
            <w:tcW w:w="1350" w:type="dxa"/>
          </w:tcPr>
          <w:p w14:paraId="52E4699B" w14:textId="77777777" w:rsidR="00AD3058" w:rsidRPr="006F4E4B" w:rsidRDefault="00AD3058" w:rsidP="00260091">
            <w:pPr>
              <w:rPr>
                <w:rFonts w:asciiTheme="majorBidi" w:hAnsiTheme="majorBidi" w:cstheme="majorBidi"/>
              </w:rPr>
            </w:pPr>
          </w:p>
        </w:tc>
      </w:tr>
      <w:tr w:rsidR="00AD3058" w:rsidRPr="006F4E4B" w14:paraId="66D0C552" w14:textId="77777777" w:rsidTr="002622FD">
        <w:tc>
          <w:tcPr>
            <w:tcW w:w="1975" w:type="dxa"/>
          </w:tcPr>
          <w:p w14:paraId="6001387A" w14:textId="77777777" w:rsidR="00AD3058" w:rsidRPr="006F4E4B" w:rsidRDefault="00AD3058" w:rsidP="00260091">
            <w:pPr>
              <w:rPr>
                <w:rFonts w:asciiTheme="majorBidi" w:hAnsiTheme="majorBidi" w:cstheme="majorBidi"/>
              </w:rPr>
            </w:pPr>
            <w:r w:rsidRPr="006F4E4B">
              <w:rPr>
                <w:rFonts w:asciiTheme="majorBidi" w:hAnsiTheme="majorBidi" w:cstheme="majorBidi"/>
              </w:rPr>
              <w:t>Ghana (N=2)</w:t>
            </w:r>
          </w:p>
        </w:tc>
        <w:tc>
          <w:tcPr>
            <w:tcW w:w="1265" w:type="dxa"/>
          </w:tcPr>
          <w:p w14:paraId="29E079B6" w14:textId="77777777" w:rsidR="00AD3058" w:rsidRPr="006F4E4B" w:rsidRDefault="00AD3058" w:rsidP="00260091">
            <w:pPr>
              <w:rPr>
                <w:rFonts w:asciiTheme="majorBidi" w:hAnsiTheme="majorBidi" w:cstheme="majorBidi"/>
              </w:rPr>
            </w:pPr>
          </w:p>
        </w:tc>
        <w:tc>
          <w:tcPr>
            <w:tcW w:w="1285" w:type="dxa"/>
            <w:shd w:val="clear" w:color="auto" w:fill="9CC2E5"/>
          </w:tcPr>
          <w:p w14:paraId="23AA0958" w14:textId="77777777" w:rsidR="00AD3058" w:rsidRPr="006F4E4B" w:rsidRDefault="00AD3058" w:rsidP="00260091">
            <w:pPr>
              <w:rPr>
                <w:rFonts w:asciiTheme="majorBidi" w:hAnsiTheme="majorBidi" w:cstheme="majorBidi"/>
              </w:rPr>
            </w:pPr>
          </w:p>
        </w:tc>
        <w:tc>
          <w:tcPr>
            <w:tcW w:w="1230" w:type="dxa"/>
            <w:shd w:val="clear" w:color="auto" w:fill="9BA5F3"/>
          </w:tcPr>
          <w:p w14:paraId="4D3540B9" w14:textId="77777777" w:rsidR="00AD3058" w:rsidRPr="006F4E4B" w:rsidRDefault="00AD3058" w:rsidP="00260091">
            <w:pPr>
              <w:rPr>
                <w:rFonts w:asciiTheme="majorBidi" w:hAnsiTheme="majorBidi" w:cstheme="majorBidi"/>
              </w:rPr>
            </w:pPr>
          </w:p>
        </w:tc>
        <w:tc>
          <w:tcPr>
            <w:tcW w:w="1260" w:type="dxa"/>
          </w:tcPr>
          <w:p w14:paraId="0F00C530" w14:textId="77777777" w:rsidR="00AD3058" w:rsidRPr="006F4E4B" w:rsidRDefault="00AD3058" w:rsidP="00260091">
            <w:pPr>
              <w:rPr>
                <w:rFonts w:asciiTheme="majorBidi" w:hAnsiTheme="majorBidi" w:cstheme="majorBidi"/>
              </w:rPr>
            </w:pPr>
          </w:p>
        </w:tc>
        <w:tc>
          <w:tcPr>
            <w:tcW w:w="1260" w:type="dxa"/>
          </w:tcPr>
          <w:p w14:paraId="2B997CF5" w14:textId="77777777" w:rsidR="00AD3058" w:rsidRPr="006F4E4B" w:rsidRDefault="00AD3058" w:rsidP="00260091">
            <w:pPr>
              <w:rPr>
                <w:rFonts w:asciiTheme="majorBidi" w:hAnsiTheme="majorBidi" w:cstheme="majorBidi"/>
              </w:rPr>
            </w:pPr>
          </w:p>
        </w:tc>
        <w:tc>
          <w:tcPr>
            <w:tcW w:w="1350" w:type="dxa"/>
          </w:tcPr>
          <w:p w14:paraId="3A5B9786" w14:textId="77777777" w:rsidR="00AD3058" w:rsidRPr="006F4E4B" w:rsidRDefault="00AD3058" w:rsidP="00260091">
            <w:pPr>
              <w:rPr>
                <w:rFonts w:asciiTheme="majorBidi" w:hAnsiTheme="majorBidi" w:cstheme="majorBidi"/>
              </w:rPr>
            </w:pPr>
          </w:p>
        </w:tc>
      </w:tr>
      <w:tr w:rsidR="00AD3058" w:rsidRPr="006F4E4B" w14:paraId="5FB2B74C" w14:textId="77777777" w:rsidTr="002622FD">
        <w:tc>
          <w:tcPr>
            <w:tcW w:w="1975" w:type="dxa"/>
          </w:tcPr>
          <w:p w14:paraId="722ECC3A" w14:textId="77777777" w:rsidR="00AD3058" w:rsidRPr="006F4E4B" w:rsidRDefault="00AD3058" w:rsidP="00260091">
            <w:pPr>
              <w:rPr>
                <w:rFonts w:asciiTheme="majorBidi" w:hAnsiTheme="majorBidi" w:cstheme="majorBidi"/>
              </w:rPr>
            </w:pPr>
            <w:r w:rsidRPr="006F4E4B">
              <w:rPr>
                <w:rFonts w:asciiTheme="majorBidi" w:hAnsiTheme="majorBidi" w:cstheme="majorBidi"/>
              </w:rPr>
              <w:t>Pakistan</w:t>
            </w:r>
          </w:p>
        </w:tc>
        <w:tc>
          <w:tcPr>
            <w:tcW w:w="1265" w:type="dxa"/>
            <w:shd w:val="clear" w:color="auto" w:fill="F4B083"/>
          </w:tcPr>
          <w:p w14:paraId="085DCD6D" w14:textId="77777777" w:rsidR="00AD3058" w:rsidRPr="006F4E4B" w:rsidRDefault="00AD3058" w:rsidP="00260091">
            <w:pPr>
              <w:rPr>
                <w:rFonts w:asciiTheme="majorBidi" w:hAnsiTheme="majorBidi" w:cstheme="majorBidi"/>
              </w:rPr>
            </w:pPr>
          </w:p>
        </w:tc>
        <w:tc>
          <w:tcPr>
            <w:tcW w:w="1285" w:type="dxa"/>
            <w:shd w:val="clear" w:color="auto" w:fill="9CC2E5"/>
          </w:tcPr>
          <w:p w14:paraId="119E87EC" w14:textId="77777777" w:rsidR="00AD3058" w:rsidRPr="006F4E4B" w:rsidRDefault="00AD3058" w:rsidP="00260091">
            <w:pPr>
              <w:rPr>
                <w:rFonts w:asciiTheme="majorBidi" w:hAnsiTheme="majorBidi" w:cstheme="majorBidi"/>
              </w:rPr>
            </w:pPr>
          </w:p>
        </w:tc>
        <w:tc>
          <w:tcPr>
            <w:tcW w:w="1230" w:type="dxa"/>
            <w:shd w:val="clear" w:color="auto" w:fill="9BA5F3"/>
          </w:tcPr>
          <w:p w14:paraId="09D11A7E" w14:textId="77777777" w:rsidR="00AD3058" w:rsidRPr="006F4E4B" w:rsidRDefault="00AD3058" w:rsidP="00260091">
            <w:pPr>
              <w:rPr>
                <w:rFonts w:asciiTheme="majorBidi" w:hAnsiTheme="majorBidi" w:cstheme="majorBidi"/>
              </w:rPr>
            </w:pPr>
          </w:p>
        </w:tc>
        <w:tc>
          <w:tcPr>
            <w:tcW w:w="1260" w:type="dxa"/>
            <w:shd w:val="clear" w:color="auto" w:fill="A8D08D"/>
          </w:tcPr>
          <w:p w14:paraId="35F1F844" w14:textId="77777777" w:rsidR="00AD3058" w:rsidRPr="006F4E4B" w:rsidRDefault="00AD3058" w:rsidP="00260091">
            <w:pPr>
              <w:rPr>
                <w:rFonts w:asciiTheme="majorBidi" w:hAnsiTheme="majorBidi" w:cstheme="majorBidi"/>
              </w:rPr>
            </w:pPr>
          </w:p>
        </w:tc>
        <w:tc>
          <w:tcPr>
            <w:tcW w:w="1260" w:type="dxa"/>
            <w:shd w:val="clear" w:color="auto" w:fill="FFE599"/>
          </w:tcPr>
          <w:p w14:paraId="1ECE0DCA" w14:textId="77777777" w:rsidR="00AD3058" w:rsidRPr="006F4E4B" w:rsidRDefault="00AD3058" w:rsidP="00260091">
            <w:pPr>
              <w:rPr>
                <w:rFonts w:asciiTheme="majorBidi" w:hAnsiTheme="majorBidi" w:cstheme="majorBidi"/>
              </w:rPr>
            </w:pPr>
          </w:p>
        </w:tc>
        <w:tc>
          <w:tcPr>
            <w:tcW w:w="1350" w:type="dxa"/>
            <w:shd w:val="clear" w:color="auto" w:fill="EB7973"/>
          </w:tcPr>
          <w:p w14:paraId="61F3C3FD" w14:textId="77777777" w:rsidR="00AD3058" w:rsidRPr="006F4E4B" w:rsidRDefault="00AD3058" w:rsidP="00260091">
            <w:pPr>
              <w:rPr>
                <w:rFonts w:asciiTheme="majorBidi" w:hAnsiTheme="majorBidi" w:cstheme="majorBidi"/>
              </w:rPr>
            </w:pPr>
          </w:p>
        </w:tc>
      </w:tr>
      <w:tr w:rsidR="00AD3058" w:rsidRPr="006F4E4B" w14:paraId="1EF21826" w14:textId="77777777" w:rsidTr="002622FD">
        <w:tc>
          <w:tcPr>
            <w:tcW w:w="1975" w:type="dxa"/>
          </w:tcPr>
          <w:p w14:paraId="662EB826" w14:textId="77777777" w:rsidR="00AD3058" w:rsidRPr="006F4E4B" w:rsidRDefault="00AD3058" w:rsidP="00260091">
            <w:pPr>
              <w:rPr>
                <w:rFonts w:asciiTheme="majorBidi" w:hAnsiTheme="majorBidi" w:cstheme="majorBidi"/>
              </w:rPr>
            </w:pPr>
            <w:r w:rsidRPr="006F4E4B">
              <w:rPr>
                <w:rFonts w:asciiTheme="majorBidi" w:hAnsiTheme="majorBidi" w:cstheme="majorBidi"/>
              </w:rPr>
              <w:t>Peru</w:t>
            </w:r>
          </w:p>
        </w:tc>
        <w:tc>
          <w:tcPr>
            <w:tcW w:w="1265" w:type="dxa"/>
            <w:shd w:val="clear" w:color="auto" w:fill="F4B083"/>
          </w:tcPr>
          <w:p w14:paraId="295B65F8" w14:textId="77777777" w:rsidR="00AD3058" w:rsidRPr="006F4E4B" w:rsidRDefault="00AD3058" w:rsidP="00260091">
            <w:pPr>
              <w:rPr>
                <w:rFonts w:asciiTheme="majorBidi" w:hAnsiTheme="majorBidi" w:cstheme="majorBidi"/>
              </w:rPr>
            </w:pPr>
          </w:p>
        </w:tc>
        <w:tc>
          <w:tcPr>
            <w:tcW w:w="1285" w:type="dxa"/>
            <w:shd w:val="clear" w:color="auto" w:fill="9CC2E5"/>
          </w:tcPr>
          <w:p w14:paraId="32639E9B" w14:textId="77777777" w:rsidR="00AD3058" w:rsidRPr="006F4E4B" w:rsidRDefault="00AD3058" w:rsidP="00260091">
            <w:pPr>
              <w:rPr>
                <w:rFonts w:asciiTheme="majorBidi" w:hAnsiTheme="majorBidi" w:cstheme="majorBidi"/>
              </w:rPr>
            </w:pPr>
          </w:p>
        </w:tc>
        <w:tc>
          <w:tcPr>
            <w:tcW w:w="1230" w:type="dxa"/>
            <w:shd w:val="clear" w:color="auto" w:fill="9BA5F3"/>
          </w:tcPr>
          <w:p w14:paraId="32C86D09" w14:textId="77777777" w:rsidR="00AD3058" w:rsidRPr="006F4E4B" w:rsidRDefault="00AD3058" w:rsidP="00260091">
            <w:pPr>
              <w:rPr>
                <w:rFonts w:asciiTheme="majorBidi" w:hAnsiTheme="majorBidi" w:cstheme="majorBidi"/>
              </w:rPr>
            </w:pPr>
          </w:p>
        </w:tc>
        <w:tc>
          <w:tcPr>
            <w:tcW w:w="1260" w:type="dxa"/>
            <w:shd w:val="clear" w:color="auto" w:fill="A8D08D"/>
          </w:tcPr>
          <w:p w14:paraId="4E0BCC1C" w14:textId="77777777" w:rsidR="00AD3058" w:rsidRPr="006F4E4B" w:rsidRDefault="00AD3058" w:rsidP="00260091">
            <w:pPr>
              <w:rPr>
                <w:rFonts w:asciiTheme="majorBidi" w:hAnsiTheme="majorBidi" w:cstheme="majorBidi"/>
              </w:rPr>
            </w:pPr>
          </w:p>
        </w:tc>
        <w:tc>
          <w:tcPr>
            <w:tcW w:w="1260" w:type="dxa"/>
            <w:shd w:val="clear" w:color="auto" w:fill="FFE599"/>
          </w:tcPr>
          <w:p w14:paraId="35A21FD8" w14:textId="77777777" w:rsidR="00AD3058" w:rsidRPr="006F4E4B" w:rsidRDefault="00AD3058" w:rsidP="00260091">
            <w:pPr>
              <w:rPr>
                <w:rFonts w:asciiTheme="majorBidi" w:hAnsiTheme="majorBidi" w:cstheme="majorBidi"/>
              </w:rPr>
            </w:pPr>
          </w:p>
        </w:tc>
        <w:tc>
          <w:tcPr>
            <w:tcW w:w="1350" w:type="dxa"/>
            <w:shd w:val="clear" w:color="auto" w:fill="EB7973"/>
          </w:tcPr>
          <w:p w14:paraId="27AC7ADC" w14:textId="77777777" w:rsidR="00AD3058" w:rsidRPr="006F4E4B" w:rsidRDefault="00AD3058" w:rsidP="00260091">
            <w:pPr>
              <w:rPr>
                <w:rFonts w:asciiTheme="majorBidi" w:hAnsiTheme="majorBidi" w:cstheme="majorBidi"/>
              </w:rPr>
            </w:pPr>
          </w:p>
        </w:tc>
      </w:tr>
      <w:tr w:rsidR="00AD3058" w:rsidRPr="006F4E4B" w14:paraId="6C521149" w14:textId="77777777" w:rsidTr="002622FD">
        <w:tc>
          <w:tcPr>
            <w:tcW w:w="1975" w:type="dxa"/>
          </w:tcPr>
          <w:p w14:paraId="4895358F" w14:textId="77777777" w:rsidR="00AD3058" w:rsidRPr="006F4E4B" w:rsidRDefault="00AD3058" w:rsidP="00260091">
            <w:pPr>
              <w:rPr>
                <w:rFonts w:asciiTheme="majorBidi" w:hAnsiTheme="majorBidi" w:cstheme="majorBidi"/>
              </w:rPr>
            </w:pPr>
            <w:r w:rsidRPr="006F4E4B">
              <w:rPr>
                <w:rFonts w:asciiTheme="majorBidi" w:hAnsiTheme="majorBidi" w:cstheme="majorBidi"/>
              </w:rPr>
              <w:t>Tanzania</w:t>
            </w:r>
          </w:p>
        </w:tc>
        <w:tc>
          <w:tcPr>
            <w:tcW w:w="1265" w:type="dxa"/>
            <w:shd w:val="clear" w:color="auto" w:fill="F4B083"/>
          </w:tcPr>
          <w:p w14:paraId="1F347AEE" w14:textId="77777777" w:rsidR="00AD3058" w:rsidRPr="006F4E4B" w:rsidRDefault="00AD3058" w:rsidP="00260091">
            <w:pPr>
              <w:rPr>
                <w:rFonts w:asciiTheme="majorBidi" w:hAnsiTheme="majorBidi" w:cstheme="majorBidi"/>
              </w:rPr>
            </w:pPr>
          </w:p>
        </w:tc>
        <w:tc>
          <w:tcPr>
            <w:tcW w:w="1285" w:type="dxa"/>
            <w:shd w:val="clear" w:color="auto" w:fill="9CC2E5"/>
          </w:tcPr>
          <w:p w14:paraId="3B5CB6FB" w14:textId="77777777" w:rsidR="00AD3058" w:rsidRPr="006F4E4B" w:rsidRDefault="00AD3058" w:rsidP="00260091">
            <w:pPr>
              <w:rPr>
                <w:rFonts w:asciiTheme="majorBidi" w:hAnsiTheme="majorBidi" w:cstheme="majorBidi"/>
              </w:rPr>
            </w:pPr>
          </w:p>
        </w:tc>
        <w:tc>
          <w:tcPr>
            <w:tcW w:w="1230" w:type="dxa"/>
            <w:shd w:val="clear" w:color="auto" w:fill="9BA5F3"/>
          </w:tcPr>
          <w:p w14:paraId="6EE48FB3" w14:textId="77777777" w:rsidR="00AD3058" w:rsidRPr="006F4E4B" w:rsidRDefault="00AD3058" w:rsidP="00260091">
            <w:pPr>
              <w:rPr>
                <w:rFonts w:asciiTheme="majorBidi" w:hAnsiTheme="majorBidi" w:cstheme="majorBidi"/>
              </w:rPr>
            </w:pPr>
          </w:p>
        </w:tc>
        <w:tc>
          <w:tcPr>
            <w:tcW w:w="1260" w:type="dxa"/>
            <w:shd w:val="clear" w:color="auto" w:fill="A8D08D"/>
          </w:tcPr>
          <w:p w14:paraId="5169C208" w14:textId="77777777" w:rsidR="00AD3058" w:rsidRPr="006F4E4B" w:rsidRDefault="00AD3058" w:rsidP="00260091">
            <w:pPr>
              <w:rPr>
                <w:rFonts w:asciiTheme="majorBidi" w:hAnsiTheme="majorBidi" w:cstheme="majorBidi"/>
              </w:rPr>
            </w:pPr>
          </w:p>
        </w:tc>
        <w:tc>
          <w:tcPr>
            <w:tcW w:w="1260" w:type="dxa"/>
            <w:shd w:val="clear" w:color="auto" w:fill="FFE599"/>
          </w:tcPr>
          <w:p w14:paraId="61459E6C" w14:textId="77777777" w:rsidR="00AD3058" w:rsidRPr="006F4E4B" w:rsidRDefault="00AD3058" w:rsidP="00260091">
            <w:pPr>
              <w:rPr>
                <w:rFonts w:asciiTheme="majorBidi" w:hAnsiTheme="majorBidi" w:cstheme="majorBidi"/>
              </w:rPr>
            </w:pPr>
          </w:p>
        </w:tc>
        <w:tc>
          <w:tcPr>
            <w:tcW w:w="1350" w:type="dxa"/>
            <w:shd w:val="clear" w:color="auto" w:fill="EB7973"/>
          </w:tcPr>
          <w:p w14:paraId="46DB7631" w14:textId="77777777" w:rsidR="00AD3058" w:rsidRPr="006F4E4B" w:rsidRDefault="00AD3058" w:rsidP="00260091">
            <w:pPr>
              <w:rPr>
                <w:rFonts w:asciiTheme="majorBidi" w:hAnsiTheme="majorBidi" w:cstheme="majorBidi"/>
              </w:rPr>
            </w:pPr>
          </w:p>
        </w:tc>
      </w:tr>
      <w:tr w:rsidR="00AD3058" w:rsidRPr="006F4E4B" w14:paraId="32250A52" w14:textId="77777777" w:rsidTr="002622FD">
        <w:tc>
          <w:tcPr>
            <w:tcW w:w="1975" w:type="dxa"/>
          </w:tcPr>
          <w:p w14:paraId="236E1568" w14:textId="77777777" w:rsidR="00AD3058" w:rsidRPr="006F4E4B" w:rsidRDefault="00AD3058" w:rsidP="00260091">
            <w:pPr>
              <w:rPr>
                <w:rFonts w:asciiTheme="majorBidi" w:hAnsiTheme="majorBidi" w:cstheme="majorBidi"/>
              </w:rPr>
            </w:pPr>
            <w:r w:rsidRPr="006F4E4B">
              <w:rPr>
                <w:rFonts w:asciiTheme="majorBidi" w:hAnsiTheme="majorBidi" w:cstheme="majorBidi"/>
              </w:rPr>
              <w:t>Vietnam 1</w:t>
            </w:r>
          </w:p>
        </w:tc>
        <w:tc>
          <w:tcPr>
            <w:tcW w:w="1265" w:type="dxa"/>
          </w:tcPr>
          <w:p w14:paraId="5138023C" w14:textId="77777777" w:rsidR="00AD3058" w:rsidRPr="006F4E4B" w:rsidRDefault="00AD3058" w:rsidP="00260091">
            <w:pPr>
              <w:rPr>
                <w:rFonts w:asciiTheme="majorBidi" w:hAnsiTheme="majorBidi" w:cstheme="majorBidi"/>
              </w:rPr>
            </w:pPr>
          </w:p>
        </w:tc>
        <w:tc>
          <w:tcPr>
            <w:tcW w:w="1285" w:type="dxa"/>
          </w:tcPr>
          <w:p w14:paraId="6CBA8E43" w14:textId="77777777" w:rsidR="00AD3058" w:rsidRPr="006F4E4B" w:rsidRDefault="00AD3058" w:rsidP="00260091">
            <w:pPr>
              <w:rPr>
                <w:rFonts w:asciiTheme="majorBidi" w:hAnsiTheme="majorBidi" w:cstheme="majorBidi"/>
              </w:rPr>
            </w:pPr>
          </w:p>
        </w:tc>
        <w:tc>
          <w:tcPr>
            <w:tcW w:w="1230" w:type="dxa"/>
            <w:shd w:val="clear" w:color="auto" w:fill="9BA5F3"/>
          </w:tcPr>
          <w:p w14:paraId="4BF091B5" w14:textId="77777777" w:rsidR="00AD3058" w:rsidRPr="006F4E4B" w:rsidRDefault="00AD3058" w:rsidP="00260091">
            <w:pPr>
              <w:rPr>
                <w:rFonts w:asciiTheme="majorBidi" w:hAnsiTheme="majorBidi" w:cstheme="majorBidi"/>
              </w:rPr>
            </w:pPr>
          </w:p>
        </w:tc>
        <w:tc>
          <w:tcPr>
            <w:tcW w:w="1260" w:type="dxa"/>
            <w:shd w:val="clear" w:color="auto" w:fill="A8D08D"/>
          </w:tcPr>
          <w:p w14:paraId="67129FD9" w14:textId="77777777" w:rsidR="00AD3058" w:rsidRPr="006F4E4B" w:rsidRDefault="00AD3058" w:rsidP="00260091">
            <w:pPr>
              <w:rPr>
                <w:rFonts w:asciiTheme="majorBidi" w:hAnsiTheme="majorBidi" w:cstheme="majorBidi"/>
              </w:rPr>
            </w:pPr>
          </w:p>
        </w:tc>
        <w:tc>
          <w:tcPr>
            <w:tcW w:w="1260" w:type="dxa"/>
            <w:shd w:val="clear" w:color="auto" w:fill="FFE599"/>
          </w:tcPr>
          <w:p w14:paraId="508B3287" w14:textId="77777777" w:rsidR="00AD3058" w:rsidRPr="006F4E4B" w:rsidRDefault="00AD3058" w:rsidP="00260091">
            <w:pPr>
              <w:rPr>
                <w:rFonts w:asciiTheme="majorBidi" w:hAnsiTheme="majorBidi" w:cstheme="majorBidi"/>
              </w:rPr>
            </w:pPr>
          </w:p>
        </w:tc>
        <w:tc>
          <w:tcPr>
            <w:tcW w:w="1350" w:type="dxa"/>
            <w:shd w:val="clear" w:color="auto" w:fill="EB7973"/>
          </w:tcPr>
          <w:p w14:paraId="071E5810" w14:textId="77777777" w:rsidR="00AD3058" w:rsidRPr="006F4E4B" w:rsidRDefault="00AD3058" w:rsidP="00260091">
            <w:pPr>
              <w:rPr>
                <w:rFonts w:asciiTheme="majorBidi" w:hAnsiTheme="majorBidi" w:cstheme="majorBidi"/>
              </w:rPr>
            </w:pPr>
          </w:p>
        </w:tc>
      </w:tr>
      <w:tr w:rsidR="00AD3058" w:rsidRPr="006F4E4B" w14:paraId="5CEB98D7" w14:textId="77777777" w:rsidTr="002622FD">
        <w:tc>
          <w:tcPr>
            <w:tcW w:w="1975" w:type="dxa"/>
          </w:tcPr>
          <w:p w14:paraId="5209C195" w14:textId="77777777" w:rsidR="00AD3058" w:rsidRPr="006F4E4B" w:rsidRDefault="00AD3058" w:rsidP="00260091">
            <w:pPr>
              <w:rPr>
                <w:rFonts w:asciiTheme="majorBidi" w:hAnsiTheme="majorBidi" w:cstheme="majorBidi"/>
              </w:rPr>
            </w:pPr>
            <w:r w:rsidRPr="006F4E4B">
              <w:rPr>
                <w:rFonts w:asciiTheme="majorBidi" w:hAnsiTheme="majorBidi" w:cstheme="majorBidi"/>
              </w:rPr>
              <w:t>Vietnam 2</w:t>
            </w:r>
          </w:p>
        </w:tc>
        <w:tc>
          <w:tcPr>
            <w:tcW w:w="1265" w:type="dxa"/>
          </w:tcPr>
          <w:p w14:paraId="5B544A24" w14:textId="77777777" w:rsidR="00AD3058" w:rsidRPr="006F4E4B" w:rsidRDefault="00AD3058" w:rsidP="00260091">
            <w:pPr>
              <w:rPr>
                <w:rFonts w:asciiTheme="majorBidi" w:hAnsiTheme="majorBidi" w:cstheme="majorBidi"/>
              </w:rPr>
            </w:pPr>
          </w:p>
        </w:tc>
        <w:tc>
          <w:tcPr>
            <w:tcW w:w="1285" w:type="dxa"/>
          </w:tcPr>
          <w:p w14:paraId="4BAD3F30" w14:textId="77777777" w:rsidR="00AD3058" w:rsidRPr="006F4E4B" w:rsidRDefault="00AD3058" w:rsidP="00260091">
            <w:pPr>
              <w:rPr>
                <w:rFonts w:asciiTheme="majorBidi" w:hAnsiTheme="majorBidi" w:cstheme="majorBidi"/>
              </w:rPr>
            </w:pPr>
          </w:p>
        </w:tc>
        <w:tc>
          <w:tcPr>
            <w:tcW w:w="1230" w:type="dxa"/>
            <w:shd w:val="clear" w:color="auto" w:fill="9BA5F3"/>
          </w:tcPr>
          <w:p w14:paraId="505DF4CB" w14:textId="77777777" w:rsidR="00AD3058" w:rsidRPr="006F4E4B" w:rsidRDefault="00AD3058" w:rsidP="00260091">
            <w:pPr>
              <w:rPr>
                <w:rFonts w:asciiTheme="majorBidi" w:hAnsiTheme="majorBidi" w:cstheme="majorBidi"/>
              </w:rPr>
            </w:pPr>
          </w:p>
        </w:tc>
        <w:tc>
          <w:tcPr>
            <w:tcW w:w="1260" w:type="dxa"/>
            <w:shd w:val="clear" w:color="auto" w:fill="A8D08D"/>
          </w:tcPr>
          <w:p w14:paraId="3F850037" w14:textId="77777777" w:rsidR="00AD3058" w:rsidRPr="006F4E4B" w:rsidRDefault="00AD3058" w:rsidP="00260091">
            <w:pPr>
              <w:rPr>
                <w:rFonts w:asciiTheme="majorBidi" w:hAnsiTheme="majorBidi" w:cstheme="majorBidi"/>
              </w:rPr>
            </w:pPr>
          </w:p>
        </w:tc>
        <w:tc>
          <w:tcPr>
            <w:tcW w:w="1260" w:type="dxa"/>
            <w:shd w:val="clear" w:color="auto" w:fill="FFE599"/>
          </w:tcPr>
          <w:p w14:paraId="6C660A1B" w14:textId="77777777" w:rsidR="00AD3058" w:rsidRPr="006F4E4B" w:rsidRDefault="00AD3058" w:rsidP="00260091">
            <w:pPr>
              <w:rPr>
                <w:rFonts w:asciiTheme="majorBidi" w:hAnsiTheme="majorBidi" w:cstheme="majorBidi"/>
              </w:rPr>
            </w:pPr>
          </w:p>
        </w:tc>
        <w:tc>
          <w:tcPr>
            <w:tcW w:w="1350" w:type="dxa"/>
          </w:tcPr>
          <w:p w14:paraId="219E9CA1" w14:textId="77777777" w:rsidR="00AD3058" w:rsidRPr="006F4E4B" w:rsidRDefault="00AD3058" w:rsidP="00260091">
            <w:pPr>
              <w:rPr>
                <w:rFonts w:asciiTheme="majorBidi" w:hAnsiTheme="majorBidi" w:cstheme="majorBidi"/>
              </w:rPr>
            </w:pPr>
          </w:p>
        </w:tc>
      </w:tr>
      <w:tr w:rsidR="00AD3058" w:rsidRPr="006F4E4B" w14:paraId="020D459D" w14:textId="77777777" w:rsidTr="002622FD">
        <w:tc>
          <w:tcPr>
            <w:tcW w:w="1975" w:type="dxa"/>
          </w:tcPr>
          <w:p w14:paraId="55534D77" w14:textId="77777777" w:rsidR="00AD3058" w:rsidRPr="006F4E4B" w:rsidRDefault="00AD3058" w:rsidP="00260091">
            <w:pPr>
              <w:rPr>
                <w:rFonts w:asciiTheme="majorBidi" w:hAnsiTheme="majorBidi" w:cstheme="majorBidi"/>
              </w:rPr>
            </w:pPr>
            <w:r w:rsidRPr="006F4E4B">
              <w:rPr>
                <w:rFonts w:asciiTheme="majorBidi" w:hAnsiTheme="majorBidi" w:cstheme="majorBidi"/>
              </w:rPr>
              <w:t>Zambia</w:t>
            </w:r>
          </w:p>
        </w:tc>
        <w:tc>
          <w:tcPr>
            <w:tcW w:w="1265" w:type="dxa"/>
            <w:shd w:val="clear" w:color="auto" w:fill="F4B083"/>
          </w:tcPr>
          <w:p w14:paraId="77CFB481" w14:textId="77777777" w:rsidR="00AD3058" w:rsidRPr="006F4E4B" w:rsidRDefault="00AD3058" w:rsidP="00260091">
            <w:pPr>
              <w:rPr>
                <w:rFonts w:asciiTheme="majorBidi" w:hAnsiTheme="majorBidi" w:cstheme="majorBidi"/>
              </w:rPr>
            </w:pPr>
          </w:p>
        </w:tc>
        <w:tc>
          <w:tcPr>
            <w:tcW w:w="1285" w:type="dxa"/>
            <w:shd w:val="clear" w:color="auto" w:fill="9CC2E5"/>
          </w:tcPr>
          <w:p w14:paraId="764CB6BD" w14:textId="77777777" w:rsidR="00AD3058" w:rsidRPr="006F4E4B" w:rsidRDefault="00AD3058" w:rsidP="00260091">
            <w:pPr>
              <w:rPr>
                <w:rFonts w:asciiTheme="majorBidi" w:hAnsiTheme="majorBidi" w:cstheme="majorBidi"/>
              </w:rPr>
            </w:pPr>
          </w:p>
        </w:tc>
        <w:tc>
          <w:tcPr>
            <w:tcW w:w="1230" w:type="dxa"/>
            <w:shd w:val="clear" w:color="auto" w:fill="9BA5F3"/>
          </w:tcPr>
          <w:p w14:paraId="780B76DB" w14:textId="77777777" w:rsidR="00AD3058" w:rsidRPr="006F4E4B" w:rsidRDefault="00AD3058" w:rsidP="00260091">
            <w:pPr>
              <w:rPr>
                <w:rFonts w:asciiTheme="majorBidi" w:hAnsiTheme="majorBidi" w:cstheme="majorBidi"/>
              </w:rPr>
            </w:pPr>
          </w:p>
        </w:tc>
        <w:tc>
          <w:tcPr>
            <w:tcW w:w="1260" w:type="dxa"/>
            <w:shd w:val="clear" w:color="auto" w:fill="A8D08D"/>
          </w:tcPr>
          <w:p w14:paraId="6ADB95AF" w14:textId="77777777" w:rsidR="00AD3058" w:rsidRPr="006F4E4B" w:rsidRDefault="00AD3058" w:rsidP="00260091">
            <w:pPr>
              <w:rPr>
                <w:rFonts w:asciiTheme="majorBidi" w:hAnsiTheme="majorBidi" w:cstheme="majorBidi"/>
              </w:rPr>
            </w:pPr>
          </w:p>
        </w:tc>
        <w:tc>
          <w:tcPr>
            <w:tcW w:w="1260" w:type="dxa"/>
            <w:shd w:val="clear" w:color="auto" w:fill="FFE599"/>
          </w:tcPr>
          <w:p w14:paraId="050A4A99" w14:textId="77777777" w:rsidR="00AD3058" w:rsidRPr="006F4E4B" w:rsidRDefault="00AD3058" w:rsidP="00260091">
            <w:pPr>
              <w:rPr>
                <w:rFonts w:asciiTheme="majorBidi" w:hAnsiTheme="majorBidi" w:cstheme="majorBidi"/>
              </w:rPr>
            </w:pPr>
          </w:p>
        </w:tc>
        <w:tc>
          <w:tcPr>
            <w:tcW w:w="1350" w:type="dxa"/>
            <w:shd w:val="clear" w:color="auto" w:fill="EB7973"/>
          </w:tcPr>
          <w:p w14:paraId="76DC71F9" w14:textId="77777777" w:rsidR="00AD3058" w:rsidRPr="006F4E4B" w:rsidRDefault="00AD3058" w:rsidP="00260091">
            <w:pPr>
              <w:rPr>
                <w:rFonts w:asciiTheme="majorBidi" w:hAnsiTheme="majorBidi" w:cstheme="majorBidi"/>
              </w:rPr>
            </w:pPr>
          </w:p>
        </w:tc>
      </w:tr>
      <w:tr w:rsidR="00AD3058" w:rsidRPr="006F4E4B" w14:paraId="4C605AE2" w14:textId="77777777" w:rsidTr="002622FD">
        <w:tc>
          <w:tcPr>
            <w:tcW w:w="1975" w:type="dxa"/>
          </w:tcPr>
          <w:p w14:paraId="52343794" w14:textId="77777777" w:rsidR="00AD3058" w:rsidRPr="006F4E4B" w:rsidRDefault="00AD3058" w:rsidP="00260091">
            <w:pPr>
              <w:rPr>
                <w:rFonts w:asciiTheme="majorBidi" w:hAnsiTheme="majorBidi" w:cstheme="majorBidi"/>
              </w:rPr>
            </w:pPr>
            <w:r w:rsidRPr="006F4E4B">
              <w:rPr>
                <w:rFonts w:asciiTheme="majorBidi" w:hAnsiTheme="majorBidi" w:cstheme="majorBidi"/>
              </w:rPr>
              <w:t>Zimbabwe</w:t>
            </w:r>
          </w:p>
        </w:tc>
        <w:tc>
          <w:tcPr>
            <w:tcW w:w="1265" w:type="dxa"/>
            <w:shd w:val="clear" w:color="auto" w:fill="F4B083"/>
          </w:tcPr>
          <w:p w14:paraId="384514AA" w14:textId="77777777" w:rsidR="00AD3058" w:rsidRPr="006F4E4B" w:rsidRDefault="00AD3058" w:rsidP="00260091">
            <w:pPr>
              <w:rPr>
                <w:rFonts w:asciiTheme="majorBidi" w:hAnsiTheme="majorBidi" w:cstheme="majorBidi"/>
              </w:rPr>
            </w:pPr>
          </w:p>
        </w:tc>
        <w:tc>
          <w:tcPr>
            <w:tcW w:w="1285" w:type="dxa"/>
            <w:shd w:val="clear" w:color="auto" w:fill="9CC2E5"/>
          </w:tcPr>
          <w:p w14:paraId="4D369DD1" w14:textId="77777777" w:rsidR="00AD3058" w:rsidRPr="006F4E4B" w:rsidRDefault="00AD3058" w:rsidP="00260091">
            <w:pPr>
              <w:rPr>
                <w:rFonts w:asciiTheme="majorBidi" w:hAnsiTheme="majorBidi" w:cstheme="majorBidi"/>
              </w:rPr>
            </w:pPr>
          </w:p>
        </w:tc>
        <w:tc>
          <w:tcPr>
            <w:tcW w:w="1230" w:type="dxa"/>
            <w:shd w:val="clear" w:color="auto" w:fill="9BA5F3"/>
          </w:tcPr>
          <w:p w14:paraId="43512F85" w14:textId="77777777" w:rsidR="00AD3058" w:rsidRPr="006F4E4B" w:rsidRDefault="00AD3058" w:rsidP="00260091">
            <w:pPr>
              <w:rPr>
                <w:rFonts w:asciiTheme="majorBidi" w:hAnsiTheme="majorBidi" w:cstheme="majorBidi"/>
              </w:rPr>
            </w:pPr>
          </w:p>
        </w:tc>
        <w:tc>
          <w:tcPr>
            <w:tcW w:w="1260" w:type="dxa"/>
            <w:shd w:val="clear" w:color="auto" w:fill="A8D08D"/>
          </w:tcPr>
          <w:p w14:paraId="1C98DDEE" w14:textId="77777777" w:rsidR="00AD3058" w:rsidRPr="006F4E4B" w:rsidRDefault="00AD3058" w:rsidP="00260091">
            <w:pPr>
              <w:rPr>
                <w:rFonts w:asciiTheme="majorBidi" w:hAnsiTheme="majorBidi" w:cstheme="majorBidi"/>
              </w:rPr>
            </w:pPr>
          </w:p>
        </w:tc>
        <w:tc>
          <w:tcPr>
            <w:tcW w:w="1260" w:type="dxa"/>
            <w:shd w:val="clear" w:color="auto" w:fill="FFE599"/>
          </w:tcPr>
          <w:p w14:paraId="2F86BA6B" w14:textId="77777777" w:rsidR="00AD3058" w:rsidRPr="006F4E4B" w:rsidRDefault="00AD3058" w:rsidP="00260091">
            <w:pPr>
              <w:rPr>
                <w:rFonts w:asciiTheme="majorBidi" w:hAnsiTheme="majorBidi" w:cstheme="majorBidi"/>
              </w:rPr>
            </w:pPr>
          </w:p>
        </w:tc>
        <w:tc>
          <w:tcPr>
            <w:tcW w:w="1350" w:type="dxa"/>
            <w:shd w:val="clear" w:color="auto" w:fill="EB7973"/>
          </w:tcPr>
          <w:p w14:paraId="5EAA753C" w14:textId="77777777" w:rsidR="00AD3058" w:rsidRPr="006F4E4B" w:rsidRDefault="00AD3058" w:rsidP="00260091">
            <w:pPr>
              <w:rPr>
                <w:rFonts w:asciiTheme="majorBidi" w:hAnsiTheme="majorBidi" w:cstheme="majorBidi"/>
              </w:rPr>
            </w:pPr>
          </w:p>
        </w:tc>
      </w:tr>
    </w:tbl>
    <w:p w14:paraId="278B7302" w14:textId="630397D8" w:rsidR="00AD3058" w:rsidRPr="006F4E4B" w:rsidRDefault="00AD3058" w:rsidP="00AD3058">
      <w:pPr>
        <w:rPr>
          <w:rFonts w:asciiTheme="majorBidi" w:hAnsiTheme="majorBidi" w:cstheme="majorBidi"/>
          <w:i/>
          <w:iCs/>
        </w:rPr>
      </w:pPr>
      <w:r w:rsidRPr="006F4E4B">
        <w:rPr>
          <w:rFonts w:asciiTheme="majorBidi" w:hAnsiTheme="majorBidi" w:cstheme="majorBidi"/>
          <w:i/>
          <w:iCs/>
        </w:rPr>
        <w:t>*</w:t>
      </w:r>
      <w:r w:rsidR="00B1339D" w:rsidRPr="006F4E4B" w:rsidDel="00B1339D">
        <w:rPr>
          <w:rFonts w:asciiTheme="majorBidi" w:hAnsiTheme="majorBidi" w:cstheme="majorBidi"/>
          <w:i/>
          <w:iCs/>
        </w:rPr>
        <w:t xml:space="preserve"> </w:t>
      </w:r>
      <w:r w:rsidRPr="006F4E4B">
        <w:rPr>
          <w:rFonts w:asciiTheme="majorBidi" w:hAnsiTheme="majorBidi" w:cstheme="majorBidi"/>
          <w:i/>
          <w:iCs/>
        </w:rPr>
        <w:t>1 unless otherwise specified</w:t>
      </w:r>
    </w:p>
    <w:p w14:paraId="2BC7E493" w14:textId="77777777" w:rsidR="00AD3058" w:rsidRPr="006F4E4B" w:rsidRDefault="00AD3058" w:rsidP="00AD3058">
      <w:pPr>
        <w:rPr>
          <w:rFonts w:asciiTheme="majorBidi" w:hAnsiTheme="majorBidi" w:cstheme="majorBidi"/>
          <w:i/>
          <w:iCs/>
        </w:rPr>
      </w:pPr>
      <w:r w:rsidRPr="006F4E4B">
        <w:rPr>
          <w:rFonts w:asciiTheme="majorBidi" w:hAnsiTheme="majorBidi" w:cstheme="majorBidi"/>
          <w:i/>
          <w:iCs/>
        </w:rPr>
        <w:t xml:space="preserve">Note. N=49 sites in 29 countries </w:t>
      </w:r>
    </w:p>
    <w:p w14:paraId="78D59C3F" w14:textId="390F09DA" w:rsidR="004115D6" w:rsidRPr="006F4E4B" w:rsidRDefault="004115D6" w:rsidP="00FE30DB">
      <w:pPr>
        <w:pStyle w:val="Heading3"/>
        <w:numPr>
          <w:ilvl w:val="0"/>
          <w:numId w:val="0"/>
        </w:numPr>
        <w:spacing w:before="0" w:line="240" w:lineRule="auto"/>
        <w:rPr>
          <w:rFonts w:asciiTheme="majorBidi" w:hAnsiTheme="majorBidi"/>
          <w:color w:val="000000" w:themeColor="text1"/>
          <w:sz w:val="24"/>
        </w:rPr>
      </w:pPr>
    </w:p>
    <w:p w14:paraId="1F2E7957" w14:textId="2383A927" w:rsidR="00FE30DB" w:rsidRPr="006F4E4B" w:rsidRDefault="00FE30DB" w:rsidP="008E3D2B">
      <w:pPr>
        <w:pStyle w:val="Heading3"/>
        <w:numPr>
          <w:ilvl w:val="0"/>
          <w:numId w:val="0"/>
        </w:numPr>
        <w:spacing w:before="0" w:line="240" w:lineRule="auto"/>
        <w:rPr>
          <w:rFonts w:asciiTheme="majorBidi" w:hAnsiTheme="majorBidi"/>
          <w:b/>
          <w:bCs/>
          <w:color w:val="000000" w:themeColor="text1"/>
          <w:sz w:val="24"/>
        </w:rPr>
      </w:pPr>
    </w:p>
    <w:p w14:paraId="451FFFB8" w14:textId="61BD46A0" w:rsidR="00FB747A" w:rsidRPr="006F4E4B" w:rsidRDefault="00FB747A" w:rsidP="00FB747A">
      <w:pPr>
        <w:pStyle w:val="Heading3"/>
        <w:numPr>
          <w:ilvl w:val="0"/>
          <w:numId w:val="0"/>
        </w:numPr>
        <w:spacing w:before="0" w:line="240" w:lineRule="auto"/>
        <w:rPr>
          <w:rFonts w:asciiTheme="majorBidi" w:hAnsiTheme="majorBidi"/>
          <w:b/>
          <w:bCs/>
          <w:color w:val="000000" w:themeColor="text1"/>
          <w:sz w:val="24"/>
        </w:rPr>
      </w:pPr>
    </w:p>
    <w:p w14:paraId="0B5C8D46" w14:textId="77777777" w:rsidR="00FB747A" w:rsidRPr="006F4E4B" w:rsidRDefault="00FB747A" w:rsidP="00FB747A">
      <w:pPr>
        <w:pStyle w:val="Heading3"/>
        <w:numPr>
          <w:ilvl w:val="0"/>
          <w:numId w:val="0"/>
        </w:numPr>
        <w:spacing w:before="0" w:line="240" w:lineRule="auto"/>
        <w:rPr>
          <w:rFonts w:asciiTheme="majorBidi" w:hAnsiTheme="majorBidi"/>
          <w:b/>
          <w:bCs/>
          <w:color w:val="000000" w:themeColor="text1"/>
          <w:sz w:val="24"/>
        </w:rPr>
      </w:pPr>
    </w:p>
    <w:p w14:paraId="4182556F"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340DCC2A"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00BA5862"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5EC35D96"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09CC2B89"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18BC97E0"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076C1673"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4BE540EC"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091B65D9"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3DA6CA30" w14:textId="77777777" w:rsidR="002B64D0" w:rsidRPr="006F4E4B" w:rsidRDefault="002B64D0" w:rsidP="00FB747A">
      <w:pPr>
        <w:pStyle w:val="Heading3"/>
        <w:numPr>
          <w:ilvl w:val="0"/>
          <w:numId w:val="0"/>
        </w:numPr>
        <w:spacing w:before="0" w:line="240" w:lineRule="auto"/>
        <w:rPr>
          <w:rFonts w:asciiTheme="majorBidi" w:hAnsiTheme="majorBidi"/>
          <w:color w:val="000000" w:themeColor="text1"/>
          <w:sz w:val="24"/>
        </w:rPr>
      </w:pPr>
    </w:p>
    <w:p w14:paraId="53093072" w14:textId="5012C568" w:rsidR="00FB747A" w:rsidRPr="006F4E4B" w:rsidRDefault="00FB747A" w:rsidP="00AC0EDC">
      <w:pPr>
        <w:ind w:left="720"/>
        <w:rPr>
          <w:rFonts w:asciiTheme="majorBidi" w:hAnsiTheme="majorBidi" w:cstheme="majorBidi"/>
        </w:rPr>
      </w:pPr>
    </w:p>
    <w:p w14:paraId="22945B5C" w14:textId="77777777" w:rsidR="00FB747A" w:rsidRDefault="00FB747A" w:rsidP="00FB747A">
      <w:pPr>
        <w:pStyle w:val="Heading3"/>
        <w:numPr>
          <w:ilvl w:val="0"/>
          <w:numId w:val="0"/>
        </w:numPr>
        <w:spacing w:before="0" w:line="240" w:lineRule="auto"/>
        <w:rPr>
          <w:rFonts w:asciiTheme="minorHAnsi" w:hAnsiTheme="minorHAnsi" w:cstheme="minorHAnsi"/>
          <w:b/>
          <w:bCs/>
          <w:color w:val="000000" w:themeColor="text1"/>
          <w:szCs w:val="22"/>
        </w:rPr>
      </w:pPr>
    </w:p>
    <w:p w14:paraId="583A3B9C" w14:textId="77777777" w:rsidR="00FB747A" w:rsidRPr="00100D89" w:rsidRDefault="00FB747A" w:rsidP="008E3D2B">
      <w:pPr>
        <w:pStyle w:val="Heading3"/>
        <w:numPr>
          <w:ilvl w:val="0"/>
          <w:numId w:val="0"/>
        </w:numPr>
        <w:spacing w:before="0" w:line="240" w:lineRule="auto"/>
        <w:rPr>
          <w:rFonts w:asciiTheme="minorHAnsi" w:hAnsiTheme="minorHAnsi" w:cstheme="minorHAnsi"/>
          <w:b/>
          <w:bCs/>
          <w:color w:val="000000" w:themeColor="text1"/>
          <w:szCs w:val="22"/>
        </w:rPr>
      </w:pPr>
    </w:p>
    <w:sectPr w:rsidR="00FB747A" w:rsidRPr="00100D89" w:rsidSect="007B60E5">
      <w:pgSz w:w="12240" w:h="15840"/>
      <w:pgMar w:top="1440" w:right="180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D5854" w14:textId="77777777" w:rsidR="003C7B3F" w:rsidRDefault="003C7B3F" w:rsidP="004B30D8">
      <w:r>
        <w:separator/>
      </w:r>
    </w:p>
  </w:endnote>
  <w:endnote w:type="continuationSeparator" w:id="0">
    <w:p w14:paraId="2CF68DB7" w14:textId="77777777" w:rsidR="003C7B3F" w:rsidRDefault="003C7B3F" w:rsidP="004B3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cademy Engraved LET">
    <w:altName w:val="Colonna MT"/>
    <w:panose1 w:val="02000000000000000000"/>
    <w:charset w:val="00"/>
    <w:family w:val="auto"/>
    <w:pitch w:val="variable"/>
    <w:sig w:usb0="8000007F" w:usb1="4000000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dugi">
    <w:panose1 w:val="020B0502040204020203"/>
    <w:charset w:val="00"/>
    <w:family w:val="swiss"/>
    <w:pitch w:val="variable"/>
    <w:sig w:usb0="80000003" w:usb1="02000000" w:usb2="00003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266F6" w14:textId="77777777" w:rsidR="003C7B3F" w:rsidRDefault="003C7B3F" w:rsidP="004B30D8">
      <w:r>
        <w:separator/>
      </w:r>
    </w:p>
  </w:footnote>
  <w:footnote w:type="continuationSeparator" w:id="0">
    <w:p w14:paraId="20C0619D" w14:textId="77777777" w:rsidR="003C7B3F" w:rsidRDefault="003C7B3F" w:rsidP="004B3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4E236" w14:textId="0994ACA2" w:rsidR="00546F13" w:rsidRDefault="003C7B3F" w:rsidP="00C341E1">
    <w:pPr>
      <w:pStyle w:val="Header"/>
      <w:framePr w:wrap="none" w:vAnchor="text" w:hAnchor="margin" w:xAlign="right" w:y="1"/>
      <w:rPr>
        <w:rStyle w:val="PageNumber"/>
      </w:rPr>
    </w:pPr>
    <w:ins w:id="0" w:author="Julia Challinor" w:date="2024-03-25T21:27:00Z">
      <w:r>
        <w:rPr>
          <w:noProof/>
        </w:rPr>
        <w:pict w14:anchorId="58B07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64330" o:spid="_x0000_s1027" type="#_x0000_t136" alt="" style="position:absolute;margin-left:0;margin-top:0;width:441.25pt;height:193.0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ins>
  </w:p>
  <w:sdt>
    <w:sdtPr>
      <w:rPr>
        <w:rStyle w:val="PageNumber"/>
      </w:rPr>
      <w:id w:val="690655602"/>
      <w:docPartObj>
        <w:docPartGallery w:val="Page Numbers (Top of Page)"/>
        <w:docPartUnique/>
      </w:docPartObj>
    </w:sdtPr>
    <w:sdtContent>
      <w:p w14:paraId="78F9E03B" w14:textId="77777777" w:rsidR="00546F13" w:rsidRDefault="00546F13" w:rsidP="00C341E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652054963"/>
      <w:docPartObj>
        <w:docPartGallery w:val="Page Numbers (Top of Page)"/>
        <w:docPartUnique/>
      </w:docPartObj>
    </w:sdtPr>
    <w:sdtContent>
      <w:p w14:paraId="64772FB2" w14:textId="2ED6737B" w:rsidR="00546F13" w:rsidRDefault="00546F13" w:rsidP="00546F13">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E259AB" w14:textId="77777777" w:rsidR="00BC42C3" w:rsidRDefault="00BC42C3" w:rsidP="00546F1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27355427"/>
      <w:docPartObj>
        <w:docPartGallery w:val="Page Numbers (Top of Page)"/>
        <w:docPartUnique/>
      </w:docPartObj>
    </w:sdtPr>
    <w:sdtEndPr>
      <w:rPr>
        <w:rStyle w:val="PageNumber"/>
        <w:rFonts w:ascii="Times New Roman" w:hAnsi="Times New Roman" w:cs="Times New Roman"/>
      </w:rPr>
    </w:sdtEndPr>
    <w:sdtContent>
      <w:p w14:paraId="52D5E344" w14:textId="11CFDBA6" w:rsidR="00546F13" w:rsidRPr="00406361" w:rsidRDefault="00546F13" w:rsidP="00546F13">
        <w:pPr>
          <w:pStyle w:val="Header"/>
          <w:framePr w:wrap="none" w:vAnchor="text" w:hAnchor="margin" w:xAlign="right" w:y="1"/>
          <w:jc w:val="right"/>
          <w:rPr>
            <w:rStyle w:val="PageNumber"/>
            <w:rFonts w:ascii="Times New Roman" w:hAnsi="Times New Roman" w:cs="Times New Roman"/>
          </w:rPr>
        </w:pPr>
        <w:r w:rsidRPr="00406361">
          <w:rPr>
            <w:rStyle w:val="PageNumber"/>
            <w:rFonts w:ascii="Times New Roman" w:hAnsi="Times New Roman" w:cs="Times New Roman"/>
          </w:rPr>
          <w:fldChar w:fldCharType="begin"/>
        </w:r>
        <w:r w:rsidRPr="00406361">
          <w:rPr>
            <w:rStyle w:val="PageNumber"/>
            <w:rFonts w:ascii="Times New Roman" w:hAnsi="Times New Roman" w:cs="Times New Roman"/>
          </w:rPr>
          <w:instrText xml:space="preserve"> PAGE </w:instrText>
        </w:r>
        <w:r w:rsidRPr="00406361">
          <w:rPr>
            <w:rStyle w:val="PageNumber"/>
            <w:rFonts w:ascii="Times New Roman" w:hAnsi="Times New Roman" w:cs="Times New Roman"/>
          </w:rPr>
          <w:fldChar w:fldCharType="separate"/>
        </w:r>
        <w:r w:rsidRPr="00406361">
          <w:rPr>
            <w:rStyle w:val="PageNumber"/>
            <w:rFonts w:ascii="Times New Roman" w:hAnsi="Times New Roman" w:cs="Times New Roman"/>
            <w:noProof/>
          </w:rPr>
          <w:t>1</w:t>
        </w:r>
        <w:r w:rsidRPr="00406361">
          <w:rPr>
            <w:rStyle w:val="PageNumber"/>
            <w:rFonts w:ascii="Times New Roman" w:hAnsi="Times New Roman" w:cs="Times New Roman"/>
          </w:rPr>
          <w:fldChar w:fldCharType="end"/>
        </w:r>
      </w:p>
    </w:sdtContent>
  </w:sdt>
  <w:p w14:paraId="389D1C83" w14:textId="034C2973" w:rsidR="00546F13" w:rsidRDefault="00546F13" w:rsidP="00546F13">
    <w:pPr>
      <w:pStyle w:val="Header"/>
      <w:framePr w:wrap="none" w:vAnchor="text" w:hAnchor="margin" w:xAlign="right" w:y="1"/>
      <w:ind w:right="360"/>
      <w:rPr>
        <w:rStyle w:val="PageNumber"/>
      </w:rPr>
    </w:pPr>
  </w:p>
  <w:p w14:paraId="57FECB81" w14:textId="330306B4" w:rsidR="00BC42C3" w:rsidRDefault="003C7B3F" w:rsidP="002622FD">
    <w:pPr>
      <w:pStyle w:val="Header"/>
      <w:ind w:right="360"/>
      <w:jc w:val="right"/>
    </w:pPr>
    <w:ins w:id="1" w:author="Julia Challinor" w:date="2024-03-25T21:27:00Z">
      <w:r>
        <w:rPr>
          <w:noProof/>
        </w:rPr>
        <w:pict w14:anchorId="7C690E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64331" o:spid="_x0000_s1026" type="#_x0000_t136" alt="" style="position:absolute;left:0;text-align:left;margin-left:0;margin-top:0;width:441.25pt;height:193.0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13B58" w14:textId="6F71257D" w:rsidR="00546F13" w:rsidRDefault="003C7B3F">
    <w:pPr>
      <w:pStyle w:val="Header"/>
    </w:pPr>
    <w:ins w:id="2" w:author="Julia Challinor" w:date="2024-03-25T21:27:00Z">
      <w:r>
        <w:rPr>
          <w:noProof/>
        </w:rPr>
        <w:pict w14:anchorId="49EAB6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64329" o:spid="_x0000_s1025" type="#_x0000_t136" alt="" style="position:absolute;margin-left:0;margin-top:0;width:441.25pt;height:193.0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BB0"/>
    <w:multiLevelType w:val="hybridMultilevel"/>
    <w:tmpl w:val="96E44054"/>
    <w:lvl w:ilvl="0" w:tplc="85C41F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F41ACC"/>
    <w:multiLevelType w:val="hybridMultilevel"/>
    <w:tmpl w:val="795A0C3A"/>
    <w:lvl w:ilvl="0" w:tplc="8E944FEC">
      <w:start w:val="1"/>
      <w:numFmt w:val="bullet"/>
      <w:lvlText w:val="•"/>
      <w:lvlJc w:val="left"/>
      <w:pPr>
        <w:tabs>
          <w:tab w:val="num" w:pos="720"/>
        </w:tabs>
        <w:ind w:left="720" w:hanging="360"/>
      </w:pPr>
      <w:rPr>
        <w:rFonts w:ascii="Arial" w:hAnsi="Arial" w:hint="default"/>
      </w:rPr>
    </w:lvl>
    <w:lvl w:ilvl="1" w:tplc="633C653E" w:tentative="1">
      <w:start w:val="1"/>
      <w:numFmt w:val="bullet"/>
      <w:lvlText w:val="•"/>
      <w:lvlJc w:val="left"/>
      <w:pPr>
        <w:tabs>
          <w:tab w:val="num" w:pos="1440"/>
        </w:tabs>
        <w:ind w:left="1440" w:hanging="360"/>
      </w:pPr>
      <w:rPr>
        <w:rFonts w:ascii="Arial" w:hAnsi="Arial" w:hint="default"/>
      </w:rPr>
    </w:lvl>
    <w:lvl w:ilvl="2" w:tplc="82BC0A1E" w:tentative="1">
      <w:start w:val="1"/>
      <w:numFmt w:val="bullet"/>
      <w:lvlText w:val="•"/>
      <w:lvlJc w:val="left"/>
      <w:pPr>
        <w:tabs>
          <w:tab w:val="num" w:pos="2160"/>
        </w:tabs>
        <w:ind w:left="2160" w:hanging="360"/>
      </w:pPr>
      <w:rPr>
        <w:rFonts w:ascii="Arial" w:hAnsi="Arial" w:hint="default"/>
      </w:rPr>
    </w:lvl>
    <w:lvl w:ilvl="3" w:tplc="72B6450E" w:tentative="1">
      <w:start w:val="1"/>
      <w:numFmt w:val="bullet"/>
      <w:lvlText w:val="•"/>
      <w:lvlJc w:val="left"/>
      <w:pPr>
        <w:tabs>
          <w:tab w:val="num" w:pos="2880"/>
        </w:tabs>
        <w:ind w:left="2880" w:hanging="360"/>
      </w:pPr>
      <w:rPr>
        <w:rFonts w:ascii="Arial" w:hAnsi="Arial" w:hint="default"/>
      </w:rPr>
    </w:lvl>
    <w:lvl w:ilvl="4" w:tplc="900E1664" w:tentative="1">
      <w:start w:val="1"/>
      <w:numFmt w:val="bullet"/>
      <w:lvlText w:val="•"/>
      <w:lvlJc w:val="left"/>
      <w:pPr>
        <w:tabs>
          <w:tab w:val="num" w:pos="3600"/>
        </w:tabs>
        <w:ind w:left="3600" w:hanging="360"/>
      </w:pPr>
      <w:rPr>
        <w:rFonts w:ascii="Arial" w:hAnsi="Arial" w:hint="default"/>
      </w:rPr>
    </w:lvl>
    <w:lvl w:ilvl="5" w:tplc="6A941B0C" w:tentative="1">
      <w:start w:val="1"/>
      <w:numFmt w:val="bullet"/>
      <w:lvlText w:val="•"/>
      <w:lvlJc w:val="left"/>
      <w:pPr>
        <w:tabs>
          <w:tab w:val="num" w:pos="4320"/>
        </w:tabs>
        <w:ind w:left="4320" w:hanging="360"/>
      </w:pPr>
      <w:rPr>
        <w:rFonts w:ascii="Arial" w:hAnsi="Arial" w:hint="default"/>
      </w:rPr>
    </w:lvl>
    <w:lvl w:ilvl="6" w:tplc="FE36EA7A" w:tentative="1">
      <w:start w:val="1"/>
      <w:numFmt w:val="bullet"/>
      <w:lvlText w:val="•"/>
      <w:lvlJc w:val="left"/>
      <w:pPr>
        <w:tabs>
          <w:tab w:val="num" w:pos="5040"/>
        </w:tabs>
        <w:ind w:left="5040" w:hanging="360"/>
      </w:pPr>
      <w:rPr>
        <w:rFonts w:ascii="Arial" w:hAnsi="Arial" w:hint="default"/>
      </w:rPr>
    </w:lvl>
    <w:lvl w:ilvl="7" w:tplc="FFC26DAE" w:tentative="1">
      <w:start w:val="1"/>
      <w:numFmt w:val="bullet"/>
      <w:lvlText w:val="•"/>
      <w:lvlJc w:val="left"/>
      <w:pPr>
        <w:tabs>
          <w:tab w:val="num" w:pos="5760"/>
        </w:tabs>
        <w:ind w:left="5760" w:hanging="360"/>
      </w:pPr>
      <w:rPr>
        <w:rFonts w:ascii="Arial" w:hAnsi="Arial" w:hint="default"/>
      </w:rPr>
    </w:lvl>
    <w:lvl w:ilvl="8" w:tplc="172689D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ED0DCC"/>
    <w:multiLevelType w:val="hybridMultilevel"/>
    <w:tmpl w:val="FBFEC546"/>
    <w:lvl w:ilvl="0" w:tplc="B13CDA2A">
      <w:start w:val="1"/>
      <w:numFmt w:val="bullet"/>
      <w:lvlText w:val="•"/>
      <w:lvlJc w:val="left"/>
      <w:pPr>
        <w:tabs>
          <w:tab w:val="num" w:pos="720"/>
        </w:tabs>
        <w:ind w:left="720" w:hanging="360"/>
      </w:pPr>
      <w:rPr>
        <w:rFonts w:ascii="Arial" w:hAnsi="Arial" w:hint="default"/>
      </w:rPr>
    </w:lvl>
    <w:lvl w:ilvl="1" w:tplc="1B60AEF8" w:tentative="1">
      <w:start w:val="1"/>
      <w:numFmt w:val="bullet"/>
      <w:lvlText w:val="•"/>
      <w:lvlJc w:val="left"/>
      <w:pPr>
        <w:tabs>
          <w:tab w:val="num" w:pos="1440"/>
        </w:tabs>
        <w:ind w:left="1440" w:hanging="360"/>
      </w:pPr>
      <w:rPr>
        <w:rFonts w:ascii="Arial" w:hAnsi="Arial" w:hint="default"/>
      </w:rPr>
    </w:lvl>
    <w:lvl w:ilvl="2" w:tplc="EBB04724" w:tentative="1">
      <w:start w:val="1"/>
      <w:numFmt w:val="bullet"/>
      <w:lvlText w:val="•"/>
      <w:lvlJc w:val="left"/>
      <w:pPr>
        <w:tabs>
          <w:tab w:val="num" w:pos="2160"/>
        </w:tabs>
        <w:ind w:left="2160" w:hanging="360"/>
      </w:pPr>
      <w:rPr>
        <w:rFonts w:ascii="Arial" w:hAnsi="Arial" w:hint="default"/>
      </w:rPr>
    </w:lvl>
    <w:lvl w:ilvl="3" w:tplc="7F0C6448" w:tentative="1">
      <w:start w:val="1"/>
      <w:numFmt w:val="bullet"/>
      <w:lvlText w:val="•"/>
      <w:lvlJc w:val="left"/>
      <w:pPr>
        <w:tabs>
          <w:tab w:val="num" w:pos="2880"/>
        </w:tabs>
        <w:ind w:left="2880" w:hanging="360"/>
      </w:pPr>
      <w:rPr>
        <w:rFonts w:ascii="Arial" w:hAnsi="Arial" w:hint="default"/>
      </w:rPr>
    </w:lvl>
    <w:lvl w:ilvl="4" w:tplc="A92467BE" w:tentative="1">
      <w:start w:val="1"/>
      <w:numFmt w:val="bullet"/>
      <w:lvlText w:val="•"/>
      <w:lvlJc w:val="left"/>
      <w:pPr>
        <w:tabs>
          <w:tab w:val="num" w:pos="3600"/>
        </w:tabs>
        <w:ind w:left="3600" w:hanging="360"/>
      </w:pPr>
      <w:rPr>
        <w:rFonts w:ascii="Arial" w:hAnsi="Arial" w:hint="default"/>
      </w:rPr>
    </w:lvl>
    <w:lvl w:ilvl="5" w:tplc="5AE09EDC" w:tentative="1">
      <w:start w:val="1"/>
      <w:numFmt w:val="bullet"/>
      <w:lvlText w:val="•"/>
      <w:lvlJc w:val="left"/>
      <w:pPr>
        <w:tabs>
          <w:tab w:val="num" w:pos="4320"/>
        </w:tabs>
        <w:ind w:left="4320" w:hanging="360"/>
      </w:pPr>
      <w:rPr>
        <w:rFonts w:ascii="Arial" w:hAnsi="Arial" w:hint="default"/>
      </w:rPr>
    </w:lvl>
    <w:lvl w:ilvl="6" w:tplc="DEA4B662" w:tentative="1">
      <w:start w:val="1"/>
      <w:numFmt w:val="bullet"/>
      <w:lvlText w:val="•"/>
      <w:lvlJc w:val="left"/>
      <w:pPr>
        <w:tabs>
          <w:tab w:val="num" w:pos="5040"/>
        </w:tabs>
        <w:ind w:left="5040" w:hanging="360"/>
      </w:pPr>
      <w:rPr>
        <w:rFonts w:ascii="Arial" w:hAnsi="Arial" w:hint="default"/>
      </w:rPr>
    </w:lvl>
    <w:lvl w:ilvl="7" w:tplc="53904C44" w:tentative="1">
      <w:start w:val="1"/>
      <w:numFmt w:val="bullet"/>
      <w:lvlText w:val="•"/>
      <w:lvlJc w:val="left"/>
      <w:pPr>
        <w:tabs>
          <w:tab w:val="num" w:pos="5760"/>
        </w:tabs>
        <w:ind w:left="5760" w:hanging="360"/>
      </w:pPr>
      <w:rPr>
        <w:rFonts w:ascii="Arial" w:hAnsi="Arial" w:hint="default"/>
      </w:rPr>
    </w:lvl>
    <w:lvl w:ilvl="8" w:tplc="4B4CFFA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2497F2D"/>
    <w:multiLevelType w:val="hybridMultilevel"/>
    <w:tmpl w:val="7F2E8F8C"/>
    <w:lvl w:ilvl="0" w:tplc="85C41F0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05A0A"/>
    <w:multiLevelType w:val="hybridMultilevel"/>
    <w:tmpl w:val="2B34C638"/>
    <w:lvl w:ilvl="0" w:tplc="918E9E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C7073"/>
    <w:multiLevelType w:val="hybridMultilevel"/>
    <w:tmpl w:val="D9D0A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AC0BB9"/>
    <w:multiLevelType w:val="hybridMultilevel"/>
    <w:tmpl w:val="0CBE2F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8FB0E3A"/>
    <w:multiLevelType w:val="multilevel"/>
    <w:tmpl w:val="05FAAED6"/>
    <w:lvl w:ilvl="0">
      <w:start w:val="1"/>
      <w:numFmt w:val="decimal"/>
      <w:pStyle w:val="Heading1"/>
      <w:lvlText w:val="%1."/>
      <w:lvlJc w:val="left"/>
      <w:pPr>
        <w:ind w:left="450" w:hanging="360"/>
      </w:pPr>
      <w:rPr>
        <w:rFonts w:hint="default"/>
        <w:color w:val="000000" w:themeColor="text1"/>
      </w:rPr>
    </w:lvl>
    <w:lvl w:ilvl="1">
      <w:start w:val="1"/>
      <w:numFmt w:val="upperLetter"/>
      <w:pStyle w:val="Heading2"/>
      <w:lvlText w:val="%2."/>
      <w:lvlJc w:val="left"/>
      <w:pPr>
        <w:ind w:left="720" w:hanging="360"/>
      </w:pPr>
      <w:rPr>
        <w:rFonts w:hint="default"/>
      </w:rPr>
    </w:lvl>
    <w:lvl w:ilvl="2">
      <w:start w:val="1"/>
      <w:numFmt w:val="lowerRoman"/>
      <w:pStyle w:val="Heading3"/>
      <w:lvlText w:val="%3."/>
      <w:lvlJc w:val="right"/>
      <w:pPr>
        <w:ind w:left="990" w:hanging="360"/>
      </w:pPr>
      <w:rPr>
        <w:rFonts w:hint="default"/>
        <w:color w:val="000000" w:themeColor="text1"/>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righ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right"/>
      <w:pPr>
        <w:ind w:left="3240" w:hanging="360"/>
      </w:pPr>
      <w:rPr>
        <w:rFonts w:hint="default"/>
      </w:rPr>
    </w:lvl>
  </w:abstractNum>
  <w:abstractNum w:abstractNumId="8" w15:restartNumberingAfterBreak="0">
    <w:nsid w:val="4C3018E9"/>
    <w:multiLevelType w:val="hybridMultilevel"/>
    <w:tmpl w:val="98EE6FA8"/>
    <w:lvl w:ilvl="0" w:tplc="22B6E1B0">
      <w:start w:val="1"/>
      <w:numFmt w:val="bullet"/>
      <w:lvlText w:val="§"/>
      <w:lvlJc w:val="left"/>
      <w:pPr>
        <w:tabs>
          <w:tab w:val="num" w:pos="720"/>
        </w:tabs>
        <w:ind w:left="720" w:hanging="360"/>
      </w:pPr>
      <w:rPr>
        <w:rFonts w:ascii="Wingdings" w:hAnsi="Wingdings" w:hint="default"/>
      </w:rPr>
    </w:lvl>
    <w:lvl w:ilvl="1" w:tplc="9D986A04" w:tentative="1">
      <w:start w:val="1"/>
      <w:numFmt w:val="bullet"/>
      <w:lvlText w:val="§"/>
      <w:lvlJc w:val="left"/>
      <w:pPr>
        <w:tabs>
          <w:tab w:val="num" w:pos="1440"/>
        </w:tabs>
        <w:ind w:left="1440" w:hanging="360"/>
      </w:pPr>
      <w:rPr>
        <w:rFonts w:ascii="Wingdings" w:hAnsi="Wingdings" w:hint="default"/>
      </w:rPr>
    </w:lvl>
    <w:lvl w:ilvl="2" w:tplc="73DA01AC" w:tentative="1">
      <w:start w:val="1"/>
      <w:numFmt w:val="bullet"/>
      <w:lvlText w:val="§"/>
      <w:lvlJc w:val="left"/>
      <w:pPr>
        <w:tabs>
          <w:tab w:val="num" w:pos="2160"/>
        </w:tabs>
        <w:ind w:left="2160" w:hanging="360"/>
      </w:pPr>
      <w:rPr>
        <w:rFonts w:ascii="Wingdings" w:hAnsi="Wingdings" w:hint="default"/>
      </w:rPr>
    </w:lvl>
    <w:lvl w:ilvl="3" w:tplc="9B64E104" w:tentative="1">
      <w:start w:val="1"/>
      <w:numFmt w:val="bullet"/>
      <w:lvlText w:val="§"/>
      <w:lvlJc w:val="left"/>
      <w:pPr>
        <w:tabs>
          <w:tab w:val="num" w:pos="2880"/>
        </w:tabs>
        <w:ind w:left="2880" w:hanging="360"/>
      </w:pPr>
      <w:rPr>
        <w:rFonts w:ascii="Wingdings" w:hAnsi="Wingdings" w:hint="default"/>
      </w:rPr>
    </w:lvl>
    <w:lvl w:ilvl="4" w:tplc="01DA753E" w:tentative="1">
      <w:start w:val="1"/>
      <w:numFmt w:val="bullet"/>
      <w:lvlText w:val="§"/>
      <w:lvlJc w:val="left"/>
      <w:pPr>
        <w:tabs>
          <w:tab w:val="num" w:pos="3600"/>
        </w:tabs>
        <w:ind w:left="3600" w:hanging="360"/>
      </w:pPr>
      <w:rPr>
        <w:rFonts w:ascii="Wingdings" w:hAnsi="Wingdings" w:hint="default"/>
      </w:rPr>
    </w:lvl>
    <w:lvl w:ilvl="5" w:tplc="50E61638" w:tentative="1">
      <w:start w:val="1"/>
      <w:numFmt w:val="bullet"/>
      <w:lvlText w:val="§"/>
      <w:lvlJc w:val="left"/>
      <w:pPr>
        <w:tabs>
          <w:tab w:val="num" w:pos="4320"/>
        </w:tabs>
        <w:ind w:left="4320" w:hanging="360"/>
      </w:pPr>
      <w:rPr>
        <w:rFonts w:ascii="Wingdings" w:hAnsi="Wingdings" w:hint="default"/>
      </w:rPr>
    </w:lvl>
    <w:lvl w:ilvl="6" w:tplc="DADE01F6" w:tentative="1">
      <w:start w:val="1"/>
      <w:numFmt w:val="bullet"/>
      <w:lvlText w:val="§"/>
      <w:lvlJc w:val="left"/>
      <w:pPr>
        <w:tabs>
          <w:tab w:val="num" w:pos="5040"/>
        </w:tabs>
        <w:ind w:left="5040" w:hanging="360"/>
      </w:pPr>
      <w:rPr>
        <w:rFonts w:ascii="Wingdings" w:hAnsi="Wingdings" w:hint="default"/>
      </w:rPr>
    </w:lvl>
    <w:lvl w:ilvl="7" w:tplc="863C46FE" w:tentative="1">
      <w:start w:val="1"/>
      <w:numFmt w:val="bullet"/>
      <w:lvlText w:val="§"/>
      <w:lvlJc w:val="left"/>
      <w:pPr>
        <w:tabs>
          <w:tab w:val="num" w:pos="5760"/>
        </w:tabs>
        <w:ind w:left="5760" w:hanging="360"/>
      </w:pPr>
      <w:rPr>
        <w:rFonts w:ascii="Wingdings" w:hAnsi="Wingdings" w:hint="default"/>
      </w:rPr>
    </w:lvl>
    <w:lvl w:ilvl="8" w:tplc="11A40E1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9E380A"/>
    <w:multiLevelType w:val="hybridMultilevel"/>
    <w:tmpl w:val="3262618E"/>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BC4F51"/>
    <w:multiLevelType w:val="hybridMultilevel"/>
    <w:tmpl w:val="209A0BBC"/>
    <w:lvl w:ilvl="0" w:tplc="85C41F0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A11FC2"/>
    <w:multiLevelType w:val="hybridMultilevel"/>
    <w:tmpl w:val="6810A74E"/>
    <w:lvl w:ilvl="0" w:tplc="DAF4648A">
      <w:start w:val="5"/>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5BD953DF"/>
    <w:multiLevelType w:val="hybridMultilevel"/>
    <w:tmpl w:val="BFDE3D9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C27B2F"/>
    <w:multiLevelType w:val="hybridMultilevel"/>
    <w:tmpl w:val="0C2C3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4A3234"/>
    <w:multiLevelType w:val="hybridMultilevel"/>
    <w:tmpl w:val="67280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A6493F"/>
    <w:multiLevelType w:val="hybridMultilevel"/>
    <w:tmpl w:val="5D9E08EC"/>
    <w:lvl w:ilvl="0" w:tplc="BCDA8D3C">
      <w:start w:val="1"/>
      <w:numFmt w:val="bullet"/>
      <w:lvlText w:val="•"/>
      <w:lvlJc w:val="left"/>
      <w:pPr>
        <w:tabs>
          <w:tab w:val="num" w:pos="720"/>
        </w:tabs>
        <w:ind w:left="720" w:hanging="360"/>
      </w:pPr>
      <w:rPr>
        <w:rFonts w:ascii="Arial" w:hAnsi="Arial" w:hint="default"/>
      </w:rPr>
    </w:lvl>
    <w:lvl w:ilvl="1" w:tplc="DDCA2286" w:tentative="1">
      <w:start w:val="1"/>
      <w:numFmt w:val="bullet"/>
      <w:lvlText w:val="•"/>
      <w:lvlJc w:val="left"/>
      <w:pPr>
        <w:tabs>
          <w:tab w:val="num" w:pos="1440"/>
        </w:tabs>
        <w:ind w:left="1440" w:hanging="360"/>
      </w:pPr>
      <w:rPr>
        <w:rFonts w:ascii="Arial" w:hAnsi="Arial" w:hint="default"/>
      </w:rPr>
    </w:lvl>
    <w:lvl w:ilvl="2" w:tplc="C0C852B6" w:tentative="1">
      <w:start w:val="1"/>
      <w:numFmt w:val="bullet"/>
      <w:lvlText w:val="•"/>
      <w:lvlJc w:val="left"/>
      <w:pPr>
        <w:tabs>
          <w:tab w:val="num" w:pos="2160"/>
        </w:tabs>
        <w:ind w:left="2160" w:hanging="360"/>
      </w:pPr>
      <w:rPr>
        <w:rFonts w:ascii="Arial" w:hAnsi="Arial" w:hint="default"/>
      </w:rPr>
    </w:lvl>
    <w:lvl w:ilvl="3" w:tplc="64AEF6F2" w:tentative="1">
      <w:start w:val="1"/>
      <w:numFmt w:val="bullet"/>
      <w:lvlText w:val="•"/>
      <w:lvlJc w:val="left"/>
      <w:pPr>
        <w:tabs>
          <w:tab w:val="num" w:pos="2880"/>
        </w:tabs>
        <w:ind w:left="2880" w:hanging="360"/>
      </w:pPr>
      <w:rPr>
        <w:rFonts w:ascii="Arial" w:hAnsi="Arial" w:hint="default"/>
      </w:rPr>
    </w:lvl>
    <w:lvl w:ilvl="4" w:tplc="59B855A0" w:tentative="1">
      <w:start w:val="1"/>
      <w:numFmt w:val="bullet"/>
      <w:lvlText w:val="•"/>
      <w:lvlJc w:val="left"/>
      <w:pPr>
        <w:tabs>
          <w:tab w:val="num" w:pos="3600"/>
        </w:tabs>
        <w:ind w:left="3600" w:hanging="360"/>
      </w:pPr>
      <w:rPr>
        <w:rFonts w:ascii="Arial" w:hAnsi="Arial" w:hint="default"/>
      </w:rPr>
    </w:lvl>
    <w:lvl w:ilvl="5" w:tplc="5538C19C" w:tentative="1">
      <w:start w:val="1"/>
      <w:numFmt w:val="bullet"/>
      <w:lvlText w:val="•"/>
      <w:lvlJc w:val="left"/>
      <w:pPr>
        <w:tabs>
          <w:tab w:val="num" w:pos="4320"/>
        </w:tabs>
        <w:ind w:left="4320" w:hanging="360"/>
      </w:pPr>
      <w:rPr>
        <w:rFonts w:ascii="Arial" w:hAnsi="Arial" w:hint="default"/>
      </w:rPr>
    </w:lvl>
    <w:lvl w:ilvl="6" w:tplc="19345C5A" w:tentative="1">
      <w:start w:val="1"/>
      <w:numFmt w:val="bullet"/>
      <w:lvlText w:val="•"/>
      <w:lvlJc w:val="left"/>
      <w:pPr>
        <w:tabs>
          <w:tab w:val="num" w:pos="5040"/>
        </w:tabs>
        <w:ind w:left="5040" w:hanging="360"/>
      </w:pPr>
      <w:rPr>
        <w:rFonts w:ascii="Arial" w:hAnsi="Arial" w:hint="default"/>
      </w:rPr>
    </w:lvl>
    <w:lvl w:ilvl="7" w:tplc="5CC66D16" w:tentative="1">
      <w:start w:val="1"/>
      <w:numFmt w:val="bullet"/>
      <w:lvlText w:val="•"/>
      <w:lvlJc w:val="left"/>
      <w:pPr>
        <w:tabs>
          <w:tab w:val="num" w:pos="5760"/>
        </w:tabs>
        <w:ind w:left="5760" w:hanging="360"/>
      </w:pPr>
      <w:rPr>
        <w:rFonts w:ascii="Arial" w:hAnsi="Arial" w:hint="default"/>
      </w:rPr>
    </w:lvl>
    <w:lvl w:ilvl="8" w:tplc="523407B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5BC10F8"/>
    <w:multiLevelType w:val="hybridMultilevel"/>
    <w:tmpl w:val="45AC4884"/>
    <w:lvl w:ilvl="0" w:tplc="6CE86CF2">
      <w:start w:val="1"/>
      <w:numFmt w:val="bullet"/>
      <w:lvlText w:val="§"/>
      <w:lvlJc w:val="left"/>
      <w:pPr>
        <w:tabs>
          <w:tab w:val="num" w:pos="720"/>
        </w:tabs>
        <w:ind w:left="720" w:hanging="360"/>
      </w:pPr>
      <w:rPr>
        <w:rFonts w:ascii="Wingdings" w:hAnsi="Wingdings" w:hint="default"/>
      </w:rPr>
    </w:lvl>
    <w:lvl w:ilvl="1" w:tplc="1C58BEEA" w:tentative="1">
      <w:start w:val="1"/>
      <w:numFmt w:val="bullet"/>
      <w:lvlText w:val="§"/>
      <w:lvlJc w:val="left"/>
      <w:pPr>
        <w:tabs>
          <w:tab w:val="num" w:pos="1440"/>
        </w:tabs>
        <w:ind w:left="1440" w:hanging="360"/>
      </w:pPr>
      <w:rPr>
        <w:rFonts w:ascii="Wingdings" w:hAnsi="Wingdings" w:hint="default"/>
      </w:rPr>
    </w:lvl>
    <w:lvl w:ilvl="2" w:tplc="AE547C6A" w:tentative="1">
      <w:start w:val="1"/>
      <w:numFmt w:val="bullet"/>
      <w:lvlText w:val="§"/>
      <w:lvlJc w:val="left"/>
      <w:pPr>
        <w:tabs>
          <w:tab w:val="num" w:pos="2160"/>
        </w:tabs>
        <w:ind w:left="2160" w:hanging="360"/>
      </w:pPr>
      <w:rPr>
        <w:rFonts w:ascii="Wingdings" w:hAnsi="Wingdings" w:hint="default"/>
      </w:rPr>
    </w:lvl>
    <w:lvl w:ilvl="3" w:tplc="7804952A" w:tentative="1">
      <w:start w:val="1"/>
      <w:numFmt w:val="bullet"/>
      <w:lvlText w:val="§"/>
      <w:lvlJc w:val="left"/>
      <w:pPr>
        <w:tabs>
          <w:tab w:val="num" w:pos="2880"/>
        </w:tabs>
        <w:ind w:left="2880" w:hanging="360"/>
      </w:pPr>
      <w:rPr>
        <w:rFonts w:ascii="Wingdings" w:hAnsi="Wingdings" w:hint="default"/>
      </w:rPr>
    </w:lvl>
    <w:lvl w:ilvl="4" w:tplc="F7922EFC" w:tentative="1">
      <w:start w:val="1"/>
      <w:numFmt w:val="bullet"/>
      <w:lvlText w:val="§"/>
      <w:lvlJc w:val="left"/>
      <w:pPr>
        <w:tabs>
          <w:tab w:val="num" w:pos="3600"/>
        </w:tabs>
        <w:ind w:left="3600" w:hanging="360"/>
      </w:pPr>
      <w:rPr>
        <w:rFonts w:ascii="Wingdings" w:hAnsi="Wingdings" w:hint="default"/>
      </w:rPr>
    </w:lvl>
    <w:lvl w:ilvl="5" w:tplc="03869198" w:tentative="1">
      <w:start w:val="1"/>
      <w:numFmt w:val="bullet"/>
      <w:lvlText w:val="§"/>
      <w:lvlJc w:val="left"/>
      <w:pPr>
        <w:tabs>
          <w:tab w:val="num" w:pos="4320"/>
        </w:tabs>
        <w:ind w:left="4320" w:hanging="360"/>
      </w:pPr>
      <w:rPr>
        <w:rFonts w:ascii="Wingdings" w:hAnsi="Wingdings" w:hint="default"/>
      </w:rPr>
    </w:lvl>
    <w:lvl w:ilvl="6" w:tplc="E3F83EBC" w:tentative="1">
      <w:start w:val="1"/>
      <w:numFmt w:val="bullet"/>
      <w:lvlText w:val="§"/>
      <w:lvlJc w:val="left"/>
      <w:pPr>
        <w:tabs>
          <w:tab w:val="num" w:pos="5040"/>
        </w:tabs>
        <w:ind w:left="5040" w:hanging="360"/>
      </w:pPr>
      <w:rPr>
        <w:rFonts w:ascii="Wingdings" w:hAnsi="Wingdings" w:hint="default"/>
      </w:rPr>
    </w:lvl>
    <w:lvl w:ilvl="7" w:tplc="0F128BC2" w:tentative="1">
      <w:start w:val="1"/>
      <w:numFmt w:val="bullet"/>
      <w:lvlText w:val="§"/>
      <w:lvlJc w:val="left"/>
      <w:pPr>
        <w:tabs>
          <w:tab w:val="num" w:pos="5760"/>
        </w:tabs>
        <w:ind w:left="5760" w:hanging="360"/>
      </w:pPr>
      <w:rPr>
        <w:rFonts w:ascii="Wingdings" w:hAnsi="Wingdings" w:hint="default"/>
      </w:rPr>
    </w:lvl>
    <w:lvl w:ilvl="8" w:tplc="0910FC7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B936FD"/>
    <w:multiLevelType w:val="hybridMultilevel"/>
    <w:tmpl w:val="675A73E2"/>
    <w:lvl w:ilvl="0" w:tplc="32D69A0C">
      <w:start w:val="1"/>
      <w:numFmt w:val="bullet"/>
      <w:lvlText w:val="§"/>
      <w:lvlJc w:val="left"/>
      <w:pPr>
        <w:tabs>
          <w:tab w:val="num" w:pos="720"/>
        </w:tabs>
        <w:ind w:left="720" w:hanging="360"/>
      </w:pPr>
      <w:rPr>
        <w:rFonts w:ascii="Wingdings" w:hAnsi="Wingdings" w:hint="default"/>
      </w:rPr>
    </w:lvl>
    <w:lvl w:ilvl="1" w:tplc="3ECC6894" w:tentative="1">
      <w:start w:val="1"/>
      <w:numFmt w:val="bullet"/>
      <w:lvlText w:val="§"/>
      <w:lvlJc w:val="left"/>
      <w:pPr>
        <w:tabs>
          <w:tab w:val="num" w:pos="1440"/>
        </w:tabs>
        <w:ind w:left="1440" w:hanging="360"/>
      </w:pPr>
      <w:rPr>
        <w:rFonts w:ascii="Wingdings" w:hAnsi="Wingdings" w:hint="default"/>
      </w:rPr>
    </w:lvl>
    <w:lvl w:ilvl="2" w:tplc="5F969A66" w:tentative="1">
      <w:start w:val="1"/>
      <w:numFmt w:val="bullet"/>
      <w:lvlText w:val="§"/>
      <w:lvlJc w:val="left"/>
      <w:pPr>
        <w:tabs>
          <w:tab w:val="num" w:pos="2160"/>
        </w:tabs>
        <w:ind w:left="2160" w:hanging="360"/>
      </w:pPr>
      <w:rPr>
        <w:rFonts w:ascii="Wingdings" w:hAnsi="Wingdings" w:hint="default"/>
      </w:rPr>
    </w:lvl>
    <w:lvl w:ilvl="3" w:tplc="E13EB7E8" w:tentative="1">
      <w:start w:val="1"/>
      <w:numFmt w:val="bullet"/>
      <w:lvlText w:val="§"/>
      <w:lvlJc w:val="left"/>
      <w:pPr>
        <w:tabs>
          <w:tab w:val="num" w:pos="2880"/>
        </w:tabs>
        <w:ind w:left="2880" w:hanging="360"/>
      </w:pPr>
      <w:rPr>
        <w:rFonts w:ascii="Wingdings" w:hAnsi="Wingdings" w:hint="default"/>
      </w:rPr>
    </w:lvl>
    <w:lvl w:ilvl="4" w:tplc="C2A6EE1C" w:tentative="1">
      <w:start w:val="1"/>
      <w:numFmt w:val="bullet"/>
      <w:lvlText w:val="§"/>
      <w:lvlJc w:val="left"/>
      <w:pPr>
        <w:tabs>
          <w:tab w:val="num" w:pos="3600"/>
        </w:tabs>
        <w:ind w:left="3600" w:hanging="360"/>
      </w:pPr>
      <w:rPr>
        <w:rFonts w:ascii="Wingdings" w:hAnsi="Wingdings" w:hint="default"/>
      </w:rPr>
    </w:lvl>
    <w:lvl w:ilvl="5" w:tplc="70E45246" w:tentative="1">
      <w:start w:val="1"/>
      <w:numFmt w:val="bullet"/>
      <w:lvlText w:val="§"/>
      <w:lvlJc w:val="left"/>
      <w:pPr>
        <w:tabs>
          <w:tab w:val="num" w:pos="4320"/>
        </w:tabs>
        <w:ind w:left="4320" w:hanging="360"/>
      </w:pPr>
      <w:rPr>
        <w:rFonts w:ascii="Wingdings" w:hAnsi="Wingdings" w:hint="default"/>
      </w:rPr>
    </w:lvl>
    <w:lvl w:ilvl="6" w:tplc="AE8E031A" w:tentative="1">
      <w:start w:val="1"/>
      <w:numFmt w:val="bullet"/>
      <w:lvlText w:val="§"/>
      <w:lvlJc w:val="left"/>
      <w:pPr>
        <w:tabs>
          <w:tab w:val="num" w:pos="5040"/>
        </w:tabs>
        <w:ind w:left="5040" w:hanging="360"/>
      </w:pPr>
      <w:rPr>
        <w:rFonts w:ascii="Wingdings" w:hAnsi="Wingdings" w:hint="default"/>
      </w:rPr>
    </w:lvl>
    <w:lvl w:ilvl="7" w:tplc="5F18BACA" w:tentative="1">
      <w:start w:val="1"/>
      <w:numFmt w:val="bullet"/>
      <w:lvlText w:val="§"/>
      <w:lvlJc w:val="left"/>
      <w:pPr>
        <w:tabs>
          <w:tab w:val="num" w:pos="5760"/>
        </w:tabs>
        <w:ind w:left="5760" w:hanging="360"/>
      </w:pPr>
      <w:rPr>
        <w:rFonts w:ascii="Wingdings" w:hAnsi="Wingdings" w:hint="default"/>
      </w:rPr>
    </w:lvl>
    <w:lvl w:ilvl="8" w:tplc="471C8A9A" w:tentative="1">
      <w:start w:val="1"/>
      <w:numFmt w:val="bullet"/>
      <w:lvlText w:val="§"/>
      <w:lvlJc w:val="left"/>
      <w:pPr>
        <w:tabs>
          <w:tab w:val="num" w:pos="6480"/>
        </w:tabs>
        <w:ind w:left="6480" w:hanging="360"/>
      </w:pPr>
      <w:rPr>
        <w:rFonts w:ascii="Wingdings" w:hAnsi="Wingdings" w:hint="default"/>
      </w:rPr>
    </w:lvl>
  </w:abstractNum>
  <w:num w:numId="1" w16cid:durableId="1274484841">
    <w:abstractNumId w:val="16"/>
  </w:num>
  <w:num w:numId="2" w16cid:durableId="1763140983">
    <w:abstractNumId w:val="8"/>
  </w:num>
  <w:num w:numId="3" w16cid:durableId="880242625">
    <w:abstractNumId w:val="17"/>
  </w:num>
  <w:num w:numId="4" w16cid:durableId="1574244009">
    <w:abstractNumId w:val="7"/>
  </w:num>
  <w:num w:numId="5" w16cid:durableId="150030036">
    <w:abstractNumId w:val="15"/>
  </w:num>
  <w:num w:numId="6" w16cid:durableId="87314566">
    <w:abstractNumId w:val="2"/>
  </w:num>
  <w:num w:numId="7" w16cid:durableId="1898011670">
    <w:abstractNumId w:val="1"/>
  </w:num>
  <w:num w:numId="8" w16cid:durableId="2085368900">
    <w:abstractNumId w:val="0"/>
  </w:num>
  <w:num w:numId="9" w16cid:durableId="99028377">
    <w:abstractNumId w:val="10"/>
  </w:num>
  <w:num w:numId="10" w16cid:durableId="265693954">
    <w:abstractNumId w:val="3"/>
  </w:num>
  <w:num w:numId="11" w16cid:durableId="385103271">
    <w:abstractNumId w:val="5"/>
  </w:num>
  <w:num w:numId="12" w16cid:durableId="866137280">
    <w:abstractNumId w:val="12"/>
  </w:num>
  <w:num w:numId="13" w16cid:durableId="914049628">
    <w:abstractNumId w:val="13"/>
  </w:num>
  <w:num w:numId="14" w16cid:durableId="1996183944">
    <w:abstractNumId w:val="11"/>
  </w:num>
  <w:num w:numId="15" w16cid:durableId="1636569909">
    <w:abstractNumId w:val="6"/>
  </w:num>
  <w:num w:numId="16" w16cid:durableId="1771123133">
    <w:abstractNumId w:val="14"/>
  </w:num>
  <w:num w:numId="17" w16cid:durableId="1802722011">
    <w:abstractNumId w:val="4"/>
  </w:num>
  <w:num w:numId="18" w16cid:durableId="28797372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ulia Challinor">
    <w15:presenceInfo w15:providerId="Windows Live" w15:userId="ab3b6f76b401e4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54F"/>
    <w:rsid w:val="00000E56"/>
    <w:rsid w:val="00006481"/>
    <w:rsid w:val="0001146C"/>
    <w:rsid w:val="0001651B"/>
    <w:rsid w:val="000230AD"/>
    <w:rsid w:val="0002575F"/>
    <w:rsid w:val="00035AE1"/>
    <w:rsid w:val="000413E7"/>
    <w:rsid w:val="0004431F"/>
    <w:rsid w:val="00046897"/>
    <w:rsid w:val="000511C6"/>
    <w:rsid w:val="000520E6"/>
    <w:rsid w:val="0005268D"/>
    <w:rsid w:val="00054518"/>
    <w:rsid w:val="000570F2"/>
    <w:rsid w:val="00061DEC"/>
    <w:rsid w:val="00070B8B"/>
    <w:rsid w:val="00070C4F"/>
    <w:rsid w:val="00070E5C"/>
    <w:rsid w:val="0007146F"/>
    <w:rsid w:val="00073826"/>
    <w:rsid w:val="00073968"/>
    <w:rsid w:val="00074159"/>
    <w:rsid w:val="0008195F"/>
    <w:rsid w:val="000820CB"/>
    <w:rsid w:val="00087B99"/>
    <w:rsid w:val="000916C9"/>
    <w:rsid w:val="000944B4"/>
    <w:rsid w:val="00095950"/>
    <w:rsid w:val="000A01C8"/>
    <w:rsid w:val="000A05AB"/>
    <w:rsid w:val="000A16C7"/>
    <w:rsid w:val="000A26C7"/>
    <w:rsid w:val="000A4A63"/>
    <w:rsid w:val="000A5A0E"/>
    <w:rsid w:val="000A6386"/>
    <w:rsid w:val="000B0C02"/>
    <w:rsid w:val="000B170D"/>
    <w:rsid w:val="000B4427"/>
    <w:rsid w:val="000B57FF"/>
    <w:rsid w:val="000B642C"/>
    <w:rsid w:val="000B71D2"/>
    <w:rsid w:val="000B79C4"/>
    <w:rsid w:val="000C08AE"/>
    <w:rsid w:val="000C128F"/>
    <w:rsid w:val="000C1F1A"/>
    <w:rsid w:val="000C3DF8"/>
    <w:rsid w:val="000C7C6F"/>
    <w:rsid w:val="000D06C2"/>
    <w:rsid w:val="000D0D7E"/>
    <w:rsid w:val="000D307B"/>
    <w:rsid w:val="000D5CC2"/>
    <w:rsid w:val="000D6781"/>
    <w:rsid w:val="000D67B6"/>
    <w:rsid w:val="000E1CFD"/>
    <w:rsid w:val="000E333D"/>
    <w:rsid w:val="000F0DC2"/>
    <w:rsid w:val="000F0FBE"/>
    <w:rsid w:val="000F3895"/>
    <w:rsid w:val="000F3F38"/>
    <w:rsid w:val="000F47E1"/>
    <w:rsid w:val="000F5573"/>
    <w:rsid w:val="000F7F19"/>
    <w:rsid w:val="00100C7C"/>
    <w:rsid w:val="00100D89"/>
    <w:rsid w:val="00101FD1"/>
    <w:rsid w:val="00103984"/>
    <w:rsid w:val="00105457"/>
    <w:rsid w:val="001054F4"/>
    <w:rsid w:val="00106226"/>
    <w:rsid w:val="00107710"/>
    <w:rsid w:val="00110695"/>
    <w:rsid w:val="00111455"/>
    <w:rsid w:val="001114B6"/>
    <w:rsid w:val="00113DF6"/>
    <w:rsid w:val="00116BF7"/>
    <w:rsid w:val="0012485C"/>
    <w:rsid w:val="00124C6B"/>
    <w:rsid w:val="00124C9A"/>
    <w:rsid w:val="001257B1"/>
    <w:rsid w:val="00126241"/>
    <w:rsid w:val="001264C1"/>
    <w:rsid w:val="001264C7"/>
    <w:rsid w:val="00126F67"/>
    <w:rsid w:val="00130008"/>
    <w:rsid w:val="00130655"/>
    <w:rsid w:val="001319E4"/>
    <w:rsid w:val="00134776"/>
    <w:rsid w:val="00142810"/>
    <w:rsid w:val="00144969"/>
    <w:rsid w:val="00144CDF"/>
    <w:rsid w:val="001456F5"/>
    <w:rsid w:val="00146B95"/>
    <w:rsid w:val="00154E1F"/>
    <w:rsid w:val="00155333"/>
    <w:rsid w:val="001576EC"/>
    <w:rsid w:val="00157A6F"/>
    <w:rsid w:val="00161D89"/>
    <w:rsid w:val="0016420A"/>
    <w:rsid w:val="00165A36"/>
    <w:rsid w:val="00165D5F"/>
    <w:rsid w:val="001677B5"/>
    <w:rsid w:val="001711C1"/>
    <w:rsid w:val="00174BE3"/>
    <w:rsid w:val="0017560B"/>
    <w:rsid w:val="00176E58"/>
    <w:rsid w:val="00190E5C"/>
    <w:rsid w:val="00197640"/>
    <w:rsid w:val="001A2FBE"/>
    <w:rsid w:val="001A5B48"/>
    <w:rsid w:val="001B1D29"/>
    <w:rsid w:val="001B26A9"/>
    <w:rsid w:val="001B31DC"/>
    <w:rsid w:val="001B420B"/>
    <w:rsid w:val="001B7EA7"/>
    <w:rsid w:val="001C0212"/>
    <w:rsid w:val="001C5D21"/>
    <w:rsid w:val="001D5D59"/>
    <w:rsid w:val="001D6DF1"/>
    <w:rsid w:val="001D7BDE"/>
    <w:rsid w:val="001E2CCE"/>
    <w:rsid w:val="001E3371"/>
    <w:rsid w:val="001E3DCE"/>
    <w:rsid w:val="001E46C8"/>
    <w:rsid w:val="001E6D43"/>
    <w:rsid w:val="001F31C4"/>
    <w:rsid w:val="001F3A45"/>
    <w:rsid w:val="001F6626"/>
    <w:rsid w:val="001F68E4"/>
    <w:rsid w:val="00200B50"/>
    <w:rsid w:val="002012A3"/>
    <w:rsid w:val="00203256"/>
    <w:rsid w:val="00204D87"/>
    <w:rsid w:val="00206DAD"/>
    <w:rsid w:val="002073A3"/>
    <w:rsid w:val="00210241"/>
    <w:rsid w:val="00210438"/>
    <w:rsid w:val="00212D7A"/>
    <w:rsid w:val="00220E4E"/>
    <w:rsid w:val="002256C4"/>
    <w:rsid w:val="0022642E"/>
    <w:rsid w:val="00226FA1"/>
    <w:rsid w:val="002337B0"/>
    <w:rsid w:val="00234087"/>
    <w:rsid w:val="0023451A"/>
    <w:rsid w:val="0024099F"/>
    <w:rsid w:val="00243A6F"/>
    <w:rsid w:val="00244835"/>
    <w:rsid w:val="00250696"/>
    <w:rsid w:val="0025089B"/>
    <w:rsid w:val="00254A00"/>
    <w:rsid w:val="0025535C"/>
    <w:rsid w:val="002563CB"/>
    <w:rsid w:val="002622B5"/>
    <w:rsid w:val="002622FD"/>
    <w:rsid w:val="0026266A"/>
    <w:rsid w:val="00266A9F"/>
    <w:rsid w:val="002804FF"/>
    <w:rsid w:val="00280BC1"/>
    <w:rsid w:val="00284A2E"/>
    <w:rsid w:val="00286045"/>
    <w:rsid w:val="002876A6"/>
    <w:rsid w:val="00287E56"/>
    <w:rsid w:val="00290FF3"/>
    <w:rsid w:val="00291D67"/>
    <w:rsid w:val="00295727"/>
    <w:rsid w:val="00296F64"/>
    <w:rsid w:val="00297CA7"/>
    <w:rsid w:val="002A7F5C"/>
    <w:rsid w:val="002B15E2"/>
    <w:rsid w:val="002B1992"/>
    <w:rsid w:val="002B2E38"/>
    <w:rsid w:val="002B5459"/>
    <w:rsid w:val="002B55CA"/>
    <w:rsid w:val="002B5D73"/>
    <w:rsid w:val="002B64D0"/>
    <w:rsid w:val="002B6768"/>
    <w:rsid w:val="002C118F"/>
    <w:rsid w:val="002C1A18"/>
    <w:rsid w:val="002C2106"/>
    <w:rsid w:val="002C501F"/>
    <w:rsid w:val="002C5803"/>
    <w:rsid w:val="002C6146"/>
    <w:rsid w:val="002C7FF1"/>
    <w:rsid w:val="002D0526"/>
    <w:rsid w:val="002D0FFD"/>
    <w:rsid w:val="002D532E"/>
    <w:rsid w:val="002E30AB"/>
    <w:rsid w:val="002F2243"/>
    <w:rsid w:val="002F279F"/>
    <w:rsid w:val="002F3AF3"/>
    <w:rsid w:val="002F3C18"/>
    <w:rsid w:val="002F6D55"/>
    <w:rsid w:val="003014B1"/>
    <w:rsid w:val="00302D2B"/>
    <w:rsid w:val="003044D7"/>
    <w:rsid w:val="00305043"/>
    <w:rsid w:val="00306DCB"/>
    <w:rsid w:val="00307B22"/>
    <w:rsid w:val="00307D0E"/>
    <w:rsid w:val="00307D5A"/>
    <w:rsid w:val="00310BF4"/>
    <w:rsid w:val="00320673"/>
    <w:rsid w:val="00320F5F"/>
    <w:rsid w:val="00323BC6"/>
    <w:rsid w:val="00324A89"/>
    <w:rsid w:val="0032629E"/>
    <w:rsid w:val="003345CB"/>
    <w:rsid w:val="00337B8D"/>
    <w:rsid w:val="003454B8"/>
    <w:rsid w:val="003464B6"/>
    <w:rsid w:val="003471AC"/>
    <w:rsid w:val="00355DDC"/>
    <w:rsid w:val="003564E3"/>
    <w:rsid w:val="003572B8"/>
    <w:rsid w:val="003574CA"/>
    <w:rsid w:val="00357899"/>
    <w:rsid w:val="00357B78"/>
    <w:rsid w:val="00361F74"/>
    <w:rsid w:val="00362FF1"/>
    <w:rsid w:val="003639E4"/>
    <w:rsid w:val="003648C1"/>
    <w:rsid w:val="003658B5"/>
    <w:rsid w:val="00366929"/>
    <w:rsid w:val="0036766B"/>
    <w:rsid w:val="00367763"/>
    <w:rsid w:val="0037304D"/>
    <w:rsid w:val="00373502"/>
    <w:rsid w:val="00375060"/>
    <w:rsid w:val="00376A27"/>
    <w:rsid w:val="003775B7"/>
    <w:rsid w:val="00380524"/>
    <w:rsid w:val="0038352E"/>
    <w:rsid w:val="003844A5"/>
    <w:rsid w:val="00384DA3"/>
    <w:rsid w:val="0038778D"/>
    <w:rsid w:val="0038785D"/>
    <w:rsid w:val="0039107F"/>
    <w:rsid w:val="00391329"/>
    <w:rsid w:val="003944C6"/>
    <w:rsid w:val="00394AF9"/>
    <w:rsid w:val="003952E1"/>
    <w:rsid w:val="00396449"/>
    <w:rsid w:val="003968C9"/>
    <w:rsid w:val="003A02B6"/>
    <w:rsid w:val="003A4DD4"/>
    <w:rsid w:val="003A5AC1"/>
    <w:rsid w:val="003A64CE"/>
    <w:rsid w:val="003A716F"/>
    <w:rsid w:val="003A7764"/>
    <w:rsid w:val="003B78F8"/>
    <w:rsid w:val="003C0092"/>
    <w:rsid w:val="003C174F"/>
    <w:rsid w:val="003C2271"/>
    <w:rsid w:val="003C31CE"/>
    <w:rsid w:val="003C45AA"/>
    <w:rsid w:val="003C655D"/>
    <w:rsid w:val="003C7A97"/>
    <w:rsid w:val="003C7B3F"/>
    <w:rsid w:val="003D0F8D"/>
    <w:rsid w:val="003D0F90"/>
    <w:rsid w:val="003D22CE"/>
    <w:rsid w:val="003D23E3"/>
    <w:rsid w:val="003D2B3B"/>
    <w:rsid w:val="003D2E1E"/>
    <w:rsid w:val="003D2E89"/>
    <w:rsid w:val="003D52F3"/>
    <w:rsid w:val="003D59BC"/>
    <w:rsid w:val="003E05F4"/>
    <w:rsid w:val="003E122D"/>
    <w:rsid w:val="003E3EF2"/>
    <w:rsid w:val="003F0DE5"/>
    <w:rsid w:val="003F170F"/>
    <w:rsid w:val="003F196B"/>
    <w:rsid w:val="003F2667"/>
    <w:rsid w:val="003F2EE4"/>
    <w:rsid w:val="003F3A6C"/>
    <w:rsid w:val="003F46B6"/>
    <w:rsid w:val="003F4A81"/>
    <w:rsid w:val="003F4FFC"/>
    <w:rsid w:val="003F5DDC"/>
    <w:rsid w:val="003F76EB"/>
    <w:rsid w:val="0040054F"/>
    <w:rsid w:val="00400F90"/>
    <w:rsid w:val="00405CDF"/>
    <w:rsid w:val="00406361"/>
    <w:rsid w:val="00407105"/>
    <w:rsid w:val="004074DD"/>
    <w:rsid w:val="00407B7D"/>
    <w:rsid w:val="004115D6"/>
    <w:rsid w:val="00412F26"/>
    <w:rsid w:val="004152BF"/>
    <w:rsid w:val="00420BDB"/>
    <w:rsid w:val="00422446"/>
    <w:rsid w:val="004232C2"/>
    <w:rsid w:val="0042437C"/>
    <w:rsid w:val="0042476E"/>
    <w:rsid w:val="00424A58"/>
    <w:rsid w:val="004335F6"/>
    <w:rsid w:val="004342A4"/>
    <w:rsid w:val="0043610E"/>
    <w:rsid w:val="00437A60"/>
    <w:rsid w:val="00441FF3"/>
    <w:rsid w:val="00442847"/>
    <w:rsid w:val="004473BD"/>
    <w:rsid w:val="00453911"/>
    <w:rsid w:val="004542C3"/>
    <w:rsid w:val="00454809"/>
    <w:rsid w:val="004563B0"/>
    <w:rsid w:val="00456473"/>
    <w:rsid w:val="00463870"/>
    <w:rsid w:val="004650CD"/>
    <w:rsid w:val="00467790"/>
    <w:rsid w:val="00470799"/>
    <w:rsid w:val="0047385A"/>
    <w:rsid w:val="00474773"/>
    <w:rsid w:val="004752D0"/>
    <w:rsid w:val="00480713"/>
    <w:rsid w:val="00480C28"/>
    <w:rsid w:val="00482F90"/>
    <w:rsid w:val="004841F7"/>
    <w:rsid w:val="00486D65"/>
    <w:rsid w:val="00487C5F"/>
    <w:rsid w:val="0049132A"/>
    <w:rsid w:val="0049316F"/>
    <w:rsid w:val="00494A14"/>
    <w:rsid w:val="004957EB"/>
    <w:rsid w:val="004A1BE5"/>
    <w:rsid w:val="004A286A"/>
    <w:rsid w:val="004A3B16"/>
    <w:rsid w:val="004A4FE3"/>
    <w:rsid w:val="004A73B6"/>
    <w:rsid w:val="004A7728"/>
    <w:rsid w:val="004B0E03"/>
    <w:rsid w:val="004B1279"/>
    <w:rsid w:val="004B30D8"/>
    <w:rsid w:val="004B67AE"/>
    <w:rsid w:val="004B7C0A"/>
    <w:rsid w:val="004C61B2"/>
    <w:rsid w:val="004D2116"/>
    <w:rsid w:val="004D23D9"/>
    <w:rsid w:val="004D25FE"/>
    <w:rsid w:val="004D416F"/>
    <w:rsid w:val="004D4605"/>
    <w:rsid w:val="004E0B1E"/>
    <w:rsid w:val="004E16F1"/>
    <w:rsid w:val="004E3FEB"/>
    <w:rsid w:val="004E7E68"/>
    <w:rsid w:val="004F3E16"/>
    <w:rsid w:val="004F63FF"/>
    <w:rsid w:val="00500407"/>
    <w:rsid w:val="005006C6"/>
    <w:rsid w:val="00506504"/>
    <w:rsid w:val="0050797A"/>
    <w:rsid w:val="00514C94"/>
    <w:rsid w:val="00516CDE"/>
    <w:rsid w:val="0052009F"/>
    <w:rsid w:val="00520CB1"/>
    <w:rsid w:val="005241A6"/>
    <w:rsid w:val="005245EF"/>
    <w:rsid w:val="00526AC8"/>
    <w:rsid w:val="005272CE"/>
    <w:rsid w:val="00536435"/>
    <w:rsid w:val="00536B7C"/>
    <w:rsid w:val="00536E9E"/>
    <w:rsid w:val="00537D8F"/>
    <w:rsid w:val="00544672"/>
    <w:rsid w:val="00544C36"/>
    <w:rsid w:val="00546F13"/>
    <w:rsid w:val="00547A60"/>
    <w:rsid w:val="00550239"/>
    <w:rsid w:val="00552D3A"/>
    <w:rsid w:val="005535B4"/>
    <w:rsid w:val="0055658D"/>
    <w:rsid w:val="00556FD7"/>
    <w:rsid w:val="005605A1"/>
    <w:rsid w:val="00566717"/>
    <w:rsid w:val="005709BF"/>
    <w:rsid w:val="00570D05"/>
    <w:rsid w:val="0057234C"/>
    <w:rsid w:val="00573711"/>
    <w:rsid w:val="00573FBA"/>
    <w:rsid w:val="00574C7F"/>
    <w:rsid w:val="005750B8"/>
    <w:rsid w:val="00576607"/>
    <w:rsid w:val="005778E5"/>
    <w:rsid w:val="00577D74"/>
    <w:rsid w:val="00580477"/>
    <w:rsid w:val="005828DD"/>
    <w:rsid w:val="00584530"/>
    <w:rsid w:val="00584FD9"/>
    <w:rsid w:val="00586F89"/>
    <w:rsid w:val="00587EF1"/>
    <w:rsid w:val="0059012C"/>
    <w:rsid w:val="00590A45"/>
    <w:rsid w:val="005940B6"/>
    <w:rsid w:val="00594B38"/>
    <w:rsid w:val="00595C65"/>
    <w:rsid w:val="00596583"/>
    <w:rsid w:val="00597EBE"/>
    <w:rsid w:val="005A340E"/>
    <w:rsid w:val="005A553A"/>
    <w:rsid w:val="005A5F28"/>
    <w:rsid w:val="005A6A00"/>
    <w:rsid w:val="005A6AC3"/>
    <w:rsid w:val="005B0BE2"/>
    <w:rsid w:val="005B188D"/>
    <w:rsid w:val="005B2807"/>
    <w:rsid w:val="005C11E6"/>
    <w:rsid w:val="005C1C33"/>
    <w:rsid w:val="005C227C"/>
    <w:rsid w:val="005C340B"/>
    <w:rsid w:val="005C3848"/>
    <w:rsid w:val="005C6C59"/>
    <w:rsid w:val="005C6E0D"/>
    <w:rsid w:val="005C7A37"/>
    <w:rsid w:val="005D295D"/>
    <w:rsid w:val="005D435F"/>
    <w:rsid w:val="005D6A27"/>
    <w:rsid w:val="005E1E4A"/>
    <w:rsid w:val="005E4097"/>
    <w:rsid w:val="005E49FE"/>
    <w:rsid w:val="005E5733"/>
    <w:rsid w:val="005E58DF"/>
    <w:rsid w:val="005E6634"/>
    <w:rsid w:val="005E7C92"/>
    <w:rsid w:val="005F2D0F"/>
    <w:rsid w:val="005F4C0C"/>
    <w:rsid w:val="0060287F"/>
    <w:rsid w:val="006052D0"/>
    <w:rsid w:val="0060749D"/>
    <w:rsid w:val="00611C7B"/>
    <w:rsid w:val="006164C8"/>
    <w:rsid w:val="006237FE"/>
    <w:rsid w:val="0062421A"/>
    <w:rsid w:val="006259D2"/>
    <w:rsid w:val="00630822"/>
    <w:rsid w:val="00630ABA"/>
    <w:rsid w:val="006331BB"/>
    <w:rsid w:val="0063347C"/>
    <w:rsid w:val="00634925"/>
    <w:rsid w:val="00636170"/>
    <w:rsid w:val="00637799"/>
    <w:rsid w:val="00640618"/>
    <w:rsid w:val="00641CCF"/>
    <w:rsid w:val="006440D8"/>
    <w:rsid w:val="00644108"/>
    <w:rsid w:val="0064556F"/>
    <w:rsid w:val="00645E2D"/>
    <w:rsid w:val="00647E5E"/>
    <w:rsid w:val="0065007C"/>
    <w:rsid w:val="00652D8D"/>
    <w:rsid w:val="006531C4"/>
    <w:rsid w:val="006548F7"/>
    <w:rsid w:val="00654C8D"/>
    <w:rsid w:val="00655CF2"/>
    <w:rsid w:val="0066002D"/>
    <w:rsid w:val="00661355"/>
    <w:rsid w:val="00670815"/>
    <w:rsid w:val="006727C0"/>
    <w:rsid w:val="0067588E"/>
    <w:rsid w:val="00676050"/>
    <w:rsid w:val="006851EA"/>
    <w:rsid w:val="0068682F"/>
    <w:rsid w:val="006879F4"/>
    <w:rsid w:val="00691CC9"/>
    <w:rsid w:val="00693096"/>
    <w:rsid w:val="00694B19"/>
    <w:rsid w:val="00697A6C"/>
    <w:rsid w:val="006A1A15"/>
    <w:rsid w:val="006A1ED3"/>
    <w:rsid w:val="006A7659"/>
    <w:rsid w:val="006B265C"/>
    <w:rsid w:val="006C19CC"/>
    <w:rsid w:val="006C1C44"/>
    <w:rsid w:val="006C2353"/>
    <w:rsid w:val="006C33B0"/>
    <w:rsid w:val="006C3EEE"/>
    <w:rsid w:val="006C4898"/>
    <w:rsid w:val="006C6DBC"/>
    <w:rsid w:val="006C7D4E"/>
    <w:rsid w:val="006D3A2B"/>
    <w:rsid w:val="006D7894"/>
    <w:rsid w:val="006E1A4E"/>
    <w:rsid w:val="006E41E5"/>
    <w:rsid w:val="006E639D"/>
    <w:rsid w:val="006E6445"/>
    <w:rsid w:val="006E6A0D"/>
    <w:rsid w:val="006F063A"/>
    <w:rsid w:val="006F0CAA"/>
    <w:rsid w:val="006F1318"/>
    <w:rsid w:val="006F3E80"/>
    <w:rsid w:val="006F4440"/>
    <w:rsid w:val="006F489B"/>
    <w:rsid w:val="006F4E4B"/>
    <w:rsid w:val="006F5A74"/>
    <w:rsid w:val="006F6B08"/>
    <w:rsid w:val="007035CB"/>
    <w:rsid w:val="007042E9"/>
    <w:rsid w:val="00706C49"/>
    <w:rsid w:val="00706E19"/>
    <w:rsid w:val="00715292"/>
    <w:rsid w:val="00717732"/>
    <w:rsid w:val="007235FB"/>
    <w:rsid w:val="00724031"/>
    <w:rsid w:val="0072551C"/>
    <w:rsid w:val="0072702E"/>
    <w:rsid w:val="0073538E"/>
    <w:rsid w:val="00735B59"/>
    <w:rsid w:val="007378FA"/>
    <w:rsid w:val="00742A88"/>
    <w:rsid w:val="0074520F"/>
    <w:rsid w:val="00746446"/>
    <w:rsid w:val="00747E3E"/>
    <w:rsid w:val="00750338"/>
    <w:rsid w:val="00751FEE"/>
    <w:rsid w:val="00752286"/>
    <w:rsid w:val="0076391F"/>
    <w:rsid w:val="00764573"/>
    <w:rsid w:val="007657A0"/>
    <w:rsid w:val="00765D86"/>
    <w:rsid w:val="00766667"/>
    <w:rsid w:val="00767522"/>
    <w:rsid w:val="007700D2"/>
    <w:rsid w:val="00770153"/>
    <w:rsid w:val="00770CF9"/>
    <w:rsid w:val="0077220E"/>
    <w:rsid w:val="007728B6"/>
    <w:rsid w:val="0077406C"/>
    <w:rsid w:val="00775525"/>
    <w:rsid w:val="00782B08"/>
    <w:rsid w:val="00783C49"/>
    <w:rsid w:val="00786163"/>
    <w:rsid w:val="00786B78"/>
    <w:rsid w:val="00787D17"/>
    <w:rsid w:val="007907FE"/>
    <w:rsid w:val="007921B3"/>
    <w:rsid w:val="00795234"/>
    <w:rsid w:val="00796559"/>
    <w:rsid w:val="007A066B"/>
    <w:rsid w:val="007A0B07"/>
    <w:rsid w:val="007A15F1"/>
    <w:rsid w:val="007A2584"/>
    <w:rsid w:val="007A495F"/>
    <w:rsid w:val="007B0153"/>
    <w:rsid w:val="007B4BD9"/>
    <w:rsid w:val="007B6031"/>
    <w:rsid w:val="007B60E5"/>
    <w:rsid w:val="007B6966"/>
    <w:rsid w:val="007B73DF"/>
    <w:rsid w:val="007C0D84"/>
    <w:rsid w:val="007C4FEB"/>
    <w:rsid w:val="007C7369"/>
    <w:rsid w:val="007C7B76"/>
    <w:rsid w:val="007D00DB"/>
    <w:rsid w:val="007D042E"/>
    <w:rsid w:val="007D0736"/>
    <w:rsid w:val="007D0F0F"/>
    <w:rsid w:val="007D1CAE"/>
    <w:rsid w:val="007D1E66"/>
    <w:rsid w:val="007D4733"/>
    <w:rsid w:val="007D5B55"/>
    <w:rsid w:val="007D5BCA"/>
    <w:rsid w:val="007D5C88"/>
    <w:rsid w:val="007D7E66"/>
    <w:rsid w:val="007E1CFA"/>
    <w:rsid w:val="007E756D"/>
    <w:rsid w:val="007F04A3"/>
    <w:rsid w:val="007F12D3"/>
    <w:rsid w:val="007F1A36"/>
    <w:rsid w:val="007F4166"/>
    <w:rsid w:val="007F7AB8"/>
    <w:rsid w:val="00801DE5"/>
    <w:rsid w:val="008020FB"/>
    <w:rsid w:val="00802B6A"/>
    <w:rsid w:val="00803BD8"/>
    <w:rsid w:val="00804D07"/>
    <w:rsid w:val="0080542E"/>
    <w:rsid w:val="00805D9A"/>
    <w:rsid w:val="00806DCF"/>
    <w:rsid w:val="00811B0C"/>
    <w:rsid w:val="0081336D"/>
    <w:rsid w:val="00813B2E"/>
    <w:rsid w:val="00814F9B"/>
    <w:rsid w:val="00817775"/>
    <w:rsid w:val="00817A0F"/>
    <w:rsid w:val="008201F2"/>
    <w:rsid w:val="008218CD"/>
    <w:rsid w:val="008229E1"/>
    <w:rsid w:val="00823133"/>
    <w:rsid w:val="00825539"/>
    <w:rsid w:val="00825771"/>
    <w:rsid w:val="00832CDB"/>
    <w:rsid w:val="00833984"/>
    <w:rsid w:val="00835088"/>
    <w:rsid w:val="00840293"/>
    <w:rsid w:val="00842907"/>
    <w:rsid w:val="00843FF1"/>
    <w:rsid w:val="0084490C"/>
    <w:rsid w:val="00844F4E"/>
    <w:rsid w:val="00847C3D"/>
    <w:rsid w:val="00850982"/>
    <w:rsid w:val="00855810"/>
    <w:rsid w:val="008561ED"/>
    <w:rsid w:val="00864047"/>
    <w:rsid w:val="008667D9"/>
    <w:rsid w:val="00870D4D"/>
    <w:rsid w:val="00875069"/>
    <w:rsid w:val="008759B6"/>
    <w:rsid w:val="00875E51"/>
    <w:rsid w:val="00876914"/>
    <w:rsid w:val="008825C6"/>
    <w:rsid w:val="008841D5"/>
    <w:rsid w:val="00884B91"/>
    <w:rsid w:val="00885860"/>
    <w:rsid w:val="00893386"/>
    <w:rsid w:val="00893DBD"/>
    <w:rsid w:val="00896BEB"/>
    <w:rsid w:val="008A2DF5"/>
    <w:rsid w:val="008A3D8A"/>
    <w:rsid w:val="008A3EF6"/>
    <w:rsid w:val="008A46C8"/>
    <w:rsid w:val="008A51CB"/>
    <w:rsid w:val="008A5C24"/>
    <w:rsid w:val="008A75FA"/>
    <w:rsid w:val="008A7AA3"/>
    <w:rsid w:val="008B09BB"/>
    <w:rsid w:val="008B6DAE"/>
    <w:rsid w:val="008B6E42"/>
    <w:rsid w:val="008C1930"/>
    <w:rsid w:val="008C26AC"/>
    <w:rsid w:val="008C4D84"/>
    <w:rsid w:val="008C7846"/>
    <w:rsid w:val="008D30CB"/>
    <w:rsid w:val="008D40EB"/>
    <w:rsid w:val="008D6487"/>
    <w:rsid w:val="008E090E"/>
    <w:rsid w:val="008E0971"/>
    <w:rsid w:val="008E195E"/>
    <w:rsid w:val="008E2433"/>
    <w:rsid w:val="008E39D0"/>
    <w:rsid w:val="008E3D2B"/>
    <w:rsid w:val="008E56CA"/>
    <w:rsid w:val="008E7297"/>
    <w:rsid w:val="008F03B8"/>
    <w:rsid w:val="008F0E75"/>
    <w:rsid w:val="008F23D9"/>
    <w:rsid w:val="008F4AFB"/>
    <w:rsid w:val="008F5B52"/>
    <w:rsid w:val="0090208C"/>
    <w:rsid w:val="00905226"/>
    <w:rsid w:val="009056D8"/>
    <w:rsid w:val="00906CCB"/>
    <w:rsid w:val="0091014F"/>
    <w:rsid w:val="009117BD"/>
    <w:rsid w:val="00911DAC"/>
    <w:rsid w:val="00915684"/>
    <w:rsid w:val="00917B5A"/>
    <w:rsid w:val="00921D37"/>
    <w:rsid w:val="00921ED8"/>
    <w:rsid w:val="00922B8C"/>
    <w:rsid w:val="0092457D"/>
    <w:rsid w:val="00925061"/>
    <w:rsid w:val="00926434"/>
    <w:rsid w:val="00930AB0"/>
    <w:rsid w:val="0093363B"/>
    <w:rsid w:val="009356BC"/>
    <w:rsid w:val="00935ECB"/>
    <w:rsid w:val="00936100"/>
    <w:rsid w:val="00936D5F"/>
    <w:rsid w:val="009461F0"/>
    <w:rsid w:val="00946BEB"/>
    <w:rsid w:val="009472DD"/>
    <w:rsid w:val="009507BC"/>
    <w:rsid w:val="009574F1"/>
    <w:rsid w:val="009610E8"/>
    <w:rsid w:val="00962F93"/>
    <w:rsid w:val="00963429"/>
    <w:rsid w:val="009705D8"/>
    <w:rsid w:val="0097317F"/>
    <w:rsid w:val="0097401A"/>
    <w:rsid w:val="00976B65"/>
    <w:rsid w:val="0098095E"/>
    <w:rsid w:val="00985BF4"/>
    <w:rsid w:val="00987835"/>
    <w:rsid w:val="009900B5"/>
    <w:rsid w:val="00990312"/>
    <w:rsid w:val="00990781"/>
    <w:rsid w:val="009A071B"/>
    <w:rsid w:val="009B320D"/>
    <w:rsid w:val="009B4EA0"/>
    <w:rsid w:val="009B75A4"/>
    <w:rsid w:val="009C4FAD"/>
    <w:rsid w:val="009C574B"/>
    <w:rsid w:val="009C5C0D"/>
    <w:rsid w:val="009C6E99"/>
    <w:rsid w:val="009D103A"/>
    <w:rsid w:val="009D18ED"/>
    <w:rsid w:val="009D32FF"/>
    <w:rsid w:val="009D3D0A"/>
    <w:rsid w:val="009D4D17"/>
    <w:rsid w:val="009E3207"/>
    <w:rsid w:val="009E360B"/>
    <w:rsid w:val="009E38F9"/>
    <w:rsid w:val="009E3F89"/>
    <w:rsid w:val="009E42FD"/>
    <w:rsid w:val="009E6D73"/>
    <w:rsid w:val="009E7994"/>
    <w:rsid w:val="009F2009"/>
    <w:rsid w:val="009F4FE3"/>
    <w:rsid w:val="009F54E2"/>
    <w:rsid w:val="009F6E9A"/>
    <w:rsid w:val="00A01107"/>
    <w:rsid w:val="00A079B8"/>
    <w:rsid w:val="00A14920"/>
    <w:rsid w:val="00A15885"/>
    <w:rsid w:val="00A178E3"/>
    <w:rsid w:val="00A241CA"/>
    <w:rsid w:val="00A244A8"/>
    <w:rsid w:val="00A275BF"/>
    <w:rsid w:val="00A35507"/>
    <w:rsid w:val="00A35613"/>
    <w:rsid w:val="00A40830"/>
    <w:rsid w:val="00A4333F"/>
    <w:rsid w:val="00A440AC"/>
    <w:rsid w:val="00A45452"/>
    <w:rsid w:val="00A45768"/>
    <w:rsid w:val="00A462A1"/>
    <w:rsid w:val="00A46E5B"/>
    <w:rsid w:val="00A52619"/>
    <w:rsid w:val="00A52BC6"/>
    <w:rsid w:val="00A5415A"/>
    <w:rsid w:val="00A54EFC"/>
    <w:rsid w:val="00A5588A"/>
    <w:rsid w:val="00A560E3"/>
    <w:rsid w:val="00A60C67"/>
    <w:rsid w:val="00A61F7F"/>
    <w:rsid w:val="00A6317C"/>
    <w:rsid w:val="00A64BAC"/>
    <w:rsid w:val="00A7298A"/>
    <w:rsid w:val="00A72A8C"/>
    <w:rsid w:val="00A72AAF"/>
    <w:rsid w:val="00A74067"/>
    <w:rsid w:val="00A77935"/>
    <w:rsid w:val="00A77CAC"/>
    <w:rsid w:val="00A8460E"/>
    <w:rsid w:val="00A84731"/>
    <w:rsid w:val="00A849E9"/>
    <w:rsid w:val="00A863B7"/>
    <w:rsid w:val="00A87630"/>
    <w:rsid w:val="00A92294"/>
    <w:rsid w:val="00A9329D"/>
    <w:rsid w:val="00A95B59"/>
    <w:rsid w:val="00A96F4E"/>
    <w:rsid w:val="00A976D3"/>
    <w:rsid w:val="00A97E9D"/>
    <w:rsid w:val="00AA0764"/>
    <w:rsid w:val="00AA10FB"/>
    <w:rsid w:val="00AA205C"/>
    <w:rsid w:val="00AB3612"/>
    <w:rsid w:val="00AB369C"/>
    <w:rsid w:val="00AB40CF"/>
    <w:rsid w:val="00AB4595"/>
    <w:rsid w:val="00AB64CA"/>
    <w:rsid w:val="00AB64CB"/>
    <w:rsid w:val="00AB6B30"/>
    <w:rsid w:val="00AC0EDC"/>
    <w:rsid w:val="00AC59C3"/>
    <w:rsid w:val="00AC6065"/>
    <w:rsid w:val="00AC72B8"/>
    <w:rsid w:val="00AC7BE2"/>
    <w:rsid w:val="00AD224E"/>
    <w:rsid w:val="00AD3058"/>
    <w:rsid w:val="00AD3798"/>
    <w:rsid w:val="00AD554E"/>
    <w:rsid w:val="00AD6906"/>
    <w:rsid w:val="00AE03E8"/>
    <w:rsid w:val="00AE13FA"/>
    <w:rsid w:val="00AE14C4"/>
    <w:rsid w:val="00AE2FB2"/>
    <w:rsid w:val="00AE3068"/>
    <w:rsid w:val="00AE4012"/>
    <w:rsid w:val="00AE6204"/>
    <w:rsid w:val="00AF115B"/>
    <w:rsid w:val="00AF1F65"/>
    <w:rsid w:val="00AF2A92"/>
    <w:rsid w:val="00AF31A9"/>
    <w:rsid w:val="00AF3796"/>
    <w:rsid w:val="00AF545A"/>
    <w:rsid w:val="00B120A5"/>
    <w:rsid w:val="00B1339D"/>
    <w:rsid w:val="00B15128"/>
    <w:rsid w:val="00B20079"/>
    <w:rsid w:val="00B233AB"/>
    <w:rsid w:val="00B24569"/>
    <w:rsid w:val="00B2570B"/>
    <w:rsid w:val="00B279E8"/>
    <w:rsid w:val="00B27B74"/>
    <w:rsid w:val="00B31AC1"/>
    <w:rsid w:val="00B33B0A"/>
    <w:rsid w:val="00B353E9"/>
    <w:rsid w:val="00B37EF3"/>
    <w:rsid w:val="00B412EA"/>
    <w:rsid w:val="00B418E1"/>
    <w:rsid w:val="00B47AD1"/>
    <w:rsid w:val="00B513F7"/>
    <w:rsid w:val="00B51476"/>
    <w:rsid w:val="00B57DB5"/>
    <w:rsid w:val="00B60DBD"/>
    <w:rsid w:val="00B61554"/>
    <w:rsid w:val="00B61D0D"/>
    <w:rsid w:val="00B639B9"/>
    <w:rsid w:val="00B64778"/>
    <w:rsid w:val="00B65CC6"/>
    <w:rsid w:val="00B67037"/>
    <w:rsid w:val="00B72FE4"/>
    <w:rsid w:val="00B73DFA"/>
    <w:rsid w:val="00B769DA"/>
    <w:rsid w:val="00B85D6A"/>
    <w:rsid w:val="00B85FF1"/>
    <w:rsid w:val="00B86EAE"/>
    <w:rsid w:val="00B9139F"/>
    <w:rsid w:val="00B91C98"/>
    <w:rsid w:val="00B936CB"/>
    <w:rsid w:val="00B93DAF"/>
    <w:rsid w:val="00B943DD"/>
    <w:rsid w:val="00B94CCB"/>
    <w:rsid w:val="00B96768"/>
    <w:rsid w:val="00B97792"/>
    <w:rsid w:val="00BA210B"/>
    <w:rsid w:val="00BA31A1"/>
    <w:rsid w:val="00BA56B3"/>
    <w:rsid w:val="00BB32A3"/>
    <w:rsid w:val="00BB6347"/>
    <w:rsid w:val="00BB6A4E"/>
    <w:rsid w:val="00BC20BE"/>
    <w:rsid w:val="00BC345C"/>
    <w:rsid w:val="00BC38B9"/>
    <w:rsid w:val="00BC42C3"/>
    <w:rsid w:val="00BC693B"/>
    <w:rsid w:val="00BC6A3C"/>
    <w:rsid w:val="00BD08BD"/>
    <w:rsid w:val="00BD1DA7"/>
    <w:rsid w:val="00BD25E3"/>
    <w:rsid w:val="00BD341E"/>
    <w:rsid w:val="00BD384A"/>
    <w:rsid w:val="00BD390A"/>
    <w:rsid w:val="00BD54FB"/>
    <w:rsid w:val="00BD5700"/>
    <w:rsid w:val="00BE089E"/>
    <w:rsid w:val="00BE2166"/>
    <w:rsid w:val="00BE326B"/>
    <w:rsid w:val="00BE48B8"/>
    <w:rsid w:val="00BE4BE0"/>
    <w:rsid w:val="00BE524A"/>
    <w:rsid w:val="00BF01B1"/>
    <w:rsid w:val="00BF04E0"/>
    <w:rsid w:val="00BF0C8A"/>
    <w:rsid w:val="00BF38C1"/>
    <w:rsid w:val="00BF436F"/>
    <w:rsid w:val="00BF45CD"/>
    <w:rsid w:val="00BF7362"/>
    <w:rsid w:val="00C003C0"/>
    <w:rsid w:val="00C046E5"/>
    <w:rsid w:val="00C0478C"/>
    <w:rsid w:val="00C067F7"/>
    <w:rsid w:val="00C0710F"/>
    <w:rsid w:val="00C07431"/>
    <w:rsid w:val="00C07D19"/>
    <w:rsid w:val="00C110D4"/>
    <w:rsid w:val="00C111D9"/>
    <w:rsid w:val="00C1120D"/>
    <w:rsid w:val="00C213B2"/>
    <w:rsid w:val="00C23056"/>
    <w:rsid w:val="00C23EAD"/>
    <w:rsid w:val="00C27F0A"/>
    <w:rsid w:val="00C351FF"/>
    <w:rsid w:val="00C357A4"/>
    <w:rsid w:val="00C40BFD"/>
    <w:rsid w:val="00C450DA"/>
    <w:rsid w:val="00C45955"/>
    <w:rsid w:val="00C45D0E"/>
    <w:rsid w:val="00C45E79"/>
    <w:rsid w:val="00C47ECE"/>
    <w:rsid w:val="00C518AB"/>
    <w:rsid w:val="00C55F96"/>
    <w:rsid w:val="00C62073"/>
    <w:rsid w:val="00C64A77"/>
    <w:rsid w:val="00C6796A"/>
    <w:rsid w:val="00C70031"/>
    <w:rsid w:val="00C7487C"/>
    <w:rsid w:val="00C7570C"/>
    <w:rsid w:val="00C75853"/>
    <w:rsid w:val="00C75E83"/>
    <w:rsid w:val="00C76108"/>
    <w:rsid w:val="00C800DE"/>
    <w:rsid w:val="00C80519"/>
    <w:rsid w:val="00C830AF"/>
    <w:rsid w:val="00C8420C"/>
    <w:rsid w:val="00C848CC"/>
    <w:rsid w:val="00C90FEA"/>
    <w:rsid w:val="00CA06CE"/>
    <w:rsid w:val="00CA0FDB"/>
    <w:rsid w:val="00CA1B51"/>
    <w:rsid w:val="00CA1D95"/>
    <w:rsid w:val="00CA2E4F"/>
    <w:rsid w:val="00CA57B8"/>
    <w:rsid w:val="00CB01C7"/>
    <w:rsid w:val="00CB182E"/>
    <w:rsid w:val="00CB24AB"/>
    <w:rsid w:val="00CB2B70"/>
    <w:rsid w:val="00CB495A"/>
    <w:rsid w:val="00CB5F4C"/>
    <w:rsid w:val="00CB6418"/>
    <w:rsid w:val="00CC1A0D"/>
    <w:rsid w:val="00CC22B6"/>
    <w:rsid w:val="00CD3247"/>
    <w:rsid w:val="00CD39A9"/>
    <w:rsid w:val="00CD3B32"/>
    <w:rsid w:val="00CD51A7"/>
    <w:rsid w:val="00CD5308"/>
    <w:rsid w:val="00CD685E"/>
    <w:rsid w:val="00CE2970"/>
    <w:rsid w:val="00CE2EA2"/>
    <w:rsid w:val="00CE7125"/>
    <w:rsid w:val="00CE7C00"/>
    <w:rsid w:val="00CF0BC1"/>
    <w:rsid w:val="00CF0EB9"/>
    <w:rsid w:val="00CF1C4E"/>
    <w:rsid w:val="00CF2019"/>
    <w:rsid w:val="00CF2FD1"/>
    <w:rsid w:val="00CF5B1C"/>
    <w:rsid w:val="00CF64A8"/>
    <w:rsid w:val="00CF664E"/>
    <w:rsid w:val="00CF6FB8"/>
    <w:rsid w:val="00D02E18"/>
    <w:rsid w:val="00D0331E"/>
    <w:rsid w:val="00D03C5D"/>
    <w:rsid w:val="00D05AD7"/>
    <w:rsid w:val="00D05EA7"/>
    <w:rsid w:val="00D10BF9"/>
    <w:rsid w:val="00D12C9F"/>
    <w:rsid w:val="00D12D2D"/>
    <w:rsid w:val="00D135ED"/>
    <w:rsid w:val="00D14886"/>
    <w:rsid w:val="00D16CA9"/>
    <w:rsid w:val="00D17448"/>
    <w:rsid w:val="00D17AC2"/>
    <w:rsid w:val="00D201E6"/>
    <w:rsid w:val="00D212C2"/>
    <w:rsid w:val="00D23315"/>
    <w:rsid w:val="00D25308"/>
    <w:rsid w:val="00D26B65"/>
    <w:rsid w:val="00D33633"/>
    <w:rsid w:val="00D33BE7"/>
    <w:rsid w:val="00D33D9F"/>
    <w:rsid w:val="00D36185"/>
    <w:rsid w:val="00D36A71"/>
    <w:rsid w:val="00D4092B"/>
    <w:rsid w:val="00D40ACB"/>
    <w:rsid w:val="00D410B4"/>
    <w:rsid w:val="00D445E8"/>
    <w:rsid w:val="00D47FF0"/>
    <w:rsid w:val="00D54988"/>
    <w:rsid w:val="00D54CB8"/>
    <w:rsid w:val="00D55244"/>
    <w:rsid w:val="00D566A2"/>
    <w:rsid w:val="00D56BC8"/>
    <w:rsid w:val="00D62A05"/>
    <w:rsid w:val="00D62A88"/>
    <w:rsid w:val="00D62F05"/>
    <w:rsid w:val="00D66CA2"/>
    <w:rsid w:val="00D710E1"/>
    <w:rsid w:val="00D72F83"/>
    <w:rsid w:val="00D76230"/>
    <w:rsid w:val="00D823E8"/>
    <w:rsid w:val="00D8341A"/>
    <w:rsid w:val="00D84B8A"/>
    <w:rsid w:val="00D851D4"/>
    <w:rsid w:val="00D867EA"/>
    <w:rsid w:val="00D905BF"/>
    <w:rsid w:val="00D91E83"/>
    <w:rsid w:val="00D9267D"/>
    <w:rsid w:val="00D92967"/>
    <w:rsid w:val="00D9425F"/>
    <w:rsid w:val="00D953A5"/>
    <w:rsid w:val="00D9621A"/>
    <w:rsid w:val="00DA7480"/>
    <w:rsid w:val="00DB271C"/>
    <w:rsid w:val="00DB5D5A"/>
    <w:rsid w:val="00DC18D8"/>
    <w:rsid w:val="00DC2AAB"/>
    <w:rsid w:val="00DC2B31"/>
    <w:rsid w:val="00DD042C"/>
    <w:rsid w:val="00DD0E7E"/>
    <w:rsid w:val="00DE17F0"/>
    <w:rsid w:val="00DE182D"/>
    <w:rsid w:val="00DE1C4D"/>
    <w:rsid w:val="00DE2317"/>
    <w:rsid w:val="00DE655E"/>
    <w:rsid w:val="00DE7650"/>
    <w:rsid w:val="00DE7E4D"/>
    <w:rsid w:val="00DF282A"/>
    <w:rsid w:val="00DF487B"/>
    <w:rsid w:val="00DF5EB2"/>
    <w:rsid w:val="00E01A11"/>
    <w:rsid w:val="00E02A97"/>
    <w:rsid w:val="00E064B0"/>
    <w:rsid w:val="00E07443"/>
    <w:rsid w:val="00E076FD"/>
    <w:rsid w:val="00E07ABA"/>
    <w:rsid w:val="00E15C40"/>
    <w:rsid w:val="00E166EB"/>
    <w:rsid w:val="00E17AF9"/>
    <w:rsid w:val="00E27687"/>
    <w:rsid w:val="00E27F89"/>
    <w:rsid w:val="00E32ADF"/>
    <w:rsid w:val="00E36EC0"/>
    <w:rsid w:val="00E3783F"/>
    <w:rsid w:val="00E41D9F"/>
    <w:rsid w:val="00E442A1"/>
    <w:rsid w:val="00E44DF5"/>
    <w:rsid w:val="00E45234"/>
    <w:rsid w:val="00E514E7"/>
    <w:rsid w:val="00E51B38"/>
    <w:rsid w:val="00E57F35"/>
    <w:rsid w:val="00E6234A"/>
    <w:rsid w:val="00E64315"/>
    <w:rsid w:val="00E656DB"/>
    <w:rsid w:val="00E67841"/>
    <w:rsid w:val="00E72AAC"/>
    <w:rsid w:val="00E74455"/>
    <w:rsid w:val="00E77A11"/>
    <w:rsid w:val="00E77A86"/>
    <w:rsid w:val="00E77CD7"/>
    <w:rsid w:val="00E801A0"/>
    <w:rsid w:val="00E8102E"/>
    <w:rsid w:val="00E81F6D"/>
    <w:rsid w:val="00E82BCE"/>
    <w:rsid w:val="00E84ADC"/>
    <w:rsid w:val="00E84B69"/>
    <w:rsid w:val="00E90ECC"/>
    <w:rsid w:val="00E94DE6"/>
    <w:rsid w:val="00E96285"/>
    <w:rsid w:val="00EA132C"/>
    <w:rsid w:val="00EA231E"/>
    <w:rsid w:val="00EA3DCD"/>
    <w:rsid w:val="00EA4E71"/>
    <w:rsid w:val="00EB0148"/>
    <w:rsid w:val="00EB0846"/>
    <w:rsid w:val="00EB1B8C"/>
    <w:rsid w:val="00EB6B4C"/>
    <w:rsid w:val="00EB79BC"/>
    <w:rsid w:val="00EC1828"/>
    <w:rsid w:val="00EC20DB"/>
    <w:rsid w:val="00EC2B87"/>
    <w:rsid w:val="00EC3EDF"/>
    <w:rsid w:val="00EC5E5E"/>
    <w:rsid w:val="00EC622D"/>
    <w:rsid w:val="00ED10B4"/>
    <w:rsid w:val="00ED169C"/>
    <w:rsid w:val="00ED3888"/>
    <w:rsid w:val="00ED39DF"/>
    <w:rsid w:val="00ED3A47"/>
    <w:rsid w:val="00ED408C"/>
    <w:rsid w:val="00ED425A"/>
    <w:rsid w:val="00ED59BA"/>
    <w:rsid w:val="00ED5DDC"/>
    <w:rsid w:val="00ED60F5"/>
    <w:rsid w:val="00EE23BE"/>
    <w:rsid w:val="00EE271B"/>
    <w:rsid w:val="00EE45B7"/>
    <w:rsid w:val="00EE56E1"/>
    <w:rsid w:val="00EE56EA"/>
    <w:rsid w:val="00EF0AFD"/>
    <w:rsid w:val="00EF138B"/>
    <w:rsid w:val="00EF1C74"/>
    <w:rsid w:val="00EF271F"/>
    <w:rsid w:val="00EF30AC"/>
    <w:rsid w:val="00EF48CD"/>
    <w:rsid w:val="00EF6D84"/>
    <w:rsid w:val="00EF7AA8"/>
    <w:rsid w:val="00F000E6"/>
    <w:rsid w:val="00F01770"/>
    <w:rsid w:val="00F01EFF"/>
    <w:rsid w:val="00F01F8F"/>
    <w:rsid w:val="00F024EF"/>
    <w:rsid w:val="00F02A92"/>
    <w:rsid w:val="00F067DF"/>
    <w:rsid w:val="00F11329"/>
    <w:rsid w:val="00F162B2"/>
    <w:rsid w:val="00F174D1"/>
    <w:rsid w:val="00F17EB1"/>
    <w:rsid w:val="00F206A5"/>
    <w:rsid w:val="00F231F1"/>
    <w:rsid w:val="00F2548A"/>
    <w:rsid w:val="00F30314"/>
    <w:rsid w:val="00F30DF3"/>
    <w:rsid w:val="00F326AB"/>
    <w:rsid w:val="00F37746"/>
    <w:rsid w:val="00F40E6B"/>
    <w:rsid w:val="00F421D3"/>
    <w:rsid w:val="00F44995"/>
    <w:rsid w:val="00F47985"/>
    <w:rsid w:val="00F519DB"/>
    <w:rsid w:val="00F5267C"/>
    <w:rsid w:val="00F527B3"/>
    <w:rsid w:val="00F53629"/>
    <w:rsid w:val="00F5372B"/>
    <w:rsid w:val="00F55629"/>
    <w:rsid w:val="00F55ABB"/>
    <w:rsid w:val="00F57CA9"/>
    <w:rsid w:val="00F57D37"/>
    <w:rsid w:val="00F6005F"/>
    <w:rsid w:val="00F64F91"/>
    <w:rsid w:val="00F67A12"/>
    <w:rsid w:val="00F7076D"/>
    <w:rsid w:val="00F71563"/>
    <w:rsid w:val="00F733A5"/>
    <w:rsid w:val="00F73B0B"/>
    <w:rsid w:val="00F748CA"/>
    <w:rsid w:val="00F759AF"/>
    <w:rsid w:val="00F77E21"/>
    <w:rsid w:val="00F84404"/>
    <w:rsid w:val="00F93C96"/>
    <w:rsid w:val="00FA146E"/>
    <w:rsid w:val="00FA406C"/>
    <w:rsid w:val="00FA5277"/>
    <w:rsid w:val="00FA7FBF"/>
    <w:rsid w:val="00FB747A"/>
    <w:rsid w:val="00FC061C"/>
    <w:rsid w:val="00FC0C2A"/>
    <w:rsid w:val="00FC1233"/>
    <w:rsid w:val="00FC42AD"/>
    <w:rsid w:val="00FC4BDF"/>
    <w:rsid w:val="00FC4E6F"/>
    <w:rsid w:val="00FC5150"/>
    <w:rsid w:val="00FC6EB3"/>
    <w:rsid w:val="00FD02FC"/>
    <w:rsid w:val="00FD13C8"/>
    <w:rsid w:val="00FD1982"/>
    <w:rsid w:val="00FD2247"/>
    <w:rsid w:val="00FD34A7"/>
    <w:rsid w:val="00FD4388"/>
    <w:rsid w:val="00FD628B"/>
    <w:rsid w:val="00FD7BC6"/>
    <w:rsid w:val="00FD7D22"/>
    <w:rsid w:val="00FE2421"/>
    <w:rsid w:val="00FE24EC"/>
    <w:rsid w:val="00FE30DB"/>
    <w:rsid w:val="00FE42C4"/>
    <w:rsid w:val="00FE5822"/>
    <w:rsid w:val="00FF0740"/>
    <w:rsid w:val="00FF0993"/>
    <w:rsid w:val="00FF134F"/>
    <w:rsid w:val="00FF30C7"/>
    <w:rsid w:val="00FF351F"/>
    <w:rsid w:val="00FF4895"/>
    <w:rsid w:val="00FF61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D6121B"/>
  <w15:docId w15:val="{2CEF3E1E-EC3C-514D-9047-5B53BC3F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C1930"/>
    <w:pPr>
      <w:numPr>
        <w:numId w:val="4"/>
      </w:numPr>
      <w:spacing w:before="600" w:after="60" w:line="288" w:lineRule="auto"/>
      <w:ind w:left="360"/>
      <w:outlineLvl w:val="0"/>
    </w:pPr>
    <w:rPr>
      <w:rFonts w:asciiTheme="majorHAnsi" w:eastAsiaTheme="minorHAnsi" w:hAnsiTheme="majorHAnsi"/>
      <w:caps/>
      <w:color w:val="ED7D31" w:themeColor="accent2"/>
      <w:spacing w:val="14"/>
      <w:sz w:val="26"/>
      <w:szCs w:val="26"/>
    </w:rPr>
  </w:style>
  <w:style w:type="paragraph" w:styleId="Heading2">
    <w:name w:val="heading 2"/>
    <w:basedOn w:val="Normal"/>
    <w:link w:val="Heading2Char"/>
    <w:uiPriority w:val="9"/>
    <w:unhideWhenUsed/>
    <w:qFormat/>
    <w:rsid w:val="008C1930"/>
    <w:pPr>
      <w:numPr>
        <w:ilvl w:val="1"/>
        <w:numId w:val="4"/>
      </w:numPr>
      <w:spacing w:before="40" w:after="120" w:line="288" w:lineRule="auto"/>
      <w:outlineLvl w:val="1"/>
    </w:pPr>
    <w:rPr>
      <w:rFonts w:asciiTheme="majorHAnsi" w:eastAsiaTheme="majorEastAsia" w:hAnsiTheme="majorHAnsi" w:cstheme="majorBidi"/>
      <w:color w:val="ED7D31" w:themeColor="accent2"/>
      <w:sz w:val="22"/>
      <w:szCs w:val="26"/>
    </w:rPr>
  </w:style>
  <w:style w:type="paragraph" w:styleId="Heading3">
    <w:name w:val="heading 3"/>
    <w:basedOn w:val="Normal"/>
    <w:link w:val="Heading3Char"/>
    <w:uiPriority w:val="9"/>
    <w:unhideWhenUsed/>
    <w:qFormat/>
    <w:rsid w:val="008C1930"/>
    <w:pPr>
      <w:numPr>
        <w:ilvl w:val="2"/>
        <w:numId w:val="4"/>
      </w:numPr>
      <w:spacing w:before="40" w:line="288" w:lineRule="auto"/>
      <w:ind w:left="1080"/>
      <w:outlineLvl w:val="2"/>
    </w:pPr>
    <w:rPr>
      <w:rFonts w:asciiTheme="majorHAnsi" w:eastAsiaTheme="majorEastAsia" w:hAnsiTheme="majorHAnsi" w:cstheme="majorBidi"/>
      <w:color w:val="4472C4" w:themeColor="accent1"/>
      <w:sz w:val="22"/>
    </w:rPr>
  </w:style>
  <w:style w:type="paragraph" w:styleId="Heading4">
    <w:name w:val="heading 4"/>
    <w:basedOn w:val="Normal"/>
    <w:link w:val="Heading4Char"/>
    <w:uiPriority w:val="9"/>
    <w:unhideWhenUsed/>
    <w:qFormat/>
    <w:rsid w:val="008C1930"/>
    <w:pPr>
      <w:numPr>
        <w:ilvl w:val="3"/>
        <w:numId w:val="4"/>
      </w:numPr>
      <w:spacing w:before="40" w:line="288" w:lineRule="auto"/>
      <w:outlineLvl w:val="3"/>
    </w:pPr>
    <w:rPr>
      <w:rFonts w:asciiTheme="majorHAnsi" w:eastAsiaTheme="majorEastAsia" w:hAnsiTheme="majorHAnsi" w:cstheme="majorBidi"/>
      <w:i/>
      <w:iCs/>
      <w:color w:val="4472C4" w:themeColor="accent1"/>
      <w:spacing w:val="6"/>
      <w:sz w:val="22"/>
      <w:szCs w:val="22"/>
    </w:rPr>
  </w:style>
  <w:style w:type="paragraph" w:styleId="Heading5">
    <w:name w:val="heading 5"/>
    <w:basedOn w:val="Normal"/>
    <w:link w:val="Heading5Char"/>
    <w:uiPriority w:val="9"/>
    <w:unhideWhenUsed/>
    <w:qFormat/>
    <w:rsid w:val="008C1930"/>
    <w:pPr>
      <w:numPr>
        <w:ilvl w:val="4"/>
        <w:numId w:val="4"/>
      </w:numPr>
      <w:spacing w:before="40" w:line="288" w:lineRule="auto"/>
      <w:outlineLvl w:val="4"/>
    </w:pPr>
    <w:rPr>
      <w:rFonts w:asciiTheme="majorHAnsi" w:eastAsiaTheme="majorEastAsia" w:hAnsiTheme="majorHAnsi" w:cstheme="majorBidi"/>
      <w:i/>
      <w:color w:val="ED7D31" w:themeColor="accent2"/>
      <w:spacing w:val="6"/>
      <w:sz w:val="22"/>
      <w:szCs w:val="22"/>
    </w:rPr>
  </w:style>
  <w:style w:type="paragraph" w:styleId="Heading6">
    <w:name w:val="heading 6"/>
    <w:basedOn w:val="Normal"/>
    <w:link w:val="Heading6Char"/>
    <w:uiPriority w:val="9"/>
    <w:semiHidden/>
    <w:unhideWhenUsed/>
    <w:qFormat/>
    <w:rsid w:val="008C1930"/>
    <w:pPr>
      <w:numPr>
        <w:ilvl w:val="5"/>
        <w:numId w:val="4"/>
      </w:numPr>
      <w:spacing w:before="40" w:line="288" w:lineRule="auto"/>
      <w:outlineLvl w:val="5"/>
    </w:pPr>
    <w:rPr>
      <w:rFonts w:asciiTheme="majorHAnsi" w:eastAsiaTheme="majorEastAsia" w:hAnsiTheme="majorHAnsi" w:cstheme="majorBidi"/>
      <w:color w:val="ED7D31" w:themeColor="accent2"/>
      <w:spacing w:val="12"/>
      <w:sz w:val="22"/>
      <w:szCs w:val="22"/>
    </w:rPr>
  </w:style>
  <w:style w:type="paragraph" w:styleId="Heading7">
    <w:name w:val="heading 7"/>
    <w:basedOn w:val="Normal"/>
    <w:link w:val="Heading7Char"/>
    <w:uiPriority w:val="9"/>
    <w:semiHidden/>
    <w:unhideWhenUsed/>
    <w:qFormat/>
    <w:rsid w:val="008C1930"/>
    <w:pPr>
      <w:numPr>
        <w:ilvl w:val="6"/>
        <w:numId w:val="4"/>
      </w:numPr>
      <w:spacing w:before="40" w:line="288" w:lineRule="auto"/>
      <w:outlineLvl w:val="6"/>
    </w:pPr>
    <w:rPr>
      <w:rFonts w:asciiTheme="majorHAnsi" w:eastAsiaTheme="majorEastAsia" w:hAnsiTheme="majorHAnsi" w:cstheme="majorBidi"/>
      <w:iCs/>
      <w:color w:val="ED7D31" w:themeColor="accent2"/>
      <w:sz w:val="22"/>
      <w:szCs w:val="22"/>
    </w:rPr>
  </w:style>
  <w:style w:type="paragraph" w:styleId="Heading8">
    <w:name w:val="heading 8"/>
    <w:basedOn w:val="Normal"/>
    <w:link w:val="Heading8Char"/>
    <w:uiPriority w:val="9"/>
    <w:semiHidden/>
    <w:unhideWhenUsed/>
    <w:qFormat/>
    <w:rsid w:val="008C1930"/>
    <w:pPr>
      <w:numPr>
        <w:ilvl w:val="7"/>
        <w:numId w:val="4"/>
      </w:numPr>
      <w:spacing w:before="40" w:line="288" w:lineRule="auto"/>
      <w:outlineLvl w:val="7"/>
    </w:pPr>
    <w:rPr>
      <w:rFonts w:asciiTheme="majorHAnsi" w:eastAsiaTheme="majorEastAsia" w:hAnsiTheme="majorHAnsi" w:cstheme="majorBidi"/>
      <w:i/>
      <w:color w:val="F19D64" w:themeColor="accent2" w:themeTint="BF"/>
      <w:sz w:val="22"/>
      <w:szCs w:val="21"/>
    </w:rPr>
  </w:style>
  <w:style w:type="paragraph" w:styleId="Heading9">
    <w:name w:val="heading 9"/>
    <w:basedOn w:val="Normal"/>
    <w:link w:val="Heading9Char"/>
    <w:uiPriority w:val="9"/>
    <w:semiHidden/>
    <w:unhideWhenUsed/>
    <w:qFormat/>
    <w:rsid w:val="008C1930"/>
    <w:pPr>
      <w:numPr>
        <w:ilvl w:val="8"/>
        <w:numId w:val="4"/>
      </w:numPr>
      <w:spacing w:before="40" w:line="288" w:lineRule="auto"/>
      <w:outlineLvl w:val="8"/>
    </w:pPr>
    <w:rPr>
      <w:rFonts w:asciiTheme="majorHAnsi" w:eastAsiaTheme="majorEastAsia" w:hAnsiTheme="majorHAnsi" w:cstheme="majorBidi"/>
      <w:iCs/>
      <w:color w:val="F19D64" w:themeColor="accent2" w:themeTint="BF"/>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2970"/>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622B5"/>
    <w:pPr>
      <w:ind w:left="720"/>
      <w:contextualSpacing/>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320F5F"/>
    <w:rPr>
      <w:sz w:val="16"/>
      <w:szCs w:val="16"/>
    </w:rPr>
  </w:style>
  <w:style w:type="paragraph" w:styleId="CommentText">
    <w:name w:val="annotation text"/>
    <w:basedOn w:val="Normal"/>
    <w:link w:val="CommentTextChar"/>
    <w:uiPriority w:val="99"/>
    <w:unhideWhenUsed/>
    <w:rsid w:val="00320F5F"/>
    <w:rPr>
      <w:sz w:val="20"/>
      <w:szCs w:val="20"/>
    </w:rPr>
  </w:style>
  <w:style w:type="character" w:customStyle="1" w:styleId="CommentTextChar">
    <w:name w:val="Comment Text Char"/>
    <w:basedOn w:val="DefaultParagraphFont"/>
    <w:link w:val="CommentText"/>
    <w:uiPriority w:val="99"/>
    <w:rsid w:val="00320F5F"/>
    <w:rPr>
      <w:sz w:val="20"/>
      <w:szCs w:val="20"/>
    </w:rPr>
  </w:style>
  <w:style w:type="paragraph" w:styleId="CommentSubject">
    <w:name w:val="annotation subject"/>
    <w:basedOn w:val="CommentText"/>
    <w:next w:val="CommentText"/>
    <w:link w:val="CommentSubjectChar"/>
    <w:uiPriority w:val="99"/>
    <w:semiHidden/>
    <w:unhideWhenUsed/>
    <w:rsid w:val="00320F5F"/>
    <w:rPr>
      <w:b/>
      <w:bCs/>
    </w:rPr>
  </w:style>
  <w:style w:type="character" w:customStyle="1" w:styleId="CommentSubjectChar">
    <w:name w:val="Comment Subject Char"/>
    <w:basedOn w:val="CommentTextChar"/>
    <w:link w:val="CommentSubject"/>
    <w:uiPriority w:val="99"/>
    <w:semiHidden/>
    <w:rsid w:val="00320F5F"/>
    <w:rPr>
      <w:b/>
      <w:bCs/>
      <w:sz w:val="20"/>
      <w:szCs w:val="20"/>
    </w:rPr>
  </w:style>
  <w:style w:type="character" w:customStyle="1" w:styleId="Heading1Char">
    <w:name w:val="Heading 1 Char"/>
    <w:basedOn w:val="DefaultParagraphFont"/>
    <w:link w:val="Heading1"/>
    <w:uiPriority w:val="9"/>
    <w:rsid w:val="008C1930"/>
    <w:rPr>
      <w:rFonts w:asciiTheme="majorHAnsi" w:eastAsiaTheme="minorHAnsi" w:hAnsiTheme="majorHAnsi"/>
      <w:caps/>
      <w:color w:val="ED7D31" w:themeColor="accent2"/>
      <w:spacing w:val="14"/>
      <w:sz w:val="26"/>
      <w:szCs w:val="26"/>
    </w:rPr>
  </w:style>
  <w:style w:type="character" w:customStyle="1" w:styleId="Heading2Char">
    <w:name w:val="Heading 2 Char"/>
    <w:basedOn w:val="DefaultParagraphFont"/>
    <w:link w:val="Heading2"/>
    <w:uiPriority w:val="9"/>
    <w:rsid w:val="008C1930"/>
    <w:rPr>
      <w:rFonts w:asciiTheme="majorHAnsi" w:eastAsiaTheme="majorEastAsia" w:hAnsiTheme="majorHAnsi" w:cstheme="majorBidi"/>
      <w:color w:val="ED7D31" w:themeColor="accent2"/>
      <w:sz w:val="22"/>
      <w:szCs w:val="26"/>
    </w:rPr>
  </w:style>
  <w:style w:type="character" w:customStyle="1" w:styleId="Heading3Char">
    <w:name w:val="Heading 3 Char"/>
    <w:basedOn w:val="DefaultParagraphFont"/>
    <w:link w:val="Heading3"/>
    <w:uiPriority w:val="9"/>
    <w:rsid w:val="008C1930"/>
    <w:rPr>
      <w:rFonts w:asciiTheme="majorHAnsi" w:eastAsiaTheme="majorEastAsia" w:hAnsiTheme="majorHAnsi" w:cstheme="majorBidi"/>
      <w:color w:val="4472C4" w:themeColor="accent1"/>
      <w:sz w:val="22"/>
    </w:rPr>
  </w:style>
  <w:style w:type="character" w:customStyle="1" w:styleId="Heading4Char">
    <w:name w:val="Heading 4 Char"/>
    <w:basedOn w:val="DefaultParagraphFont"/>
    <w:link w:val="Heading4"/>
    <w:uiPriority w:val="9"/>
    <w:rsid w:val="008C1930"/>
    <w:rPr>
      <w:rFonts w:asciiTheme="majorHAnsi" w:eastAsiaTheme="majorEastAsia" w:hAnsiTheme="majorHAnsi" w:cstheme="majorBidi"/>
      <w:i/>
      <w:iCs/>
      <w:color w:val="4472C4" w:themeColor="accent1"/>
      <w:spacing w:val="6"/>
      <w:sz w:val="22"/>
      <w:szCs w:val="22"/>
    </w:rPr>
  </w:style>
  <w:style w:type="character" w:customStyle="1" w:styleId="Heading5Char">
    <w:name w:val="Heading 5 Char"/>
    <w:basedOn w:val="DefaultParagraphFont"/>
    <w:link w:val="Heading5"/>
    <w:uiPriority w:val="9"/>
    <w:rsid w:val="008C1930"/>
    <w:rPr>
      <w:rFonts w:asciiTheme="majorHAnsi" w:eastAsiaTheme="majorEastAsia" w:hAnsiTheme="majorHAnsi" w:cstheme="majorBidi"/>
      <w:i/>
      <w:color w:val="ED7D31" w:themeColor="accent2"/>
      <w:spacing w:val="6"/>
      <w:sz w:val="22"/>
      <w:szCs w:val="22"/>
    </w:rPr>
  </w:style>
  <w:style w:type="character" w:customStyle="1" w:styleId="Heading6Char">
    <w:name w:val="Heading 6 Char"/>
    <w:basedOn w:val="DefaultParagraphFont"/>
    <w:link w:val="Heading6"/>
    <w:uiPriority w:val="9"/>
    <w:semiHidden/>
    <w:rsid w:val="008C1930"/>
    <w:rPr>
      <w:rFonts w:asciiTheme="majorHAnsi" w:eastAsiaTheme="majorEastAsia" w:hAnsiTheme="majorHAnsi" w:cstheme="majorBidi"/>
      <w:color w:val="ED7D31" w:themeColor="accent2"/>
      <w:spacing w:val="12"/>
      <w:sz w:val="22"/>
      <w:szCs w:val="22"/>
    </w:rPr>
  </w:style>
  <w:style w:type="character" w:customStyle="1" w:styleId="Heading7Char">
    <w:name w:val="Heading 7 Char"/>
    <w:basedOn w:val="DefaultParagraphFont"/>
    <w:link w:val="Heading7"/>
    <w:uiPriority w:val="9"/>
    <w:semiHidden/>
    <w:rsid w:val="008C1930"/>
    <w:rPr>
      <w:rFonts w:asciiTheme="majorHAnsi" w:eastAsiaTheme="majorEastAsia" w:hAnsiTheme="majorHAnsi" w:cstheme="majorBidi"/>
      <w:iCs/>
      <w:color w:val="ED7D31" w:themeColor="accent2"/>
      <w:sz w:val="22"/>
      <w:szCs w:val="22"/>
    </w:rPr>
  </w:style>
  <w:style w:type="character" w:customStyle="1" w:styleId="Heading8Char">
    <w:name w:val="Heading 8 Char"/>
    <w:basedOn w:val="DefaultParagraphFont"/>
    <w:link w:val="Heading8"/>
    <w:uiPriority w:val="9"/>
    <w:semiHidden/>
    <w:rsid w:val="008C1930"/>
    <w:rPr>
      <w:rFonts w:asciiTheme="majorHAnsi" w:eastAsiaTheme="majorEastAsia" w:hAnsiTheme="majorHAnsi" w:cstheme="majorBidi"/>
      <w:i/>
      <w:color w:val="F19D64" w:themeColor="accent2" w:themeTint="BF"/>
      <w:sz w:val="22"/>
      <w:szCs w:val="21"/>
    </w:rPr>
  </w:style>
  <w:style w:type="character" w:customStyle="1" w:styleId="Heading9Char">
    <w:name w:val="Heading 9 Char"/>
    <w:basedOn w:val="DefaultParagraphFont"/>
    <w:link w:val="Heading9"/>
    <w:uiPriority w:val="9"/>
    <w:semiHidden/>
    <w:rsid w:val="008C1930"/>
    <w:rPr>
      <w:rFonts w:asciiTheme="majorHAnsi" w:eastAsiaTheme="majorEastAsia" w:hAnsiTheme="majorHAnsi" w:cstheme="majorBidi"/>
      <w:iCs/>
      <w:color w:val="F19D64" w:themeColor="accent2" w:themeTint="BF"/>
      <w:sz w:val="22"/>
      <w:szCs w:val="21"/>
    </w:rPr>
  </w:style>
  <w:style w:type="paragraph" w:styleId="Revision">
    <w:name w:val="Revision"/>
    <w:hidden/>
    <w:uiPriority w:val="99"/>
    <w:semiHidden/>
    <w:rsid w:val="009461F0"/>
  </w:style>
  <w:style w:type="paragraph" w:styleId="Header">
    <w:name w:val="header"/>
    <w:basedOn w:val="Normal"/>
    <w:link w:val="HeaderChar"/>
    <w:uiPriority w:val="99"/>
    <w:unhideWhenUsed/>
    <w:rsid w:val="004B30D8"/>
    <w:pPr>
      <w:tabs>
        <w:tab w:val="center" w:pos="4680"/>
        <w:tab w:val="right" w:pos="9360"/>
      </w:tabs>
    </w:pPr>
  </w:style>
  <w:style w:type="character" w:customStyle="1" w:styleId="HeaderChar">
    <w:name w:val="Header Char"/>
    <w:basedOn w:val="DefaultParagraphFont"/>
    <w:link w:val="Header"/>
    <w:uiPriority w:val="99"/>
    <w:rsid w:val="004B30D8"/>
  </w:style>
  <w:style w:type="paragraph" w:styleId="Footer">
    <w:name w:val="footer"/>
    <w:basedOn w:val="Normal"/>
    <w:link w:val="FooterChar"/>
    <w:uiPriority w:val="99"/>
    <w:unhideWhenUsed/>
    <w:rsid w:val="004B30D8"/>
    <w:pPr>
      <w:tabs>
        <w:tab w:val="center" w:pos="4680"/>
        <w:tab w:val="right" w:pos="9360"/>
      </w:tabs>
    </w:pPr>
  </w:style>
  <w:style w:type="character" w:customStyle="1" w:styleId="FooterChar">
    <w:name w:val="Footer Char"/>
    <w:basedOn w:val="DefaultParagraphFont"/>
    <w:link w:val="Footer"/>
    <w:uiPriority w:val="99"/>
    <w:rsid w:val="004B30D8"/>
  </w:style>
  <w:style w:type="table" w:styleId="TableGrid">
    <w:name w:val="Table Grid"/>
    <w:basedOn w:val="TableNormal"/>
    <w:uiPriority w:val="39"/>
    <w:rsid w:val="008F0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D14886"/>
    <w:pPr>
      <w:pBdr>
        <w:top w:val="nil"/>
        <w:left w:val="nil"/>
        <w:bottom w:val="nil"/>
        <w:right w:val="nil"/>
        <w:between w:val="nil"/>
      </w:pBdr>
    </w:pPr>
    <w:rPr>
      <w:rFonts w:ascii="Times New Roman" w:eastAsia="Times New Roman" w:hAnsi="Times New Roman" w:cs="Times New Roman"/>
      <w:color w:val="000000"/>
      <w:lang w:eastAsia="en-GB"/>
    </w:rPr>
  </w:style>
  <w:style w:type="character" w:styleId="Hyperlink">
    <w:name w:val="Hyperlink"/>
    <w:basedOn w:val="DefaultParagraphFont"/>
    <w:uiPriority w:val="99"/>
    <w:unhideWhenUsed/>
    <w:rsid w:val="00C45E79"/>
    <w:rPr>
      <w:color w:val="0563C1" w:themeColor="hyperlink"/>
      <w:u w:val="single"/>
    </w:rPr>
  </w:style>
  <w:style w:type="paragraph" w:customStyle="1" w:styleId="pf0">
    <w:name w:val="pf0"/>
    <w:basedOn w:val="Normal"/>
    <w:rsid w:val="000D0D7E"/>
    <w:pPr>
      <w:spacing w:before="100" w:beforeAutospacing="1" w:after="100" w:afterAutospacing="1"/>
    </w:pPr>
    <w:rPr>
      <w:rFonts w:ascii="Times New Roman" w:eastAsia="Times New Roman" w:hAnsi="Times New Roman" w:cs="Times New Roman"/>
      <w:lang w:eastAsia="en-US"/>
    </w:rPr>
  </w:style>
  <w:style w:type="character" w:customStyle="1" w:styleId="cf01">
    <w:name w:val="cf01"/>
    <w:basedOn w:val="DefaultParagraphFont"/>
    <w:rsid w:val="000D0D7E"/>
    <w:rPr>
      <w:rFonts w:ascii="Segoe UI" w:hAnsi="Segoe UI" w:cs="Segoe UI" w:hint="default"/>
      <w:sz w:val="22"/>
      <w:szCs w:val="22"/>
    </w:rPr>
  </w:style>
  <w:style w:type="character" w:customStyle="1" w:styleId="apple-converted-space">
    <w:name w:val="apple-converted-space"/>
    <w:basedOn w:val="DefaultParagraphFont"/>
    <w:rsid w:val="001B26A9"/>
  </w:style>
  <w:style w:type="character" w:styleId="FollowedHyperlink">
    <w:name w:val="FollowedHyperlink"/>
    <w:basedOn w:val="DefaultParagraphFont"/>
    <w:uiPriority w:val="99"/>
    <w:semiHidden/>
    <w:unhideWhenUsed/>
    <w:rsid w:val="004B1279"/>
    <w:rPr>
      <w:color w:val="954F72" w:themeColor="followedHyperlink"/>
      <w:u w:val="single"/>
    </w:rPr>
  </w:style>
  <w:style w:type="character" w:styleId="PageNumber">
    <w:name w:val="page number"/>
    <w:basedOn w:val="DefaultParagraphFont"/>
    <w:uiPriority w:val="99"/>
    <w:semiHidden/>
    <w:unhideWhenUsed/>
    <w:rsid w:val="00546F13"/>
  </w:style>
  <w:style w:type="character" w:styleId="LineNumber">
    <w:name w:val="line number"/>
    <w:basedOn w:val="DefaultParagraphFont"/>
    <w:uiPriority w:val="99"/>
    <w:semiHidden/>
    <w:unhideWhenUsed/>
    <w:rsid w:val="00936100"/>
  </w:style>
  <w:style w:type="character" w:styleId="UnresolvedMention">
    <w:name w:val="Unresolved Mention"/>
    <w:basedOn w:val="DefaultParagraphFont"/>
    <w:uiPriority w:val="99"/>
    <w:rsid w:val="00770CF9"/>
    <w:rPr>
      <w:color w:val="605E5C"/>
      <w:shd w:val="clear" w:color="auto" w:fill="E1DFDD"/>
    </w:rPr>
  </w:style>
  <w:style w:type="paragraph" w:customStyle="1" w:styleId="EndNoteBibliography">
    <w:name w:val="EndNote Bibliography"/>
    <w:basedOn w:val="Normal"/>
    <w:link w:val="EndNoteBibliographyChar"/>
    <w:rsid w:val="00FE30DB"/>
    <w:rPr>
      <w:rFonts w:ascii="Academy Engraved LET" w:hAnsi="Academy Engraved LET" w:cs="Calibri Light"/>
      <w:sz w:val="22"/>
    </w:rPr>
  </w:style>
  <w:style w:type="character" w:customStyle="1" w:styleId="EndNoteBibliographyChar">
    <w:name w:val="EndNote Bibliography Char"/>
    <w:basedOn w:val="DefaultParagraphFont"/>
    <w:link w:val="EndNoteBibliography"/>
    <w:rsid w:val="00FE30DB"/>
    <w:rPr>
      <w:rFonts w:ascii="Academy Engraved LET" w:hAnsi="Academy Engraved LET" w:cs="Calibri Ligh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89">
      <w:bodyDiv w:val="1"/>
      <w:marLeft w:val="0"/>
      <w:marRight w:val="0"/>
      <w:marTop w:val="0"/>
      <w:marBottom w:val="0"/>
      <w:divBdr>
        <w:top w:val="none" w:sz="0" w:space="0" w:color="auto"/>
        <w:left w:val="none" w:sz="0" w:space="0" w:color="auto"/>
        <w:bottom w:val="none" w:sz="0" w:space="0" w:color="auto"/>
        <w:right w:val="none" w:sz="0" w:space="0" w:color="auto"/>
      </w:divBdr>
    </w:div>
    <w:div w:id="175852928">
      <w:bodyDiv w:val="1"/>
      <w:marLeft w:val="0"/>
      <w:marRight w:val="0"/>
      <w:marTop w:val="0"/>
      <w:marBottom w:val="0"/>
      <w:divBdr>
        <w:top w:val="none" w:sz="0" w:space="0" w:color="auto"/>
        <w:left w:val="none" w:sz="0" w:space="0" w:color="auto"/>
        <w:bottom w:val="none" w:sz="0" w:space="0" w:color="auto"/>
        <w:right w:val="none" w:sz="0" w:space="0" w:color="auto"/>
      </w:divBdr>
    </w:div>
    <w:div w:id="183251936">
      <w:bodyDiv w:val="1"/>
      <w:marLeft w:val="0"/>
      <w:marRight w:val="0"/>
      <w:marTop w:val="0"/>
      <w:marBottom w:val="0"/>
      <w:divBdr>
        <w:top w:val="none" w:sz="0" w:space="0" w:color="auto"/>
        <w:left w:val="none" w:sz="0" w:space="0" w:color="auto"/>
        <w:bottom w:val="none" w:sz="0" w:space="0" w:color="auto"/>
        <w:right w:val="none" w:sz="0" w:space="0" w:color="auto"/>
      </w:divBdr>
    </w:div>
    <w:div w:id="221065305">
      <w:bodyDiv w:val="1"/>
      <w:marLeft w:val="0"/>
      <w:marRight w:val="0"/>
      <w:marTop w:val="0"/>
      <w:marBottom w:val="0"/>
      <w:divBdr>
        <w:top w:val="none" w:sz="0" w:space="0" w:color="auto"/>
        <w:left w:val="none" w:sz="0" w:space="0" w:color="auto"/>
        <w:bottom w:val="none" w:sz="0" w:space="0" w:color="auto"/>
        <w:right w:val="none" w:sz="0" w:space="0" w:color="auto"/>
      </w:divBdr>
    </w:div>
    <w:div w:id="345911146">
      <w:bodyDiv w:val="1"/>
      <w:marLeft w:val="0"/>
      <w:marRight w:val="0"/>
      <w:marTop w:val="0"/>
      <w:marBottom w:val="0"/>
      <w:divBdr>
        <w:top w:val="none" w:sz="0" w:space="0" w:color="auto"/>
        <w:left w:val="none" w:sz="0" w:space="0" w:color="auto"/>
        <w:bottom w:val="none" w:sz="0" w:space="0" w:color="auto"/>
        <w:right w:val="none" w:sz="0" w:space="0" w:color="auto"/>
      </w:divBdr>
    </w:div>
    <w:div w:id="403768735">
      <w:bodyDiv w:val="1"/>
      <w:marLeft w:val="0"/>
      <w:marRight w:val="0"/>
      <w:marTop w:val="0"/>
      <w:marBottom w:val="0"/>
      <w:divBdr>
        <w:top w:val="none" w:sz="0" w:space="0" w:color="auto"/>
        <w:left w:val="none" w:sz="0" w:space="0" w:color="auto"/>
        <w:bottom w:val="none" w:sz="0" w:space="0" w:color="auto"/>
        <w:right w:val="none" w:sz="0" w:space="0" w:color="auto"/>
      </w:divBdr>
    </w:div>
    <w:div w:id="408042779">
      <w:bodyDiv w:val="1"/>
      <w:marLeft w:val="0"/>
      <w:marRight w:val="0"/>
      <w:marTop w:val="0"/>
      <w:marBottom w:val="0"/>
      <w:divBdr>
        <w:top w:val="none" w:sz="0" w:space="0" w:color="auto"/>
        <w:left w:val="none" w:sz="0" w:space="0" w:color="auto"/>
        <w:bottom w:val="none" w:sz="0" w:space="0" w:color="auto"/>
        <w:right w:val="none" w:sz="0" w:space="0" w:color="auto"/>
      </w:divBdr>
    </w:div>
    <w:div w:id="509879187">
      <w:bodyDiv w:val="1"/>
      <w:marLeft w:val="0"/>
      <w:marRight w:val="0"/>
      <w:marTop w:val="0"/>
      <w:marBottom w:val="0"/>
      <w:divBdr>
        <w:top w:val="none" w:sz="0" w:space="0" w:color="auto"/>
        <w:left w:val="none" w:sz="0" w:space="0" w:color="auto"/>
        <w:bottom w:val="none" w:sz="0" w:space="0" w:color="auto"/>
        <w:right w:val="none" w:sz="0" w:space="0" w:color="auto"/>
      </w:divBdr>
    </w:div>
    <w:div w:id="553003246">
      <w:bodyDiv w:val="1"/>
      <w:marLeft w:val="0"/>
      <w:marRight w:val="0"/>
      <w:marTop w:val="0"/>
      <w:marBottom w:val="0"/>
      <w:divBdr>
        <w:top w:val="none" w:sz="0" w:space="0" w:color="auto"/>
        <w:left w:val="none" w:sz="0" w:space="0" w:color="auto"/>
        <w:bottom w:val="none" w:sz="0" w:space="0" w:color="auto"/>
        <w:right w:val="none" w:sz="0" w:space="0" w:color="auto"/>
      </w:divBdr>
    </w:div>
    <w:div w:id="578445247">
      <w:bodyDiv w:val="1"/>
      <w:marLeft w:val="0"/>
      <w:marRight w:val="0"/>
      <w:marTop w:val="0"/>
      <w:marBottom w:val="0"/>
      <w:divBdr>
        <w:top w:val="none" w:sz="0" w:space="0" w:color="auto"/>
        <w:left w:val="none" w:sz="0" w:space="0" w:color="auto"/>
        <w:bottom w:val="none" w:sz="0" w:space="0" w:color="auto"/>
        <w:right w:val="none" w:sz="0" w:space="0" w:color="auto"/>
      </w:divBdr>
      <w:divsChild>
        <w:div w:id="328412444">
          <w:marLeft w:val="0"/>
          <w:marRight w:val="0"/>
          <w:marTop w:val="0"/>
          <w:marBottom w:val="0"/>
          <w:divBdr>
            <w:top w:val="none" w:sz="0" w:space="0" w:color="auto"/>
            <w:left w:val="none" w:sz="0" w:space="0" w:color="auto"/>
            <w:bottom w:val="none" w:sz="0" w:space="0" w:color="auto"/>
            <w:right w:val="none" w:sz="0" w:space="0" w:color="auto"/>
          </w:divBdr>
          <w:divsChild>
            <w:div w:id="1564947687">
              <w:marLeft w:val="0"/>
              <w:marRight w:val="0"/>
              <w:marTop w:val="0"/>
              <w:marBottom w:val="0"/>
              <w:divBdr>
                <w:top w:val="none" w:sz="0" w:space="0" w:color="auto"/>
                <w:left w:val="none" w:sz="0" w:space="0" w:color="auto"/>
                <w:bottom w:val="none" w:sz="0" w:space="0" w:color="auto"/>
                <w:right w:val="none" w:sz="0" w:space="0" w:color="auto"/>
              </w:divBdr>
              <w:divsChild>
                <w:div w:id="1074743624">
                  <w:marLeft w:val="0"/>
                  <w:marRight w:val="0"/>
                  <w:marTop w:val="0"/>
                  <w:marBottom w:val="0"/>
                  <w:divBdr>
                    <w:top w:val="none" w:sz="0" w:space="0" w:color="auto"/>
                    <w:left w:val="none" w:sz="0" w:space="0" w:color="auto"/>
                    <w:bottom w:val="none" w:sz="0" w:space="0" w:color="auto"/>
                    <w:right w:val="none" w:sz="0" w:space="0" w:color="auto"/>
                  </w:divBdr>
                  <w:divsChild>
                    <w:div w:id="79976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0392">
      <w:bodyDiv w:val="1"/>
      <w:marLeft w:val="0"/>
      <w:marRight w:val="0"/>
      <w:marTop w:val="0"/>
      <w:marBottom w:val="0"/>
      <w:divBdr>
        <w:top w:val="none" w:sz="0" w:space="0" w:color="auto"/>
        <w:left w:val="none" w:sz="0" w:space="0" w:color="auto"/>
        <w:bottom w:val="none" w:sz="0" w:space="0" w:color="auto"/>
        <w:right w:val="none" w:sz="0" w:space="0" w:color="auto"/>
      </w:divBdr>
    </w:div>
    <w:div w:id="648167769">
      <w:bodyDiv w:val="1"/>
      <w:marLeft w:val="0"/>
      <w:marRight w:val="0"/>
      <w:marTop w:val="0"/>
      <w:marBottom w:val="0"/>
      <w:divBdr>
        <w:top w:val="none" w:sz="0" w:space="0" w:color="auto"/>
        <w:left w:val="none" w:sz="0" w:space="0" w:color="auto"/>
        <w:bottom w:val="none" w:sz="0" w:space="0" w:color="auto"/>
        <w:right w:val="none" w:sz="0" w:space="0" w:color="auto"/>
      </w:divBdr>
      <w:divsChild>
        <w:div w:id="2088771237">
          <w:marLeft w:val="0"/>
          <w:marRight w:val="0"/>
          <w:marTop w:val="0"/>
          <w:marBottom w:val="0"/>
          <w:divBdr>
            <w:top w:val="none" w:sz="0" w:space="0" w:color="auto"/>
            <w:left w:val="none" w:sz="0" w:space="0" w:color="auto"/>
            <w:bottom w:val="none" w:sz="0" w:space="0" w:color="auto"/>
            <w:right w:val="none" w:sz="0" w:space="0" w:color="auto"/>
          </w:divBdr>
          <w:divsChild>
            <w:div w:id="1192379743">
              <w:marLeft w:val="0"/>
              <w:marRight w:val="0"/>
              <w:marTop w:val="0"/>
              <w:marBottom w:val="0"/>
              <w:divBdr>
                <w:top w:val="none" w:sz="0" w:space="0" w:color="auto"/>
                <w:left w:val="none" w:sz="0" w:space="0" w:color="auto"/>
                <w:bottom w:val="none" w:sz="0" w:space="0" w:color="auto"/>
                <w:right w:val="none" w:sz="0" w:space="0" w:color="auto"/>
              </w:divBdr>
              <w:divsChild>
                <w:div w:id="80913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564585">
      <w:bodyDiv w:val="1"/>
      <w:marLeft w:val="0"/>
      <w:marRight w:val="0"/>
      <w:marTop w:val="0"/>
      <w:marBottom w:val="0"/>
      <w:divBdr>
        <w:top w:val="none" w:sz="0" w:space="0" w:color="auto"/>
        <w:left w:val="none" w:sz="0" w:space="0" w:color="auto"/>
        <w:bottom w:val="none" w:sz="0" w:space="0" w:color="auto"/>
        <w:right w:val="none" w:sz="0" w:space="0" w:color="auto"/>
      </w:divBdr>
    </w:div>
    <w:div w:id="1078552383">
      <w:bodyDiv w:val="1"/>
      <w:marLeft w:val="0"/>
      <w:marRight w:val="0"/>
      <w:marTop w:val="0"/>
      <w:marBottom w:val="0"/>
      <w:divBdr>
        <w:top w:val="none" w:sz="0" w:space="0" w:color="auto"/>
        <w:left w:val="none" w:sz="0" w:space="0" w:color="auto"/>
        <w:bottom w:val="none" w:sz="0" w:space="0" w:color="auto"/>
        <w:right w:val="none" w:sz="0" w:space="0" w:color="auto"/>
      </w:divBdr>
    </w:div>
    <w:div w:id="1116556441">
      <w:bodyDiv w:val="1"/>
      <w:marLeft w:val="0"/>
      <w:marRight w:val="0"/>
      <w:marTop w:val="0"/>
      <w:marBottom w:val="0"/>
      <w:divBdr>
        <w:top w:val="none" w:sz="0" w:space="0" w:color="auto"/>
        <w:left w:val="none" w:sz="0" w:space="0" w:color="auto"/>
        <w:bottom w:val="none" w:sz="0" w:space="0" w:color="auto"/>
        <w:right w:val="none" w:sz="0" w:space="0" w:color="auto"/>
      </w:divBdr>
      <w:divsChild>
        <w:div w:id="134959343">
          <w:marLeft w:val="360"/>
          <w:marRight w:val="0"/>
          <w:marTop w:val="200"/>
          <w:marBottom w:val="0"/>
          <w:divBdr>
            <w:top w:val="none" w:sz="0" w:space="0" w:color="auto"/>
            <w:left w:val="none" w:sz="0" w:space="0" w:color="auto"/>
            <w:bottom w:val="none" w:sz="0" w:space="0" w:color="auto"/>
            <w:right w:val="none" w:sz="0" w:space="0" w:color="auto"/>
          </w:divBdr>
        </w:div>
        <w:div w:id="984429615">
          <w:marLeft w:val="360"/>
          <w:marRight w:val="0"/>
          <w:marTop w:val="200"/>
          <w:marBottom w:val="0"/>
          <w:divBdr>
            <w:top w:val="none" w:sz="0" w:space="0" w:color="auto"/>
            <w:left w:val="none" w:sz="0" w:space="0" w:color="auto"/>
            <w:bottom w:val="none" w:sz="0" w:space="0" w:color="auto"/>
            <w:right w:val="none" w:sz="0" w:space="0" w:color="auto"/>
          </w:divBdr>
        </w:div>
        <w:div w:id="119493370">
          <w:marLeft w:val="360"/>
          <w:marRight w:val="0"/>
          <w:marTop w:val="200"/>
          <w:marBottom w:val="0"/>
          <w:divBdr>
            <w:top w:val="none" w:sz="0" w:space="0" w:color="auto"/>
            <w:left w:val="none" w:sz="0" w:space="0" w:color="auto"/>
            <w:bottom w:val="none" w:sz="0" w:space="0" w:color="auto"/>
            <w:right w:val="none" w:sz="0" w:space="0" w:color="auto"/>
          </w:divBdr>
        </w:div>
        <w:div w:id="1351570229">
          <w:marLeft w:val="360"/>
          <w:marRight w:val="0"/>
          <w:marTop w:val="200"/>
          <w:marBottom w:val="0"/>
          <w:divBdr>
            <w:top w:val="none" w:sz="0" w:space="0" w:color="auto"/>
            <w:left w:val="none" w:sz="0" w:space="0" w:color="auto"/>
            <w:bottom w:val="none" w:sz="0" w:space="0" w:color="auto"/>
            <w:right w:val="none" w:sz="0" w:space="0" w:color="auto"/>
          </w:divBdr>
        </w:div>
        <w:div w:id="665519086">
          <w:marLeft w:val="360"/>
          <w:marRight w:val="0"/>
          <w:marTop w:val="200"/>
          <w:marBottom w:val="0"/>
          <w:divBdr>
            <w:top w:val="none" w:sz="0" w:space="0" w:color="auto"/>
            <w:left w:val="none" w:sz="0" w:space="0" w:color="auto"/>
            <w:bottom w:val="none" w:sz="0" w:space="0" w:color="auto"/>
            <w:right w:val="none" w:sz="0" w:space="0" w:color="auto"/>
          </w:divBdr>
        </w:div>
        <w:div w:id="2036466869">
          <w:marLeft w:val="360"/>
          <w:marRight w:val="0"/>
          <w:marTop w:val="200"/>
          <w:marBottom w:val="0"/>
          <w:divBdr>
            <w:top w:val="none" w:sz="0" w:space="0" w:color="auto"/>
            <w:left w:val="none" w:sz="0" w:space="0" w:color="auto"/>
            <w:bottom w:val="none" w:sz="0" w:space="0" w:color="auto"/>
            <w:right w:val="none" w:sz="0" w:space="0" w:color="auto"/>
          </w:divBdr>
        </w:div>
        <w:div w:id="550272004">
          <w:marLeft w:val="360"/>
          <w:marRight w:val="0"/>
          <w:marTop w:val="0"/>
          <w:marBottom w:val="120"/>
          <w:divBdr>
            <w:top w:val="none" w:sz="0" w:space="0" w:color="auto"/>
            <w:left w:val="none" w:sz="0" w:space="0" w:color="auto"/>
            <w:bottom w:val="none" w:sz="0" w:space="0" w:color="auto"/>
            <w:right w:val="none" w:sz="0" w:space="0" w:color="auto"/>
          </w:divBdr>
        </w:div>
      </w:divsChild>
    </w:div>
    <w:div w:id="1119225787">
      <w:bodyDiv w:val="1"/>
      <w:marLeft w:val="0"/>
      <w:marRight w:val="0"/>
      <w:marTop w:val="0"/>
      <w:marBottom w:val="0"/>
      <w:divBdr>
        <w:top w:val="none" w:sz="0" w:space="0" w:color="auto"/>
        <w:left w:val="none" w:sz="0" w:space="0" w:color="auto"/>
        <w:bottom w:val="none" w:sz="0" w:space="0" w:color="auto"/>
        <w:right w:val="none" w:sz="0" w:space="0" w:color="auto"/>
      </w:divBdr>
    </w:div>
    <w:div w:id="1133789266">
      <w:bodyDiv w:val="1"/>
      <w:marLeft w:val="0"/>
      <w:marRight w:val="0"/>
      <w:marTop w:val="0"/>
      <w:marBottom w:val="0"/>
      <w:divBdr>
        <w:top w:val="none" w:sz="0" w:space="0" w:color="auto"/>
        <w:left w:val="none" w:sz="0" w:space="0" w:color="auto"/>
        <w:bottom w:val="none" w:sz="0" w:space="0" w:color="auto"/>
        <w:right w:val="none" w:sz="0" w:space="0" w:color="auto"/>
      </w:divBdr>
      <w:divsChild>
        <w:div w:id="1333027355">
          <w:marLeft w:val="0"/>
          <w:marRight w:val="0"/>
          <w:marTop w:val="0"/>
          <w:marBottom w:val="0"/>
          <w:divBdr>
            <w:top w:val="none" w:sz="0" w:space="0" w:color="auto"/>
            <w:left w:val="none" w:sz="0" w:space="0" w:color="auto"/>
            <w:bottom w:val="none" w:sz="0" w:space="0" w:color="auto"/>
            <w:right w:val="none" w:sz="0" w:space="0" w:color="auto"/>
          </w:divBdr>
          <w:divsChild>
            <w:div w:id="1479953662">
              <w:marLeft w:val="0"/>
              <w:marRight w:val="0"/>
              <w:marTop w:val="0"/>
              <w:marBottom w:val="0"/>
              <w:divBdr>
                <w:top w:val="none" w:sz="0" w:space="0" w:color="auto"/>
                <w:left w:val="none" w:sz="0" w:space="0" w:color="auto"/>
                <w:bottom w:val="none" w:sz="0" w:space="0" w:color="auto"/>
                <w:right w:val="none" w:sz="0" w:space="0" w:color="auto"/>
              </w:divBdr>
              <w:divsChild>
                <w:div w:id="46964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026421">
      <w:bodyDiv w:val="1"/>
      <w:marLeft w:val="0"/>
      <w:marRight w:val="0"/>
      <w:marTop w:val="0"/>
      <w:marBottom w:val="0"/>
      <w:divBdr>
        <w:top w:val="none" w:sz="0" w:space="0" w:color="auto"/>
        <w:left w:val="none" w:sz="0" w:space="0" w:color="auto"/>
        <w:bottom w:val="none" w:sz="0" w:space="0" w:color="auto"/>
        <w:right w:val="none" w:sz="0" w:space="0" w:color="auto"/>
      </w:divBdr>
    </w:div>
    <w:div w:id="1179543773">
      <w:bodyDiv w:val="1"/>
      <w:marLeft w:val="0"/>
      <w:marRight w:val="0"/>
      <w:marTop w:val="0"/>
      <w:marBottom w:val="0"/>
      <w:divBdr>
        <w:top w:val="none" w:sz="0" w:space="0" w:color="auto"/>
        <w:left w:val="none" w:sz="0" w:space="0" w:color="auto"/>
        <w:bottom w:val="none" w:sz="0" w:space="0" w:color="auto"/>
        <w:right w:val="none" w:sz="0" w:space="0" w:color="auto"/>
      </w:divBdr>
    </w:div>
    <w:div w:id="1186989400">
      <w:bodyDiv w:val="1"/>
      <w:marLeft w:val="0"/>
      <w:marRight w:val="0"/>
      <w:marTop w:val="0"/>
      <w:marBottom w:val="0"/>
      <w:divBdr>
        <w:top w:val="none" w:sz="0" w:space="0" w:color="auto"/>
        <w:left w:val="none" w:sz="0" w:space="0" w:color="auto"/>
        <w:bottom w:val="none" w:sz="0" w:space="0" w:color="auto"/>
        <w:right w:val="none" w:sz="0" w:space="0" w:color="auto"/>
      </w:divBdr>
    </w:div>
    <w:div w:id="1250122344">
      <w:bodyDiv w:val="1"/>
      <w:marLeft w:val="0"/>
      <w:marRight w:val="0"/>
      <w:marTop w:val="0"/>
      <w:marBottom w:val="0"/>
      <w:divBdr>
        <w:top w:val="none" w:sz="0" w:space="0" w:color="auto"/>
        <w:left w:val="none" w:sz="0" w:space="0" w:color="auto"/>
        <w:bottom w:val="none" w:sz="0" w:space="0" w:color="auto"/>
        <w:right w:val="none" w:sz="0" w:space="0" w:color="auto"/>
      </w:divBdr>
    </w:div>
    <w:div w:id="1356299778">
      <w:bodyDiv w:val="1"/>
      <w:marLeft w:val="0"/>
      <w:marRight w:val="0"/>
      <w:marTop w:val="0"/>
      <w:marBottom w:val="0"/>
      <w:divBdr>
        <w:top w:val="none" w:sz="0" w:space="0" w:color="auto"/>
        <w:left w:val="none" w:sz="0" w:space="0" w:color="auto"/>
        <w:bottom w:val="none" w:sz="0" w:space="0" w:color="auto"/>
        <w:right w:val="none" w:sz="0" w:space="0" w:color="auto"/>
      </w:divBdr>
    </w:div>
    <w:div w:id="1400127652">
      <w:bodyDiv w:val="1"/>
      <w:marLeft w:val="0"/>
      <w:marRight w:val="0"/>
      <w:marTop w:val="0"/>
      <w:marBottom w:val="0"/>
      <w:divBdr>
        <w:top w:val="none" w:sz="0" w:space="0" w:color="auto"/>
        <w:left w:val="none" w:sz="0" w:space="0" w:color="auto"/>
        <w:bottom w:val="none" w:sz="0" w:space="0" w:color="auto"/>
        <w:right w:val="none" w:sz="0" w:space="0" w:color="auto"/>
      </w:divBdr>
    </w:div>
    <w:div w:id="1491142578">
      <w:bodyDiv w:val="1"/>
      <w:marLeft w:val="0"/>
      <w:marRight w:val="0"/>
      <w:marTop w:val="0"/>
      <w:marBottom w:val="0"/>
      <w:divBdr>
        <w:top w:val="none" w:sz="0" w:space="0" w:color="auto"/>
        <w:left w:val="none" w:sz="0" w:space="0" w:color="auto"/>
        <w:bottom w:val="none" w:sz="0" w:space="0" w:color="auto"/>
        <w:right w:val="none" w:sz="0" w:space="0" w:color="auto"/>
      </w:divBdr>
    </w:div>
    <w:div w:id="1541087603">
      <w:bodyDiv w:val="1"/>
      <w:marLeft w:val="0"/>
      <w:marRight w:val="0"/>
      <w:marTop w:val="0"/>
      <w:marBottom w:val="0"/>
      <w:divBdr>
        <w:top w:val="none" w:sz="0" w:space="0" w:color="auto"/>
        <w:left w:val="none" w:sz="0" w:space="0" w:color="auto"/>
        <w:bottom w:val="none" w:sz="0" w:space="0" w:color="auto"/>
        <w:right w:val="none" w:sz="0" w:space="0" w:color="auto"/>
      </w:divBdr>
    </w:div>
    <w:div w:id="1722711521">
      <w:bodyDiv w:val="1"/>
      <w:marLeft w:val="0"/>
      <w:marRight w:val="0"/>
      <w:marTop w:val="0"/>
      <w:marBottom w:val="0"/>
      <w:divBdr>
        <w:top w:val="none" w:sz="0" w:space="0" w:color="auto"/>
        <w:left w:val="none" w:sz="0" w:space="0" w:color="auto"/>
        <w:bottom w:val="none" w:sz="0" w:space="0" w:color="auto"/>
        <w:right w:val="none" w:sz="0" w:space="0" w:color="auto"/>
      </w:divBdr>
    </w:div>
    <w:div w:id="1726832149">
      <w:bodyDiv w:val="1"/>
      <w:marLeft w:val="0"/>
      <w:marRight w:val="0"/>
      <w:marTop w:val="0"/>
      <w:marBottom w:val="0"/>
      <w:divBdr>
        <w:top w:val="none" w:sz="0" w:space="0" w:color="auto"/>
        <w:left w:val="none" w:sz="0" w:space="0" w:color="auto"/>
        <w:bottom w:val="none" w:sz="0" w:space="0" w:color="auto"/>
        <w:right w:val="none" w:sz="0" w:space="0" w:color="auto"/>
      </w:divBdr>
    </w:div>
    <w:div w:id="1731538240">
      <w:bodyDiv w:val="1"/>
      <w:marLeft w:val="0"/>
      <w:marRight w:val="0"/>
      <w:marTop w:val="0"/>
      <w:marBottom w:val="0"/>
      <w:divBdr>
        <w:top w:val="none" w:sz="0" w:space="0" w:color="auto"/>
        <w:left w:val="none" w:sz="0" w:space="0" w:color="auto"/>
        <w:bottom w:val="none" w:sz="0" w:space="0" w:color="auto"/>
        <w:right w:val="none" w:sz="0" w:space="0" w:color="auto"/>
      </w:divBdr>
    </w:div>
    <w:div w:id="1741365661">
      <w:bodyDiv w:val="1"/>
      <w:marLeft w:val="0"/>
      <w:marRight w:val="0"/>
      <w:marTop w:val="0"/>
      <w:marBottom w:val="0"/>
      <w:divBdr>
        <w:top w:val="none" w:sz="0" w:space="0" w:color="auto"/>
        <w:left w:val="none" w:sz="0" w:space="0" w:color="auto"/>
        <w:bottom w:val="none" w:sz="0" w:space="0" w:color="auto"/>
        <w:right w:val="none" w:sz="0" w:space="0" w:color="auto"/>
      </w:divBdr>
      <w:divsChild>
        <w:div w:id="980814574">
          <w:marLeft w:val="0"/>
          <w:marRight w:val="0"/>
          <w:marTop w:val="0"/>
          <w:marBottom w:val="0"/>
          <w:divBdr>
            <w:top w:val="none" w:sz="0" w:space="0" w:color="auto"/>
            <w:left w:val="none" w:sz="0" w:space="0" w:color="auto"/>
            <w:bottom w:val="none" w:sz="0" w:space="0" w:color="auto"/>
            <w:right w:val="none" w:sz="0" w:space="0" w:color="auto"/>
          </w:divBdr>
          <w:divsChild>
            <w:div w:id="1569609912">
              <w:marLeft w:val="0"/>
              <w:marRight w:val="0"/>
              <w:marTop w:val="0"/>
              <w:marBottom w:val="0"/>
              <w:divBdr>
                <w:top w:val="none" w:sz="0" w:space="0" w:color="auto"/>
                <w:left w:val="none" w:sz="0" w:space="0" w:color="auto"/>
                <w:bottom w:val="none" w:sz="0" w:space="0" w:color="auto"/>
                <w:right w:val="none" w:sz="0" w:space="0" w:color="auto"/>
              </w:divBdr>
              <w:divsChild>
                <w:div w:id="11961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077734">
      <w:bodyDiv w:val="1"/>
      <w:marLeft w:val="0"/>
      <w:marRight w:val="0"/>
      <w:marTop w:val="0"/>
      <w:marBottom w:val="0"/>
      <w:divBdr>
        <w:top w:val="none" w:sz="0" w:space="0" w:color="auto"/>
        <w:left w:val="none" w:sz="0" w:space="0" w:color="auto"/>
        <w:bottom w:val="none" w:sz="0" w:space="0" w:color="auto"/>
        <w:right w:val="none" w:sz="0" w:space="0" w:color="auto"/>
      </w:divBdr>
      <w:divsChild>
        <w:div w:id="1572084237">
          <w:marLeft w:val="0"/>
          <w:marRight w:val="0"/>
          <w:marTop w:val="0"/>
          <w:marBottom w:val="0"/>
          <w:divBdr>
            <w:top w:val="none" w:sz="0" w:space="0" w:color="auto"/>
            <w:left w:val="none" w:sz="0" w:space="0" w:color="auto"/>
            <w:bottom w:val="none" w:sz="0" w:space="0" w:color="auto"/>
            <w:right w:val="none" w:sz="0" w:space="0" w:color="auto"/>
          </w:divBdr>
          <w:divsChild>
            <w:div w:id="23482146">
              <w:marLeft w:val="0"/>
              <w:marRight w:val="0"/>
              <w:marTop w:val="0"/>
              <w:marBottom w:val="0"/>
              <w:divBdr>
                <w:top w:val="none" w:sz="0" w:space="0" w:color="auto"/>
                <w:left w:val="none" w:sz="0" w:space="0" w:color="auto"/>
                <w:bottom w:val="none" w:sz="0" w:space="0" w:color="auto"/>
                <w:right w:val="none" w:sz="0" w:space="0" w:color="auto"/>
              </w:divBdr>
              <w:divsChild>
                <w:div w:id="175230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818157">
      <w:bodyDiv w:val="1"/>
      <w:marLeft w:val="0"/>
      <w:marRight w:val="0"/>
      <w:marTop w:val="0"/>
      <w:marBottom w:val="0"/>
      <w:divBdr>
        <w:top w:val="none" w:sz="0" w:space="0" w:color="auto"/>
        <w:left w:val="none" w:sz="0" w:space="0" w:color="auto"/>
        <w:bottom w:val="none" w:sz="0" w:space="0" w:color="auto"/>
        <w:right w:val="none" w:sz="0" w:space="0" w:color="auto"/>
      </w:divBdr>
    </w:div>
    <w:div w:id="1864587819">
      <w:bodyDiv w:val="1"/>
      <w:marLeft w:val="0"/>
      <w:marRight w:val="0"/>
      <w:marTop w:val="0"/>
      <w:marBottom w:val="0"/>
      <w:divBdr>
        <w:top w:val="none" w:sz="0" w:space="0" w:color="auto"/>
        <w:left w:val="none" w:sz="0" w:space="0" w:color="auto"/>
        <w:bottom w:val="none" w:sz="0" w:space="0" w:color="auto"/>
        <w:right w:val="none" w:sz="0" w:space="0" w:color="auto"/>
      </w:divBdr>
    </w:div>
    <w:div w:id="1991058822">
      <w:bodyDiv w:val="1"/>
      <w:marLeft w:val="0"/>
      <w:marRight w:val="0"/>
      <w:marTop w:val="0"/>
      <w:marBottom w:val="0"/>
      <w:divBdr>
        <w:top w:val="none" w:sz="0" w:space="0" w:color="auto"/>
        <w:left w:val="none" w:sz="0" w:space="0" w:color="auto"/>
        <w:bottom w:val="none" w:sz="0" w:space="0" w:color="auto"/>
        <w:right w:val="none" w:sz="0" w:space="0" w:color="auto"/>
      </w:divBdr>
    </w:div>
    <w:div w:id="2097439687">
      <w:bodyDiv w:val="1"/>
      <w:marLeft w:val="0"/>
      <w:marRight w:val="0"/>
      <w:marTop w:val="0"/>
      <w:marBottom w:val="0"/>
      <w:divBdr>
        <w:top w:val="none" w:sz="0" w:space="0" w:color="auto"/>
        <w:left w:val="none" w:sz="0" w:space="0" w:color="auto"/>
        <w:bottom w:val="none" w:sz="0" w:space="0" w:color="auto"/>
        <w:right w:val="none" w:sz="0" w:space="0" w:color="auto"/>
      </w:divBdr>
    </w:div>
    <w:div w:id="2097742802">
      <w:bodyDiv w:val="1"/>
      <w:marLeft w:val="0"/>
      <w:marRight w:val="0"/>
      <w:marTop w:val="0"/>
      <w:marBottom w:val="0"/>
      <w:divBdr>
        <w:top w:val="none" w:sz="0" w:space="0" w:color="auto"/>
        <w:left w:val="none" w:sz="0" w:space="0" w:color="auto"/>
        <w:bottom w:val="none" w:sz="0" w:space="0" w:color="auto"/>
        <w:right w:val="none" w:sz="0" w:space="0" w:color="auto"/>
      </w:divBdr>
    </w:div>
    <w:div w:id="213386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data.worldbank.org/indicator/SH.MED.NUMW.P3" TargetMode="External"/><Relationship Id="rId3" Type="http://schemas.openxmlformats.org/officeDocument/2006/relationships/customXml" Target="../customXml/item3.xml"/><Relationship Id="rId21" Type="http://schemas.openxmlformats.org/officeDocument/2006/relationships/hyperlink" Target="https://www.gob.pe/institucion/minsa/noticias/606198-inen-implementa-los-estandares-de-enfermeria-para-el-cuidado-de-ninos-y-adolescentes-con-cance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iop-online.org/news/2023-siop-nursing-quality-improvement-scholars-progra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iop-online.org/nurses/" TargetMode="External"/><Relationship Id="rId20" Type="http://schemas.openxmlformats.org/officeDocument/2006/relationships/hyperlink" Target="http://www.gob.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mtskier@comcast.net"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who.int/publications/i/item/978924002527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ata.worldbank.org/indicator/SH.MED.PHYS.Z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C652A92040CA458F23D30B8D6E52A3" ma:contentTypeVersion="14" ma:contentTypeDescription="Create a new document." ma:contentTypeScope="" ma:versionID="0c98b2d9cf9de29f67646529d55759d9">
  <xsd:schema xmlns:xsd="http://www.w3.org/2001/XMLSchema" xmlns:xs="http://www.w3.org/2001/XMLSchema" xmlns:p="http://schemas.microsoft.com/office/2006/metadata/properties" xmlns:ns3="710c8561-a9ce-4695-b56b-89c23998653c" xmlns:ns4="97c8b0f3-0bd4-460b-a8f3-e2faea764585" targetNamespace="http://schemas.microsoft.com/office/2006/metadata/properties" ma:root="true" ma:fieldsID="cde8fdb4a6cc8825c89b3e7a3e3bb07f" ns3:_="" ns4:_="">
    <xsd:import namespace="710c8561-a9ce-4695-b56b-89c23998653c"/>
    <xsd:import namespace="97c8b0f3-0bd4-460b-a8f3-e2faea76458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0c8561-a9ce-4695-b56b-89c23998653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8b0f3-0bd4-460b-a8f3-e2faea76458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710c8561-a9ce-4695-b56b-89c23998653c" xsi:nil="true"/>
  </documentManagement>
</p:properties>
</file>

<file path=customXml/itemProps1.xml><?xml version="1.0" encoding="utf-8"?>
<ds:datastoreItem xmlns:ds="http://schemas.openxmlformats.org/officeDocument/2006/customXml" ds:itemID="{33C57AC0-201F-49C8-971F-2F5A6E57AD2C}">
  <ds:schemaRefs>
    <ds:schemaRef ds:uri="http://schemas.microsoft.com/sharepoint/v3/contenttype/forms"/>
  </ds:schemaRefs>
</ds:datastoreItem>
</file>

<file path=customXml/itemProps2.xml><?xml version="1.0" encoding="utf-8"?>
<ds:datastoreItem xmlns:ds="http://schemas.openxmlformats.org/officeDocument/2006/customXml" ds:itemID="{DB4EA971-E1E4-437F-B7C7-36639CAAC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0c8561-a9ce-4695-b56b-89c23998653c"/>
    <ds:schemaRef ds:uri="97c8b0f3-0bd4-460b-a8f3-e2faea7645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71E9C-E702-4BBB-82A6-11D405710063}">
  <ds:schemaRefs>
    <ds:schemaRef ds:uri="http://schemas.openxmlformats.org/officeDocument/2006/bibliography"/>
  </ds:schemaRefs>
</ds:datastoreItem>
</file>

<file path=customXml/itemProps4.xml><?xml version="1.0" encoding="utf-8"?>
<ds:datastoreItem xmlns:ds="http://schemas.openxmlformats.org/officeDocument/2006/customXml" ds:itemID="{35ECF2EC-7333-4E1A-A862-D41ACD079248}">
  <ds:schemaRefs>
    <ds:schemaRef ds:uri="http://schemas.microsoft.com/office/2006/metadata/properties"/>
    <ds:schemaRef ds:uri="http://schemas.microsoft.com/office/infopath/2007/PartnerControls"/>
    <ds:schemaRef ds:uri="710c8561-a9ce-4695-b56b-89c23998653c"/>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4167</Words>
  <Characters>23753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Abramovitz</dc:creator>
  <cp:keywords/>
  <dc:description/>
  <cp:lastModifiedBy>Linda Abramovitz</cp:lastModifiedBy>
  <cp:revision>4</cp:revision>
  <dcterms:created xsi:type="dcterms:W3CDTF">2024-08-24T17:21:00Z</dcterms:created>
  <dcterms:modified xsi:type="dcterms:W3CDTF">2024-08-24T19:13:00Z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0x0101008BC652A92040CA458F23D30B8D6E52A3</vt:lpwstr>
  </property>
</Properties>
</file>