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256B3" w14:textId="77777777" w:rsidR="009269A1" w:rsidRPr="00BF5BE6" w:rsidRDefault="009269A1" w:rsidP="009269A1">
      <w:pPr>
        <w:rPr>
          <w:b/>
          <w:bCs/>
        </w:rPr>
      </w:pPr>
      <w:r w:rsidRPr="00BF5BE6">
        <w:rPr>
          <w:b/>
          <w:bCs/>
        </w:rPr>
        <w:t>Title</w:t>
      </w:r>
    </w:p>
    <w:p w14:paraId="32D4C5BB" w14:textId="3BE5ACC3" w:rsidR="009269A1" w:rsidRDefault="009269A1" w:rsidP="00414CA6">
      <w:bookmarkStart w:id="0" w:name="_Hlk134638670"/>
      <w:r w:rsidRPr="00152761">
        <w:t xml:space="preserve">Impact of </w:t>
      </w:r>
      <w:r>
        <w:t xml:space="preserve">the </w:t>
      </w:r>
      <w:r w:rsidRPr="00152761">
        <w:t xml:space="preserve">COVID-19 </w:t>
      </w:r>
      <w:r>
        <w:t xml:space="preserve">pandemic </w:t>
      </w:r>
      <w:r w:rsidRPr="00152761">
        <w:t xml:space="preserve">on </w:t>
      </w:r>
      <w:r>
        <w:t>S</w:t>
      </w:r>
      <w:r w:rsidRPr="00152761">
        <w:t xml:space="preserve">tage </w:t>
      </w:r>
      <w:r>
        <w:t xml:space="preserve">and Incidence </w:t>
      </w:r>
      <w:r w:rsidRPr="00152761">
        <w:t>of Head and Neck Cancer</w:t>
      </w:r>
      <w:r>
        <w:t>: A Rapid Review and Meta-Analysis</w:t>
      </w:r>
      <w:bookmarkEnd w:id="0"/>
    </w:p>
    <w:p w14:paraId="38A963B3" w14:textId="77777777" w:rsidR="00A974AE" w:rsidRDefault="00A974AE" w:rsidP="00414CA6"/>
    <w:p w14:paraId="10099C11" w14:textId="6AEC42BD" w:rsidR="00414CA6" w:rsidRPr="002475ED" w:rsidRDefault="00414CA6" w:rsidP="00414CA6">
      <w:pPr>
        <w:rPr>
          <w:b/>
          <w:bCs/>
        </w:rPr>
      </w:pPr>
      <w:r w:rsidRPr="002475ED">
        <w:rPr>
          <w:b/>
          <w:bCs/>
        </w:rPr>
        <w:t>Abstract</w:t>
      </w:r>
    </w:p>
    <w:p w14:paraId="26206BD4" w14:textId="52D37649" w:rsidR="001E2837" w:rsidRDefault="001E2837" w:rsidP="00414CA6">
      <w:r>
        <w:t>Objectives:</w:t>
      </w:r>
      <w:r w:rsidRPr="001E2837">
        <w:t xml:space="preserve"> </w:t>
      </w:r>
      <w:r>
        <w:t>T</w:t>
      </w:r>
      <w:r w:rsidRPr="00B47C2D">
        <w:t xml:space="preserve">his </w:t>
      </w:r>
      <w:r>
        <w:t>rapid review</w:t>
      </w:r>
      <w:r w:rsidRPr="00B47C2D">
        <w:t xml:space="preserve"> </w:t>
      </w:r>
      <w:r>
        <w:t>aim</w:t>
      </w:r>
      <w:r w:rsidR="00CD5F8E">
        <w:t>s</w:t>
      </w:r>
      <w:r w:rsidRPr="00B47C2D">
        <w:t xml:space="preserve"> to </w:t>
      </w:r>
      <w:r>
        <w:t xml:space="preserve">evaluate the </w:t>
      </w:r>
      <w:r w:rsidRPr="00B47C2D">
        <w:t xml:space="preserve">impact of the COVID-19 pandemic on </w:t>
      </w:r>
      <w:r>
        <w:t xml:space="preserve">incidence of head and neck cancer (HNC) and </w:t>
      </w:r>
      <w:r w:rsidRPr="00B47C2D">
        <w:t>stage distribution</w:t>
      </w:r>
      <w:r>
        <w:t xml:space="preserve"> at diagnosis.</w:t>
      </w:r>
    </w:p>
    <w:p w14:paraId="56C4B1AD" w14:textId="50177D0D" w:rsidR="001E2837" w:rsidRDefault="001E2837" w:rsidP="00414CA6">
      <w:r>
        <w:t>Design: Rapid Review and Meta-analysis</w:t>
      </w:r>
    </w:p>
    <w:p w14:paraId="6141F942" w14:textId="1F2FAA78" w:rsidR="001E2837" w:rsidRDefault="001E2837" w:rsidP="00414CA6">
      <w:r>
        <w:t>Participants:</w:t>
      </w:r>
      <w:r w:rsidRPr="001E2837">
        <w:t xml:space="preserve"> </w:t>
      </w:r>
      <w:r>
        <w:t>comparative data</w:t>
      </w:r>
      <w:r>
        <w:t xml:space="preserve"> for new HNC patients</w:t>
      </w:r>
      <w:r>
        <w:t xml:space="preserve"> between</w:t>
      </w:r>
      <w:r>
        <w:t xml:space="preserve"> a</w:t>
      </w:r>
      <w:r>
        <w:t xml:space="preserve"> pre-pandemic</w:t>
      </w:r>
      <w:r>
        <w:t xml:space="preserve"> cohort</w:t>
      </w:r>
      <w:r>
        <w:t xml:space="preserve"> (before March 2020) and </w:t>
      </w:r>
      <w:r>
        <w:t xml:space="preserve">a </w:t>
      </w:r>
      <w:r>
        <w:t>pandemic cohort (after March 2020 during the lockdown period)</w:t>
      </w:r>
      <w:r>
        <w:t>.</w:t>
      </w:r>
    </w:p>
    <w:p w14:paraId="46DD59BC" w14:textId="1B241CD3" w:rsidR="00414CA6" w:rsidRPr="00A70F50" w:rsidRDefault="001E2837" w:rsidP="001E2837">
      <w:r>
        <w:t>Main Outcomes Measured:</w:t>
      </w:r>
      <w:r w:rsidR="00414CA6">
        <w:t xml:space="preserve"> data on tumour stage, incidence, referral </w:t>
      </w:r>
      <w:r>
        <w:t xml:space="preserve">pathway (number of new </w:t>
      </w:r>
      <w:r w:rsidR="00CD5F8E">
        <w:t>patient</w:t>
      </w:r>
      <w:r>
        <w:t xml:space="preserve"> referrals)</w:t>
      </w:r>
      <w:r w:rsidR="00A974AE">
        <w:t xml:space="preserve"> </w:t>
      </w:r>
      <w:r w:rsidR="00414CA6">
        <w:t xml:space="preserve">or workload levels (number of </w:t>
      </w:r>
      <w:r w:rsidR="00A974AE">
        <w:t>HNC</w:t>
      </w:r>
      <w:r w:rsidR="00A974AE">
        <w:t xml:space="preserve"> </w:t>
      </w:r>
      <w:r w:rsidR="00414CA6">
        <w:t>treatments). Data on stage were summarised as odds ratios (OR) with 95% confidence intervals</w:t>
      </w:r>
      <w:r w:rsidR="006356DA">
        <w:t xml:space="preserve"> (CI)</w:t>
      </w:r>
      <w:r w:rsidR="00414CA6">
        <w:t>, data related to changes in numbers of diagnoses, referrals and workload levels were summarised as a narrative synthesis.</w:t>
      </w:r>
    </w:p>
    <w:p w14:paraId="34C860C2" w14:textId="5EE8833B" w:rsidR="00414CA6" w:rsidRPr="00BE0CA4" w:rsidRDefault="00414CA6" w:rsidP="00414CA6">
      <w:pPr>
        <w:rPr>
          <w:b/>
          <w:bCs/>
        </w:rPr>
      </w:pPr>
      <w:r w:rsidRPr="00A70F50">
        <w:t>Results:</w:t>
      </w:r>
      <w:r>
        <w:t xml:space="preserve">  31 reports were included</w:t>
      </w:r>
      <w:r w:rsidR="00182727">
        <w:t xml:space="preserve"> in this review</w:t>
      </w:r>
      <w:r>
        <w:t>. Individually 16 out of 23 studies did not show a significant impact on stage relative to the pre-pandemic period. However</w:t>
      </w:r>
      <w:r w:rsidR="00AC16E9">
        <w:t>,</w:t>
      </w:r>
      <w:r>
        <w:t xml:space="preserve"> the meta-analysis revealed that patients diagnosed with HNC during the pandemic were 16% more likely to have nodal involvement (OR=1.16; 95% CI 1.00</w:t>
      </w:r>
      <w:r>
        <w:rPr>
          <w:rFonts w:cstheme="minorHAnsi"/>
        </w:rPr>
        <w:t>–</w:t>
      </w:r>
      <w:r>
        <w:t>1.35), 17% more likely to have a late overall stage (OR=1.17; 95% CI 1.01</w:t>
      </w:r>
      <w:r>
        <w:rPr>
          <w:rFonts w:cstheme="minorHAnsi"/>
        </w:rPr>
        <w:t>–</w:t>
      </w:r>
      <w:r>
        <w:t>1.36), and 32% more likely to present with advanced tumour extent (T3 and T4 stage) (OR=1.32; 95% CI 1.08</w:t>
      </w:r>
      <w:r>
        <w:rPr>
          <w:rFonts w:cstheme="minorHAnsi"/>
        </w:rPr>
        <w:t>–</w:t>
      </w:r>
      <w:r>
        <w:t>1.62). Data on incidence was extremely limited and not currently sufficient to assess trends in burden of disease.</w:t>
      </w:r>
    </w:p>
    <w:p w14:paraId="0634B5B1" w14:textId="7D01B324" w:rsidR="00414CA6" w:rsidRPr="00A70F50" w:rsidRDefault="00414CA6" w:rsidP="00414CA6">
      <w:r w:rsidRPr="00A70F50">
        <w:t>Conclusion</w:t>
      </w:r>
      <w:r>
        <w:t>s</w:t>
      </w:r>
      <w:r w:rsidRPr="00A70F50">
        <w:t>:</w:t>
      </w:r>
      <w:r>
        <w:t xml:space="preserve"> This review indicates that during the COVID-19 pandemic there was upstaging of HNC at diagnosis</w:t>
      </w:r>
      <w:r w:rsidR="00CD22C4">
        <w:t>,</w:t>
      </w:r>
      <w:r>
        <w:t xml:space="preserve"> suggesting the provision of care to HNC patients was significantly affected.</w:t>
      </w:r>
    </w:p>
    <w:p w14:paraId="40C45E5C" w14:textId="77777777" w:rsidR="000E31F8" w:rsidRDefault="000E31F8" w:rsidP="00BF5BE6">
      <w:pPr>
        <w:rPr>
          <w:b/>
          <w:bCs/>
        </w:rPr>
      </w:pPr>
    </w:p>
    <w:p w14:paraId="553102F0" w14:textId="77777777" w:rsidR="00232B13" w:rsidRDefault="00232B13">
      <w:pPr>
        <w:rPr>
          <w:b/>
          <w:bCs/>
        </w:rPr>
      </w:pPr>
      <w:r>
        <w:rPr>
          <w:b/>
          <w:bCs/>
        </w:rPr>
        <w:t>Key Points</w:t>
      </w:r>
    </w:p>
    <w:p w14:paraId="544A85B5" w14:textId="77777777" w:rsidR="00232B13" w:rsidRPr="00AC16E9" w:rsidRDefault="00232B13" w:rsidP="00AC16E9">
      <w:pPr>
        <w:pStyle w:val="ListParagraph"/>
        <w:numPr>
          <w:ilvl w:val="0"/>
          <w:numId w:val="4"/>
        </w:numPr>
      </w:pPr>
      <w:r w:rsidRPr="00AC16E9">
        <w:t>The public health emergency caused by the coronavirus pandemic created major disruption to healthcare systems</w:t>
      </w:r>
    </w:p>
    <w:p w14:paraId="49F84666" w14:textId="77777777" w:rsidR="00232B13" w:rsidRPr="00AC16E9" w:rsidRDefault="00232B13" w:rsidP="00AC16E9">
      <w:pPr>
        <w:pStyle w:val="ListParagraph"/>
        <w:numPr>
          <w:ilvl w:val="0"/>
          <w:numId w:val="4"/>
        </w:numPr>
      </w:pPr>
      <w:r w:rsidRPr="00AC16E9">
        <w:t>The public health message was to not use healthcare systems, it is unknown how this has impacted on head and neck cancer</w:t>
      </w:r>
    </w:p>
    <w:p w14:paraId="54B18222" w14:textId="77777777" w:rsidR="00232B13" w:rsidRPr="00AC16E9" w:rsidRDefault="00232B13" w:rsidP="00AC16E9">
      <w:pPr>
        <w:pStyle w:val="ListParagraph"/>
        <w:numPr>
          <w:ilvl w:val="0"/>
          <w:numId w:val="4"/>
        </w:numPr>
      </w:pPr>
      <w:r w:rsidRPr="00AC16E9">
        <w:t xml:space="preserve">There is a lack of evidence as to the impact of the pandemic on head and neck cancer stage presentation, symptom duration and treatment intent. </w:t>
      </w:r>
    </w:p>
    <w:p w14:paraId="38DA2C57" w14:textId="77777777" w:rsidR="00232B13" w:rsidRPr="00AC16E9" w:rsidRDefault="00232B13" w:rsidP="00AC16E9">
      <w:pPr>
        <w:pStyle w:val="ListParagraph"/>
        <w:numPr>
          <w:ilvl w:val="0"/>
          <w:numId w:val="4"/>
        </w:numPr>
      </w:pPr>
      <w:r w:rsidRPr="00AC16E9">
        <w:t>This rapid review demonstrated an upstaging of Head and Neck cancer at diagnosis suggesting provision of care was significantly affected by the COVID 19 pandemic</w:t>
      </w:r>
    </w:p>
    <w:p w14:paraId="24E3E537" w14:textId="60010AC7" w:rsidR="00232B13" w:rsidRPr="00AC16E9" w:rsidRDefault="00232B13" w:rsidP="00AC16E9">
      <w:pPr>
        <w:pStyle w:val="ListParagraph"/>
        <w:numPr>
          <w:ilvl w:val="0"/>
          <w:numId w:val="4"/>
        </w:numPr>
      </w:pPr>
      <w:r w:rsidRPr="00AC16E9">
        <w:t>It is still unclear if this stage</w:t>
      </w:r>
      <w:r w:rsidR="00A974AE">
        <w:t xml:space="preserve"> </w:t>
      </w:r>
      <w:r w:rsidRPr="00AC16E9">
        <w:t xml:space="preserve">shift will impact on mortality. </w:t>
      </w:r>
    </w:p>
    <w:p w14:paraId="41AE8A6B" w14:textId="77777777" w:rsidR="00A974AE" w:rsidRDefault="00A974AE">
      <w:pPr>
        <w:rPr>
          <w:b/>
          <w:bCs/>
        </w:rPr>
      </w:pPr>
    </w:p>
    <w:p w14:paraId="21DDB772" w14:textId="55629302" w:rsidR="00AC16E9" w:rsidRDefault="00AC16E9">
      <w:pPr>
        <w:rPr>
          <w:b/>
          <w:bCs/>
        </w:rPr>
      </w:pPr>
      <w:r>
        <w:rPr>
          <w:b/>
          <w:bCs/>
        </w:rPr>
        <w:t>Key Words</w:t>
      </w:r>
    </w:p>
    <w:p w14:paraId="3561F24D" w14:textId="79F81A8C" w:rsidR="00AC16E9" w:rsidRPr="00EA0B22" w:rsidRDefault="00EA0B22">
      <w:r w:rsidRPr="00EA0B22">
        <w:t>COVID-19, COVID-19 pandemic, Head and neck cancer</w:t>
      </w:r>
      <w:r w:rsidR="00AC16E9" w:rsidRPr="00EA0B22">
        <w:br w:type="page"/>
      </w:r>
    </w:p>
    <w:p w14:paraId="66345CC2" w14:textId="6B21BEF8" w:rsidR="00152761" w:rsidRPr="00A75CB8" w:rsidRDefault="00152761" w:rsidP="00BF5BE6">
      <w:pPr>
        <w:rPr>
          <w:b/>
          <w:bCs/>
        </w:rPr>
      </w:pPr>
      <w:r w:rsidRPr="00A75CB8">
        <w:rPr>
          <w:b/>
          <w:bCs/>
        </w:rPr>
        <w:lastRenderedPageBreak/>
        <w:t>Introduction</w:t>
      </w:r>
      <w:r w:rsidR="002E26B0" w:rsidRPr="00A75CB8">
        <w:rPr>
          <w:b/>
          <w:bCs/>
        </w:rPr>
        <w:t xml:space="preserve"> </w:t>
      </w:r>
    </w:p>
    <w:p w14:paraId="4BBF948D" w14:textId="79D5CDE7" w:rsidR="00AF76AE" w:rsidRPr="00A75CB8" w:rsidRDefault="00AF76AE" w:rsidP="00AF76AE">
      <w:r w:rsidRPr="00A75CB8">
        <w:t>Worldwide</w:t>
      </w:r>
      <w:r w:rsidR="00881AEC" w:rsidRPr="00A75CB8">
        <w:t>,</w:t>
      </w:r>
      <w:r w:rsidRPr="00A75CB8">
        <w:t xml:space="preserve"> </w:t>
      </w:r>
      <w:r w:rsidR="00EE15CC" w:rsidRPr="00A75CB8">
        <w:t>h</w:t>
      </w:r>
      <w:r w:rsidRPr="00A75CB8">
        <w:t>ead and neck cancer (HNC) is responsible for approximately 900 000 cases and 400 000 deaths annually.</w:t>
      </w:r>
      <w:r w:rsidRPr="00A75CB8">
        <w:fldChar w:fldCharType="begin"/>
      </w:r>
      <w:r w:rsidRPr="00A75CB8">
        <w:instrText xml:space="preserve"> ADDIN EN.CITE &lt;EndNote&gt;&lt;Cite&gt;&lt;Author&gt;World Health Organization&lt;/Author&gt;&lt;Year&gt;2022&lt;/Year&gt;&lt;RecNum&gt;114&lt;/RecNum&gt;&lt;DisplayText&gt;&lt;style face="superscript"&gt;1&lt;/style&gt;&lt;/DisplayText&gt;&lt;record&gt;&lt;rec-number&gt;114&lt;/rec-number&gt;&lt;foreign-keys&gt;&lt;key app="EN" db-id="fx92pt25dt2p9qetwroxwp9u9d9vtxv0ze9r" timestamp="1660381598"&gt;114&lt;/key&gt;&lt;/foreign-keys&gt;&lt;ref-type name="Web Page"&gt;12&lt;/ref-type&gt;&lt;contributors&gt;&lt;authors&gt;&lt;author&gt;World Health Organization,&lt;/author&gt;&lt;/authors&gt;&lt;/contributors&gt;&lt;titles&gt;&lt;title&gt;Global Cancer Observatory - International Agency for Research on Cancer&lt;/title&gt;&lt;/titles&gt;&lt;volume&gt;2022&lt;/volume&gt;&lt;number&gt;13/08/2022&lt;/number&gt;&lt;dates&gt;&lt;year&gt;2022&lt;/year&gt;&lt;/dates&gt;&lt;pub-location&gt;https://gco.iarc.fr/&lt;/pub-location&gt;&lt;publisher&gt;World Health Organisation, &lt;/publisher&gt;&lt;urls&gt;&lt;related-urls&gt;&lt;url&gt;https://gco.iarc.fr/&lt;/url&gt;&lt;/related-urls&gt;&lt;/urls&gt;&lt;language&gt;English&lt;/language&gt;&lt;/record&gt;&lt;/Cite&gt;&lt;/EndNote&gt;</w:instrText>
      </w:r>
      <w:r w:rsidRPr="00A75CB8">
        <w:fldChar w:fldCharType="separate"/>
      </w:r>
      <w:r w:rsidRPr="00A75CB8">
        <w:rPr>
          <w:noProof/>
          <w:vertAlign w:val="superscript"/>
        </w:rPr>
        <w:t>1</w:t>
      </w:r>
      <w:r w:rsidRPr="00A75CB8">
        <w:fldChar w:fldCharType="end"/>
      </w:r>
      <w:r w:rsidRPr="00A75CB8">
        <w:t xml:space="preserve"> In Europe and USA this represents 3-4% of annual cancer incidence.</w:t>
      </w:r>
      <w:r w:rsidRPr="00A75CB8">
        <w:fldChar w:fldCharType="begin">
          <w:fldData xml:space="preserve">PEVuZE5vdGU+PENpdGU+PEF1dGhvcj5HYXR0YTwvQXV0aG9yPjxZZWFyPjIwMTU8L1llYXI+PFJl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</w:fldData>
        </w:fldChar>
      </w:r>
      <w:r w:rsidRPr="00A75CB8">
        <w:instrText xml:space="preserve"> ADDIN EN.CITE </w:instrText>
      </w:r>
      <w:r w:rsidRPr="00A75CB8">
        <w:fldChar w:fldCharType="begin">
          <w:fldData xml:space="preserve">PEVuZE5vdGU+PENpdGU+PEF1dGhvcj5HYXR0YTwvQXV0aG9yPjxZZWFyPjIwMTU8L1llYXI+PFJl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</w:fldData>
        </w:fldChar>
      </w:r>
      <w:r w:rsidRPr="00A75CB8">
        <w:instrText xml:space="preserve"> ADDIN EN.CITE.DATA </w:instrText>
      </w:r>
      <w:r w:rsidRPr="00A75CB8">
        <w:fldChar w:fldCharType="end"/>
      </w:r>
      <w:r w:rsidRPr="00A75CB8">
        <w:fldChar w:fldCharType="separate"/>
      </w:r>
      <w:r w:rsidRPr="00A75CB8">
        <w:rPr>
          <w:noProof/>
          <w:vertAlign w:val="superscript"/>
        </w:rPr>
        <w:t>2,3</w:t>
      </w:r>
      <w:r w:rsidRPr="00A75CB8">
        <w:fldChar w:fldCharType="end"/>
      </w:r>
      <w:r w:rsidRPr="00A75CB8">
        <w:t xml:space="preserve"> </w:t>
      </w:r>
      <w:r w:rsidR="00935849" w:rsidRPr="00A75CB8">
        <w:t>Earl</w:t>
      </w:r>
      <w:r w:rsidR="005A46B5" w:rsidRPr="00A75CB8">
        <w:t xml:space="preserve">y </w:t>
      </w:r>
      <w:r w:rsidRPr="00A75CB8">
        <w:t xml:space="preserve">diagnosis and treatment are associated with </w:t>
      </w:r>
      <w:r w:rsidR="00935849" w:rsidRPr="00A75CB8">
        <w:t xml:space="preserve">reduced </w:t>
      </w:r>
      <w:r w:rsidRPr="00A75CB8">
        <w:t>morbidity and mortality,</w:t>
      </w:r>
      <w:r w:rsidRPr="00A75CB8">
        <w:fldChar w:fldCharType="begin"/>
      </w:r>
      <w:r w:rsidRPr="00A75CB8">
        <w:instrText xml:space="preserve"> ADDIN EN.CITE &lt;EndNote&gt;&lt;Cite&gt;&lt;Author&gt;Hanna&lt;/Author&gt;&lt;Year&gt;2020&lt;/Year&gt;&lt;RecNum&gt;26&lt;/RecNum&gt;&lt;DisplayText&gt;&lt;style face="superscript"&gt;4&lt;/style&gt;&lt;/DisplayText&gt;&lt;record&gt;&lt;rec-number&gt;26&lt;/rec-number&gt;&lt;foreign-keys&gt;&lt;key app="EN" db-id="fx92pt25dt2p9qetwroxwp9u9d9vtxv0ze9r" timestamp="1651762583"&gt;26&lt;/key&gt;&lt;/foreign-keys&gt;&lt;ref-type name="Journal Article"&gt;17&lt;/ref-type&gt;&lt;contributors&gt;&lt;authors&gt;&lt;author&gt;Hanna, Timothy P&lt;/author&gt;&lt;author&gt;King, Will D&lt;/author&gt;&lt;author&gt;Thibodeau, Stephane&lt;/author&gt;&lt;author&gt;Jalink, Matthew&lt;/author&gt;&lt;author&gt;Paulin, Gregory A&lt;/author&gt;&lt;author&gt;Harvey-Jones, Elizabeth&lt;/author&gt;&lt;author&gt;O’Sullivan, Dylan E&lt;/author&gt;&lt;author&gt;Booth, Christopher M&lt;/author&gt;&lt;author&gt;Sullivan, Richard&lt;/author&gt;&lt;author&gt;Aggarwal, Ajay&lt;/author&gt;&lt;/authors&gt;&lt;/contributors&gt;&lt;titles&gt;&lt;title&gt;Mortality due to cancer treatment delay: systematic review and meta-analysis&lt;/title&gt;&lt;secondary-title&gt;BMJ&lt;/secondary-title&gt;&lt;/titles&gt;&lt;periodical&gt;&lt;full-title&gt;BMJ&lt;/full-title&gt;&lt;/periodical&gt;&lt;pages&gt;m4087&lt;/pages&gt;&lt;volume&gt;371&lt;/volume&gt;&lt;dates&gt;&lt;year&gt;2020&lt;/year&gt;&lt;/dates&gt;&lt;urls&gt;&lt;related-urls&gt;&lt;url&gt;https://www.bmj.com/content/bmj/371/bmj.m4087.full.pdf&lt;/url&gt;&lt;/related-urls&gt;&lt;/urls&gt;&lt;electronic-resource-num&gt;10.1136/bmj.m4087&lt;/electronic-resource-num&gt;&lt;/record&gt;&lt;/Cite&gt;&lt;/EndNote&gt;</w:instrText>
      </w:r>
      <w:r w:rsidRPr="00A75CB8">
        <w:fldChar w:fldCharType="separate"/>
      </w:r>
      <w:r w:rsidRPr="00A75CB8">
        <w:rPr>
          <w:noProof/>
          <w:vertAlign w:val="superscript"/>
        </w:rPr>
        <w:t>4</w:t>
      </w:r>
      <w:r w:rsidRPr="00A75CB8">
        <w:fldChar w:fldCharType="end"/>
      </w:r>
      <w:r w:rsidRPr="00A75CB8">
        <w:t xml:space="preserve"> with stage 1 disease having a 5-year survival rate of 80%</w:t>
      </w:r>
      <w:r w:rsidR="006E1777" w:rsidRPr="00A75CB8">
        <w:t>,</w:t>
      </w:r>
      <w:r w:rsidRPr="00A75CB8">
        <w:t xml:space="preserve"> </w:t>
      </w:r>
      <w:r w:rsidR="006E1777" w:rsidRPr="00A75CB8">
        <w:t xml:space="preserve">this </w:t>
      </w:r>
      <w:r w:rsidR="00100F9A" w:rsidRPr="00A75CB8">
        <w:t>fall</w:t>
      </w:r>
      <w:r w:rsidR="006E1777" w:rsidRPr="00A75CB8">
        <w:t>s</w:t>
      </w:r>
      <w:r w:rsidR="00100F9A" w:rsidRPr="00A75CB8">
        <w:t xml:space="preserve"> to</w:t>
      </w:r>
      <w:r w:rsidRPr="00A75CB8">
        <w:t xml:space="preserve"> 30% for stage 4 disease.</w:t>
      </w:r>
      <w:r w:rsidRPr="00A75CB8">
        <w:fldChar w:fldCharType="begin"/>
      </w:r>
      <w:r w:rsidR="005905CC">
        <w:instrText xml:space="preserve"> ADDIN EN.CITE &lt;EndNote&gt;&lt;Cite&gt;&lt;Author&gt;McGurk&lt;/Author&gt;&lt;Year&gt;2005&lt;/Year&gt;&lt;RecNum&gt;7&lt;/RecNum&gt;&lt;DisplayText&gt;&lt;style face="superscript"&gt;5&lt;/style&gt;&lt;/DisplayText&gt;&lt;record&gt;&lt;rec-number&gt;7&lt;/rec-number&gt;&lt;foreign-keys&gt;&lt;key app="EN" db-id="fx92pt25dt2p9qetwroxwp9u9d9vtxv0ze9r" timestamp="1642438979"&gt;7&lt;/key&gt;&lt;/foreign-keys&gt;&lt;ref-type name="Journal Article"&gt;17&lt;/ref-type&gt;&lt;contributors&gt;&lt;authors&gt;&lt;author&gt;McGurk, M.&lt;/author&gt;&lt;author&gt;Chan, C.&lt;/author&gt;&lt;author&gt;Jones, J.&lt;/author&gt;&lt;author&gt;O’Regan, E.&lt;/author&gt;&lt;author&gt;Sherriff, M.&lt;/author&gt;&lt;/authors&gt;&lt;/contributors&gt;&lt;titles&gt;&lt;title&gt;Delay in diagnosis and its effect on outcome in head and neck cancer&lt;/title&gt;&lt;secondary-title&gt;British Journal of Oral and Maxillofacial Surgery&lt;/secondary-title&gt;&lt;/titles&gt;&lt;periodical&gt;&lt;full-title&gt;British Journal of Oral and Maxillofacial Surgery&lt;/full-title&gt;&lt;/periodical&gt;&lt;pages&gt;281-284&lt;/pages&gt;&lt;volume&gt;43&lt;/volume&gt;&lt;number&gt;4&lt;/number&gt;&lt;keywords&gt;&lt;keyword&gt;Head and neck cancer&lt;/keyword&gt;&lt;keyword&gt;Squamous cell carcinoma&lt;/keyword&gt;&lt;keyword&gt;Delay in diagnosis&lt;/keyword&gt;&lt;/keywords&gt;&lt;dates&gt;&lt;year&gt;2005&lt;/year&gt;&lt;pub-dates&gt;&lt;date&gt;2005/08/01/&lt;/date&gt;&lt;/pub-dates&gt;&lt;/dates&gt;&lt;isbn&gt;0266-4356&lt;/isbn&gt;&lt;urls&gt;&lt;related-urls&gt;&lt;url&gt;https://www.sciencedirect.com/science/article/pii/S0266435605000094&lt;/url&gt;&lt;/related-urls&gt;&lt;/urls&gt;&lt;electronic-resource-num&gt;https://doi.org/10.1016/j.bjoms.2004.01.016&lt;/electronic-resource-num&gt;&lt;/record&gt;&lt;/Cite&gt;&lt;/EndNote&gt;</w:instrText>
      </w:r>
      <w:r w:rsidRPr="00A75CB8">
        <w:fldChar w:fldCharType="separate"/>
      </w:r>
      <w:r w:rsidRPr="00A75CB8">
        <w:rPr>
          <w:noProof/>
          <w:vertAlign w:val="superscript"/>
        </w:rPr>
        <w:t>5</w:t>
      </w:r>
      <w:r w:rsidRPr="00A75CB8">
        <w:fldChar w:fldCharType="end"/>
      </w:r>
      <w:r w:rsidRPr="00A75CB8">
        <w:t xml:space="preserve"> </w:t>
      </w:r>
    </w:p>
    <w:p w14:paraId="7938092F" w14:textId="75012FA3" w:rsidR="00152761" w:rsidRPr="00A75CB8" w:rsidRDefault="00100F9A" w:rsidP="00BF5BE6">
      <w:r w:rsidRPr="00A75CB8">
        <w:t>D</w:t>
      </w:r>
      <w:r w:rsidR="00AF76AE" w:rsidRPr="00A75CB8">
        <w:t>uring the COVID-19 pandemic the frequency of primary care General Dental Practitioners (GDPs) and General Practitioners (GPs) consultations</w:t>
      </w:r>
      <w:r w:rsidR="005A46B5" w:rsidRPr="00A75CB8">
        <w:t xml:space="preserve"> significantly reduced.</w:t>
      </w:r>
      <w:r w:rsidR="00AF76AE" w:rsidRPr="00A75CB8">
        <w:fldChar w:fldCharType="begin"/>
      </w:r>
      <w:r w:rsidR="00AF76AE" w:rsidRPr="00A75CB8">
        <w:instrText xml:space="preserve"> ADDIN EN.CITE &lt;EndNote&gt;&lt;Cite&gt;&lt;Author&gt;Gray&lt;/Author&gt;&lt;Year&gt;2020&lt;/Year&gt;&lt;RecNum&gt;11&lt;/RecNum&gt;&lt;DisplayText&gt;&lt;style face="superscript"&gt;6&lt;/style&gt;&lt;/DisplayText&gt;&lt;record&gt;&lt;rec-number&gt;11&lt;/rec-number&gt;&lt;foreign-keys&gt;&lt;key app="EN" db-id="fx92pt25dt2p9qetwroxwp9u9d9vtxv0ze9r" timestamp="1642443192"&gt;11&lt;/key&gt;&lt;/foreign-keys&gt;&lt;ref-type name="Journal Article"&gt;17&lt;/ref-type&gt;&lt;contributors&gt;&lt;authors&gt;&lt;author&gt;Gray, Richard&lt;/author&gt;&lt;author&gt;Sanders, Chris&lt;/author&gt;&lt;/authors&gt;&lt;/contributors&gt;&lt;titles&gt;&lt;title&gt;A reflection on the impact of COVID-19 on primary care in the United Kingdom&lt;/title&gt;&lt;secondary-title&gt;Journal of Interprofessional Care&lt;/secondary-title&gt;&lt;/titles&gt;&lt;periodical&gt;&lt;full-title&gt;Journal of Interprofessional Care&lt;/full-title&gt;&lt;/periodical&gt;&lt;pages&gt;672-678&lt;/pages&gt;&lt;volume&gt;34&lt;/volume&gt;&lt;number&gt;5&lt;/number&gt;&lt;dates&gt;&lt;year&gt;2020&lt;/year&gt;&lt;pub-dates&gt;&lt;date&gt;2020/09/02&lt;/date&gt;&lt;/pub-dates&gt;&lt;/dates&gt;&lt;publisher&gt;Taylor &amp;amp; Francis&lt;/publisher&gt;&lt;isbn&gt;1356-1820&lt;/isbn&gt;&lt;urls&gt;&lt;related-urls&gt;&lt;url&gt;https://doi.org/10.1080/13561820.2020.1823948&lt;/url&gt;&lt;/related-urls&gt;&lt;/urls&gt;&lt;electronic-resource-num&gt;10.1080/13561820.2020.1823948&lt;/electronic-resource-num&gt;&lt;/record&gt;&lt;/Cite&gt;&lt;/EndNote&gt;</w:instrText>
      </w:r>
      <w:r w:rsidR="00AF76AE" w:rsidRPr="00A75CB8">
        <w:fldChar w:fldCharType="separate"/>
      </w:r>
      <w:r w:rsidR="00AF76AE" w:rsidRPr="00A75CB8">
        <w:rPr>
          <w:noProof/>
          <w:vertAlign w:val="superscript"/>
        </w:rPr>
        <w:t>6</w:t>
      </w:r>
      <w:r w:rsidR="00AF76AE" w:rsidRPr="00A75CB8">
        <w:fldChar w:fldCharType="end"/>
      </w:r>
      <w:r w:rsidR="00AF76AE" w:rsidRPr="00A75CB8">
        <w:t xml:space="preserve"> </w:t>
      </w:r>
      <w:r w:rsidR="005A46B5" w:rsidRPr="00A75CB8">
        <w:t>This is a problem as primary care is</w:t>
      </w:r>
      <w:r w:rsidR="00AF76AE" w:rsidRPr="00A75CB8">
        <w:t xml:space="preserve"> responsible for approximately 90% of specialist referrals for HNC.</w:t>
      </w:r>
      <w:r w:rsidR="00AF76AE" w:rsidRPr="00A75CB8">
        <w:fldChar w:fldCharType="begin">
          <w:fldData xml:space="preserve">PEVuZE5vdGU+PENpdGU+PEF1dGhvcj5MYW5ndG9uPC9BdXRob3I+PFllYXI+MjAyMDwvWWVhcj48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</w:fldData>
        </w:fldChar>
      </w:r>
      <w:r w:rsidR="005905CC">
        <w:instrText xml:space="preserve"> ADDIN EN.CITE </w:instrText>
      </w:r>
      <w:r w:rsidR="005905CC">
        <w:fldChar w:fldCharType="begin">
          <w:fldData xml:space="preserve">PEVuZE5vdGU+PENpdGU+PEF1dGhvcj5MYW5ndG9uPC9BdXRob3I+PFllYXI+MjAyMDwvWWVhcj48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</w:fldData>
        </w:fldChar>
      </w:r>
      <w:r w:rsidR="005905CC">
        <w:instrText xml:space="preserve"> ADDIN EN.CITE.DATA </w:instrText>
      </w:r>
      <w:r w:rsidR="005905CC">
        <w:fldChar w:fldCharType="end"/>
      </w:r>
      <w:r w:rsidR="00AF76AE" w:rsidRPr="00A75CB8">
        <w:fldChar w:fldCharType="separate"/>
      </w:r>
      <w:r w:rsidR="00AF76AE" w:rsidRPr="00A75CB8">
        <w:rPr>
          <w:noProof/>
          <w:vertAlign w:val="superscript"/>
        </w:rPr>
        <w:t>7,8</w:t>
      </w:r>
      <w:r w:rsidR="00AF76AE" w:rsidRPr="00A75CB8">
        <w:fldChar w:fldCharType="end"/>
      </w:r>
      <w:r w:rsidR="00AF76AE" w:rsidRPr="00A75CB8">
        <w:t xml:space="preserve"> </w:t>
      </w:r>
      <w:r w:rsidR="00A46AE2" w:rsidRPr="00A75CB8">
        <w:t>Healthcare service</w:t>
      </w:r>
      <w:r w:rsidR="00ED6FCC" w:rsidRPr="00A75CB8">
        <w:t>s</w:t>
      </w:r>
      <w:r w:rsidR="00A46AE2" w:rsidRPr="00A75CB8">
        <w:t xml:space="preserve"> around the world were</w:t>
      </w:r>
      <w:r w:rsidR="00152761" w:rsidRPr="00A75CB8">
        <w:t xml:space="preserve"> put on an emergency footing with </w:t>
      </w:r>
      <w:r w:rsidR="005A46B5" w:rsidRPr="00A75CB8">
        <w:t>the</w:t>
      </w:r>
      <w:r w:rsidR="009D03DD" w:rsidRPr="00A75CB8">
        <w:t xml:space="preserve"> cancellation of elective and non-emergency work to </w:t>
      </w:r>
      <w:r w:rsidRPr="00A75CB8">
        <w:t xml:space="preserve">reallocate </w:t>
      </w:r>
      <w:r w:rsidR="00ED6FCC" w:rsidRPr="00A75CB8">
        <w:t>healthcare</w:t>
      </w:r>
      <w:r w:rsidR="009D03DD" w:rsidRPr="00A75CB8">
        <w:t xml:space="preserve"> resources towards </w:t>
      </w:r>
      <w:r w:rsidR="00ED6FCC" w:rsidRPr="00A75CB8">
        <w:t>treating</w:t>
      </w:r>
      <w:r w:rsidR="009D03DD" w:rsidRPr="00A75CB8">
        <w:t xml:space="preserve"> </w:t>
      </w:r>
      <w:r w:rsidRPr="00A75CB8">
        <w:t xml:space="preserve">patients with </w:t>
      </w:r>
      <w:r w:rsidR="009D03DD" w:rsidRPr="00A75CB8">
        <w:t>COVID-19</w:t>
      </w:r>
      <w:r w:rsidR="00066E7E" w:rsidRPr="00A75CB8">
        <w:t>. P</w:t>
      </w:r>
      <w:r w:rsidR="00152761" w:rsidRPr="00A75CB8">
        <w:t>atient related anxieties</w:t>
      </w:r>
      <w:r w:rsidR="00066E7E" w:rsidRPr="00A75CB8">
        <w:t>,</w:t>
      </w:r>
      <w:r w:rsidR="00066E7E" w:rsidRPr="00A75CB8">
        <w:fldChar w:fldCharType="begin"/>
      </w:r>
      <w:r w:rsidR="00B54F46" w:rsidRPr="00A75CB8">
        <w:instrText xml:space="preserve"> ADDIN EN.CITE &lt;EndNote&gt;&lt;Cite&gt;&lt;Author&gt;Gale&lt;/Author&gt;&lt;Year&gt;2021&lt;/Year&gt;&lt;RecNum&gt;16&lt;/RecNum&gt;&lt;DisplayText&gt;&lt;style face="superscript"&gt;9&lt;/style&gt;&lt;/DisplayText&gt;&lt;record&gt;&lt;rec-number&gt;16&lt;/rec-number&gt;&lt;foreign-keys&gt;&lt;key app="EN" db-id="fx92pt25dt2p9qetwroxwp9u9d9vtxv0ze9r" timestamp="1643066355"&gt;16&lt;/key&gt;&lt;/foreign-keys&gt;&lt;ref-type name="Journal Article"&gt;17&lt;/ref-type&gt;&lt;contributors&gt;&lt;authors&gt;&lt;author&gt;Gale, Rebecca&lt;/author&gt;&lt;author&gt;Eberlein, Samuel&lt;/author&gt;&lt;author&gt;Fuller, Garth&lt;/author&gt;&lt;author&gt;Khalil, Carine&lt;/author&gt;&lt;author&gt;Almario, Christopher V.&lt;/author&gt;&lt;author&gt;Spiegel, Brennan M.R.&lt;/author&gt;&lt;/authors&gt;&lt;/contributors&gt;&lt;titles&gt;&lt;title&gt;Public Perspectives on Decisions About Emergency Care Seeking for Care Unrelated to COVID-19 During the COVID-19 Pandemic&lt;/title&gt;&lt;secondary-title&gt;JAMA Network Open&lt;/secondary-title&gt;&lt;/titles&gt;&lt;periodical&gt;&lt;full-title&gt;JAMA Network Open&lt;/full-title&gt;&lt;/periodical&gt;&lt;pages&gt;e2120940-e2120940&lt;/pages&gt;&lt;volume&gt;4&lt;/volume&gt;&lt;number&gt;8&lt;/number&gt;&lt;dates&gt;&lt;year&gt;2021&lt;/year&gt;&lt;/dates&gt;&lt;isbn&gt;2574-3805&lt;/isbn&gt;&lt;urls&gt;&lt;related-urls&gt;&lt;url&gt;https://doi.org/10.1001/jamanetworkopen.2021.20940&lt;/url&gt;&lt;/related-urls&gt;&lt;/urls&gt;&lt;electronic-resource-num&gt;10.1001/jamanetworkopen.2021.20940&lt;/electronic-resource-num&gt;&lt;access-date&gt;1/24/2022&lt;/access-date&gt;&lt;/record&gt;&lt;/Cite&gt;&lt;/EndNote&gt;</w:instrText>
      </w:r>
      <w:r w:rsidR="00066E7E" w:rsidRPr="00A75CB8">
        <w:fldChar w:fldCharType="separate"/>
      </w:r>
      <w:r w:rsidR="00B54F46" w:rsidRPr="00A75CB8">
        <w:rPr>
          <w:noProof/>
          <w:vertAlign w:val="superscript"/>
        </w:rPr>
        <w:t>9</w:t>
      </w:r>
      <w:r w:rsidR="00066E7E" w:rsidRPr="00A75CB8">
        <w:fldChar w:fldCharType="end"/>
      </w:r>
      <w:r w:rsidR="00152761" w:rsidRPr="00A75CB8">
        <w:t xml:space="preserve"> </w:t>
      </w:r>
      <w:r w:rsidR="00066E7E" w:rsidRPr="00A75CB8">
        <w:t>combined with public health messag</w:t>
      </w:r>
      <w:r w:rsidR="00CD5F8E">
        <w:t>ing</w:t>
      </w:r>
      <w:r w:rsidR="00066E7E" w:rsidRPr="00A75CB8">
        <w:t xml:space="preserve"> </w:t>
      </w:r>
      <w:r w:rsidR="00B54F46" w:rsidRPr="00A75CB8">
        <w:t>urging</w:t>
      </w:r>
      <w:r w:rsidR="00066E7E" w:rsidRPr="00A75CB8">
        <w:t xml:space="preserve"> the population not to attend the health services unless absolutely necessary,</w:t>
      </w:r>
      <w:r w:rsidR="00066E7E" w:rsidRPr="00A75CB8">
        <w:fldChar w:fldCharType="begin"/>
      </w:r>
      <w:r w:rsidR="00B54F46" w:rsidRPr="00A75CB8">
        <w:instrText xml:space="preserve"> ADDIN EN.CITE &lt;EndNote&gt;&lt;Cite&gt;&lt;Author&gt;NHS England and NHS Improvement&lt;/Author&gt;&lt;Year&gt;2020&lt;/Year&gt;&lt;RecNum&gt;3&lt;/RecNum&gt;&lt;DisplayText&gt;&lt;style face="superscript"&gt;10&lt;/style&gt;&lt;/DisplayText&gt;&lt;record&gt;&lt;rec-number&gt;3&lt;/rec-number&gt;&lt;foreign-keys&gt;&lt;key app="EN" db-id="srwxzfr9kta2d6epvt55x9px09za9x2xzawf" timestamp="1654863384"&gt;3&lt;/key&gt;&lt;/foreign-keys&gt;&lt;ref-type name="Report"&gt;27&lt;/ref-type&gt;&lt;contributors&gt;&lt;authors&gt;&lt;author&gt;NHS England and NHS Improvement,&lt;/author&gt;&lt;/authors&gt;&lt;tertiary-authors&gt;&lt;author&gt;NHS England&lt;/author&gt;&lt;/tertiary-authors&gt;&lt;subsidiary-authors&gt;&lt;author&gt;NHS England and NHS Improvement&lt;/author&gt;&lt;/subsidiary-authors&gt;&lt;/contributors&gt;&lt;titles&gt;&lt;title&gt;IMPORTANT AND URGENT – NEXT STEPS ON NHS RESPONSE TO COVID-19&lt;/title&gt;&lt;/titles&gt;&lt;pages&gt;17&lt;/pages&gt;&lt;dates&gt;&lt;year&gt;2020&lt;/year&gt;&lt;pub-dates&gt;&lt;date&gt;17/03/2020&lt;/date&gt;&lt;/pub-dates&gt;&lt;/dates&gt;&lt;pub-location&gt;https://www.england.nhs.uk/coronavirus/publication/next-steps-on-nhs-response-to-covid-19-letter-from-simon-stevens-and-amanda-pritchard/&lt;/pub-location&gt;&lt;urls&gt;&lt;related-urls&gt;&lt;url&gt;https://www.england.nhs.uk/coronavirus/wp-content/uploads/sites/52/2020/03/urgent-next-steps-on-nhs-response-to-covid-19-letter-simon-stevens.pdf&lt;/url&gt;&lt;/related-urls&gt;&lt;/urls&gt;&lt;access-date&gt;10/06/2022&lt;/access-date&gt;&lt;/record&gt;&lt;/Cite&gt;&lt;/EndNote&gt;</w:instrText>
      </w:r>
      <w:r w:rsidR="00066E7E" w:rsidRPr="00A75CB8">
        <w:fldChar w:fldCharType="separate"/>
      </w:r>
      <w:r w:rsidR="00B54F46" w:rsidRPr="00A75CB8">
        <w:rPr>
          <w:noProof/>
          <w:vertAlign w:val="superscript"/>
        </w:rPr>
        <w:t>10</w:t>
      </w:r>
      <w:r w:rsidR="00066E7E" w:rsidRPr="00A75CB8">
        <w:fldChar w:fldCharType="end"/>
      </w:r>
      <w:r w:rsidR="00066E7E" w:rsidRPr="00A75CB8">
        <w:t xml:space="preserve"> </w:t>
      </w:r>
      <w:r w:rsidR="00F47472" w:rsidRPr="00A75CB8">
        <w:t xml:space="preserve">also </w:t>
      </w:r>
      <w:r w:rsidR="00152761" w:rsidRPr="00A75CB8">
        <w:t>led to an avoidance in seeking medical care</w:t>
      </w:r>
      <w:r w:rsidR="000A1020" w:rsidRPr="00A75CB8">
        <w:t>.</w:t>
      </w:r>
      <w:r w:rsidR="00152761" w:rsidRPr="00A75CB8">
        <w:t xml:space="preserve"> </w:t>
      </w:r>
      <w:r w:rsidR="00AD26E7" w:rsidRPr="00A75CB8">
        <w:t>Th</w:t>
      </w:r>
      <w:r w:rsidR="00633B69" w:rsidRPr="00A75CB8">
        <w:t xml:space="preserve">is led to </w:t>
      </w:r>
      <w:r w:rsidR="00152761" w:rsidRPr="00A75CB8">
        <w:t xml:space="preserve">concerns that during the COVID-19 pandemic </w:t>
      </w:r>
      <w:r w:rsidR="00ED6FCC" w:rsidRPr="00A75CB8">
        <w:t xml:space="preserve">patients </w:t>
      </w:r>
      <w:r w:rsidR="005A46B5" w:rsidRPr="00A75CB8">
        <w:t>may</w:t>
      </w:r>
      <w:r w:rsidR="00633B69" w:rsidRPr="00A75CB8">
        <w:t xml:space="preserve"> have</w:t>
      </w:r>
      <w:r w:rsidR="00ED6FCC" w:rsidRPr="00A75CB8">
        <w:t xml:space="preserve"> delay</w:t>
      </w:r>
      <w:r w:rsidR="00633B69" w:rsidRPr="00A75CB8">
        <w:t>ed</w:t>
      </w:r>
      <w:r w:rsidR="00ED6FCC" w:rsidRPr="00A75CB8">
        <w:t xml:space="preserve"> </w:t>
      </w:r>
      <w:r w:rsidR="00152761" w:rsidRPr="00A75CB8">
        <w:t xml:space="preserve">presentation with </w:t>
      </w:r>
      <w:r w:rsidR="00ED6FCC" w:rsidRPr="00A75CB8">
        <w:t>HNC</w:t>
      </w:r>
      <w:r w:rsidR="004B3053" w:rsidRPr="00A75CB8">
        <w:t xml:space="preserve">, </w:t>
      </w:r>
      <w:r w:rsidR="005A46B5" w:rsidRPr="00A75CB8">
        <w:t>resulting in</w:t>
      </w:r>
      <w:r w:rsidR="00501C4A" w:rsidRPr="00A75CB8">
        <w:t xml:space="preserve"> reduced number</w:t>
      </w:r>
      <w:r w:rsidR="005A46B5" w:rsidRPr="00A75CB8">
        <w:t>s</w:t>
      </w:r>
      <w:r w:rsidR="00501C4A" w:rsidRPr="00A75CB8">
        <w:t xml:space="preserve"> of diagnoses </w:t>
      </w:r>
      <w:r w:rsidR="004B3053" w:rsidRPr="00A75CB8">
        <w:t>or a stage shift</w:t>
      </w:r>
      <w:r w:rsidR="00ED6FCC" w:rsidRPr="00A75CB8">
        <w:t xml:space="preserve"> that may result in excess morbidity</w:t>
      </w:r>
      <w:r w:rsidR="00152761" w:rsidRPr="00A75CB8">
        <w:t xml:space="preserve"> and </w:t>
      </w:r>
      <w:r w:rsidR="00ED6FCC" w:rsidRPr="00A75CB8">
        <w:t>mortality</w:t>
      </w:r>
      <w:r w:rsidR="00152761" w:rsidRPr="00A75CB8">
        <w:t>.</w:t>
      </w:r>
    </w:p>
    <w:p w14:paraId="55721EC7" w14:textId="1BF70CE9" w:rsidR="00EE15CC" w:rsidRPr="00A75CB8" w:rsidRDefault="00A4250E" w:rsidP="00BF5BE6">
      <w:r w:rsidRPr="00A75CB8">
        <w:t>T</w:t>
      </w:r>
      <w:r w:rsidR="00747F4A" w:rsidRPr="00A75CB8">
        <w:t xml:space="preserve">his </w:t>
      </w:r>
      <w:r w:rsidR="00554E17" w:rsidRPr="00A75CB8">
        <w:t>rapid review</w:t>
      </w:r>
      <w:r w:rsidR="00747F4A" w:rsidRPr="00A75CB8">
        <w:t xml:space="preserve"> </w:t>
      </w:r>
      <w:r w:rsidR="004D21D8" w:rsidRPr="00A75CB8">
        <w:t>aim</w:t>
      </w:r>
      <w:r w:rsidR="00CD5F8E">
        <w:t>s</w:t>
      </w:r>
      <w:r w:rsidR="00747F4A" w:rsidRPr="00A75CB8">
        <w:t xml:space="preserve"> to </w:t>
      </w:r>
      <w:r w:rsidR="00EE3F92" w:rsidRPr="00A75CB8">
        <w:t xml:space="preserve">quantify the </w:t>
      </w:r>
      <w:r w:rsidR="00747F4A" w:rsidRPr="00A75CB8">
        <w:t>impact of the COVID-19 pandemic on stage distribution</w:t>
      </w:r>
      <w:r w:rsidR="00E41022" w:rsidRPr="00A75CB8">
        <w:t xml:space="preserve"> </w:t>
      </w:r>
      <w:r w:rsidR="001B5589" w:rsidRPr="00A75CB8">
        <w:t xml:space="preserve">at diagnosis </w:t>
      </w:r>
      <w:r w:rsidR="00E41022" w:rsidRPr="00A75CB8">
        <w:t>and</w:t>
      </w:r>
      <w:r w:rsidR="00747F4A" w:rsidRPr="00A75CB8">
        <w:t xml:space="preserve"> </w:t>
      </w:r>
      <w:r w:rsidR="00E41022" w:rsidRPr="00A75CB8">
        <w:t xml:space="preserve">incidence </w:t>
      </w:r>
      <w:r w:rsidR="00747F4A" w:rsidRPr="00A75CB8">
        <w:t xml:space="preserve">of </w:t>
      </w:r>
      <w:r w:rsidR="00554E17" w:rsidRPr="00A75CB8">
        <w:t>HNC</w:t>
      </w:r>
      <w:r w:rsidR="00747F4A" w:rsidRPr="00A75CB8">
        <w:t xml:space="preserve">. </w:t>
      </w:r>
      <w:r w:rsidR="00501C4A" w:rsidRPr="00A75CB8">
        <w:t xml:space="preserve">This </w:t>
      </w:r>
      <w:r w:rsidR="00157697" w:rsidRPr="00A75CB8">
        <w:t>will</w:t>
      </w:r>
      <w:r w:rsidR="008C7E7E" w:rsidRPr="00A75CB8">
        <w:t xml:space="preserve"> </w:t>
      </w:r>
      <w:r w:rsidR="00ED6FCC" w:rsidRPr="00A75CB8">
        <w:t>inform further recovery of services</w:t>
      </w:r>
      <w:r w:rsidR="008C7E7E" w:rsidRPr="00A75CB8">
        <w:t xml:space="preserve"> and </w:t>
      </w:r>
      <w:r w:rsidR="002B04C7" w:rsidRPr="00A75CB8">
        <w:t xml:space="preserve">highlight the gaps in the current evidence </w:t>
      </w:r>
      <w:r w:rsidR="008C7E7E" w:rsidRPr="00A75CB8">
        <w:t>to guide further research in this area.</w:t>
      </w:r>
    </w:p>
    <w:p w14:paraId="401A7741" w14:textId="66012840" w:rsidR="00152761" w:rsidRPr="00A75CB8" w:rsidRDefault="00152761" w:rsidP="00BF5BE6">
      <w:pPr>
        <w:rPr>
          <w:b/>
          <w:bCs/>
        </w:rPr>
      </w:pPr>
      <w:r w:rsidRPr="00A75CB8">
        <w:rPr>
          <w:b/>
          <w:bCs/>
        </w:rPr>
        <w:t>Methods</w:t>
      </w:r>
    </w:p>
    <w:p w14:paraId="0CD7ED10" w14:textId="3EFFE384" w:rsidR="00747F4A" w:rsidRPr="00A75CB8" w:rsidRDefault="009E4C80" w:rsidP="00BF5BE6">
      <w:r w:rsidRPr="00A75CB8">
        <w:t>A</w:t>
      </w:r>
      <w:r w:rsidR="00B62AE8" w:rsidRPr="00A75CB8">
        <w:t xml:space="preserve"> </w:t>
      </w:r>
      <w:r w:rsidR="007457E7" w:rsidRPr="00A75CB8">
        <w:t>pre-specified</w:t>
      </w:r>
      <w:r w:rsidR="00B62AE8" w:rsidRPr="00A75CB8">
        <w:t xml:space="preserve"> protocol was developed</w:t>
      </w:r>
      <w:r w:rsidR="003F3D94" w:rsidRPr="00A75CB8">
        <w:t xml:space="preserve"> based on established PRISMA (Preferred Reporting Items for Systematic Reviews and Meta-Analyses) </w:t>
      </w:r>
      <w:r w:rsidR="00417C6E" w:rsidRPr="00A75CB8">
        <w:t xml:space="preserve">systematic review </w:t>
      </w:r>
      <w:r w:rsidR="00B54F46" w:rsidRPr="00A75CB8">
        <w:t>guidelines</w:t>
      </w:r>
      <w:r w:rsidR="00417C6E" w:rsidRPr="00A75CB8">
        <w:fldChar w:fldCharType="begin"/>
      </w:r>
      <w:r w:rsidR="00B54F46" w:rsidRPr="00A75CB8">
        <w:instrText xml:space="preserve"> ADDIN EN.CITE &lt;EndNote&gt;&lt;Cite&gt;&lt;Author&gt;Moher&lt;/Author&gt;&lt;Year&gt;2009&lt;/Year&gt;&lt;RecNum&gt;102&lt;/RecNum&gt;&lt;DisplayText&gt;&lt;style face="superscript"&gt;11&lt;/style&gt;&lt;/DisplayText&gt;&lt;record&gt;&lt;rec-number&gt;102&lt;/rec-number&gt;&lt;foreign-keys&gt;&lt;key app="EN" db-id="fx92pt25dt2p9qetwroxwp9u9d9vtxv0ze9r" timestamp="1654772978"&gt;102&lt;/key&gt;&lt;/foreign-keys&gt;&lt;ref-type name="Journal Article"&gt;17&lt;/ref-type&gt;&lt;contributors&gt;&lt;authors&gt;&lt;author&gt;Moher, D.&lt;/author&gt;&lt;author&gt;Liberati, A.&lt;/author&gt;&lt;author&gt;Tetzlaff, J.&lt;/author&gt;&lt;author&gt;Altman, D. G.&lt;/author&gt;&lt;/authors&gt;&lt;/contributors&gt;&lt;auth-address&gt;Ottawa Methods Centre, Ottawa Hospital Research Institute, Ottawa, Ontario, Canada. dmoher@ohri.ca&lt;/auth-address&gt;&lt;titles&gt;&lt;title&gt;Preferred reporting items for systematic reviews and meta-analyses: the PRISMA statement&lt;/title&gt;&lt;secondary-title&gt;PLoS Med&lt;/secondary-title&gt;&lt;/titles&gt;&lt;periodical&gt;&lt;full-title&gt;PLoS Med&lt;/full-title&gt;&lt;/periodical&gt;&lt;pages&gt;e1000097&lt;/pages&gt;&lt;volume&gt;6&lt;/volume&gt;&lt;number&gt;7&lt;/number&gt;&lt;edition&gt;2009/07/22&lt;/edition&gt;&lt;keywords&gt;&lt;keyword&gt;Evidence-Based Practice/standards&lt;/keyword&gt;&lt;keyword&gt;Humans&lt;/keyword&gt;&lt;keyword&gt;*Meta-Analysis as Topic&lt;/keyword&gt;&lt;keyword&gt;Periodicals as Topic/standards&lt;/keyword&gt;&lt;keyword&gt;Publication Bias&lt;/keyword&gt;&lt;keyword&gt;Publishing/*standards&lt;/keyword&gt;&lt;keyword&gt;Quality Control&lt;/keyword&gt;&lt;keyword&gt;*Review Literature as Topic&lt;/keyword&gt;&lt;keyword&gt;*Terminology as Topic&lt;/keyword&gt;&lt;/keywords&gt;&lt;dates&gt;&lt;year&gt;2009&lt;/year&gt;&lt;pub-dates&gt;&lt;date&gt;Jul 21&lt;/date&gt;&lt;/pub-dates&gt;&lt;/dates&gt;&lt;isbn&gt;1549-1277 (Print)&amp;#xD;1549-1277&lt;/isbn&gt;&lt;accession-num&gt;19621072&lt;/accession-num&gt;&lt;urls&gt;&lt;/urls&gt;&lt;custom2&gt;PMC2707599&lt;/custom2&gt;&lt;electronic-resource-num&gt;10.1371/journal.pmed.1000097&lt;/electronic-resource-num&gt;&lt;remote-database-provider&gt;NLM&lt;/remote-database-provider&gt;&lt;language&gt;eng&lt;/language&gt;&lt;/record&gt;&lt;/Cite&gt;&lt;/EndNote&gt;</w:instrText>
      </w:r>
      <w:r w:rsidR="00417C6E" w:rsidRPr="00A75CB8">
        <w:fldChar w:fldCharType="separate"/>
      </w:r>
      <w:r w:rsidR="00B54F46" w:rsidRPr="00A75CB8">
        <w:rPr>
          <w:noProof/>
          <w:vertAlign w:val="superscript"/>
        </w:rPr>
        <w:t>11</w:t>
      </w:r>
      <w:r w:rsidR="00417C6E" w:rsidRPr="00A75CB8">
        <w:fldChar w:fldCharType="end"/>
      </w:r>
      <w:r w:rsidR="00895AC7" w:rsidRPr="00A75CB8">
        <w:t xml:space="preserve"> and The Cochrane Collaboration</w:t>
      </w:r>
      <w:r w:rsidR="005A46B5" w:rsidRPr="00A75CB8">
        <w:t>’s</w:t>
      </w:r>
      <w:r w:rsidR="00895AC7" w:rsidRPr="00A75CB8">
        <w:t xml:space="preserve"> provisional rapid review method recommendations</w:t>
      </w:r>
      <w:r w:rsidR="007457E7" w:rsidRPr="00A75CB8">
        <w:t>.</w:t>
      </w:r>
      <w:r w:rsidR="00895AC7" w:rsidRPr="00A75CB8">
        <w:fldChar w:fldCharType="begin">
          <w:fldData xml:space="preserve">PEVuZE5vdGU+PENpdGU+PEF1dGhvcj5HYXJyaXR0eTwvQXV0aG9yPjxZZWFyPjIwMjE8L1llYXI+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</w:fldData>
        </w:fldChar>
      </w:r>
      <w:r w:rsidR="00B54F46" w:rsidRPr="00A75CB8">
        <w:instrText xml:space="preserve"> ADDIN EN.CITE </w:instrText>
      </w:r>
      <w:r w:rsidR="00B54F46" w:rsidRPr="00A75CB8">
        <w:fldChar w:fldCharType="begin">
          <w:fldData xml:space="preserve">PEVuZE5vdGU+PENpdGU+PEF1dGhvcj5HYXJyaXR0eTwvQXV0aG9yPjxZZWFyPjIwMjE8L1llYXI+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</w:fldData>
        </w:fldChar>
      </w:r>
      <w:r w:rsidR="00B54F46" w:rsidRPr="00A75CB8">
        <w:instrText xml:space="preserve"> ADDIN EN.CITE.DATA </w:instrText>
      </w:r>
      <w:r w:rsidR="00B54F46" w:rsidRPr="00A75CB8">
        <w:fldChar w:fldCharType="end"/>
      </w:r>
      <w:r w:rsidR="00895AC7" w:rsidRPr="00A75CB8">
        <w:fldChar w:fldCharType="separate"/>
      </w:r>
      <w:r w:rsidR="00B54F46" w:rsidRPr="00A75CB8">
        <w:rPr>
          <w:noProof/>
          <w:vertAlign w:val="superscript"/>
        </w:rPr>
        <w:t>12</w:t>
      </w:r>
      <w:r w:rsidR="00895AC7" w:rsidRPr="00A75CB8">
        <w:fldChar w:fldCharType="end"/>
      </w:r>
      <w:r w:rsidR="00B62AE8" w:rsidRPr="00A75CB8">
        <w:t xml:space="preserve"> </w:t>
      </w:r>
      <w:r w:rsidR="007457E7" w:rsidRPr="00A75CB8">
        <w:t xml:space="preserve"> </w:t>
      </w:r>
      <w:r w:rsidR="00570472">
        <w:t>T</w:t>
      </w:r>
      <w:r w:rsidR="00B62AE8" w:rsidRPr="00A75CB8">
        <w:t xml:space="preserve">he </w:t>
      </w:r>
      <w:r w:rsidR="007457E7" w:rsidRPr="00A75CB8">
        <w:t>PICO (population, intervention, comparison</w:t>
      </w:r>
      <w:r w:rsidR="00B62AE8" w:rsidRPr="00A75CB8">
        <w:t xml:space="preserve"> and </w:t>
      </w:r>
      <w:r w:rsidR="007457E7" w:rsidRPr="00A75CB8">
        <w:t xml:space="preserve">outcome) </w:t>
      </w:r>
      <w:r w:rsidR="0066468F" w:rsidRPr="00A75CB8">
        <w:t>model</w:t>
      </w:r>
      <w:r w:rsidR="00570472">
        <w:t xml:space="preserve"> </w:t>
      </w:r>
      <w:r w:rsidR="00157697" w:rsidRPr="00A75CB8">
        <w:t xml:space="preserve">for this review </w:t>
      </w:r>
      <w:r w:rsidR="005A46B5" w:rsidRPr="00A75CB8">
        <w:t>was</w:t>
      </w:r>
      <w:r w:rsidR="00157697" w:rsidRPr="00A75CB8">
        <w:t>:</w:t>
      </w:r>
    </w:p>
    <w:p w14:paraId="21E25584" w14:textId="4605FC53" w:rsidR="00C15185" w:rsidRPr="00A75CB8" w:rsidRDefault="008D238E" w:rsidP="008D238E">
      <w:pPr>
        <w:pStyle w:val="ListParagraph"/>
        <w:numPr>
          <w:ilvl w:val="0"/>
          <w:numId w:val="1"/>
        </w:numPr>
      </w:pPr>
      <w:r w:rsidRPr="00A75CB8">
        <w:t>Population: Adult patients diagnosed with head and neck cancer (</w:t>
      </w:r>
      <w:r w:rsidR="004766BC" w:rsidRPr="00A75CB8">
        <w:t>International Classification of Disease for Oncology, 3</w:t>
      </w:r>
      <w:r w:rsidR="004766BC" w:rsidRPr="00A75CB8">
        <w:rPr>
          <w:vertAlign w:val="superscript"/>
        </w:rPr>
        <w:t>rd</w:t>
      </w:r>
      <w:r w:rsidR="004766BC" w:rsidRPr="00A75CB8">
        <w:t xml:space="preserve"> edition (ICD-O-3) </w:t>
      </w:r>
      <w:r w:rsidRPr="00A75CB8">
        <w:t>diagnostic codes C00</w:t>
      </w:r>
      <w:r w:rsidR="00157697" w:rsidRPr="00A75CB8">
        <w:rPr>
          <w:rFonts w:cstheme="minorHAnsi"/>
        </w:rPr>
        <w:t>–</w:t>
      </w:r>
      <w:r w:rsidRPr="00A75CB8">
        <w:t>C14, C30</w:t>
      </w:r>
      <w:r w:rsidR="00157697" w:rsidRPr="00A75CB8">
        <w:rPr>
          <w:rFonts w:cstheme="minorHAnsi"/>
        </w:rPr>
        <w:t>–</w:t>
      </w:r>
      <w:r w:rsidRPr="00A75CB8">
        <w:t>32)</w:t>
      </w:r>
      <w:r w:rsidR="00157697" w:rsidRPr="00A75CB8">
        <w:t xml:space="preserve"> during the COVID-19 pandemic.</w:t>
      </w:r>
    </w:p>
    <w:p w14:paraId="505ED62F" w14:textId="2A1E6CC1" w:rsidR="00157697" w:rsidRPr="00A75CB8" w:rsidRDefault="00157697" w:rsidP="008D238E">
      <w:pPr>
        <w:pStyle w:val="ListParagraph"/>
        <w:numPr>
          <w:ilvl w:val="0"/>
          <w:numId w:val="1"/>
        </w:numPr>
      </w:pPr>
      <w:r w:rsidRPr="00A75CB8">
        <w:t>Intervention: COVID-19 pandemic</w:t>
      </w:r>
      <w:r w:rsidR="000D597D" w:rsidRPr="00A75CB8">
        <w:t xml:space="preserve"> </w:t>
      </w:r>
      <w:r w:rsidR="007C2033" w:rsidRPr="00A75CB8">
        <w:t>(and associated public health measures)</w:t>
      </w:r>
      <w:r w:rsidRPr="00A75CB8">
        <w:t>.</w:t>
      </w:r>
    </w:p>
    <w:p w14:paraId="54CE46CB" w14:textId="19FCEE69" w:rsidR="00157697" w:rsidRPr="00A75CB8" w:rsidRDefault="00157697" w:rsidP="00891504">
      <w:pPr>
        <w:pStyle w:val="ListParagraph"/>
        <w:numPr>
          <w:ilvl w:val="0"/>
          <w:numId w:val="1"/>
        </w:numPr>
      </w:pPr>
      <w:r w:rsidRPr="00A75CB8">
        <w:t xml:space="preserve">Comparison: Adult patients diagnosed with head and neck cancer </w:t>
      </w:r>
      <w:r w:rsidR="004D21D8" w:rsidRPr="00A75CB8">
        <w:t>before</w:t>
      </w:r>
      <w:r w:rsidRPr="00A75CB8">
        <w:t xml:space="preserve"> the COVID-19 pandemic</w:t>
      </w:r>
      <w:r w:rsidR="00733BEB" w:rsidRPr="00A75CB8">
        <w:t xml:space="preserve"> (and associated public health measures).</w:t>
      </w:r>
    </w:p>
    <w:p w14:paraId="331D6F61" w14:textId="471287C9" w:rsidR="00157697" w:rsidRPr="00A75CB8" w:rsidRDefault="00157697" w:rsidP="008476C0">
      <w:pPr>
        <w:pStyle w:val="ListParagraph"/>
        <w:numPr>
          <w:ilvl w:val="0"/>
          <w:numId w:val="1"/>
        </w:numPr>
      </w:pPr>
      <w:r w:rsidRPr="00A75CB8">
        <w:t xml:space="preserve">Outcomes: </w:t>
      </w:r>
      <w:r w:rsidR="004D21D8" w:rsidRPr="00A75CB8">
        <w:t>The s</w:t>
      </w:r>
      <w:r w:rsidRPr="00A75CB8">
        <w:t>tage at diagnosis,</w:t>
      </w:r>
      <w:r w:rsidR="004D21D8" w:rsidRPr="00A75CB8">
        <w:t xml:space="preserve"> </w:t>
      </w:r>
      <w:r w:rsidRPr="00A75CB8">
        <w:t>incidence of head and neck cancer diagnoses, volume of new patient referrals</w:t>
      </w:r>
      <w:r w:rsidR="004D21D8" w:rsidRPr="00A75CB8">
        <w:t xml:space="preserve"> and</w:t>
      </w:r>
      <w:r w:rsidRPr="00A75CB8">
        <w:t xml:space="preserve"> volume of workload relating to treatments for HNC.</w:t>
      </w:r>
    </w:p>
    <w:p w14:paraId="0399E241" w14:textId="4D1B247D" w:rsidR="00B62AE8" w:rsidRPr="00A75CB8" w:rsidRDefault="00570472" w:rsidP="00BF5BE6">
      <w:r>
        <w:t>Eligibility</w:t>
      </w:r>
      <w:r w:rsidR="00B62AE8" w:rsidRPr="00A75CB8">
        <w:t xml:space="preserve"> criteria</w:t>
      </w:r>
    </w:p>
    <w:p w14:paraId="406079D7" w14:textId="43D631BE" w:rsidR="00B62AE8" w:rsidRPr="00A75CB8" w:rsidRDefault="00A421E1" w:rsidP="00BF5BE6">
      <w:r w:rsidRPr="00A75CB8">
        <w:t xml:space="preserve">Articles were eligible for </w:t>
      </w:r>
      <w:r w:rsidR="00D213EA" w:rsidRPr="00A75CB8">
        <w:t>inclusion</w:t>
      </w:r>
      <w:r w:rsidR="00432BED">
        <w:t xml:space="preserve"> if they provided</w:t>
      </w:r>
      <w:r w:rsidRPr="00A75CB8">
        <w:t>:</w:t>
      </w:r>
      <w:r w:rsidR="00B62AE8" w:rsidRPr="00A75CB8">
        <w:t xml:space="preserve"> comparative data between </w:t>
      </w:r>
      <w:r w:rsidR="00D213EA" w:rsidRPr="00A75CB8">
        <w:t xml:space="preserve">a </w:t>
      </w:r>
      <w:r w:rsidR="00B62AE8" w:rsidRPr="00A75CB8">
        <w:t xml:space="preserve">pre-pandemic </w:t>
      </w:r>
      <w:r w:rsidR="00382ED2" w:rsidRPr="00A75CB8">
        <w:t xml:space="preserve">(before March 2020) </w:t>
      </w:r>
      <w:r w:rsidR="00B62AE8" w:rsidRPr="00A75CB8">
        <w:t>and pandemic cohort</w:t>
      </w:r>
      <w:r w:rsidR="00382ED2" w:rsidRPr="00A75CB8">
        <w:t xml:space="preserve"> (after March 2020</w:t>
      </w:r>
      <w:r w:rsidR="00DC6C83" w:rsidRPr="00A75CB8">
        <w:t xml:space="preserve"> during</w:t>
      </w:r>
      <w:r w:rsidR="001B3B18" w:rsidRPr="00A75CB8">
        <w:t xml:space="preserve"> the</w:t>
      </w:r>
      <w:r w:rsidR="00DC6C83" w:rsidRPr="00A75CB8">
        <w:t xml:space="preserve"> lockdown period</w:t>
      </w:r>
      <w:r w:rsidR="00382ED2" w:rsidRPr="00A75CB8">
        <w:t>)</w:t>
      </w:r>
      <w:r w:rsidR="00B62AE8" w:rsidRPr="00A75CB8">
        <w:t xml:space="preserve">; provided comparative data on tumour stage, </w:t>
      </w:r>
      <w:r w:rsidR="00622593" w:rsidRPr="00A75CB8">
        <w:t>incidence,</w:t>
      </w:r>
      <w:r w:rsidR="00B62AE8" w:rsidRPr="00A75CB8">
        <w:t xml:space="preserve"> </w:t>
      </w:r>
      <w:r w:rsidR="00EC6A0A" w:rsidRPr="00A75CB8">
        <w:t xml:space="preserve">referral pathway </w:t>
      </w:r>
      <w:r w:rsidR="00261D2D" w:rsidRPr="00A75CB8">
        <w:t>(</w:t>
      </w:r>
      <w:r w:rsidR="004766BC" w:rsidRPr="00A75CB8">
        <w:t>number</w:t>
      </w:r>
      <w:r w:rsidR="00261D2D" w:rsidRPr="00A75CB8">
        <w:t xml:space="preserve"> of</w:t>
      </w:r>
      <w:r w:rsidR="00E53C27" w:rsidRPr="00A75CB8">
        <w:t xml:space="preserve"> new patient</w:t>
      </w:r>
      <w:r w:rsidR="000D597D" w:rsidRPr="00A75CB8">
        <w:t xml:space="preserve"> referrals</w:t>
      </w:r>
      <w:r w:rsidR="00E53C27" w:rsidRPr="00A75CB8">
        <w:t>)</w:t>
      </w:r>
      <w:r w:rsidR="007C2033" w:rsidRPr="00A75CB8">
        <w:t>,</w:t>
      </w:r>
      <w:r w:rsidR="00EC6A0A" w:rsidRPr="00A75CB8">
        <w:t xml:space="preserve"> </w:t>
      </w:r>
      <w:r w:rsidR="00B62AE8" w:rsidRPr="00A75CB8">
        <w:t xml:space="preserve">or </w:t>
      </w:r>
      <w:r w:rsidR="00A04437" w:rsidRPr="00A75CB8">
        <w:t>workload levels</w:t>
      </w:r>
      <w:r w:rsidR="00261D2D" w:rsidRPr="00A75CB8">
        <w:t xml:space="preserve"> (number of treatments for HNC)</w:t>
      </w:r>
      <w:r w:rsidR="00D213EA" w:rsidRPr="00A75CB8">
        <w:t xml:space="preserve">; reported effect on </w:t>
      </w:r>
      <w:r w:rsidR="00733BEB" w:rsidRPr="00A75CB8">
        <w:t>HNC</w:t>
      </w:r>
      <w:r w:rsidR="00EB1203" w:rsidRPr="00A75CB8">
        <w:t xml:space="preserve">. </w:t>
      </w:r>
    </w:p>
    <w:p w14:paraId="50C4F58B" w14:textId="7A3AC0EF" w:rsidR="00A421E1" w:rsidRPr="00A75CB8" w:rsidRDefault="00D4008F" w:rsidP="00BF5BE6">
      <w:r w:rsidRPr="00A75CB8">
        <w:t>Articles</w:t>
      </w:r>
      <w:r w:rsidR="00622593" w:rsidRPr="00A75CB8">
        <w:t xml:space="preserve"> </w:t>
      </w:r>
      <w:r w:rsidR="00A421E1" w:rsidRPr="00A75CB8">
        <w:t>were excluded</w:t>
      </w:r>
      <w:r w:rsidRPr="00A75CB8">
        <w:t xml:space="preserve"> </w:t>
      </w:r>
      <w:r w:rsidR="00A8298D">
        <w:t xml:space="preserve">if </w:t>
      </w:r>
      <w:r w:rsidR="00A421E1" w:rsidRPr="00A75CB8">
        <w:t>they were</w:t>
      </w:r>
      <w:r w:rsidR="00622593" w:rsidRPr="00A75CB8">
        <w:t>:</w:t>
      </w:r>
      <w:r w:rsidR="00A421E1" w:rsidRPr="00A75CB8">
        <w:t xml:space="preserve"> case reports, </w:t>
      </w:r>
      <w:r w:rsidR="00EB1203" w:rsidRPr="00A75CB8">
        <w:t xml:space="preserve">narrative </w:t>
      </w:r>
      <w:r w:rsidR="00622593" w:rsidRPr="00A75CB8">
        <w:t>review</w:t>
      </w:r>
      <w:r w:rsidR="00A421E1" w:rsidRPr="00A75CB8">
        <w:t xml:space="preserve"> articles,</w:t>
      </w:r>
      <w:r w:rsidRPr="00A75CB8">
        <w:t xml:space="preserve"> news items</w:t>
      </w:r>
      <w:r w:rsidR="00456799" w:rsidRPr="00A75CB8">
        <w:t>, editorials</w:t>
      </w:r>
      <w:r w:rsidR="00BD0D50" w:rsidRPr="00A75CB8">
        <w:t>, comments, letters</w:t>
      </w:r>
      <w:r w:rsidR="005C505F" w:rsidRPr="00A75CB8">
        <w:t xml:space="preserve">, </w:t>
      </w:r>
      <w:r w:rsidR="004D21D8" w:rsidRPr="00A75CB8">
        <w:t xml:space="preserve">or </w:t>
      </w:r>
      <w:r w:rsidR="005C505F" w:rsidRPr="00A75CB8">
        <w:t>conference abstracts</w:t>
      </w:r>
      <w:r w:rsidR="00622593" w:rsidRPr="00A75CB8">
        <w:t>;</w:t>
      </w:r>
      <w:r w:rsidR="00A421E1" w:rsidRPr="00A75CB8">
        <w:t xml:space="preserve"> not published in English</w:t>
      </w:r>
      <w:r w:rsidR="00EB1203" w:rsidRPr="00A75CB8">
        <w:t xml:space="preserve"> language</w:t>
      </w:r>
      <w:r w:rsidR="00622593" w:rsidRPr="00A75CB8">
        <w:t>;</w:t>
      </w:r>
      <w:r w:rsidR="00A421E1" w:rsidRPr="00A75CB8">
        <w:t xml:space="preserve"> </w:t>
      </w:r>
      <w:r w:rsidR="002C47C6" w:rsidRPr="00A75CB8">
        <w:t>s</w:t>
      </w:r>
      <w:r w:rsidR="00622593" w:rsidRPr="00A75CB8">
        <w:t>tudies</w:t>
      </w:r>
      <w:r w:rsidR="00A421E1" w:rsidRPr="00A75CB8">
        <w:t xml:space="preserve"> reported outcomes which were not related to tumour stage, incidence</w:t>
      </w:r>
      <w:r w:rsidR="00EF526F" w:rsidRPr="00A75CB8">
        <w:t>, referral pathway</w:t>
      </w:r>
      <w:r w:rsidR="00A04437" w:rsidRPr="00A75CB8">
        <w:t xml:space="preserve"> or workload levels</w:t>
      </w:r>
      <w:r w:rsidR="00622593" w:rsidRPr="00A75CB8">
        <w:t>;</w:t>
      </w:r>
      <w:r w:rsidR="00A421E1" w:rsidRPr="00A75CB8">
        <w:t xml:space="preserve"> </w:t>
      </w:r>
      <w:r w:rsidR="002E322A" w:rsidRPr="00A75CB8">
        <w:t xml:space="preserve">cohort comprised less than </w:t>
      </w:r>
      <w:r w:rsidR="00726122" w:rsidRPr="00A75CB8">
        <w:t>1</w:t>
      </w:r>
      <w:r w:rsidR="002E322A" w:rsidRPr="00A75CB8">
        <w:t xml:space="preserve">5 subjects; </w:t>
      </w:r>
      <w:r w:rsidRPr="00A75CB8">
        <w:t>studies investigat</w:t>
      </w:r>
      <w:r w:rsidR="00AF0A65" w:rsidRPr="00A75CB8">
        <w:t>ing</w:t>
      </w:r>
      <w:r w:rsidRPr="00A75CB8">
        <w:t xml:space="preserve"> cancer in </w:t>
      </w:r>
      <w:r w:rsidR="00AF0A65" w:rsidRPr="00A75CB8">
        <w:t xml:space="preserve">parts of the body other than head and neck; </w:t>
      </w:r>
      <w:r w:rsidR="007C2033" w:rsidRPr="00A75CB8">
        <w:t xml:space="preserve">and </w:t>
      </w:r>
      <w:r w:rsidR="00A421E1" w:rsidRPr="00A75CB8">
        <w:t xml:space="preserve">studies that did not provide </w:t>
      </w:r>
      <w:r w:rsidR="00622593" w:rsidRPr="00A75CB8">
        <w:t>comparisons</w:t>
      </w:r>
      <w:r w:rsidR="00A421E1" w:rsidRPr="00A75CB8">
        <w:t xml:space="preserve"> between pre-</w:t>
      </w:r>
      <w:r w:rsidR="00622593" w:rsidRPr="00A75CB8">
        <w:t>pandemic</w:t>
      </w:r>
      <w:r w:rsidR="00A421E1" w:rsidRPr="00A75CB8">
        <w:t xml:space="preserve"> and pandemic cohorts.</w:t>
      </w:r>
    </w:p>
    <w:p w14:paraId="303B583E" w14:textId="5647C596" w:rsidR="00F8458D" w:rsidRPr="00A75CB8" w:rsidRDefault="00F8458D" w:rsidP="00BF5BE6">
      <w:r w:rsidRPr="00A75CB8">
        <w:lastRenderedPageBreak/>
        <w:t>Information sources</w:t>
      </w:r>
    </w:p>
    <w:p w14:paraId="1A73F18C" w14:textId="5A08A735" w:rsidR="00F8458D" w:rsidRPr="00A75CB8" w:rsidRDefault="00AF0A65" w:rsidP="00BF5BE6">
      <w:r w:rsidRPr="00A75CB8">
        <w:t>An extensive literature search was conducted</w:t>
      </w:r>
      <w:r w:rsidR="00E05BFA" w:rsidRPr="00A75CB8">
        <w:t xml:space="preserve"> </w:t>
      </w:r>
      <w:r w:rsidR="004D21D8" w:rsidRPr="00A75CB8">
        <w:t>using</w:t>
      </w:r>
      <w:r w:rsidR="00E05BFA" w:rsidRPr="00A75CB8">
        <w:t xml:space="preserve"> the following </w:t>
      </w:r>
      <w:r w:rsidR="00260DD8" w:rsidRPr="00A75CB8">
        <w:t>academic</w:t>
      </w:r>
      <w:r w:rsidR="00345E64" w:rsidRPr="00A75CB8">
        <w:t xml:space="preserve"> </w:t>
      </w:r>
      <w:r w:rsidR="00E05BFA" w:rsidRPr="00A75CB8">
        <w:t>databases:</w:t>
      </w:r>
      <w:r w:rsidRPr="00A75CB8">
        <w:t xml:space="preserve"> </w:t>
      </w:r>
      <w:r w:rsidR="00322CAD" w:rsidRPr="00A75CB8">
        <w:t>PubMed</w:t>
      </w:r>
      <w:r w:rsidR="00F8458D" w:rsidRPr="00A75CB8">
        <w:t xml:space="preserve">, Scopus, Web of Science, </w:t>
      </w:r>
      <w:r w:rsidR="004D21D8" w:rsidRPr="00A75CB8">
        <w:t>and the</w:t>
      </w:r>
      <w:r w:rsidR="00F8458D" w:rsidRPr="00A75CB8">
        <w:t xml:space="preserve"> China National Knowledge Infrastructure </w:t>
      </w:r>
      <w:r w:rsidR="00E05BFA" w:rsidRPr="00A75CB8">
        <w:t>database. All publication</w:t>
      </w:r>
      <w:r w:rsidR="00345E64" w:rsidRPr="00A75CB8">
        <w:t>s</w:t>
      </w:r>
      <w:r w:rsidR="00E05BFA" w:rsidRPr="00A75CB8">
        <w:t xml:space="preserve"> between March 2020 and May 2022</w:t>
      </w:r>
      <w:r w:rsidR="00B22350" w:rsidRPr="00A75CB8">
        <w:t xml:space="preserve"> were searched</w:t>
      </w:r>
      <w:r w:rsidR="00E05BFA" w:rsidRPr="00A75CB8">
        <w:t xml:space="preserve">. </w:t>
      </w:r>
    </w:p>
    <w:p w14:paraId="7B4F0CF5" w14:textId="50326800" w:rsidR="00345E64" w:rsidRPr="00A75CB8" w:rsidRDefault="00345E64" w:rsidP="00BF5BE6">
      <w:r w:rsidRPr="00A75CB8">
        <w:t>A grey literature search was also conducted using “grey matters”</w:t>
      </w:r>
      <w:r w:rsidR="00652ED6" w:rsidRPr="00A75CB8">
        <w:t xml:space="preserve">, </w:t>
      </w:r>
      <w:r w:rsidRPr="00A75CB8">
        <w:t xml:space="preserve">a checklist developed by the Canadian Drug and </w:t>
      </w:r>
      <w:r w:rsidR="00876EA9" w:rsidRPr="00A75CB8">
        <w:t>H</w:t>
      </w:r>
      <w:r w:rsidRPr="00A75CB8">
        <w:t xml:space="preserve">ealth </w:t>
      </w:r>
      <w:r w:rsidR="00876EA9" w:rsidRPr="00A75CB8">
        <w:t>T</w:t>
      </w:r>
      <w:r w:rsidRPr="00A75CB8">
        <w:t xml:space="preserve">echnology </w:t>
      </w:r>
      <w:r w:rsidR="00876EA9" w:rsidRPr="00A75CB8">
        <w:t>A</w:t>
      </w:r>
      <w:r w:rsidRPr="00A75CB8">
        <w:t>gency</w:t>
      </w:r>
      <w:r w:rsidR="00225E41" w:rsidRPr="00A75CB8">
        <w:t xml:space="preserve"> </w:t>
      </w:r>
      <w:r w:rsidR="00876EA9" w:rsidRPr="00A75CB8">
        <w:t xml:space="preserve">(CDHTA) </w:t>
      </w:r>
      <w:r w:rsidR="00225E41" w:rsidRPr="00A75CB8">
        <w:t xml:space="preserve">as a guide for the websites to search for </w:t>
      </w:r>
      <w:r w:rsidR="00C7148A" w:rsidRPr="00A75CB8">
        <w:t>health-related</w:t>
      </w:r>
      <w:r w:rsidR="00225E41" w:rsidRPr="00A75CB8">
        <w:t xml:space="preserve"> grey literature.</w:t>
      </w:r>
      <w:r w:rsidR="00353ADA" w:rsidRPr="00A75CB8">
        <w:fldChar w:fldCharType="begin"/>
      </w:r>
      <w:r w:rsidR="00353ADA" w:rsidRPr="00A75CB8">
        <w:instrText xml:space="preserve"> ADDIN EN.CITE &lt;EndNote&gt;&lt;Cite&gt;&lt;Author&gt;Canadian Drug and Health Technology Agency&lt;/Author&gt;&lt;Year&gt;2022&lt;/Year&gt;&lt;RecNum&gt;88&lt;/RecNum&gt;&lt;DisplayText&gt;&lt;style face="superscript"&gt;13&lt;/style&gt;&lt;/DisplayText&gt;&lt;record&gt;&lt;rec-number&gt;88&lt;/rec-number&gt;&lt;foreign-keys&gt;&lt;key app="EN" db-id="fx92pt25dt2p9qetwroxwp9u9d9vtxv0ze9r" timestamp="1654120031"&gt;88&lt;/key&gt;&lt;/foreign-keys&gt;&lt;ref-type name="Web Page"&gt;12&lt;/ref-type&gt;&lt;contributors&gt;&lt;authors&gt;&lt;author&gt;Canadian Drug and Health Technology Agency,&lt;/author&gt;&lt;/authors&gt;&lt;/contributors&gt;&lt;titles&gt;&lt;title&gt;Grey Matters: a practical tool for searching health-related grey literature&lt;/title&gt;&lt;/titles&gt;&lt;volume&gt;2022&lt;/volume&gt;&lt;number&gt;01/06/2022&lt;/number&gt;&lt;dates&gt;&lt;year&gt;2022&lt;/year&gt;&lt;/dates&gt;&lt;publisher&gt;&amp;#xD;&lt;/publisher&gt;&lt;urls&gt;&lt;related-urls&gt;&lt;url&gt;https://www.cadth.ca/grey-matters-practical-tool-searching-health-related-grey-literature&lt;/url&gt;&lt;/related-urls&gt;&lt;/urls&gt;&lt;/record&gt;&lt;/Cite&gt;&lt;/EndNote&gt;</w:instrText>
      </w:r>
      <w:r w:rsidR="00353ADA" w:rsidRPr="00A75CB8">
        <w:fldChar w:fldCharType="separate"/>
      </w:r>
      <w:r w:rsidR="00353ADA" w:rsidRPr="00A75CB8">
        <w:rPr>
          <w:noProof/>
          <w:vertAlign w:val="superscript"/>
        </w:rPr>
        <w:t>13</w:t>
      </w:r>
      <w:r w:rsidR="00353ADA" w:rsidRPr="00A75CB8">
        <w:fldChar w:fldCharType="end"/>
      </w:r>
      <w:r w:rsidR="00225E41" w:rsidRPr="00A75CB8">
        <w:t xml:space="preserve"> </w:t>
      </w:r>
      <w:r w:rsidR="00633B69" w:rsidRPr="00A75CB8">
        <w:t xml:space="preserve"> </w:t>
      </w:r>
      <w:r w:rsidR="00225E41" w:rsidRPr="00A75CB8">
        <w:t xml:space="preserve">Searches of MedRxiv </w:t>
      </w:r>
      <w:r w:rsidR="00652ED6" w:rsidRPr="00A75CB8">
        <w:t>(</w:t>
      </w:r>
      <w:r w:rsidR="00225E41" w:rsidRPr="00A75CB8">
        <w:t>a pre-print server</w:t>
      </w:r>
      <w:r w:rsidR="00652ED6" w:rsidRPr="00A75CB8">
        <w:t>)</w:t>
      </w:r>
      <w:r w:rsidR="00225E41" w:rsidRPr="00A75CB8">
        <w:t xml:space="preserve"> </w:t>
      </w:r>
      <w:r w:rsidR="005032EA" w:rsidRPr="00A75CB8">
        <w:t xml:space="preserve">and Google, </w:t>
      </w:r>
      <w:r w:rsidR="00225E41" w:rsidRPr="00A75CB8">
        <w:t xml:space="preserve">were also made using the search terms listed below. The </w:t>
      </w:r>
      <w:r w:rsidR="007C66B0" w:rsidRPr="00A75CB8">
        <w:t xml:space="preserve">titles of the </w:t>
      </w:r>
      <w:r w:rsidR="00225E41" w:rsidRPr="00A75CB8">
        <w:t xml:space="preserve">first 100 results for each </w:t>
      </w:r>
      <w:r w:rsidR="007C66B0" w:rsidRPr="00A75CB8">
        <w:t xml:space="preserve">grey literature website search were screened for relevance </w:t>
      </w:r>
      <w:r w:rsidR="00333B8F" w:rsidRPr="00A75CB8">
        <w:t xml:space="preserve">and the reports </w:t>
      </w:r>
      <w:r w:rsidR="00C7148A" w:rsidRPr="00A75CB8">
        <w:t>that met the parameters of the eligibility criteria were included in this review</w:t>
      </w:r>
      <w:r w:rsidR="007C66B0" w:rsidRPr="00A75CB8">
        <w:t>.</w:t>
      </w:r>
    </w:p>
    <w:p w14:paraId="131CBD13" w14:textId="33054E3E" w:rsidR="00F8458D" w:rsidRPr="00A75CB8" w:rsidRDefault="00F8458D" w:rsidP="00BF5BE6">
      <w:r w:rsidRPr="00A75CB8">
        <w:t>Search</w:t>
      </w:r>
    </w:p>
    <w:p w14:paraId="6D976109" w14:textId="26F16D75" w:rsidR="00F8458D" w:rsidRPr="00A75CB8" w:rsidRDefault="00F8458D" w:rsidP="00BF5BE6">
      <w:r w:rsidRPr="00A75CB8">
        <w:t xml:space="preserve">Search terms </w:t>
      </w:r>
      <w:r w:rsidR="00BE0F2B" w:rsidRPr="00A75CB8">
        <w:t xml:space="preserve">“COVID”, </w:t>
      </w:r>
      <w:r w:rsidR="00E36F18" w:rsidRPr="00A75CB8">
        <w:t>“</w:t>
      </w:r>
      <w:r w:rsidRPr="00A75CB8">
        <w:t>COVID-19</w:t>
      </w:r>
      <w:r w:rsidR="00E36F18" w:rsidRPr="00A75CB8">
        <w:t>”,</w:t>
      </w:r>
      <w:r w:rsidR="00BE0F2B" w:rsidRPr="00A75CB8">
        <w:t xml:space="preserve"> “SARS-COV-2”,</w:t>
      </w:r>
      <w:r w:rsidRPr="00A75CB8">
        <w:t xml:space="preserve"> </w:t>
      </w:r>
      <w:r w:rsidR="00E36F18" w:rsidRPr="00A75CB8">
        <w:t>“</w:t>
      </w:r>
      <w:r w:rsidRPr="00A75CB8">
        <w:t>coronavirus</w:t>
      </w:r>
      <w:r w:rsidR="00E36F18" w:rsidRPr="00A75CB8">
        <w:t>”</w:t>
      </w:r>
      <w:r w:rsidRPr="00A75CB8">
        <w:t xml:space="preserve">, </w:t>
      </w:r>
      <w:r w:rsidR="00E36F18" w:rsidRPr="00A75CB8">
        <w:t>“</w:t>
      </w:r>
      <w:r w:rsidRPr="00A75CB8">
        <w:t>pandemic</w:t>
      </w:r>
      <w:r w:rsidR="00E36F18" w:rsidRPr="00A75CB8">
        <w:t xml:space="preserve">” </w:t>
      </w:r>
      <w:r w:rsidR="002A717E" w:rsidRPr="00A75CB8">
        <w:t>and “</w:t>
      </w:r>
      <w:r w:rsidR="00E05BFA" w:rsidRPr="00A75CB8">
        <w:t>head</w:t>
      </w:r>
      <w:r w:rsidRPr="00A75CB8">
        <w:t xml:space="preserve"> and neck cancer</w:t>
      </w:r>
      <w:r w:rsidR="00E36F18" w:rsidRPr="00A75CB8">
        <w:t>”</w:t>
      </w:r>
      <w:r w:rsidRPr="00A75CB8">
        <w:t xml:space="preserve"> were combined with Boolean operators </w:t>
      </w:r>
      <w:r w:rsidR="00E36F18" w:rsidRPr="00A75CB8">
        <w:t>“</w:t>
      </w:r>
      <w:r w:rsidRPr="00A75CB8">
        <w:t>AND</w:t>
      </w:r>
      <w:r w:rsidR="00E36F18" w:rsidRPr="00A75CB8">
        <w:t>”</w:t>
      </w:r>
      <w:r w:rsidRPr="00A75CB8">
        <w:t xml:space="preserve"> and </w:t>
      </w:r>
      <w:r w:rsidR="00E36F18" w:rsidRPr="00A75CB8">
        <w:t>“</w:t>
      </w:r>
      <w:r w:rsidRPr="00A75CB8">
        <w:t>OR</w:t>
      </w:r>
      <w:r w:rsidR="00E36F18" w:rsidRPr="00A75CB8">
        <w:t>” to search the published reports in the databases</w:t>
      </w:r>
      <w:r w:rsidR="004A6B11" w:rsidRPr="00A75CB8">
        <w:t xml:space="preserve"> and grey literature sources</w:t>
      </w:r>
      <w:r w:rsidR="00BE0F2B" w:rsidRPr="00A75CB8">
        <w:t>:</w:t>
      </w:r>
      <w:r w:rsidR="00E05BFA" w:rsidRPr="00A75CB8">
        <w:t xml:space="preserve"> </w:t>
      </w:r>
      <w:r w:rsidR="00BE0F2B" w:rsidRPr="00A75CB8">
        <w:t>“(COVID OR COVID-19 OR SARS-COV-2 OR coronavirus OR pandemic) AND (head and neck cancer)”</w:t>
      </w:r>
      <w:r w:rsidR="00432BED">
        <w:t>.</w:t>
      </w:r>
      <w:r w:rsidR="00BE0F2B" w:rsidRPr="00A75CB8">
        <w:t xml:space="preserve"> </w:t>
      </w:r>
      <w:r w:rsidR="005636C5" w:rsidRPr="00A75CB8">
        <w:t xml:space="preserve">The database search was carried out on </w:t>
      </w:r>
      <w:r w:rsidR="00A708FF" w:rsidRPr="00A75CB8">
        <w:t>9</w:t>
      </w:r>
      <w:r w:rsidR="005636C5" w:rsidRPr="00A75CB8">
        <w:rPr>
          <w:vertAlign w:val="superscript"/>
        </w:rPr>
        <w:t>th</w:t>
      </w:r>
      <w:r w:rsidR="005636C5" w:rsidRPr="00A75CB8">
        <w:t xml:space="preserve"> May 2022.</w:t>
      </w:r>
    </w:p>
    <w:p w14:paraId="144F5C9D" w14:textId="2E7303B6" w:rsidR="00F8458D" w:rsidRPr="00A75CB8" w:rsidRDefault="00F8458D" w:rsidP="00BF5BE6">
      <w:r w:rsidRPr="00A75CB8">
        <w:t>Study Selection</w:t>
      </w:r>
      <w:r w:rsidR="005636C5" w:rsidRPr="00A75CB8">
        <w:t xml:space="preserve"> and Data Extraction</w:t>
      </w:r>
    </w:p>
    <w:p w14:paraId="0D62311D" w14:textId="6E86CCBF" w:rsidR="005636C5" w:rsidRPr="00A75CB8" w:rsidRDefault="009F4A5C" w:rsidP="00BF5BE6">
      <w:r w:rsidRPr="00A75CB8">
        <w:t xml:space="preserve">Duplicate studies were identified and removed </w:t>
      </w:r>
      <w:r w:rsidR="00570472">
        <w:t>using</w:t>
      </w:r>
      <w:r w:rsidRPr="00A75CB8">
        <w:t xml:space="preserve"> automated tools and manual search</w:t>
      </w:r>
      <w:r w:rsidR="00060281" w:rsidRPr="00A75CB8">
        <w:t>ing</w:t>
      </w:r>
      <w:r w:rsidRPr="00A75CB8">
        <w:t>. T</w:t>
      </w:r>
      <w:r w:rsidR="002265AB" w:rsidRPr="00A75CB8">
        <w:t>wo</w:t>
      </w:r>
      <w:r w:rsidR="005636C5" w:rsidRPr="00A75CB8">
        <w:t xml:space="preserve"> </w:t>
      </w:r>
      <w:r w:rsidR="002A4219" w:rsidRPr="00A75CB8">
        <w:t>independent reviewers</w:t>
      </w:r>
      <w:r w:rsidR="005636C5" w:rsidRPr="00A75CB8">
        <w:t xml:space="preserve"> </w:t>
      </w:r>
      <w:r w:rsidR="002A4219" w:rsidRPr="00A75CB8">
        <w:t>screened</w:t>
      </w:r>
      <w:r w:rsidR="005636C5" w:rsidRPr="00A75CB8">
        <w:t xml:space="preserve"> titles and abstracts of each article and exclude those that did not meet the parameters of the </w:t>
      </w:r>
      <w:r w:rsidR="00060281" w:rsidRPr="00A75CB8">
        <w:t>eligibility</w:t>
      </w:r>
      <w:r w:rsidR="005636C5" w:rsidRPr="00A75CB8">
        <w:t xml:space="preserve"> criteria. </w:t>
      </w:r>
      <w:r w:rsidR="002F246E" w:rsidRPr="00A75CB8">
        <w:t xml:space="preserve">Of the remaining studies, the full text articles were then screened to assess whether they met the parameters of the </w:t>
      </w:r>
      <w:r w:rsidR="00432BED">
        <w:t>eligibility</w:t>
      </w:r>
      <w:r w:rsidR="002A4219" w:rsidRPr="00A75CB8">
        <w:t xml:space="preserve"> </w:t>
      </w:r>
      <w:r w:rsidR="002F246E" w:rsidRPr="00A75CB8">
        <w:t>criteria</w:t>
      </w:r>
      <w:r w:rsidR="002A4219" w:rsidRPr="00A75CB8">
        <w:t xml:space="preserve"> by two independent reviewers</w:t>
      </w:r>
      <w:r w:rsidR="002F246E" w:rsidRPr="00A75CB8">
        <w:t xml:space="preserve">. </w:t>
      </w:r>
      <w:r w:rsidR="002265AB" w:rsidRPr="00A75CB8">
        <w:t>Any disagreement on inclusion and classification</w:t>
      </w:r>
      <w:r w:rsidR="00D51D8C" w:rsidRPr="00A75CB8">
        <w:t xml:space="preserve"> between the reviewers</w:t>
      </w:r>
      <w:r w:rsidR="002265AB" w:rsidRPr="00A75CB8">
        <w:t xml:space="preserve"> </w:t>
      </w:r>
      <w:r w:rsidR="00F46F26" w:rsidRPr="00A75CB8">
        <w:t xml:space="preserve">at both screening stages </w:t>
      </w:r>
      <w:r w:rsidR="002265AB" w:rsidRPr="00A75CB8">
        <w:t xml:space="preserve">was </w:t>
      </w:r>
      <w:r w:rsidR="00060281" w:rsidRPr="00A75CB8">
        <w:t>put to a third tie-breaker reviewer</w:t>
      </w:r>
      <w:r w:rsidR="00667B58" w:rsidRPr="00A75CB8">
        <w:t xml:space="preserve"> </w:t>
      </w:r>
      <w:r w:rsidR="00725DBB" w:rsidRPr="00A75CB8">
        <w:t xml:space="preserve">to resolve </w:t>
      </w:r>
      <w:r w:rsidR="003D0020" w:rsidRPr="00A75CB8">
        <w:t xml:space="preserve">these </w:t>
      </w:r>
      <w:r w:rsidR="00725DBB" w:rsidRPr="00A75CB8">
        <w:t>conflicts</w:t>
      </w:r>
      <w:r w:rsidR="002265AB" w:rsidRPr="00A75CB8">
        <w:t xml:space="preserve">. </w:t>
      </w:r>
      <w:r w:rsidR="002F246E" w:rsidRPr="00A75CB8">
        <w:t>The remaining eligible studies were included in this review.</w:t>
      </w:r>
    </w:p>
    <w:p w14:paraId="51FCF3F6" w14:textId="5755C971" w:rsidR="002F246E" w:rsidRPr="00A75CB8" w:rsidRDefault="00B27261" w:rsidP="00BF5BE6">
      <w:r w:rsidRPr="00A75CB8">
        <w:t>P</w:t>
      </w:r>
      <w:r w:rsidR="00A4271D" w:rsidRPr="00A75CB8">
        <w:t>rimary</w:t>
      </w:r>
      <w:r w:rsidR="00CF1385" w:rsidRPr="00A75CB8">
        <w:t xml:space="preserve"> data items that were collected </w:t>
      </w:r>
      <w:r w:rsidRPr="00A75CB8">
        <w:t xml:space="preserve">from the eligible studies </w:t>
      </w:r>
      <w:r w:rsidR="00CF1385" w:rsidRPr="00A75CB8">
        <w:t>included: time interval of pre-pandemic and pandemic cohort</w:t>
      </w:r>
      <w:r w:rsidR="00570472">
        <w:t>s</w:t>
      </w:r>
      <w:r w:rsidR="00CF1385" w:rsidRPr="00A75CB8">
        <w:t xml:space="preserve">; </w:t>
      </w:r>
      <w:r w:rsidR="007570B6" w:rsidRPr="00A75CB8">
        <w:t>TNM classification of Malignant tumours 8</w:t>
      </w:r>
      <w:r w:rsidR="007570B6" w:rsidRPr="00A75CB8">
        <w:rPr>
          <w:vertAlign w:val="superscript"/>
        </w:rPr>
        <w:t>th</w:t>
      </w:r>
      <w:r w:rsidR="007570B6" w:rsidRPr="00A75CB8">
        <w:t xml:space="preserve"> edition and AJCC (American Joint committee on cancer) or UICC (</w:t>
      </w:r>
      <w:r w:rsidR="007C7E95" w:rsidRPr="00A75CB8">
        <w:t>Union</w:t>
      </w:r>
      <w:r w:rsidR="007570B6" w:rsidRPr="00A75CB8">
        <w:t xml:space="preserve"> for international cancer control) overall</w:t>
      </w:r>
      <w:r w:rsidR="00A6768A">
        <w:t xml:space="preserve"> </w:t>
      </w:r>
      <w:r w:rsidR="00897707" w:rsidRPr="00A75CB8">
        <w:t>staging classification of head and neck tumours</w:t>
      </w:r>
      <w:r w:rsidR="000B14D9" w:rsidRPr="00A75CB8">
        <w:fldChar w:fldCharType="begin">
          <w:fldData xml:space="preserve">PEVuZE5vdGU+PENpdGU+PEF1dGhvcj5IdWFuZzwvQXV0aG9yPjxZZWFyPjIwMTc8L1llYXI+PFJl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</w:fldData>
        </w:fldChar>
      </w:r>
      <w:r w:rsidR="007C7E95" w:rsidRPr="00A75CB8">
        <w:instrText xml:space="preserve"> ADDIN EN.CITE </w:instrText>
      </w:r>
      <w:r w:rsidR="007C7E95" w:rsidRPr="00A75CB8">
        <w:fldChar w:fldCharType="begin">
          <w:fldData xml:space="preserve">PEVuZE5vdGU+PENpdGU+PEF1dGhvcj5IdWFuZzwvQXV0aG9yPjxZZWFyPjIwMTc8L1llYXI+PFJl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</w:fldData>
        </w:fldChar>
      </w:r>
      <w:r w:rsidR="007C7E95" w:rsidRPr="00A75CB8">
        <w:instrText xml:space="preserve"> ADDIN EN.CITE.DATA </w:instrText>
      </w:r>
      <w:r w:rsidR="007C7E95" w:rsidRPr="00A75CB8">
        <w:fldChar w:fldCharType="end"/>
      </w:r>
      <w:r w:rsidR="000B14D9" w:rsidRPr="00A75CB8">
        <w:fldChar w:fldCharType="separate"/>
      </w:r>
      <w:r w:rsidR="007C7E95" w:rsidRPr="00A75CB8">
        <w:rPr>
          <w:noProof/>
          <w:vertAlign w:val="superscript"/>
        </w:rPr>
        <w:t>14,15</w:t>
      </w:r>
      <w:r w:rsidR="000B14D9" w:rsidRPr="00A75CB8">
        <w:fldChar w:fldCharType="end"/>
      </w:r>
      <w:r w:rsidR="00897707" w:rsidRPr="00A75CB8">
        <w:t>;</w:t>
      </w:r>
      <w:r w:rsidR="004D21D8" w:rsidRPr="00A75CB8">
        <w:t xml:space="preserve"> </w:t>
      </w:r>
      <w:r w:rsidR="00CF1385" w:rsidRPr="00A75CB8">
        <w:t>total number of patients</w:t>
      </w:r>
      <w:r w:rsidR="00A4271D" w:rsidRPr="00A75CB8">
        <w:t xml:space="preserve">; </w:t>
      </w:r>
      <w:r w:rsidR="00285A80" w:rsidRPr="00A75CB8">
        <w:t xml:space="preserve">incidence, </w:t>
      </w:r>
      <w:r w:rsidR="00926352" w:rsidRPr="00A75CB8">
        <w:t>referrals,</w:t>
      </w:r>
      <w:r w:rsidR="00285A80" w:rsidRPr="00A75CB8">
        <w:t xml:space="preserve"> or workload levels</w:t>
      </w:r>
      <w:r w:rsidR="00926352" w:rsidRPr="00A75CB8">
        <w:t>; relevant conclusions</w:t>
      </w:r>
      <w:r w:rsidR="00A4271D" w:rsidRPr="00A75CB8">
        <w:t>. Secondary data items that were collected</w:t>
      </w:r>
      <w:r w:rsidR="00EA37E9" w:rsidRPr="00A75CB8">
        <w:t xml:space="preserve"> included</w:t>
      </w:r>
      <w:r w:rsidR="00A4271D" w:rsidRPr="00A75CB8">
        <w:t xml:space="preserve">: </w:t>
      </w:r>
      <w:r w:rsidR="00CF1385" w:rsidRPr="00A75CB8">
        <w:t>country</w:t>
      </w:r>
      <w:r w:rsidR="00926352" w:rsidRPr="00A75CB8">
        <w:t xml:space="preserve"> study was conducted</w:t>
      </w:r>
      <w:r w:rsidR="00285A80" w:rsidRPr="00A75CB8">
        <w:t xml:space="preserve"> and</w:t>
      </w:r>
      <w:r w:rsidR="00A4271D" w:rsidRPr="00A75CB8">
        <w:t xml:space="preserve"> patient demographics</w:t>
      </w:r>
      <w:r w:rsidR="00570472">
        <w:t xml:space="preserve"> including</w:t>
      </w:r>
      <w:r w:rsidR="00DF5341" w:rsidRPr="00A75CB8">
        <w:t xml:space="preserve"> age and sex</w:t>
      </w:r>
      <w:r w:rsidR="00A4271D" w:rsidRPr="00A75CB8">
        <w:t>.</w:t>
      </w:r>
    </w:p>
    <w:p w14:paraId="5B12F3E0" w14:textId="4275A800" w:rsidR="005636C5" w:rsidRPr="00A75CB8" w:rsidRDefault="005636C5" w:rsidP="00BF5BE6">
      <w:r w:rsidRPr="00A75CB8">
        <w:t xml:space="preserve">Methodological </w:t>
      </w:r>
      <w:r w:rsidR="00A4271D" w:rsidRPr="00A75CB8">
        <w:t>Q</w:t>
      </w:r>
      <w:r w:rsidRPr="00A75CB8">
        <w:t>uality Assessment</w:t>
      </w:r>
    </w:p>
    <w:p w14:paraId="0ADB50C5" w14:textId="79AE8A39" w:rsidR="005636C5" w:rsidRPr="00A75CB8" w:rsidRDefault="002A717E" w:rsidP="00BF5BE6">
      <w:r w:rsidRPr="00A75CB8">
        <w:t xml:space="preserve">Newcastle-Ottawa quality assessment scale was used to assess included studies for patient selection (maximum 4 stars), </w:t>
      </w:r>
      <w:r w:rsidR="00F26F86" w:rsidRPr="00A75CB8">
        <w:t xml:space="preserve">comparability between subjects (maximum 2 stars) and assessment of outcome (maximum </w:t>
      </w:r>
      <w:r w:rsidR="00B70C2B" w:rsidRPr="00A75CB8">
        <w:t>3</w:t>
      </w:r>
      <w:r w:rsidR="00F26F86" w:rsidRPr="00A75CB8">
        <w:t xml:space="preserve"> stars)</w:t>
      </w:r>
      <w:r w:rsidR="00B70C2B" w:rsidRPr="00A75CB8">
        <w:t>,</w:t>
      </w:r>
      <w:r w:rsidR="00607871" w:rsidRPr="00A75CB8">
        <w:t xml:space="preserve"> </w:t>
      </w:r>
      <w:r w:rsidR="00B70C2B" w:rsidRPr="00A75CB8">
        <w:t xml:space="preserve">although </w:t>
      </w:r>
      <w:r w:rsidR="00607871" w:rsidRPr="00A75CB8">
        <w:t>due to the retrospective</w:t>
      </w:r>
      <w:r w:rsidR="00897707" w:rsidRPr="00A75CB8">
        <w:t xml:space="preserve"> nature of the studies included, </w:t>
      </w:r>
      <w:r w:rsidR="00607871" w:rsidRPr="00A75CB8">
        <w:t xml:space="preserve">adequacy of follow up </w:t>
      </w:r>
      <w:r w:rsidR="00B70C2B" w:rsidRPr="00A75CB8">
        <w:t>could</w:t>
      </w:r>
      <w:r w:rsidR="00607871" w:rsidRPr="00A75CB8">
        <w:t xml:space="preserve"> not </w:t>
      </w:r>
      <w:r w:rsidR="00CB42BB" w:rsidRPr="00A75CB8">
        <w:t xml:space="preserve">be </w:t>
      </w:r>
      <w:r w:rsidR="00607871" w:rsidRPr="00A75CB8">
        <w:t>assessed</w:t>
      </w:r>
      <w:r w:rsidR="00B70C2B" w:rsidRPr="00A75CB8">
        <w:t>. E</w:t>
      </w:r>
      <w:r w:rsidR="00F26F86" w:rsidRPr="00A75CB8">
        <w:t>ach study w</w:t>
      </w:r>
      <w:r w:rsidR="00CB42BB" w:rsidRPr="00A75CB8">
        <w:t>as</w:t>
      </w:r>
      <w:r w:rsidR="00F26F86" w:rsidRPr="00A75CB8">
        <w:t xml:space="preserve"> given a score out of </w:t>
      </w:r>
      <w:r w:rsidR="00B70C2B" w:rsidRPr="00A75CB8">
        <w:t>9</w:t>
      </w:r>
      <w:r w:rsidR="00F26F86" w:rsidRPr="00A75CB8">
        <w:t xml:space="preserve"> based on this scale. </w:t>
      </w:r>
    </w:p>
    <w:p w14:paraId="04671E6D" w14:textId="699ABD71" w:rsidR="0005208E" w:rsidRPr="00A75CB8" w:rsidRDefault="0005208E" w:rsidP="00BF5BE6">
      <w:r w:rsidRPr="00A75CB8">
        <w:t>Statistical Analysis</w:t>
      </w:r>
    </w:p>
    <w:p w14:paraId="70627BED" w14:textId="4D10FBE6" w:rsidR="0005208E" w:rsidRPr="00A75CB8" w:rsidRDefault="00A6768A" w:rsidP="00BF5BE6">
      <w:r>
        <w:t>The d</w:t>
      </w:r>
      <w:r w:rsidR="00CB42BB" w:rsidRPr="00A75CB8">
        <w:t>ata</w:t>
      </w:r>
      <w:r w:rsidR="00123D26" w:rsidRPr="00A75CB8">
        <w:t xml:space="preserve"> </w:t>
      </w:r>
      <w:r>
        <w:t>was</w:t>
      </w:r>
      <w:r w:rsidR="00123D26" w:rsidRPr="00A75CB8">
        <w:t xml:space="preserve"> analysed using Review Manager (RevMan) V5.4.1 (The Cochrane Collaboration, 2020). Odds Ratios (OR), 95% confidence Intervals (</w:t>
      </w:r>
      <w:r w:rsidR="00046C74" w:rsidRPr="00A75CB8">
        <w:t>95%</w:t>
      </w:r>
      <w:r w:rsidR="00123D26" w:rsidRPr="00A75CB8">
        <w:t xml:space="preserve">CI) and relevant P-values were calculated for the pooled analysis of </w:t>
      </w:r>
      <w:r w:rsidR="00016ECF" w:rsidRPr="00A75CB8">
        <w:t xml:space="preserve">each </w:t>
      </w:r>
      <w:r w:rsidR="00123D26" w:rsidRPr="00A75CB8">
        <w:t xml:space="preserve">dichotomous outcome using a random effects model. </w:t>
      </w:r>
      <w:r w:rsidR="00FC0370" w:rsidRPr="00A75CB8">
        <w:t xml:space="preserve">Heterogeneity between included studies </w:t>
      </w:r>
      <w:r w:rsidR="00016ECF" w:rsidRPr="00A75CB8">
        <w:t>was</w:t>
      </w:r>
      <w:r w:rsidR="00FC0370" w:rsidRPr="00A75CB8">
        <w:t xml:space="preserve"> expected due to regional and institutional variation in COVID</w:t>
      </w:r>
      <w:r w:rsidR="00560C93" w:rsidRPr="00A75CB8">
        <w:t>-19</w:t>
      </w:r>
      <w:r w:rsidR="00FC0370" w:rsidRPr="00A75CB8">
        <w:t xml:space="preserve"> related service disruption, </w:t>
      </w:r>
      <w:r w:rsidR="00C63ADA" w:rsidRPr="00A75CB8">
        <w:t>COVID</w:t>
      </w:r>
      <w:r w:rsidR="00560C93" w:rsidRPr="00A75CB8">
        <w:t>-19</w:t>
      </w:r>
      <w:r w:rsidR="00FC0370" w:rsidRPr="00A75CB8">
        <w:t xml:space="preserve"> prevalence and geography</w:t>
      </w:r>
      <w:r w:rsidR="000909FF" w:rsidRPr="00A75CB8">
        <w:t>.</w:t>
      </w:r>
      <w:r w:rsidR="00FC0370" w:rsidRPr="00A75CB8">
        <w:t xml:space="preserve"> </w:t>
      </w:r>
      <w:r w:rsidR="00C63ADA" w:rsidRPr="00A75CB8">
        <w:t>S</w:t>
      </w:r>
      <w:r w:rsidR="00FC0370" w:rsidRPr="00A75CB8">
        <w:t>tatistical heterogeneity was calculated using Higgin’s I</w:t>
      </w:r>
      <w:r w:rsidR="00FC0370" w:rsidRPr="00A75CB8">
        <w:rPr>
          <w:vertAlign w:val="superscript"/>
        </w:rPr>
        <w:t>2</w:t>
      </w:r>
      <w:r w:rsidR="00FC0370" w:rsidRPr="00A75CB8">
        <w:t xml:space="preserve"> statistic with</w:t>
      </w:r>
      <w:r w:rsidR="00016ECF" w:rsidRPr="00A75CB8">
        <w:t xml:space="preserve"> a</w:t>
      </w:r>
      <w:r w:rsidR="00FC0370" w:rsidRPr="00A75CB8">
        <w:t xml:space="preserve"> relevant P-value. </w:t>
      </w:r>
      <w:r w:rsidR="00016ECF" w:rsidRPr="00A75CB8">
        <w:t>P-values of less than 0.0</w:t>
      </w:r>
      <w:r w:rsidR="00B2365A" w:rsidRPr="00A75CB8">
        <w:t>5</w:t>
      </w:r>
      <w:r w:rsidR="00016ECF" w:rsidRPr="00A75CB8">
        <w:t xml:space="preserve"> were considered significant. </w:t>
      </w:r>
      <w:r w:rsidR="00FC0370" w:rsidRPr="00A75CB8">
        <w:t xml:space="preserve">Forrest plots were </w:t>
      </w:r>
      <w:r w:rsidR="00016ECF" w:rsidRPr="00A75CB8">
        <w:t>produced for each outcome.</w:t>
      </w:r>
    </w:p>
    <w:p w14:paraId="7792E61A" w14:textId="16EA2036" w:rsidR="00AE77BB" w:rsidRPr="00A75CB8" w:rsidRDefault="006D6292" w:rsidP="00BF5BE6">
      <w:r w:rsidRPr="00A75CB8">
        <w:lastRenderedPageBreak/>
        <w:t xml:space="preserve">Leave-one-out </w:t>
      </w:r>
      <w:r w:rsidR="00C63ADA" w:rsidRPr="00A75CB8">
        <w:t>s</w:t>
      </w:r>
      <w:r w:rsidR="00AE77BB" w:rsidRPr="00A75CB8">
        <w:t>ensitivity analysis was performed on outcomes with statistically significant Higgin’s I</w:t>
      </w:r>
      <w:r w:rsidR="00AE77BB" w:rsidRPr="00A75CB8">
        <w:rPr>
          <w:vertAlign w:val="superscript"/>
        </w:rPr>
        <w:t>2</w:t>
      </w:r>
      <w:r w:rsidR="00AE77BB" w:rsidRPr="00A75CB8">
        <w:t xml:space="preserve"> test for heterogenicity or with statistically significant effect size</w:t>
      </w:r>
      <w:r w:rsidR="00094CCD" w:rsidRPr="00A75CB8">
        <w:t>s</w:t>
      </w:r>
      <w:r w:rsidR="00AE77BB" w:rsidRPr="00A75CB8">
        <w:t xml:space="preserve">. One study was removed at a time from </w:t>
      </w:r>
      <w:r w:rsidR="007B6D46" w:rsidRPr="00A75CB8">
        <w:t>the model</w:t>
      </w:r>
      <w:r w:rsidR="00E31E65" w:rsidRPr="00A75CB8">
        <w:t xml:space="preserve"> and the effect was observed</w:t>
      </w:r>
      <w:r w:rsidR="007B6D46" w:rsidRPr="00A75CB8">
        <w:t xml:space="preserve"> </w:t>
      </w:r>
      <w:r w:rsidR="00432BED" w:rsidRPr="00A75CB8">
        <w:t>to</w:t>
      </w:r>
      <w:r w:rsidR="007B6D46" w:rsidRPr="00A75CB8">
        <w:t xml:space="preserve"> identify if any study was an outlier</w:t>
      </w:r>
      <w:r w:rsidR="00E31E65" w:rsidRPr="00A75CB8">
        <w:t xml:space="preserve"> responsible for high heterogenicity</w:t>
      </w:r>
      <w:r w:rsidR="00094CCD" w:rsidRPr="00A75CB8">
        <w:t xml:space="preserve"> or the large effect size</w:t>
      </w:r>
      <w:r w:rsidR="00E31E65" w:rsidRPr="00A75CB8">
        <w:t>.</w:t>
      </w:r>
    </w:p>
    <w:p w14:paraId="51C13910" w14:textId="50DABC2E" w:rsidR="008439DA" w:rsidRPr="00A75CB8" w:rsidRDefault="008439DA" w:rsidP="00BF5BE6">
      <w:pPr>
        <w:rPr>
          <w:b/>
          <w:bCs/>
        </w:rPr>
      </w:pPr>
      <w:r w:rsidRPr="00A75CB8">
        <w:rPr>
          <w:b/>
          <w:bCs/>
        </w:rPr>
        <w:t>Results</w:t>
      </w:r>
    </w:p>
    <w:p w14:paraId="16EA131F" w14:textId="77777777" w:rsidR="00660C6E" w:rsidRPr="00A75CB8" w:rsidRDefault="00660C6E" w:rsidP="00660C6E">
      <w:pPr>
        <w:ind w:left="142"/>
        <w:rPr>
          <w:b/>
          <w:bCs/>
        </w:rPr>
      </w:pPr>
      <w:r w:rsidRPr="00A75CB8">
        <w:rPr>
          <w:b/>
          <w:bCs/>
        </w:rPr>
        <w:t>Literature Search and Study Selection</w:t>
      </w:r>
    </w:p>
    <w:p w14:paraId="0C6C1577" w14:textId="02D20CB6" w:rsidR="00660C6E" w:rsidRPr="00A75CB8" w:rsidRDefault="00046C74" w:rsidP="003F2493">
      <w:pPr>
        <w:ind w:left="142"/>
      </w:pPr>
      <w:r w:rsidRPr="00A75CB8">
        <w:t>The initial s</w:t>
      </w:r>
      <w:r w:rsidR="008630C2" w:rsidRPr="00A75CB8">
        <w:t>earch</w:t>
      </w:r>
      <w:r w:rsidRPr="00A75CB8">
        <w:t>es</w:t>
      </w:r>
      <w:r w:rsidR="00660C6E" w:rsidRPr="00A75CB8">
        <w:t xml:space="preserve"> identified 89</w:t>
      </w:r>
      <w:r w:rsidR="008D306A" w:rsidRPr="00A75CB8">
        <w:t>4</w:t>
      </w:r>
      <w:r w:rsidR="00660C6E" w:rsidRPr="00A75CB8">
        <w:t xml:space="preserve"> published articles across the </w:t>
      </w:r>
      <w:r w:rsidR="00B759AB" w:rsidRPr="00A75CB8">
        <w:t>four</w:t>
      </w:r>
      <w:r w:rsidR="00660C6E" w:rsidRPr="00A75CB8">
        <w:t xml:space="preserve"> </w:t>
      </w:r>
      <w:r w:rsidR="00897707" w:rsidRPr="00A75CB8">
        <w:t xml:space="preserve">academic </w:t>
      </w:r>
      <w:r w:rsidR="00660C6E" w:rsidRPr="00A75CB8">
        <w:t xml:space="preserve">databases containing potentially relevant information. </w:t>
      </w:r>
      <w:r w:rsidR="002D42FC" w:rsidRPr="00A75CB8">
        <w:t xml:space="preserve">An automated duplicate search </w:t>
      </w:r>
      <w:r w:rsidR="003E365E" w:rsidRPr="00A75CB8">
        <w:t xml:space="preserve">followed </w:t>
      </w:r>
      <w:r w:rsidR="002D42FC" w:rsidRPr="00A75CB8">
        <w:t>by a</w:t>
      </w:r>
      <w:r w:rsidR="003E365E" w:rsidRPr="00A75CB8">
        <w:t xml:space="preserve"> </w:t>
      </w:r>
      <w:r w:rsidR="002D42FC" w:rsidRPr="00A75CB8">
        <w:t xml:space="preserve">manual duplicate search of the results identified 279 duplicate articles, which were removed before the screening process. </w:t>
      </w:r>
      <w:r w:rsidR="005522F0" w:rsidRPr="00A75CB8">
        <w:t>The title and abstracts of the remaining 615 articles were thoroughly screened, to exclude articles that although contained search terms, but did not meet the parameters of the eligibility criteria.</w:t>
      </w:r>
      <w:r w:rsidR="003E365E" w:rsidRPr="00A75CB8">
        <w:t xml:space="preserve"> </w:t>
      </w:r>
      <w:r w:rsidR="00872531" w:rsidRPr="00A75CB8">
        <w:t>4</w:t>
      </w:r>
      <w:r w:rsidR="00583770" w:rsidRPr="00A75CB8">
        <w:t>6</w:t>
      </w:r>
      <w:r w:rsidR="003E365E" w:rsidRPr="00A75CB8">
        <w:t xml:space="preserve"> full text articles </w:t>
      </w:r>
      <w:r w:rsidR="003F2493" w:rsidRPr="00A75CB8">
        <w:t xml:space="preserve">that contained potentially relevant information </w:t>
      </w:r>
      <w:r w:rsidR="003E365E" w:rsidRPr="00A75CB8">
        <w:t>were sought for retrieval</w:t>
      </w:r>
      <w:r w:rsidR="00467ADA" w:rsidRPr="00A75CB8">
        <w:t xml:space="preserve">, </w:t>
      </w:r>
      <w:r w:rsidR="00FB2505" w:rsidRPr="00A75CB8">
        <w:t>but</w:t>
      </w:r>
      <w:r w:rsidRPr="00A75CB8">
        <w:t xml:space="preserve"> three</w:t>
      </w:r>
      <w:r w:rsidR="003F2493" w:rsidRPr="00A75CB8">
        <w:t xml:space="preserve"> were not</w:t>
      </w:r>
      <w:r w:rsidR="005522F0" w:rsidRPr="00A75CB8">
        <w:t xml:space="preserve"> able to be</w:t>
      </w:r>
      <w:r w:rsidR="003F2493" w:rsidRPr="00A75CB8">
        <w:t xml:space="preserve"> retrieved</w:t>
      </w:r>
      <w:r w:rsidR="00660C6E" w:rsidRPr="00A75CB8">
        <w:t xml:space="preserve">. </w:t>
      </w:r>
      <w:r w:rsidR="00E43DD9" w:rsidRPr="00A75CB8">
        <w:t>13</w:t>
      </w:r>
      <w:r w:rsidR="003F2493" w:rsidRPr="00A75CB8">
        <w:t xml:space="preserve"> full text articles were excluded after full </w:t>
      </w:r>
      <w:r w:rsidRPr="00A75CB8">
        <w:t>text review</w:t>
      </w:r>
      <w:r w:rsidR="003F2493" w:rsidRPr="00A75CB8">
        <w:t xml:space="preserve">, the reasons for exclusion </w:t>
      </w:r>
      <w:r w:rsidRPr="00A75CB8">
        <w:t>were recorded and</w:t>
      </w:r>
      <w:r w:rsidR="003F2493" w:rsidRPr="00A75CB8">
        <w:t xml:space="preserve"> summarised (</w:t>
      </w:r>
      <w:r w:rsidR="00E43DD9" w:rsidRPr="00A75CB8">
        <w:t>F</w:t>
      </w:r>
      <w:r w:rsidR="003F2493" w:rsidRPr="00A75CB8">
        <w:t xml:space="preserve">igure 1), resulting in </w:t>
      </w:r>
      <w:r w:rsidR="00C92515" w:rsidRPr="00A75CB8">
        <w:t>3</w:t>
      </w:r>
      <w:r w:rsidR="00526D0C" w:rsidRPr="00A75CB8">
        <w:t>0</w:t>
      </w:r>
      <w:r w:rsidR="003F2493" w:rsidRPr="00A75CB8">
        <w:t xml:space="preserve"> </w:t>
      </w:r>
      <w:r w:rsidR="00F5545B" w:rsidRPr="00A75CB8">
        <w:t xml:space="preserve">published articles </w:t>
      </w:r>
      <w:r w:rsidR="003F2493" w:rsidRPr="00A75CB8">
        <w:t xml:space="preserve">being included in this review. </w:t>
      </w:r>
    </w:p>
    <w:p w14:paraId="7D982648" w14:textId="51238592" w:rsidR="006A3C1D" w:rsidRPr="00A75CB8" w:rsidRDefault="00046C74" w:rsidP="003F2493">
      <w:pPr>
        <w:ind w:left="142"/>
      </w:pPr>
      <w:r w:rsidRPr="00A75CB8">
        <w:t xml:space="preserve">There were </w:t>
      </w:r>
      <w:r w:rsidR="006A3C1D" w:rsidRPr="00A75CB8">
        <w:t>61 websites investigated as part of the grey literature search strategy, mainly health</w:t>
      </w:r>
      <w:r w:rsidR="00A6768A">
        <w:t>-</w:t>
      </w:r>
      <w:r w:rsidR="006A3C1D" w:rsidRPr="00A75CB8">
        <w:t xml:space="preserve">related government agencies around the world, but also a pre-print server and online search engine. This resulted in one relevant report </w:t>
      </w:r>
      <w:r w:rsidR="006F0EB2" w:rsidRPr="00A75CB8">
        <w:t>(</w:t>
      </w:r>
      <w:r w:rsidR="00101DA1" w:rsidRPr="00A75CB8">
        <w:t>Grey literature</w:t>
      </w:r>
      <w:r w:rsidR="006F0EB2" w:rsidRPr="00A75CB8">
        <w:t>, Figure 1)</w:t>
      </w:r>
      <w:r w:rsidR="006A3C1D" w:rsidRPr="00A75CB8">
        <w:t xml:space="preserve"> being identified and included in this review.</w:t>
      </w:r>
      <w:r w:rsidR="00526D0C" w:rsidRPr="00A75CB8">
        <w:t xml:space="preserve"> The full literature search process is summarised on the PRISMA flow chart (Figure 1).</w:t>
      </w:r>
    </w:p>
    <w:p w14:paraId="1122BF8F" w14:textId="669FDD24" w:rsidR="00660C6E" w:rsidRPr="00A75CB8" w:rsidRDefault="00660C6E" w:rsidP="00660C6E">
      <w:pPr>
        <w:ind w:left="142"/>
        <w:rPr>
          <w:b/>
          <w:bCs/>
        </w:rPr>
      </w:pPr>
      <w:r w:rsidRPr="00A75CB8">
        <w:rPr>
          <w:b/>
          <w:bCs/>
        </w:rPr>
        <w:t>Study Characteristics</w:t>
      </w:r>
    </w:p>
    <w:p w14:paraId="1DF3AE95" w14:textId="5C1864E8" w:rsidR="00BD5A5C" w:rsidRPr="00A75CB8" w:rsidRDefault="00A30685" w:rsidP="00660C6E">
      <w:pPr>
        <w:ind w:left="142"/>
      </w:pPr>
      <w:r w:rsidRPr="00A75CB8">
        <w:t>Table 1 list</w:t>
      </w:r>
      <w:r w:rsidR="00926352" w:rsidRPr="00A75CB8">
        <w:t>s</w:t>
      </w:r>
      <w:r w:rsidRPr="00A75CB8">
        <w:t xml:space="preserve"> the study characteristics of each of the </w:t>
      </w:r>
      <w:r w:rsidR="008A4617" w:rsidRPr="00A75CB8">
        <w:t>included</w:t>
      </w:r>
      <w:r w:rsidRPr="00A75CB8">
        <w:t xml:space="preserve"> studies </w:t>
      </w:r>
      <w:r w:rsidR="00046C74" w:rsidRPr="00A75CB8">
        <w:t>with information on</w:t>
      </w:r>
      <w:r w:rsidRPr="00A75CB8">
        <w:t xml:space="preserve"> time intervals for data collection, cohort characteristics</w:t>
      </w:r>
      <w:r w:rsidR="00046C74" w:rsidRPr="00A75CB8">
        <w:t>,</w:t>
      </w:r>
      <w:r w:rsidRPr="00A75CB8">
        <w:t xml:space="preserve"> and </w:t>
      </w:r>
      <w:r w:rsidR="00096A71" w:rsidRPr="00A75CB8">
        <w:t>quality assessment rating</w:t>
      </w:r>
      <w:r w:rsidRPr="00A75CB8">
        <w:t xml:space="preserve">. </w:t>
      </w:r>
      <w:r w:rsidR="007A33CB" w:rsidRPr="00A75CB8">
        <w:t xml:space="preserve">This review included </w:t>
      </w:r>
      <w:r w:rsidR="00DA2DD4" w:rsidRPr="00A75CB8">
        <w:t>23 studies investigat</w:t>
      </w:r>
      <w:r w:rsidR="007A33CB" w:rsidRPr="00A75CB8">
        <w:t>ing</w:t>
      </w:r>
      <w:r w:rsidR="00DA2DD4" w:rsidRPr="00A75CB8">
        <w:t xml:space="preserve"> the effect on </w:t>
      </w:r>
      <w:r w:rsidR="007A33CB" w:rsidRPr="00A75CB8">
        <w:t xml:space="preserve">cancer </w:t>
      </w:r>
      <w:r w:rsidR="00DA2DD4" w:rsidRPr="00A75CB8">
        <w:t>stage</w:t>
      </w:r>
      <w:r w:rsidR="007A33CB" w:rsidRPr="00A75CB8">
        <w:t>,</w:t>
      </w:r>
      <w:r w:rsidR="00DA2DD4" w:rsidRPr="00A75CB8">
        <w:t xml:space="preserve"> with </w:t>
      </w:r>
      <w:r w:rsidR="00E21D3D" w:rsidRPr="00A75CB8">
        <w:t>nine</w:t>
      </w:r>
      <w:r w:rsidR="00DA2DD4" w:rsidRPr="00A75CB8">
        <w:t xml:space="preserve"> of these </w:t>
      </w:r>
      <w:r w:rsidR="007A33CB" w:rsidRPr="00A75CB8">
        <w:t xml:space="preserve">studies </w:t>
      </w:r>
      <w:r w:rsidR="00DA2DD4" w:rsidRPr="00A75CB8">
        <w:t xml:space="preserve">also reporting </w:t>
      </w:r>
      <w:r w:rsidR="00E640C7" w:rsidRPr="00A75CB8">
        <w:t>an</w:t>
      </w:r>
      <w:r w:rsidR="00DA2DD4" w:rsidRPr="00A75CB8">
        <w:t xml:space="preserve"> effect on </w:t>
      </w:r>
      <w:r w:rsidR="004D21D8" w:rsidRPr="00A75CB8">
        <w:t xml:space="preserve">the </w:t>
      </w:r>
      <w:r w:rsidR="00EE0C55" w:rsidRPr="00A75CB8">
        <w:t>number</w:t>
      </w:r>
      <w:r w:rsidR="00DA2DD4" w:rsidRPr="00A75CB8">
        <w:t xml:space="preserve"> of HNC </w:t>
      </w:r>
      <w:r w:rsidR="004D21D8" w:rsidRPr="00A75CB8">
        <w:t>diagnoses</w:t>
      </w:r>
      <w:r w:rsidR="00DA2DD4" w:rsidRPr="00A75CB8">
        <w:t xml:space="preserve">. </w:t>
      </w:r>
      <w:r w:rsidR="007A33CB" w:rsidRPr="00A75CB8">
        <w:t xml:space="preserve">This review also included </w:t>
      </w:r>
      <w:r w:rsidR="00E640C7" w:rsidRPr="00A75CB8">
        <w:t>seven</w:t>
      </w:r>
      <w:r w:rsidR="007A33CB" w:rsidRPr="00A75CB8">
        <w:t xml:space="preserve"> studies investigating the effect on diagnoses</w:t>
      </w:r>
      <w:r w:rsidR="005026AD" w:rsidRPr="00A75CB8">
        <w:t>,</w:t>
      </w:r>
      <w:r w:rsidR="007A33CB" w:rsidRPr="00A75CB8">
        <w:t xml:space="preserve"> referrals </w:t>
      </w:r>
      <w:r w:rsidR="005026AD" w:rsidRPr="00A75CB8">
        <w:t>or workload levels of</w:t>
      </w:r>
      <w:r w:rsidR="007A33CB" w:rsidRPr="00A75CB8">
        <w:t xml:space="preserve"> HNC</w:t>
      </w:r>
      <w:r w:rsidR="00F5545B" w:rsidRPr="00A75CB8">
        <w:t xml:space="preserve"> and one government report investigating the effect o</w:t>
      </w:r>
      <w:r w:rsidR="00096A71" w:rsidRPr="00A75CB8">
        <w:t xml:space="preserve">n </w:t>
      </w:r>
      <w:r w:rsidR="00F5545B" w:rsidRPr="00A75CB8">
        <w:t>HNC incidence.</w:t>
      </w:r>
      <w:r w:rsidR="007A33CB" w:rsidRPr="00A75CB8">
        <w:t xml:space="preserve"> </w:t>
      </w:r>
      <w:r w:rsidR="00726122" w:rsidRPr="00A75CB8">
        <w:t>The included s</w:t>
      </w:r>
      <w:r w:rsidR="005958FD" w:rsidRPr="00A75CB8">
        <w:t xml:space="preserve">tudies </w:t>
      </w:r>
      <w:r w:rsidR="00726122" w:rsidRPr="00A75CB8">
        <w:t xml:space="preserve">were conducted in 13 different countries </w:t>
      </w:r>
      <w:r w:rsidR="00897707" w:rsidRPr="00A75CB8">
        <w:t>across</w:t>
      </w:r>
      <w:r w:rsidR="00726122" w:rsidRPr="00A75CB8">
        <w:t xml:space="preserve"> North America, Europe</w:t>
      </w:r>
      <w:r w:rsidR="00A14046" w:rsidRPr="00A75CB8">
        <w:t>, Australia,</w:t>
      </w:r>
      <w:r w:rsidR="00726122" w:rsidRPr="00A75CB8">
        <w:t xml:space="preserve"> and Asia. </w:t>
      </w:r>
      <w:r w:rsidR="008D156B" w:rsidRPr="00A75CB8">
        <w:t>Total s</w:t>
      </w:r>
      <w:r w:rsidR="00726122" w:rsidRPr="00A75CB8">
        <w:t>ample size</w:t>
      </w:r>
      <w:r w:rsidR="008D156B" w:rsidRPr="00A75CB8">
        <w:t>s</w:t>
      </w:r>
      <w:r w:rsidR="00726122" w:rsidRPr="00A75CB8">
        <w:t xml:space="preserve"> ranged from 44 to</w:t>
      </w:r>
      <w:r w:rsidR="00AE061C" w:rsidRPr="00A75CB8">
        <w:t xml:space="preserve"> </w:t>
      </w:r>
      <w:r w:rsidR="00F24471" w:rsidRPr="00A75CB8">
        <w:t>3333</w:t>
      </w:r>
      <w:r w:rsidR="005E2BC2" w:rsidRPr="00A75CB8">
        <w:t xml:space="preserve">, with </w:t>
      </w:r>
      <w:r w:rsidR="008D156B" w:rsidRPr="00A75CB8">
        <w:t>many</w:t>
      </w:r>
      <w:r w:rsidR="005E2BC2" w:rsidRPr="00A75CB8">
        <w:t xml:space="preserve"> studies</w:t>
      </w:r>
      <w:r w:rsidR="00004059" w:rsidRPr="00A75CB8">
        <w:t xml:space="preserve"> </w:t>
      </w:r>
      <w:r w:rsidR="005E2BC2" w:rsidRPr="00A75CB8">
        <w:t xml:space="preserve">reporting data from </w:t>
      </w:r>
      <w:r w:rsidR="00004059" w:rsidRPr="00A75CB8">
        <w:t xml:space="preserve">small samples collected at </w:t>
      </w:r>
      <w:r w:rsidR="005E2BC2" w:rsidRPr="00A75CB8">
        <w:t>a single institution</w:t>
      </w:r>
      <w:r w:rsidR="008D156B" w:rsidRPr="00A75CB8">
        <w:t>. There was also considerable variation in the time intervals for data collection between the studies, which varied from 1 month up to 12 months.</w:t>
      </w:r>
    </w:p>
    <w:p w14:paraId="33AF0C49" w14:textId="44C63B60" w:rsidR="001C2281" w:rsidRPr="00A75CB8" w:rsidRDefault="00046C74" w:rsidP="001C2281">
      <w:pPr>
        <w:ind w:left="142"/>
      </w:pPr>
      <w:r w:rsidRPr="00A75CB8">
        <w:t xml:space="preserve">There were </w:t>
      </w:r>
      <w:r w:rsidR="00F654EB" w:rsidRPr="00A75CB8">
        <w:t>20</w:t>
      </w:r>
      <w:r w:rsidR="000468C1" w:rsidRPr="00A75CB8">
        <w:t xml:space="preserve"> studies eligible for inclusion in the meta</w:t>
      </w:r>
      <w:r w:rsidR="005026AD" w:rsidRPr="00A75CB8">
        <w:t>-a</w:t>
      </w:r>
      <w:r w:rsidR="000468C1" w:rsidRPr="00A75CB8">
        <w:t>nalysis</w:t>
      </w:r>
      <w:r w:rsidR="00F654EB" w:rsidRPr="00A75CB8">
        <w:t xml:space="preserve">, </w:t>
      </w:r>
      <w:r w:rsidR="004D21D8" w:rsidRPr="00A75CB8">
        <w:t>however,</w:t>
      </w:r>
      <w:r w:rsidR="00F654EB" w:rsidRPr="00A75CB8">
        <w:t xml:space="preserve"> due to differences in reporting of cancer stage</w:t>
      </w:r>
      <w:r w:rsidR="004D21D8" w:rsidRPr="00A75CB8">
        <w:t>,</w:t>
      </w:r>
      <w:r w:rsidR="00F654EB" w:rsidRPr="00A75CB8">
        <w:t xml:space="preserve"> not all the studies could be analysed together. </w:t>
      </w:r>
      <w:r w:rsidRPr="00A75CB8">
        <w:t>Of the included</w:t>
      </w:r>
      <w:r w:rsidR="00A53538" w:rsidRPr="00A75CB8">
        <w:t xml:space="preserve"> studies</w:t>
      </w:r>
      <w:r w:rsidRPr="00A75CB8">
        <w:t xml:space="preserve">, </w:t>
      </w:r>
      <w:r w:rsidR="00A53538" w:rsidRPr="00A75CB8">
        <w:t>1</w:t>
      </w:r>
      <w:r w:rsidR="00F07C6C" w:rsidRPr="00A75CB8">
        <w:t>3</w:t>
      </w:r>
      <w:r w:rsidR="00A53538" w:rsidRPr="00A75CB8">
        <w:t xml:space="preserve"> measured stage using TNM</w:t>
      </w:r>
      <w:r w:rsidR="001B6541" w:rsidRPr="00A75CB8">
        <w:t xml:space="preserve"> and were included in the meta-analysis of TNM stage. B</w:t>
      </w:r>
      <w:r w:rsidR="00A53538" w:rsidRPr="00A75CB8">
        <w:t xml:space="preserve">ut </w:t>
      </w:r>
      <w:r w:rsidR="001B6541" w:rsidRPr="00A75CB8">
        <w:t>stage</w:t>
      </w:r>
      <w:r w:rsidR="00A53538" w:rsidRPr="00A75CB8">
        <w:t xml:space="preserve"> was reported differently between them; </w:t>
      </w:r>
      <w:r w:rsidR="00F07C6C" w:rsidRPr="00A75CB8">
        <w:t>six</w:t>
      </w:r>
      <w:r w:rsidR="003F0B8C" w:rsidRPr="00A75CB8">
        <w:t xml:space="preserve"> studies reported</w:t>
      </w:r>
      <w:r w:rsidR="00AE061C" w:rsidRPr="00A75CB8">
        <w:t xml:space="preserve"> </w:t>
      </w:r>
      <w:r w:rsidR="003F0B8C" w:rsidRPr="00A75CB8">
        <w:t xml:space="preserve">the data for </w:t>
      </w:r>
      <w:r w:rsidR="009A4570" w:rsidRPr="00A75CB8">
        <w:t>tumour</w:t>
      </w:r>
      <w:r w:rsidR="00B942D7" w:rsidRPr="00A75CB8">
        <w:t xml:space="preserve"> extent (</w:t>
      </w:r>
      <w:r w:rsidR="00AC40A2" w:rsidRPr="00A75CB8">
        <w:t>T</w:t>
      </w:r>
      <w:r w:rsidR="00B942D7" w:rsidRPr="00A75CB8">
        <w:t>)</w:t>
      </w:r>
      <w:r w:rsidR="003F0B8C" w:rsidRPr="00A75CB8">
        <w:t xml:space="preserve">, </w:t>
      </w:r>
      <w:r w:rsidR="00B942D7" w:rsidRPr="00A75CB8">
        <w:t xml:space="preserve">lymph </w:t>
      </w:r>
      <w:r w:rsidR="003F0B8C" w:rsidRPr="00A75CB8">
        <w:t>node</w:t>
      </w:r>
      <w:r w:rsidR="005026AD" w:rsidRPr="00A75CB8">
        <w:t>s</w:t>
      </w:r>
      <w:r w:rsidR="00B942D7" w:rsidRPr="00A75CB8">
        <w:t xml:space="preserve"> (N)</w:t>
      </w:r>
      <w:r w:rsidR="003F0B8C" w:rsidRPr="00A75CB8">
        <w:t xml:space="preserve"> and metastasis </w:t>
      </w:r>
      <w:r w:rsidR="00E05330" w:rsidRPr="00A75CB8">
        <w:t xml:space="preserve">(M) </w:t>
      </w:r>
      <w:r w:rsidR="003F0B8C" w:rsidRPr="00A75CB8">
        <w:t>stage</w:t>
      </w:r>
      <w:r w:rsidR="00A53538" w:rsidRPr="00A75CB8">
        <w:t xml:space="preserve">, </w:t>
      </w:r>
      <w:r w:rsidR="00F07C6C" w:rsidRPr="00A75CB8">
        <w:t>six</w:t>
      </w:r>
      <w:r w:rsidR="00A53538" w:rsidRPr="00A75CB8">
        <w:t xml:space="preserve"> studies reported only the tumour and node stages and </w:t>
      </w:r>
      <w:r w:rsidR="00F07C6C" w:rsidRPr="00A75CB8">
        <w:t>one</w:t>
      </w:r>
      <w:r w:rsidR="00A53538" w:rsidRPr="00A75CB8">
        <w:t xml:space="preserve"> stud</w:t>
      </w:r>
      <w:r w:rsidR="00F07C6C" w:rsidRPr="00A75CB8">
        <w:t>y</w:t>
      </w:r>
      <w:r w:rsidR="00A53538" w:rsidRPr="00A75CB8">
        <w:t xml:space="preserve"> reported only the effect on tumour stage</w:t>
      </w:r>
      <w:r w:rsidR="00E37A8E" w:rsidRPr="00A75CB8">
        <w:t xml:space="preserve">. </w:t>
      </w:r>
      <w:r w:rsidRPr="00A75CB8">
        <w:t xml:space="preserve">There were </w:t>
      </w:r>
      <w:r w:rsidR="00B942D7" w:rsidRPr="00A75CB8">
        <w:t>16</w:t>
      </w:r>
      <w:r w:rsidR="00FA6C62" w:rsidRPr="00A75CB8">
        <w:t xml:space="preserve"> </w:t>
      </w:r>
      <w:r w:rsidR="00AB61EA" w:rsidRPr="00A75CB8">
        <w:t>s</w:t>
      </w:r>
      <w:r w:rsidR="00ED1F6C" w:rsidRPr="00A75CB8">
        <w:t>tudies</w:t>
      </w:r>
      <w:r w:rsidRPr="00A75CB8">
        <w:t xml:space="preserve"> which</w:t>
      </w:r>
      <w:r w:rsidR="00ED1F6C" w:rsidRPr="00A75CB8">
        <w:t xml:space="preserve"> reported</w:t>
      </w:r>
      <w:r w:rsidR="00B942D7" w:rsidRPr="00A75CB8">
        <w:t xml:space="preserve"> the</w:t>
      </w:r>
      <w:r w:rsidR="00ED1F6C" w:rsidRPr="00A75CB8">
        <w:t xml:space="preserve"> </w:t>
      </w:r>
      <w:r w:rsidR="005E1E0F" w:rsidRPr="00A75CB8">
        <w:t>effect on</w:t>
      </w:r>
      <w:r w:rsidR="00F5545B" w:rsidRPr="00A75CB8">
        <w:t xml:space="preserve"> AJCC/UICC</w:t>
      </w:r>
      <w:r w:rsidR="00ED1F6C" w:rsidRPr="00A75CB8">
        <w:t xml:space="preserve"> </w:t>
      </w:r>
      <w:r w:rsidR="005E1E0F" w:rsidRPr="00A75CB8">
        <w:t>clinical stage</w:t>
      </w:r>
      <w:r w:rsidR="00E37A8E" w:rsidRPr="00A75CB8">
        <w:t>,</w:t>
      </w:r>
      <w:r w:rsidR="005E1E0F" w:rsidRPr="00A75CB8">
        <w:t xml:space="preserve"> all of which were included in the meta</w:t>
      </w:r>
      <w:r w:rsidR="005026AD" w:rsidRPr="00A75CB8">
        <w:t>-a</w:t>
      </w:r>
      <w:r w:rsidR="005E1E0F" w:rsidRPr="00A75CB8">
        <w:t>nalysis</w:t>
      </w:r>
      <w:r w:rsidR="00E37A8E" w:rsidRPr="00A75CB8">
        <w:t>. Eight</w:t>
      </w:r>
      <w:r w:rsidR="00E05330" w:rsidRPr="00A75CB8">
        <w:t xml:space="preserve"> of </w:t>
      </w:r>
      <w:r w:rsidR="00E37A8E" w:rsidRPr="00A75CB8">
        <w:t>these</w:t>
      </w:r>
      <w:r w:rsidR="00E05330" w:rsidRPr="00A75CB8">
        <w:t xml:space="preserve"> also provided TNM data for each cohort so were included in both analyses</w:t>
      </w:r>
      <w:r w:rsidR="00493F5B" w:rsidRPr="00A75CB8">
        <w:t xml:space="preserve">. </w:t>
      </w:r>
      <w:r w:rsidR="00B942D7" w:rsidRPr="00A75CB8">
        <w:t>The remaining three</w:t>
      </w:r>
      <w:r w:rsidR="00AC40A2" w:rsidRPr="00A75CB8">
        <w:t xml:space="preserve"> studies investigating stage</w:t>
      </w:r>
      <w:r w:rsidR="00B942D7" w:rsidRPr="00A75CB8">
        <w:t xml:space="preserve"> were excluded from the meta-analysis as they did not provide enough stage </w:t>
      </w:r>
      <w:r w:rsidR="00F07C6C" w:rsidRPr="00A75CB8">
        <w:t xml:space="preserve">or cohort </w:t>
      </w:r>
      <w:r w:rsidR="00B942D7" w:rsidRPr="00A75CB8">
        <w:t xml:space="preserve">data to be </w:t>
      </w:r>
      <w:r w:rsidR="00E05330" w:rsidRPr="00A75CB8">
        <w:t>compatible</w:t>
      </w:r>
      <w:r w:rsidR="00534343" w:rsidRPr="00A75CB8">
        <w:t xml:space="preserve"> for </w:t>
      </w:r>
      <w:r w:rsidR="00DF4A41" w:rsidRPr="00A75CB8">
        <w:t xml:space="preserve">statistical </w:t>
      </w:r>
      <w:r w:rsidR="00534343" w:rsidRPr="00A75CB8">
        <w:t>evaluation</w:t>
      </w:r>
      <w:r w:rsidR="00B942D7" w:rsidRPr="00A75CB8">
        <w:t xml:space="preserve">. </w:t>
      </w:r>
    </w:p>
    <w:p w14:paraId="216AAEE0" w14:textId="169D2154" w:rsidR="00660C6E" w:rsidRPr="00A75CB8" w:rsidRDefault="00660C6E" w:rsidP="00660C6E">
      <w:pPr>
        <w:ind w:left="142"/>
        <w:rPr>
          <w:b/>
          <w:bCs/>
        </w:rPr>
      </w:pPr>
      <w:r w:rsidRPr="00A75CB8">
        <w:rPr>
          <w:b/>
          <w:bCs/>
        </w:rPr>
        <w:t>Descriptive Results</w:t>
      </w:r>
    </w:p>
    <w:p w14:paraId="698943C8" w14:textId="28F82C63" w:rsidR="00660C6E" w:rsidRPr="00A75CB8" w:rsidRDefault="00660C6E" w:rsidP="00660C6E">
      <w:pPr>
        <w:ind w:left="284"/>
        <w:rPr>
          <w:b/>
          <w:bCs/>
        </w:rPr>
      </w:pPr>
      <w:r w:rsidRPr="00A75CB8">
        <w:rPr>
          <w:b/>
          <w:bCs/>
        </w:rPr>
        <w:t>Effect on Stage of Head and Neck cancer</w:t>
      </w:r>
    </w:p>
    <w:p w14:paraId="7382811D" w14:textId="11EE4E7A" w:rsidR="00CB488F" w:rsidRPr="00A75CB8" w:rsidRDefault="00BA5B11" w:rsidP="00CB488F">
      <w:pPr>
        <w:ind w:left="284"/>
      </w:pPr>
      <w:r w:rsidRPr="00A75CB8">
        <w:lastRenderedPageBreak/>
        <w:t xml:space="preserve">The effect of </w:t>
      </w:r>
      <w:r w:rsidR="004D21D8" w:rsidRPr="00A75CB8">
        <w:t xml:space="preserve">the </w:t>
      </w:r>
      <w:r w:rsidRPr="00A75CB8">
        <w:t xml:space="preserve">COVID-19 pandemic on HNC stage was investigated by 23 observational studies. </w:t>
      </w:r>
      <w:r w:rsidR="00CB488F" w:rsidRPr="00A75CB8">
        <w:t>Individually, 16 of the 23 studies investigating stage did not report a significant shift in stage between pre-pandemic and pandemic cohorts.</w:t>
      </w:r>
      <w:r w:rsidR="00CB488F" w:rsidRPr="00A75CB8">
        <w:fldChar w:fldCharType="begin">
          <w:fldData xml:space="preserve">PEVuZE5vdGU+PENpdGU+PEF1dGhvcj5NdXJyaTwvQXV0aG9yPjxZZWFyPjIwMjE8L1llYXI+PFJl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</w:fldData>
        </w:fldChar>
      </w:r>
      <w:r w:rsidR="002E26B0" w:rsidRPr="00A75CB8">
        <w:instrText xml:space="preserve"> ADDIN EN.CITE </w:instrText>
      </w:r>
      <w:r w:rsidR="002E26B0" w:rsidRPr="00A75CB8">
        <w:fldChar w:fldCharType="begin">
          <w:fldData xml:space="preserve">PEVuZE5vdGU+PENpdGU+PEF1dGhvcj5NdXJyaTwvQXV0aG9yPjxZZWFyPjIwMjE8L1llYXI+PFJl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</w:fldData>
        </w:fldChar>
      </w:r>
      <w:r w:rsidR="002E26B0" w:rsidRPr="00A75CB8">
        <w:instrText xml:space="preserve"> ADDIN EN.CITE.DATA </w:instrText>
      </w:r>
      <w:r w:rsidR="002E26B0" w:rsidRPr="00A75CB8">
        <w:fldChar w:fldCharType="end"/>
      </w:r>
      <w:r w:rsidR="00CB488F" w:rsidRPr="00A75CB8">
        <w:fldChar w:fldCharType="separate"/>
      </w:r>
      <w:r w:rsidR="002E26B0" w:rsidRPr="00A75CB8">
        <w:rPr>
          <w:noProof/>
          <w:vertAlign w:val="superscript"/>
        </w:rPr>
        <w:t>16-31</w:t>
      </w:r>
      <w:r w:rsidR="00CB488F" w:rsidRPr="00A75CB8">
        <w:fldChar w:fldCharType="end"/>
      </w:r>
      <w:r w:rsidR="00CB488F" w:rsidRPr="00A75CB8">
        <w:t xml:space="preserve"> However, many of these studies did report upshifts in tumour stage</w:t>
      </w:r>
      <w:r w:rsidR="00CB488F" w:rsidRPr="00A75CB8">
        <w:fldChar w:fldCharType="begin">
          <w:fldData xml:space="preserve">PEVuZE5vdGU+PENpdGU+PEF1dGhvcj5UYW48L0F1dGhvcj48WWVhcj4yMDIxPC9ZZWFyPjxSZWNO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</w:fldData>
        </w:fldChar>
      </w:r>
      <w:r w:rsidR="002E26B0" w:rsidRPr="00A75CB8">
        <w:instrText xml:space="preserve"> ADDIN EN.CITE </w:instrText>
      </w:r>
      <w:r w:rsidR="002E26B0" w:rsidRPr="00A75CB8">
        <w:fldChar w:fldCharType="begin">
          <w:fldData xml:space="preserve">PEVuZE5vdGU+PENpdGU+PEF1dGhvcj5UYW48L0F1dGhvcj48WWVhcj4yMDIxPC9ZZWFyPjxSZWNO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</w:fldData>
        </w:fldChar>
      </w:r>
      <w:r w:rsidR="002E26B0" w:rsidRPr="00A75CB8">
        <w:instrText xml:space="preserve"> ADDIN EN.CITE.DATA </w:instrText>
      </w:r>
      <w:r w:rsidR="002E26B0" w:rsidRPr="00A75CB8">
        <w:fldChar w:fldCharType="end"/>
      </w:r>
      <w:r w:rsidR="00CB488F" w:rsidRPr="00A75CB8">
        <w:fldChar w:fldCharType="separate"/>
      </w:r>
      <w:r w:rsidR="002E26B0" w:rsidRPr="00A75CB8">
        <w:rPr>
          <w:noProof/>
          <w:vertAlign w:val="superscript"/>
        </w:rPr>
        <w:t>27,28</w:t>
      </w:r>
      <w:r w:rsidR="00CB488F" w:rsidRPr="00A75CB8">
        <w:fldChar w:fldCharType="end"/>
      </w:r>
      <w:r w:rsidR="00CB488F" w:rsidRPr="00A75CB8">
        <w:t>, metastasis stage</w:t>
      </w:r>
      <w:r w:rsidR="00CB488F" w:rsidRPr="00A75CB8">
        <w:fldChar w:fldCharType="begin">
          <w:fldData xml:space="preserve">PEVuZE5vdGU+PENpdGU+PEF1dGhvcj5CYWxrPC9BdXRob3I+PFllYXI+MjAyMjwvWWVhcj48UmVj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</w:fldData>
        </w:fldChar>
      </w:r>
      <w:r w:rsidR="002E26B0" w:rsidRPr="00A75CB8">
        <w:instrText xml:space="preserve"> ADDIN EN.CITE </w:instrText>
      </w:r>
      <w:r w:rsidR="002E26B0" w:rsidRPr="00A75CB8">
        <w:fldChar w:fldCharType="begin">
          <w:fldData xml:space="preserve">PEVuZE5vdGU+PENpdGU+PEF1dGhvcj5CYWxrPC9BdXRob3I+PFllYXI+MjAyMjwvWWVhcj48UmVj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</w:fldData>
        </w:fldChar>
      </w:r>
      <w:r w:rsidR="002E26B0" w:rsidRPr="00A75CB8">
        <w:instrText xml:space="preserve"> ADDIN EN.CITE.DATA </w:instrText>
      </w:r>
      <w:r w:rsidR="002E26B0" w:rsidRPr="00A75CB8">
        <w:fldChar w:fldCharType="end"/>
      </w:r>
      <w:r w:rsidR="00CB488F" w:rsidRPr="00A75CB8">
        <w:fldChar w:fldCharType="separate"/>
      </w:r>
      <w:r w:rsidR="002E26B0" w:rsidRPr="00A75CB8">
        <w:rPr>
          <w:noProof/>
          <w:vertAlign w:val="superscript"/>
        </w:rPr>
        <w:t>29</w:t>
      </w:r>
      <w:r w:rsidR="00CB488F" w:rsidRPr="00A75CB8">
        <w:fldChar w:fldCharType="end"/>
      </w:r>
      <w:r w:rsidR="00CB488F" w:rsidRPr="00A75CB8">
        <w:t>, or overall clinical stage</w:t>
      </w:r>
      <w:r w:rsidR="00CB488F" w:rsidRPr="00A75CB8">
        <w:fldChar w:fldCharType="begin">
          <w:fldData xml:space="preserve">PEVuZE5vdGU+PENpdGU+PEF1dGhvcj5XYWk8L0F1dGhvcj48WWVhcj4yMDIxPC9ZZWFyPjxSZWNO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</w:fldData>
        </w:fldChar>
      </w:r>
      <w:r w:rsidR="002E26B0" w:rsidRPr="00A75CB8">
        <w:instrText xml:space="preserve"> ADDIN EN.CITE </w:instrText>
      </w:r>
      <w:r w:rsidR="002E26B0" w:rsidRPr="00A75CB8">
        <w:fldChar w:fldCharType="begin">
          <w:fldData xml:space="preserve">PEVuZE5vdGU+PENpdGU+PEF1dGhvcj5XYWk8L0F1dGhvcj48WWVhcj4yMDIxPC9ZZWFyPjxSZWNO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</w:fldData>
        </w:fldChar>
      </w:r>
      <w:r w:rsidR="002E26B0" w:rsidRPr="00A75CB8">
        <w:instrText xml:space="preserve"> ADDIN EN.CITE.DATA </w:instrText>
      </w:r>
      <w:r w:rsidR="002E26B0" w:rsidRPr="00A75CB8">
        <w:fldChar w:fldCharType="end"/>
      </w:r>
      <w:r w:rsidR="00CB488F" w:rsidRPr="00A75CB8">
        <w:fldChar w:fldCharType="separate"/>
      </w:r>
      <w:r w:rsidR="002E26B0" w:rsidRPr="00A75CB8">
        <w:rPr>
          <w:noProof/>
          <w:vertAlign w:val="superscript"/>
        </w:rPr>
        <w:t>30,31</w:t>
      </w:r>
      <w:r w:rsidR="00CB488F" w:rsidRPr="00A75CB8">
        <w:fldChar w:fldCharType="end"/>
      </w:r>
      <w:r w:rsidR="00CB488F" w:rsidRPr="00A75CB8">
        <w:t xml:space="preserve"> but the magnitude of the effect was not large enough individually to reach the threshold of statistical significance. </w:t>
      </w:r>
    </w:p>
    <w:p w14:paraId="5963B491" w14:textId="6D339038" w:rsidR="007A57C3" w:rsidRPr="00A75CB8" w:rsidRDefault="00CB488F" w:rsidP="00660C6E">
      <w:pPr>
        <w:ind w:left="284"/>
      </w:pPr>
      <w:r w:rsidRPr="00A75CB8">
        <w:t xml:space="preserve">These conclusions seem to contradict the findings of the meta-analysis indicating a statistically significant increase in stage. </w:t>
      </w:r>
      <w:r w:rsidR="00DA15FC" w:rsidRPr="00A75CB8">
        <w:t xml:space="preserve">The meta-analysis showed </w:t>
      </w:r>
      <w:r w:rsidR="00BA60AE" w:rsidRPr="00A75CB8">
        <w:t>for AJCC/UICC stage</w:t>
      </w:r>
      <w:r w:rsidR="00AB4AE0" w:rsidRPr="00A75CB8">
        <w:t>,</w:t>
      </w:r>
      <w:r w:rsidR="00BA60AE" w:rsidRPr="00A75CB8">
        <w:t xml:space="preserve"> late stage was </w:t>
      </w:r>
      <w:r w:rsidR="005872A9" w:rsidRPr="00A75CB8">
        <w:t xml:space="preserve">most </w:t>
      </w:r>
      <w:r w:rsidR="00BA60AE" w:rsidRPr="00A75CB8">
        <w:t>commonly encountered in both pre-pandemic (</w:t>
      </w:r>
      <w:r w:rsidR="00E05330" w:rsidRPr="00A75CB8">
        <w:t>5</w:t>
      </w:r>
      <w:r w:rsidR="00F07C6C" w:rsidRPr="00A75CB8">
        <w:t>4</w:t>
      </w:r>
      <w:r w:rsidR="00BA60AE" w:rsidRPr="00A75CB8">
        <w:t>%)</w:t>
      </w:r>
      <w:r w:rsidR="00AB4AE0" w:rsidRPr="00A75CB8">
        <w:t xml:space="preserve"> </w:t>
      </w:r>
      <w:r w:rsidR="00BA60AE" w:rsidRPr="00A75CB8">
        <w:t>and pandemic (</w:t>
      </w:r>
      <w:r w:rsidR="00E05330" w:rsidRPr="00A75CB8">
        <w:t>57</w:t>
      </w:r>
      <w:r w:rsidR="00BA60AE" w:rsidRPr="00A75CB8">
        <w:t>%) cohorts</w:t>
      </w:r>
      <w:r w:rsidR="00C81031" w:rsidRPr="00A75CB8">
        <w:t xml:space="preserve"> (Table 2)</w:t>
      </w:r>
      <w:r w:rsidR="008B3DC8" w:rsidRPr="00A75CB8">
        <w:t>.</w:t>
      </w:r>
      <w:r w:rsidR="00BA60AE" w:rsidRPr="00A75CB8">
        <w:t xml:space="preserve"> There </w:t>
      </w:r>
      <w:r w:rsidR="00F07C6C" w:rsidRPr="00A75CB8">
        <w:t xml:space="preserve">was a </w:t>
      </w:r>
      <w:r w:rsidR="00F90313" w:rsidRPr="00A75CB8">
        <w:t>significantly</w:t>
      </w:r>
      <w:r w:rsidR="00830B2A" w:rsidRPr="00A75CB8">
        <w:t xml:space="preserve"> </w:t>
      </w:r>
      <w:r w:rsidR="007A57C3" w:rsidRPr="00A75CB8">
        <w:t>higher</w:t>
      </w:r>
      <w:r w:rsidR="00BA60AE" w:rsidRPr="00A75CB8">
        <w:t xml:space="preserve"> </w:t>
      </w:r>
      <w:r w:rsidR="007A57C3" w:rsidRPr="00A75CB8">
        <w:t>proportion of late-stage</w:t>
      </w:r>
      <w:r w:rsidR="00BA60AE" w:rsidRPr="00A75CB8">
        <w:t xml:space="preserve"> cases </w:t>
      </w:r>
      <w:r w:rsidR="0087330F" w:rsidRPr="00A75CB8">
        <w:t>during the pandemic</w:t>
      </w:r>
      <w:r w:rsidR="00C81031" w:rsidRPr="00A75CB8">
        <w:t xml:space="preserve"> (Figure </w:t>
      </w:r>
      <w:r w:rsidR="00953E19" w:rsidRPr="00A75CB8">
        <w:t>2</w:t>
      </w:r>
      <w:r w:rsidRPr="00A75CB8">
        <w:t>a</w:t>
      </w:r>
      <w:r w:rsidR="00C81031" w:rsidRPr="00A75CB8">
        <w:t>)</w:t>
      </w:r>
      <w:r w:rsidR="007A57C3" w:rsidRPr="00A75CB8">
        <w:t xml:space="preserve">, </w:t>
      </w:r>
      <w:r w:rsidR="00830B2A" w:rsidRPr="00A75CB8">
        <w:t>and</w:t>
      </w:r>
      <w:r w:rsidR="008D156B" w:rsidRPr="00A75CB8">
        <w:t xml:space="preserve"> significantly</w:t>
      </w:r>
      <w:r w:rsidR="00830B2A" w:rsidRPr="00A75CB8">
        <w:t xml:space="preserve"> </w:t>
      </w:r>
      <w:r w:rsidR="007A57C3" w:rsidRPr="00A75CB8">
        <w:t>fewer early cases</w:t>
      </w:r>
      <w:r w:rsidR="0087330F" w:rsidRPr="00A75CB8">
        <w:t xml:space="preserve"> compared with</w:t>
      </w:r>
      <w:r w:rsidR="00A071BD" w:rsidRPr="00A75CB8">
        <w:t xml:space="preserve"> </w:t>
      </w:r>
      <w:r w:rsidR="0087330F" w:rsidRPr="00A75CB8">
        <w:t>pre-pandemic time period</w:t>
      </w:r>
      <w:r w:rsidR="003F653C" w:rsidRPr="00A75CB8">
        <w:t>s</w:t>
      </w:r>
      <w:r w:rsidR="00C81031" w:rsidRPr="00A75CB8">
        <w:t xml:space="preserve"> (Figure 2</w:t>
      </w:r>
      <w:r w:rsidRPr="00A75CB8">
        <w:t>b</w:t>
      </w:r>
      <w:r w:rsidR="00C81031" w:rsidRPr="00A75CB8">
        <w:t>)</w:t>
      </w:r>
      <w:r w:rsidR="00F07C6C" w:rsidRPr="00A75CB8">
        <w:t xml:space="preserve">. </w:t>
      </w:r>
      <w:r w:rsidR="00E37A8E" w:rsidRPr="00A75CB8">
        <w:t>In</w:t>
      </w:r>
      <w:r w:rsidR="00BA60AE" w:rsidRPr="00A75CB8">
        <w:t xml:space="preserve"> studies that reported TNM stage there were no statistically significant differences </w:t>
      </w:r>
      <w:r w:rsidR="00F90313" w:rsidRPr="00A75CB8">
        <w:t>in</w:t>
      </w:r>
      <w:r w:rsidR="00AB4AE0" w:rsidRPr="00A75CB8">
        <w:t xml:space="preserve"> </w:t>
      </w:r>
      <w:r w:rsidR="00D37A8D" w:rsidRPr="00A75CB8">
        <w:t xml:space="preserve">the proportion of patients </w:t>
      </w:r>
      <w:r w:rsidR="00F90313" w:rsidRPr="00A75CB8">
        <w:t xml:space="preserve">presenting with </w:t>
      </w:r>
      <w:r w:rsidR="00AB4AE0" w:rsidRPr="00A75CB8">
        <w:t>metastasis involv</w:t>
      </w:r>
      <w:r w:rsidR="00F90313" w:rsidRPr="00A75CB8">
        <w:t>ement</w:t>
      </w:r>
      <w:r w:rsidR="00C81031" w:rsidRPr="00A75CB8">
        <w:t xml:space="preserve"> (Figure </w:t>
      </w:r>
      <w:r w:rsidRPr="00A75CB8">
        <w:t>3</w:t>
      </w:r>
      <w:r w:rsidR="00C81031" w:rsidRPr="00A75CB8">
        <w:t>)</w:t>
      </w:r>
      <w:r w:rsidR="00BA5B11" w:rsidRPr="00A75CB8">
        <w:t>, but significantly more tumours</w:t>
      </w:r>
      <w:r w:rsidR="00D37A8D" w:rsidRPr="00A75CB8">
        <w:t xml:space="preserve"> presented</w:t>
      </w:r>
      <w:r w:rsidR="00BA5B11" w:rsidRPr="00A75CB8">
        <w:t xml:space="preserve"> </w:t>
      </w:r>
      <w:r w:rsidR="00F90313" w:rsidRPr="00A75CB8">
        <w:t>at</w:t>
      </w:r>
      <w:r w:rsidR="00BA5B11" w:rsidRPr="00A75CB8">
        <w:t xml:space="preserve"> T3 and T4 </w:t>
      </w:r>
      <w:r w:rsidR="00D37A8D" w:rsidRPr="00A75CB8">
        <w:t xml:space="preserve">stage </w:t>
      </w:r>
      <w:r w:rsidR="00BA5B11" w:rsidRPr="00A75CB8">
        <w:t>(p=0.00</w:t>
      </w:r>
      <w:r w:rsidR="00350998" w:rsidRPr="00A75CB8">
        <w:t>7</w:t>
      </w:r>
      <w:r w:rsidR="00BA5B11" w:rsidRPr="00A75CB8">
        <w:t>)</w:t>
      </w:r>
      <w:r w:rsidR="00C81031" w:rsidRPr="00A75CB8">
        <w:t xml:space="preserve"> (Figure </w:t>
      </w:r>
      <w:r w:rsidRPr="00A75CB8">
        <w:t>4a</w:t>
      </w:r>
      <w:r w:rsidR="00BA5B11" w:rsidRPr="00A75CB8">
        <w:t>)</w:t>
      </w:r>
      <w:r w:rsidR="007135B6" w:rsidRPr="00A75CB8">
        <w:t>, more with lymph node</w:t>
      </w:r>
      <w:r w:rsidR="00350998" w:rsidRPr="00A75CB8">
        <w:t xml:space="preserve"> involvement (p=0.04)</w:t>
      </w:r>
      <w:r w:rsidR="00BA5B11" w:rsidRPr="00A75CB8">
        <w:t xml:space="preserve"> </w:t>
      </w:r>
      <w:r w:rsidR="00C81031" w:rsidRPr="00A75CB8">
        <w:t xml:space="preserve">(Figure </w:t>
      </w:r>
      <w:r w:rsidRPr="00A75CB8">
        <w:t>5</w:t>
      </w:r>
      <w:r w:rsidR="00C81031" w:rsidRPr="00A75CB8">
        <w:t>)</w:t>
      </w:r>
      <w:r w:rsidR="00FC40DA" w:rsidRPr="00A75CB8">
        <w:t xml:space="preserve"> </w:t>
      </w:r>
      <w:r w:rsidR="00BA5B11" w:rsidRPr="00A75CB8">
        <w:t xml:space="preserve">and fewer </w:t>
      </w:r>
      <w:r w:rsidR="00F90313" w:rsidRPr="00A75CB8">
        <w:t>at</w:t>
      </w:r>
      <w:r w:rsidR="00BA5B11" w:rsidRPr="00A75CB8">
        <w:t xml:space="preserve"> T1 and T2</w:t>
      </w:r>
      <w:r w:rsidR="00D37A8D" w:rsidRPr="00A75CB8">
        <w:t xml:space="preserve"> stage</w:t>
      </w:r>
      <w:r w:rsidR="00BA5B11" w:rsidRPr="00A75CB8">
        <w:t xml:space="preserve"> (p=0.0</w:t>
      </w:r>
      <w:r w:rsidR="00350998" w:rsidRPr="00A75CB8">
        <w:t>1</w:t>
      </w:r>
      <w:r w:rsidR="00BA5B11" w:rsidRPr="00A75CB8">
        <w:t>)</w:t>
      </w:r>
      <w:r w:rsidR="00830B2A" w:rsidRPr="00A75CB8">
        <w:t xml:space="preserve"> </w:t>
      </w:r>
      <w:r w:rsidR="00C81031" w:rsidRPr="00A75CB8">
        <w:t xml:space="preserve">(Figure </w:t>
      </w:r>
      <w:r w:rsidRPr="00A75CB8">
        <w:t>4b</w:t>
      </w:r>
      <w:r w:rsidR="00C81031" w:rsidRPr="00A75CB8">
        <w:t xml:space="preserve">) </w:t>
      </w:r>
      <w:r w:rsidR="00830B2A" w:rsidRPr="00A75CB8">
        <w:t>during the pandemic</w:t>
      </w:r>
      <w:r w:rsidR="00BA5B11" w:rsidRPr="00A75CB8">
        <w:t xml:space="preserve">. </w:t>
      </w:r>
      <w:r w:rsidR="00AB4AE0" w:rsidRPr="00A75CB8">
        <w:t xml:space="preserve">  </w:t>
      </w:r>
    </w:p>
    <w:p w14:paraId="39E5E421" w14:textId="7A7CCD58" w:rsidR="00E31E65" w:rsidRPr="00A75CB8" w:rsidRDefault="00E31E65" w:rsidP="00984147">
      <w:pPr>
        <w:ind w:left="284"/>
      </w:pPr>
      <w:r w:rsidRPr="00A75CB8">
        <w:t xml:space="preserve">The sensitivity analysis found that </w:t>
      </w:r>
      <w:r w:rsidR="00C27B6E" w:rsidRPr="00A75CB8">
        <w:t xml:space="preserve">the </w:t>
      </w:r>
      <w:r w:rsidR="00BF08E3" w:rsidRPr="00A75CB8">
        <w:t xml:space="preserve">study by </w:t>
      </w:r>
      <w:r w:rsidR="000C43F7" w:rsidRPr="00A75CB8">
        <w:t>Balk</w:t>
      </w:r>
      <w:r w:rsidR="00BF08E3" w:rsidRPr="00A75CB8">
        <w:t xml:space="preserve"> et al</w:t>
      </w:r>
      <w:r w:rsidR="000C43F7" w:rsidRPr="00A75CB8">
        <w:fldChar w:fldCharType="begin">
          <w:fldData xml:space="preserve">PEVuZE5vdGU+PENpdGU+PEF1dGhvcj5CYWxrPC9BdXRob3I+PFllYXI+MjAyMjwvWWVhcj48UmVj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</w:fldData>
        </w:fldChar>
      </w:r>
      <w:r w:rsidR="002E26B0" w:rsidRPr="00A75CB8">
        <w:instrText xml:space="preserve"> ADDIN EN.CITE </w:instrText>
      </w:r>
      <w:r w:rsidR="002E26B0" w:rsidRPr="00A75CB8">
        <w:fldChar w:fldCharType="begin">
          <w:fldData xml:space="preserve">PEVuZE5vdGU+PENpdGU+PEF1dGhvcj5CYWxrPC9BdXRob3I+PFllYXI+MjAyMjwvWWVhcj48UmVj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</w:fldData>
        </w:fldChar>
      </w:r>
      <w:r w:rsidR="002E26B0" w:rsidRPr="00A75CB8">
        <w:instrText xml:space="preserve"> ADDIN EN.CITE.DATA </w:instrText>
      </w:r>
      <w:r w:rsidR="002E26B0" w:rsidRPr="00A75CB8">
        <w:fldChar w:fldCharType="end"/>
      </w:r>
      <w:r w:rsidR="000C43F7" w:rsidRPr="00A75CB8">
        <w:fldChar w:fldCharType="separate"/>
      </w:r>
      <w:r w:rsidR="002E26B0" w:rsidRPr="00A75CB8">
        <w:rPr>
          <w:noProof/>
          <w:vertAlign w:val="superscript"/>
        </w:rPr>
        <w:t>29</w:t>
      </w:r>
      <w:r w:rsidR="000C43F7" w:rsidRPr="00A75CB8">
        <w:fldChar w:fldCharType="end"/>
      </w:r>
      <w:r w:rsidR="00BF08E3" w:rsidRPr="00A75CB8">
        <w:t xml:space="preserve"> was responsible for most of the heterogeneity observed in the </w:t>
      </w:r>
      <w:r w:rsidR="000C43F7" w:rsidRPr="00A75CB8">
        <w:t>M</w:t>
      </w:r>
      <w:r w:rsidR="00C43CE4" w:rsidRPr="00A75CB8">
        <w:t>1</w:t>
      </w:r>
      <w:r w:rsidR="00BF08E3" w:rsidRPr="00A75CB8">
        <w:t xml:space="preserve"> stage outcome</w:t>
      </w:r>
      <w:r w:rsidR="00760380" w:rsidRPr="00A75CB8">
        <w:t>. After removing the study</w:t>
      </w:r>
      <w:r w:rsidR="00C27B6E" w:rsidRPr="00A75CB8">
        <w:t xml:space="preserve"> </w:t>
      </w:r>
      <w:r w:rsidR="0081703E" w:rsidRPr="00A75CB8">
        <w:t xml:space="preserve">the </w:t>
      </w:r>
      <w:r w:rsidR="00760380" w:rsidRPr="00A75CB8">
        <w:t xml:space="preserve">OR increased in magnitude (1.18 [0.61-2.27] P=0.62) but the </w:t>
      </w:r>
      <w:r w:rsidR="0081703E" w:rsidRPr="00A75CB8">
        <w:t>overall effect remained not statistically significant</w:t>
      </w:r>
      <w:r w:rsidR="00760380" w:rsidRPr="00A75CB8">
        <w:t>.</w:t>
      </w:r>
      <w:r w:rsidR="00C27B6E" w:rsidRPr="00A75CB8">
        <w:t xml:space="preserve"> Tevetoğlu et al</w:t>
      </w:r>
      <w:r w:rsidR="00C27B6E" w:rsidRPr="00A75CB8">
        <w:fldChar w:fldCharType="begin"/>
      </w:r>
      <w:r w:rsidR="002E26B0" w:rsidRPr="00A75CB8">
        <w:instrText xml:space="preserve"> ADDIN EN.CITE &lt;EndNote&gt;&lt;Cite&gt;&lt;Author&gt;Tevetoglu&lt;/Author&gt;&lt;Year&gt;2021&lt;/Year&gt;&lt;RecNum&gt;76&lt;/RecNum&gt;&lt;DisplayText&gt;&lt;style face="superscript"&gt;32&lt;/style&gt;&lt;/DisplayText&gt;&lt;record&gt;&lt;rec-number&gt;76&lt;/rec-number&gt;&lt;foreign-keys&gt;&lt;key app="EN" db-id="fx92pt25dt2p9qetwroxwp9u9d9vtxv0ze9r" timestamp="1652353521"&gt;76&lt;/key&gt;&lt;/foreign-keys&gt;&lt;ref-type name="Journal Article"&gt;17&lt;/ref-type&gt;&lt;contributors&gt;&lt;authors&gt;&lt;author&gt;Tevetoglu, Firat&lt;/author&gt;&lt;author&gt;Kara, Sinem&lt;/author&gt;&lt;author&gt;Aliyeva, Chinara&lt;/author&gt;&lt;author&gt;Yildirim, Rafet&lt;/author&gt;&lt;author&gt;Yener, H. Murat&lt;/author&gt;&lt;/authors&gt;&lt;/contributors&gt;&lt;titles&gt;&lt;title&gt;Delayed presentation of head and neck cancer patients during COVID-19 pandemic&lt;/title&gt;&lt;secondary-title&gt;European Archives of Oto-Rhino-Laryngology&lt;/secondary-title&gt;&lt;/titles&gt;&lt;periodical&gt;&lt;full-title&gt;European Archives of Oto-Rhino-Laryngology&lt;/full-title&gt;&lt;/periodical&gt;&lt;pages&gt;5081-5085&lt;/pages&gt;&lt;volume&gt;278&lt;/volume&gt;&lt;number&gt;12&lt;/number&gt;&lt;dates&gt;&lt;year&gt;2021&lt;/year&gt;&lt;pub-dates&gt;&lt;date&gt;Dec&lt;/date&gt;&lt;/pub-dates&gt;&lt;/dates&gt;&lt;isbn&gt;0937-4477&lt;/isbn&gt;&lt;accession-num&gt;WOS:000625580700001&lt;/accession-num&gt;&lt;urls&gt;&lt;related-urls&gt;&lt;url&gt;&amp;lt;Go to ISI&amp;gt;://WOS:000625580700001&lt;/url&gt;&lt;url&gt;https://www.ncbi.nlm.nih.gov/pmc/articles/PMC7935695/pdf/405_2021_Article_6728.pdf&lt;/url&gt;&lt;/related-urls&gt;&lt;/urls&gt;&lt;electronic-resource-num&gt;10.1007/s00405-021-06728-2&lt;/electronic-resource-num&gt;&lt;/record&gt;&lt;/Cite&gt;&lt;/EndNote&gt;</w:instrText>
      </w:r>
      <w:r w:rsidR="00C27B6E" w:rsidRPr="00A75CB8">
        <w:fldChar w:fldCharType="separate"/>
      </w:r>
      <w:r w:rsidR="002E26B0" w:rsidRPr="00A75CB8">
        <w:rPr>
          <w:noProof/>
          <w:vertAlign w:val="superscript"/>
        </w:rPr>
        <w:t>32</w:t>
      </w:r>
      <w:r w:rsidR="00C27B6E" w:rsidRPr="00A75CB8">
        <w:fldChar w:fldCharType="end"/>
      </w:r>
      <w:r w:rsidR="00C27B6E" w:rsidRPr="00A75CB8">
        <w:t xml:space="preserve"> was responsible for the heterogeneity observed in T1 and T2</w:t>
      </w:r>
      <w:r w:rsidR="000C43F7" w:rsidRPr="00A75CB8">
        <w:t>, as well as the T3 and T4</w:t>
      </w:r>
      <w:r w:rsidR="00C27B6E" w:rsidRPr="00A75CB8">
        <w:t xml:space="preserve"> outcome</w:t>
      </w:r>
      <w:r w:rsidR="00503052" w:rsidRPr="00A75CB8">
        <w:t xml:space="preserve">, </w:t>
      </w:r>
      <w:r w:rsidR="00C43CE4" w:rsidRPr="00A75CB8">
        <w:t xml:space="preserve">after removing the study </w:t>
      </w:r>
      <w:r w:rsidR="00503052" w:rsidRPr="00A75CB8">
        <w:t xml:space="preserve">this reduced the magnitude of the observed effect, but </w:t>
      </w:r>
      <w:r w:rsidR="00914BFF" w:rsidRPr="00A75CB8">
        <w:t>the effect</w:t>
      </w:r>
      <w:r w:rsidR="00503052" w:rsidRPr="00A75CB8">
        <w:t xml:space="preserve"> remained statistically </w:t>
      </w:r>
      <w:r w:rsidR="00914BFF" w:rsidRPr="00A75CB8">
        <w:t>significant</w:t>
      </w:r>
      <w:r w:rsidR="00BF08E3" w:rsidRPr="00A75CB8">
        <w:t>.</w:t>
      </w:r>
    </w:p>
    <w:p w14:paraId="5FBF5117" w14:textId="6EAB6AE4" w:rsidR="00660C6E" w:rsidRPr="00A75CB8" w:rsidRDefault="00660C6E" w:rsidP="00660C6E">
      <w:pPr>
        <w:ind w:left="284"/>
        <w:rPr>
          <w:b/>
          <w:bCs/>
        </w:rPr>
      </w:pPr>
      <w:r w:rsidRPr="00A75CB8">
        <w:rPr>
          <w:b/>
          <w:bCs/>
        </w:rPr>
        <w:t>Effect on Incidence of Head and Neck cancer</w:t>
      </w:r>
    </w:p>
    <w:p w14:paraId="1CCB944D" w14:textId="4F587579" w:rsidR="008A0326" w:rsidRPr="00A75CB8" w:rsidRDefault="000577E3" w:rsidP="00660C6E">
      <w:pPr>
        <w:ind w:left="284"/>
      </w:pPr>
      <w:r w:rsidRPr="00A75CB8">
        <w:t xml:space="preserve">The effect of </w:t>
      </w:r>
      <w:r w:rsidR="004D21D8" w:rsidRPr="00A75CB8">
        <w:t xml:space="preserve">the </w:t>
      </w:r>
      <w:r w:rsidRPr="00A75CB8">
        <w:t xml:space="preserve">COVID-19 pandemic on incidence was </w:t>
      </w:r>
      <w:r w:rsidR="008A0326" w:rsidRPr="00A75CB8">
        <w:t>measured by one</w:t>
      </w:r>
      <w:r w:rsidR="00F90E3E" w:rsidRPr="00A75CB8">
        <w:t xml:space="preserve"> government</w:t>
      </w:r>
      <w:r w:rsidR="008A0326" w:rsidRPr="00A75CB8">
        <w:t xml:space="preserve"> report from</w:t>
      </w:r>
      <w:r w:rsidRPr="00A75CB8">
        <w:t xml:space="preserve"> </w:t>
      </w:r>
      <w:r w:rsidR="008A0326" w:rsidRPr="00A75CB8">
        <w:t>Public Health Scotland</w:t>
      </w:r>
      <w:r w:rsidR="00704D1A" w:rsidRPr="00A75CB8">
        <w:t>. This analysis of cancer registry data found a 3% fall in annual incidence of HNC</w:t>
      </w:r>
      <w:r w:rsidR="0046455E" w:rsidRPr="00A75CB8">
        <w:t xml:space="preserve"> in 2020 compared with the previous year</w:t>
      </w:r>
      <w:r w:rsidR="00704D1A" w:rsidRPr="00A75CB8">
        <w:t xml:space="preserve"> </w:t>
      </w:r>
      <w:r w:rsidR="0003396B" w:rsidRPr="00A75CB8">
        <w:t>(n = 1265 vs</w:t>
      </w:r>
      <w:r w:rsidR="00704D1A" w:rsidRPr="00A75CB8">
        <w:t xml:space="preserve"> 1228,</w:t>
      </w:r>
      <w:r w:rsidR="0003396B" w:rsidRPr="00A75CB8">
        <w:t>)</w:t>
      </w:r>
      <w:r w:rsidR="00704D1A" w:rsidRPr="00A75CB8">
        <w:t xml:space="preserve"> however</w:t>
      </w:r>
      <w:r w:rsidR="004D21D8" w:rsidRPr="00A75CB8">
        <w:t>,</w:t>
      </w:r>
      <w:r w:rsidR="00704D1A" w:rsidRPr="00A75CB8">
        <w:t xml:space="preserve"> this reduction was in line with long-term trends and within the expected range of values predicted for 2020.</w:t>
      </w:r>
      <w:r w:rsidR="00704D1A" w:rsidRPr="00A75CB8">
        <w:fldChar w:fldCharType="begin"/>
      </w:r>
      <w:r w:rsidR="005905CC">
        <w:instrText xml:space="preserve"> ADDIN EN.CITE &lt;EndNote&gt;&lt;Cite&gt;&lt;Author&gt;Public Health Scotland&lt;/Author&gt;&lt;Year&gt;2022&lt;/Year&gt;&lt;RecNum&gt;91&lt;/RecNum&gt;&lt;DisplayText&gt;&lt;style face="superscript"&gt;33&lt;/style&gt;&lt;/DisplayText&gt;&lt;record&gt;&lt;rec-number&gt;91&lt;/rec-number&gt;&lt;foreign-keys&gt;&lt;key app="EN" db-id="fx92pt25dt2p9qetwroxwp9u9d9vtxv0ze9r" timestamp="1654430598"&gt;91&lt;/key&gt;&lt;/foreign-keys&gt;&lt;ref-type name="Government Document"&gt;46&lt;/ref-type&gt;&lt;contributors&gt;&lt;authors&gt;&lt;author&gt;Public Health Scotland,&lt;/author&gt;&lt;/authors&gt;&lt;/contributors&gt;&lt;titles&gt;&lt;title&gt;Cancer incidence in Scotland To December 2020&lt;/title&gt;&lt;/titles&gt;&lt;dates&gt;&lt;year&gt;2022&lt;/year&gt;&lt;/dates&gt;&lt;pub-location&gt;https://publichealthscotland.scot/publications/cancer-incidence-in-scotland/cancer-incidence-in-scotland-to-december-2020/&lt;/pub-location&gt;&lt;publisher&gt;Public Health Scotland,&lt;/publisher&gt;&lt;urls&gt;&lt;related-urls&gt;&lt;url&gt;https://publichealthscotland.scot/publications/cancer-incidence-in-scotland/cancer-incidence-in-scotland-to-december-2020/&lt;/url&gt;&lt;/related-urls&gt;&lt;/urls&gt;&lt;custom1&gt;Public Health Scoltand&lt;/custom1&gt;&lt;language&gt;English&lt;/language&gt;&lt;access-date&gt;04/06/2022&lt;/access-date&gt;&lt;/record&gt;&lt;/Cite&gt;&lt;/EndNote&gt;</w:instrText>
      </w:r>
      <w:r w:rsidR="00704D1A" w:rsidRPr="00A75CB8">
        <w:fldChar w:fldCharType="separate"/>
      </w:r>
      <w:r w:rsidR="002E26B0" w:rsidRPr="00A75CB8">
        <w:rPr>
          <w:noProof/>
          <w:vertAlign w:val="superscript"/>
        </w:rPr>
        <w:t>33</w:t>
      </w:r>
      <w:r w:rsidR="00704D1A" w:rsidRPr="00A75CB8">
        <w:fldChar w:fldCharType="end"/>
      </w:r>
    </w:p>
    <w:p w14:paraId="357CCF98" w14:textId="22216534" w:rsidR="001B7BD5" w:rsidRPr="00A75CB8" w:rsidRDefault="00767DB3" w:rsidP="001B7BD5">
      <w:pPr>
        <w:ind w:left="284"/>
      </w:pPr>
      <w:r w:rsidRPr="00A75CB8">
        <w:t xml:space="preserve">There were </w:t>
      </w:r>
      <w:r w:rsidR="00F90E3E" w:rsidRPr="00A75CB8">
        <w:t xml:space="preserve">16 observational studies also included in this review that investigated a range of predictors of changes in </w:t>
      </w:r>
      <w:r w:rsidR="00826A37" w:rsidRPr="00A75CB8">
        <w:t xml:space="preserve">disease burden </w:t>
      </w:r>
      <w:r w:rsidR="00F90E3E" w:rsidRPr="00A75CB8">
        <w:t>- the number of diagnoses, number of referrals, or workload levels.</w:t>
      </w:r>
      <w:r w:rsidR="0066261A" w:rsidRPr="00A75CB8">
        <w:t xml:space="preserve"> </w:t>
      </w:r>
      <w:r w:rsidR="0046455E" w:rsidRPr="00A75CB8">
        <w:t xml:space="preserve">Two studies </w:t>
      </w:r>
      <w:r w:rsidR="0066261A" w:rsidRPr="00A75CB8">
        <w:t xml:space="preserve">that were conducted in Germany </w:t>
      </w:r>
      <w:r w:rsidR="0046455E" w:rsidRPr="00A75CB8">
        <w:t>reported there were no trends toward lower incidence during the pandemic.</w:t>
      </w:r>
      <w:r w:rsidR="0046455E" w:rsidRPr="00A75CB8">
        <w:fldChar w:fldCharType="begin">
          <w:fldData xml:space="preserve">PEVuZE5vdGU+PENpdGU+PEF1dGhvcj5IZWltZXM8L0F1dGhvcj48WWVhcj4yMDIxPC9ZZWFyPjxS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</w:fldData>
        </w:fldChar>
      </w:r>
      <w:r w:rsidR="002E26B0" w:rsidRPr="00A75CB8">
        <w:instrText xml:space="preserve"> ADDIN EN.CITE </w:instrText>
      </w:r>
      <w:r w:rsidR="002E26B0" w:rsidRPr="00A75CB8">
        <w:fldChar w:fldCharType="begin">
          <w:fldData xml:space="preserve">PEVuZE5vdGU+PENpdGU+PEF1dGhvcj5IZWltZXM8L0F1dGhvcj48WWVhcj4yMDIxPC9ZZWFyPjxS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</w:fldData>
        </w:fldChar>
      </w:r>
      <w:r w:rsidR="002E26B0" w:rsidRPr="00A75CB8">
        <w:instrText xml:space="preserve"> ADDIN EN.CITE.DATA </w:instrText>
      </w:r>
      <w:r w:rsidR="002E26B0" w:rsidRPr="00A75CB8">
        <w:fldChar w:fldCharType="end"/>
      </w:r>
      <w:r w:rsidR="0046455E" w:rsidRPr="00A75CB8">
        <w:fldChar w:fldCharType="separate"/>
      </w:r>
      <w:r w:rsidR="002E26B0" w:rsidRPr="00A75CB8">
        <w:rPr>
          <w:noProof/>
          <w:vertAlign w:val="superscript"/>
        </w:rPr>
        <w:t>28,29</w:t>
      </w:r>
      <w:r w:rsidR="0046455E" w:rsidRPr="00A75CB8">
        <w:fldChar w:fldCharType="end"/>
      </w:r>
      <w:r w:rsidR="0046455E" w:rsidRPr="00A75CB8">
        <w:t xml:space="preserve"> </w:t>
      </w:r>
      <w:r w:rsidR="007F61FA" w:rsidRPr="00A75CB8">
        <w:t>S</w:t>
      </w:r>
      <w:r w:rsidR="00D67C4B" w:rsidRPr="00A75CB8">
        <w:t>even studies investigat</w:t>
      </w:r>
      <w:r w:rsidR="007D095F" w:rsidRPr="00A75CB8">
        <w:t>ing</w:t>
      </w:r>
      <w:r w:rsidR="00D67C4B" w:rsidRPr="00A75CB8">
        <w:t xml:space="preserve"> the effect on </w:t>
      </w:r>
      <w:r w:rsidR="004D21D8" w:rsidRPr="00A75CB8">
        <w:t xml:space="preserve">the </w:t>
      </w:r>
      <w:r w:rsidR="00D67C4B" w:rsidRPr="00A75CB8">
        <w:t xml:space="preserve">number of </w:t>
      </w:r>
      <w:r w:rsidR="00A20989" w:rsidRPr="00A75CB8">
        <w:t>diagnoses</w:t>
      </w:r>
      <w:r w:rsidR="00D67C4B" w:rsidRPr="00A75CB8">
        <w:fldChar w:fldCharType="begin">
          <w:fldData xml:space="preserve">PEVuZE5vdGU+PENpdGU+PEF1dGhvcj5EZSBMdWNhPC9BdXRob3I+PFllYXI+MjAyMjwvWWVhcj48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</w:fldData>
        </w:fldChar>
      </w:r>
      <w:r w:rsidR="005905CC">
        <w:instrText xml:space="preserve"> ADDIN EN.CITE </w:instrText>
      </w:r>
      <w:r w:rsidR="005905CC">
        <w:fldChar w:fldCharType="begin">
          <w:fldData xml:space="preserve">PEVuZE5vdGU+PENpdGU+PEF1dGhvcj5EZSBMdWNhPC9BdXRob3I+PFllYXI+MjAyMjwvWWVhcj48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</w:fldData>
        </w:fldChar>
      </w:r>
      <w:r w:rsidR="005905CC">
        <w:instrText xml:space="preserve"> ADDIN EN.CITE.DATA </w:instrText>
      </w:r>
      <w:r w:rsidR="005905CC">
        <w:fldChar w:fldCharType="end"/>
      </w:r>
      <w:r w:rsidR="00D67C4B" w:rsidRPr="00A75CB8">
        <w:fldChar w:fldCharType="separate"/>
      </w:r>
      <w:r w:rsidR="002E26B0" w:rsidRPr="00A75CB8">
        <w:rPr>
          <w:noProof/>
          <w:vertAlign w:val="superscript"/>
        </w:rPr>
        <w:t>23,24,26,31,34-36</w:t>
      </w:r>
      <w:r w:rsidR="00D67C4B" w:rsidRPr="00A75CB8">
        <w:fldChar w:fldCharType="end"/>
      </w:r>
      <w:r w:rsidR="00CF3202" w:rsidRPr="00A75CB8">
        <w:t xml:space="preserve"> </w:t>
      </w:r>
      <w:r w:rsidR="007F61FA" w:rsidRPr="00A75CB8">
        <w:t>had</w:t>
      </w:r>
      <w:r w:rsidR="00D67C4B" w:rsidRPr="00A75CB8">
        <w:t xml:space="preserve"> a mean reduction of 29.8% </w:t>
      </w:r>
      <w:r w:rsidR="009D35CE" w:rsidRPr="00A75CB8">
        <w:t>(</w:t>
      </w:r>
      <w:r w:rsidR="00FF36F4" w:rsidRPr="00A75CB8">
        <w:t>range</w:t>
      </w:r>
      <w:r w:rsidR="00D67C4B" w:rsidRPr="00A75CB8">
        <w:t xml:space="preserve"> 14% to 59.5%</w:t>
      </w:r>
      <w:r w:rsidR="009D35CE" w:rsidRPr="00A75CB8">
        <w:t>)</w:t>
      </w:r>
      <w:r w:rsidR="00D67C4B" w:rsidRPr="00A75CB8">
        <w:t xml:space="preserve"> during the pandemic</w:t>
      </w:r>
      <w:r w:rsidR="00FF36F4" w:rsidRPr="00A75CB8">
        <w:t>,</w:t>
      </w:r>
      <w:r w:rsidR="00D67C4B" w:rsidRPr="00A75CB8">
        <w:t xml:space="preserve"> compared with pre-pandemic </w:t>
      </w:r>
      <w:r w:rsidR="00F11C39" w:rsidRPr="00A75CB8">
        <w:t>periods</w:t>
      </w:r>
      <w:r w:rsidR="00D67C4B" w:rsidRPr="00A75CB8">
        <w:t xml:space="preserve">. </w:t>
      </w:r>
      <w:r w:rsidR="00CF3202" w:rsidRPr="00A75CB8">
        <w:t xml:space="preserve">Referrals followed a similar trend with a mean reduction of 56.85% </w:t>
      </w:r>
      <w:r w:rsidR="00FF36F4" w:rsidRPr="00A75CB8">
        <w:t>(range</w:t>
      </w:r>
      <w:r w:rsidR="00CF3202" w:rsidRPr="00A75CB8">
        <w:t xml:space="preserve"> 35% to 75%</w:t>
      </w:r>
      <w:r w:rsidR="00FF36F4" w:rsidRPr="00A75CB8">
        <w:t>)</w:t>
      </w:r>
      <w:r w:rsidR="00CF3202" w:rsidRPr="00A75CB8">
        <w:t xml:space="preserve"> across four studies.</w:t>
      </w:r>
      <w:r w:rsidR="00CF3202" w:rsidRPr="00A75CB8">
        <w:fldChar w:fldCharType="begin">
          <w:fldData xml:space="preserve">PEVuZE5vdGU+PENpdGU+PEF1dGhvcj5UYXlsb3I8L0F1dGhvcj48WWVhcj4yMDIwPC9ZZWFyPjxS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</w:fldData>
        </w:fldChar>
      </w:r>
      <w:r w:rsidR="002E26B0" w:rsidRPr="00A75CB8">
        <w:instrText xml:space="preserve"> ADDIN EN.CITE </w:instrText>
      </w:r>
      <w:r w:rsidR="002E26B0" w:rsidRPr="00A75CB8">
        <w:fldChar w:fldCharType="begin">
          <w:fldData xml:space="preserve">PEVuZE5vdGU+PENpdGU+PEF1dGhvcj5UYXlsb3I8L0F1dGhvcj48WWVhcj4yMDIwPC9ZZWFyPjxS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</w:fldData>
        </w:fldChar>
      </w:r>
      <w:r w:rsidR="002E26B0" w:rsidRPr="00A75CB8">
        <w:instrText xml:space="preserve"> ADDIN EN.CITE.DATA </w:instrText>
      </w:r>
      <w:r w:rsidR="002E26B0" w:rsidRPr="00A75CB8">
        <w:fldChar w:fldCharType="end"/>
      </w:r>
      <w:r w:rsidR="00CF3202" w:rsidRPr="00A75CB8">
        <w:fldChar w:fldCharType="separate"/>
      </w:r>
      <w:r w:rsidR="002E26B0" w:rsidRPr="00A75CB8">
        <w:rPr>
          <w:noProof/>
          <w:vertAlign w:val="superscript"/>
        </w:rPr>
        <w:t>25,37-39</w:t>
      </w:r>
      <w:r w:rsidR="00CF3202" w:rsidRPr="00A75CB8">
        <w:fldChar w:fldCharType="end"/>
      </w:r>
      <w:r w:rsidR="00CF3202" w:rsidRPr="00A75CB8">
        <w:t xml:space="preserve"> </w:t>
      </w:r>
      <w:r w:rsidR="003224E4" w:rsidRPr="00A75CB8">
        <w:t>Three</w:t>
      </w:r>
      <w:r w:rsidR="007662A9" w:rsidRPr="00A75CB8">
        <w:t xml:space="preserve"> additional studies investigating </w:t>
      </w:r>
      <w:r w:rsidR="00135ACE" w:rsidRPr="00A75CB8">
        <w:t>w</w:t>
      </w:r>
      <w:r w:rsidR="007662A9" w:rsidRPr="00A75CB8">
        <w:t xml:space="preserve">orkload changes within hospital departments </w:t>
      </w:r>
      <w:r w:rsidR="007F61FA" w:rsidRPr="00A75CB8">
        <w:t>with</w:t>
      </w:r>
      <w:r w:rsidR="007662A9" w:rsidRPr="00A75CB8">
        <w:t xml:space="preserve"> </w:t>
      </w:r>
      <w:r w:rsidR="00F90E3E" w:rsidRPr="00A75CB8">
        <w:t xml:space="preserve">reductions in the </w:t>
      </w:r>
      <w:r w:rsidR="0066261A" w:rsidRPr="00A75CB8">
        <w:t>numbers</w:t>
      </w:r>
      <w:r w:rsidR="00F90E3E" w:rsidRPr="00A75CB8">
        <w:t xml:space="preserve"> of HNC treatment</w:t>
      </w:r>
      <w:r w:rsidR="007F61FA" w:rsidRPr="00A75CB8">
        <w:t>s</w:t>
      </w:r>
      <w:r w:rsidR="00F90E3E" w:rsidRPr="00A75CB8">
        <w:t xml:space="preserve"> of between</w:t>
      </w:r>
      <w:r w:rsidR="006B2A53" w:rsidRPr="00A75CB8">
        <w:t xml:space="preserve"> 8.91%</w:t>
      </w:r>
      <w:r w:rsidR="00021C13" w:rsidRPr="00A75CB8">
        <w:t xml:space="preserve"> and </w:t>
      </w:r>
      <w:r w:rsidR="0046455E" w:rsidRPr="00A75CB8">
        <w:t>55%</w:t>
      </w:r>
      <w:r w:rsidR="00A8235D" w:rsidRPr="00A75CB8">
        <w:t>.</w:t>
      </w:r>
      <w:r w:rsidR="006B2A53" w:rsidRPr="00A75CB8">
        <w:fldChar w:fldCharType="begin">
          <w:fldData xml:space="preserve">PEVuZE5vdGU+PENpdGU+PEF1dGhvcj5SYWxsaTwvQXV0aG9yPjxZZWFyPjIwMjE8L1llYXI+PFJl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</w:fldData>
        </w:fldChar>
      </w:r>
      <w:r w:rsidR="002E26B0" w:rsidRPr="00A75CB8">
        <w:instrText xml:space="preserve"> ADDIN EN.CITE </w:instrText>
      </w:r>
      <w:r w:rsidR="002E26B0" w:rsidRPr="00A75CB8">
        <w:fldChar w:fldCharType="begin">
          <w:fldData xml:space="preserve">PEVuZE5vdGU+PENpdGU+PEF1dGhvcj5SYWxsaTwvQXV0aG9yPjxZZWFyPjIwMjE8L1llYXI+PFJl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</w:fldData>
        </w:fldChar>
      </w:r>
      <w:r w:rsidR="002E26B0" w:rsidRPr="00A75CB8">
        <w:instrText xml:space="preserve"> ADDIN EN.CITE.DATA </w:instrText>
      </w:r>
      <w:r w:rsidR="002E26B0" w:rsidRPr="00A75CB8">
        <w:fldChar w:fldCharType="end"/>
      </w:r>
      <w:r w:rsidR="006B2A53" w:rsidRPr="00A75CB8">
        <w:fldChar w:fldCharType="separate"/>
      </w:r>
      <w:r w:rsidR="002E26B0" w:rsidRPr="00A75CB8">
        <w:rPr>
          <w:noProof/>
          <w:vertAlign w:val="superscript"/>
        </w:rPr>
        <w:t>40-42</w:t>
      </w:r>
      <w:r w:rsidR="006B2A53" w:rsidRPr="00A75CB8">
        <w:fldChar w:fldCharType="end"/>
      </w:r>
    </w:p>
    <w:p w14:paraId="4593AF7B" w14:textId="4FC9D7C4" w:rsidR="00946E4C" w:rsidRPr="00A75CB8" w:rsidRDefault="00946E4C" w:rsidP="00946E4C">
      <w:pPr>
        <w:tabs>
          <w:tab w:val="left" w:pos="3480"/>
        </w:tabs>
        <w:ind w:left="142"/>
        <w:rPr>
          <w:b/>
          <w:bCs/>
        </w:rPr>
      </w:pPr>
      <w:r w:rsidRPr="00A75CB8">
        <w:rPr>
          <w:b/>
          <w:bCs/>
        </w:rPr>
        <w:t>Newcastle-Ottawa Quality Assessment</w:t>
      </w:r>
    </w:p>
    <w:p w14:paraId="406779BE" w14:textId="51A2EF07" w:rsidR="003A474E" w:rsidRPr="00A75CB8" w:rsidRDefault="004D51E1" w:rsidP="005B7E9F">
      <w:pPr>
        <w:tabs>
          <w:tab w:val="left" w:pos="3480"/>
        </w:tabs>
        <w:ind w:left="142"/>
      </w:pPr>
      <w:r w:rsidRPr="00A75CB8">
        <w:t xml:space="preserve">We analysed the methodological quality of the included studies using </w:t>
      </w:r>
      <w:r w:rsidR="004D21D8" w:rsidRPr="00A75CB8">
        <w:t xml:space="preserve">the </w:t>
      </w:r>
      <w:r w:rsidRPr="00A75CB8">
        <w:t>Newcastle-Ottawa quality assessment scale.</w:t>
      </w:r>
      <w:r w:rsidR="003A474E" w:rsidRPr="00A75CB8">
        <w:t xml:space="preserve"> </w:t>
      </w:r>
      <w:r w:rsidR="00386354" w:rsidRPr="00A75CB8">
        <w:t xml:space="preserve">Studies </w:t>
      </w:r>
      <w:r w:rsidR="009044CE" w:rsidRPr="00A75CB8">
        <w:t>scored poorly for comparability between cohorts</w:t>
      </w:r>
      <w:r w:rsidR="008476C0" w:rsidRPr="00A75CB8">
        <w:t>,</w:t>
      </w:r>
      <w:r w:rsidR="009044CE" w:rsidRPr="00A75CB8">
        <w:t xml:space="preserve"> as most did control for </w:t>
      </w:r>
      <w:r w:rsidR="008476C0" w:rsidRPr="00A75CB8">
        <w:t>sample</w:t>
      </w:r>
      <w:r w:rsidR="009044CE" w:rsidRPr="00A75CB8">
        <w:t xml:space="preserve"> differences</w:t>
      </w:r>
      <w:r w:rsidR="008476C0" w:rsidRPr="00A75CB8">
        <w:t xml:space="preserve"> in baseline characteristics,</w:t>
      </w:r>
      <w:r w:rsidR="009044CE" w:rsidRPr="00A75CB8">
        <w:t xml:space="preserve"> so were prone to confounder biases. </w:t>
      </w:r>
      <w:r w:rsidR="00832B26" w:rsidRPr="00A75CB8">
        <w:t>Four</w:t>
      </w:r>
      <w:r w:rsidR="003A474E" w:rsidRPr="00A75CB8">
        <w:t xml:space="preserve"> studies had a NOS score between</w:t>
      </w:r>
      <w:r w:rsidRPr="00A75CB8">
        <w:t xml:space="preserve"> </w:t>
      </w:r>
      <w:r w:rsidR="00B70C2B" w:rsidRPr="00A75CB8">
        <w:t>7</w:t>
      </w:r>
      <w:r w:rsidR="00D80293" w:rsidRPr="00A75CB8">
        <w:t>–</w:t>
      </w:r>
      <w:r w:rsidR="00B70C2B" w:rsidRPr="00A75CB8">
        <w:t>9</w:t>
      </w:r>
      <w:r w:rsidR="005B7E9F" w:rsidRPr="00A75CB8">
        <w:t xml:space="preserve"> and were deemed to have high methodological quality, </w:t>
      </w:r>
      <w:r w:rsidR="00B70C2B" w:rsidRPr="00A75CB8">
        <w:t>27</w:t>
      </w:r>
      <w:r w:rsidR="005B7E9F" w:rsidRPr="00A75CB8">
        <w:t xml:space="preserve"> studies had a NOS score between </w:t>
      </w:r>
      <w:r w:rsidR="00B70C2B" w:rsidRPr="00A75CB8">
        <w:t>4</w:t>
      </w:r>
      <w:r w:rsidR="00D80293" w:rsidRPr="00A75CB8">
        <w:t>–</w:t>
      </w:r>
      <w:r w:rsidR="00B70C2B" w:rsidRPr="00A75CB8">
        <w:t>6</w:t>
      </w:r>
      <w:r w:rsidR="005B7E9F" w:rsidRPr="00A75CB8">
        <w:t xml:space="preserve"> and were deemed to have mediocre methodological quality. The mean NOS score of the studies included in this review was </w:t>
      </w:r>
      <w:r w:rsidR="00B70C2B" w:rsidRPr="00A75CB8">
        <w:t>5</w:t>
      </w:r>
      <w:r w:rsidR="005B7E9F" w:rsidRPr="00A75CB8">
        <w:t>.</w:t>
      </w:r>
    </w:p>
    <w:p w14:paraId="0170265C" w14:textId="19E69FF5" w:rsidR="003619BA" w:rsidRPr="00A75CB8" w:rsidRDefault="003619BA" w:rsidP="004D51E1">
      <w:pPr>
        <w:tabs>
          <w:tab w:val="left" w:pos="3480"/>
        </w:tabs>
        <w:rPr>
          <w:b/>
          <w:bCs/>
        </w:rPr>
      </w:pPr>
    </w:p>
    <w:p w14:paraId="3235E8A0" w14:textId="6D7D77F7" w:rsidR="004D51E1" w:rsidRPr="00A75CB8" w:rsidRDefault="004D51E1" w:rsidP="004D51E1">
      <w:pPr>
        <w:tabs>
          <w:tab w:val="left" w:pos="3480"/>
        </w:tabs>
        <w:rPr>
          <w:b/>
          <w:bCs/>
        </w:rPr>
      </w:pPr>
      <w:r w:rsidRPr="00A75CB8">
        <w:rPr>
          <w:b/>
          <w:bCs/>
        </w:rPr>
        <w:lastRenderedPageBreak/>
        <w:t>Discussion</w:t>
      </w:r>
    </w:p>
    <w:p w14:paraId="1CC6A3D4" w14:textId="5D04B4CF" w:rsidR="00987288" w:rsidRPr="00A75CB8" w:rsidRDefault="000A4306" w:rsidP="00987288">
      <w:r w:rsidRPr="00A75CB8">
        <w:t>Worldwide, many health services had to stop or reduce their activities during the COVID-19 pandemic</w:t>
      </w:r>
      <w:r w:rsidR="00BB15D3" w:rsidRPr="00A75CB8">
        <w:t>,</w:t>
      </w:r>
      <w:r w:rsidR="008E2233" w:rsidRPr="00A75CB8">
        <w:t xml:space="preserve"> as healthcare resources were prioritised to maintain sufficient capacity to treat COVID-19 patients, leading to a decrease in </w:t>
      </w:r>
      <w:r w:rsidR="004519CB" w:rsidRPr="00A75CB8">
        <w:t>routine elective and non</w:t>
      </w:r>
      <w:r w:rsidR="00BA5E72" w:rsidRPr="00A75CB8">
        <w:t>-</w:t>
      </w:r>
      <w:r w:rsidR="004519CB" w:rsidRPr="00A75CB8">
        <w:t>covid emergency work</w:t>
      </w:r>
      <w:r w:rsidR="008E2233" w:rsidRPr="00A75CB8">
        <w:t>.</w:t>
      </w:r>
      <w:r w:rsidR="00BB15D3" w:rsidRPr="00A75CB8">
        <w:fldChar w:fldCharType="begin">
          <w:fldData xml:space="preserve">PEVuZE5vdGU+PENpdGU+PEF1dGhvcj5NZWhhbm5hPC9BdXRob3I+PFllYXI+MjAyMDwvWWVhcj48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</w:fldData>
        </w:fldChar>
      </w:r>
      <w:r w:rsidR="002E26B0" w:rsidRPr="00A75CB8">
        <w:instrText xml:space="preserve"> ADDIN EN.CITE </w:instrText>
      </w:r>
      <w:r w:rsidR="002E26B0" w:rsidRPr="00A75CB8">
        <w:fldChar w:fldCharType="begin">
          <w:fldData xml:space="preserve">PEVuZE5vdGU+PENpdGU+PEF1dGhvcj5NZWhhbm5hPC9BdXRob3I+PFllYXI+MjAyMDwvWWVhcj48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</w:fldData>
        </w:fldChar>
      </w:r>
      <w:r w:rsidR="002E26B0" w:rsidRPr="00A75CB8">
        <w:instrText xml:space="preserve"> ADDIN EN.CITE.DATA </w:instrText>
      </w:r>
      <w:r w:rsidR="002E26B0" w:rsidRPr="00A75CB8">
        <w:fldChar w:fldCharType="end"/>
      </w:r>
      <w:r w:rsidR="00BB15D3" w:rsidRPr="00A75CB8">
        <w:fldChar w:fldCharType="separate"/>
      </w:r>
      <w:r w:rsidR="002E26B0" w:rsidRPr="00A75CB8">
        <w:rPr>
          <w:noProof/>
          <w:vertAlign w:val="superscript"/>
        </w:rPr>
        <w:t>43,44</w:t>
      </w:r>
      <w:r w:rsidR="00BB15D3" w:rsidRPr="00A75CB8">
        <w:fldChar w:fldCharType="end"/>
      </w:r>
      <w:r w:rsidR="00BB15D3" w:rsidRPr="00A75CB8">
        <w:t xml:space="preserve"> </w:t>
      </w:r>
      <w:r w:rsidR="00EE0CE8" w:rsidRPr="00A75CB8">
        <w:t xml:space="preserve">It is therefore hypothesised that the </w:t>
      </w:r>
      <w:r w:rsidRPr="00A75CB8">
        <w:t>unprecedented pressures</w:t>
      </w:r>
      <w:r w:rsidR="00F11C39" w:rsidRPr="00A75CB8">
        <w:t>,</w:t>
      </w:r>
      <w:r w:rsidR="00FA43F1" w:rsidRPr="00A75CB8">
        <w:t xml:space="preserve"> </w:t>
      </w:r>
      <w:r w:rsidR="00EA6DEC" w:rsidRPr="00A75CB8">
        <w:t>could compound to potentially delay patient presentation resulting in upshifting of disease stage</w:t>
      </w:r>
      <w:r w:rsidR="005905CC">
        <w:t xml:space="preserve">. </w:t>
      </w:r>
      <w:r w:rsidR="00E2355B">
        <w:t>M</w:t>
      </w:r>
      <w:r w:rsidR="00F02F41" w:rsidRPr="00A75CB8">
        <w:t xml:space="preserve">odels have predicted that these large </w:t>
      </w:r>
      <w:r w:rsidR="00330C77" w:rsidRPr="00A75CB8">
        <w:t xml:space="preserve">alterations to clinical practice </w:t>
      </w:r>
      <w:r w:rsidR="00FA43F1" w:rsidRPr="00A75CB8">
        <w:t>would</w:t>
      </w:r>
      <w:r w:rsidR="00330C77" w:rsidRPr="00A75CB8">
        <w:t xml:space="preserve"> lead to disease stage upshifting of missed HNC cases, increasing morbidity and mortality.</w:t>
      </w:r>
      <w:r w:rsidR="00F02F41" w:rsidRPr="00A75CB8">
        <w:fldChar w:fldCharType="begin">
          <w:fldData xml:space="preserve">PEVuZE5vdGU+PENpdGU+PEF1dGhvcj5OZzwvQXV0aG9yPjxZZWFyPjIwMjE8L1llYXI+PFJlY051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</w:fldData>
        </w:fldChar>
      </w:r>
      <w:r w:rsidR="00E2355B">
        <w:instrText xml:space="preserve"> ADDIN EN.CITE </w:instrText>
      </w:r>
      <w:r w:rsidR="00E2355B">
        <w:fldChar w:fldCharType="begin">
          <w:fldData xml:space="preserve">PEVuZE5vdGU+PENpdGU+PEF1dGhvcj5OZzwvQXV0aG9yPjxZZWFyPjIwMjE8L1llYXI+PFJlY051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</w:fldData>
        </w:fldChar>
      </w:r>
      <w:r w:rsidR="00E2355B">
        <w:instrText xml:space="preserve"> ADDIN EN.CITE.DATA </w:instrText>
      </w:r>
      <w:r w:rsidR="00E2355B">
        <w:fldChar w:fldCharType="end"/>
      </w:r>
      <w:r w:rsidR="00F02F41" w:rsidRPr="00A75CB8">
        <w:fldChar w:fldCharType="separate"/>
      </w:r>
      <w:r w:rsidR="00E2355B" w:rsidRPr="00E2355B">
        <w:rPr>
          <w:noProof/>
          <w:vertAlign w:val="superscript"/>
        </w:rPr>
        <w:t>45,46</w:t>
      </w:r>
      <w:r w:rsidR="00F02F41" w:rsidRPr="00A75CB8">
        <w:fldChar w:fldCharType="end"/>
      </w:r>
      <w:r w:rsidR="00F45EAB" w:rsidRPr="00A75CB8">
        <w:t xml:space="preserve"> </w:t>
      </w:r>
    </w:p>
    <w:p w14:paraId="2AD9C464" w14:textId="430DCC24" w:rsidR="00F24471" w:rsidRPr="00A75CB8" w:rsidRDefault="00B10364" w:rsidP="00F24471">
      <w:r w:rsidRPr="00A75CB8">
        <w:t xml:space="preserve">This meta-analysis provides evidence of </w:t>
      </w:r>
      <w:r w:rsidR="007C743C" w:rsidRPr="00A75CB8">
        <w:t xml:space="preserve">the </w:t>
      </w:r>
      <w:r w:rsidR="0057407E" w:rsidRPr="00A75CB8">
        <w:t>impact of the</w:t>
      </w:r>
      <w:r w:rsidR="00826A37" w:rsidRPr="00A75CB8">
        <w:t xml:space="preserve"> </w:t>
      </w:r>
      <w:r w:rsidRPr="00A75CB8">
        <w:t xml:space="preserve">COVID-19 pandemic </w:t>
      </w:r>
      <w:r w:rsidR="00EE0CE8" w:rsidRPr="00A75CB8">
        <w:t>has had on</w:t>
      </w:r>
      <w:r w:rsidRPr="00A75CB8">
        <w:t xml:space="preserve"> HNC stage</w:t>
      </w:r>
      <w:r w:rsidR="0024114A" w:rsidRPr="00A75CB8">
        <w:t xml:space="preserve"> globally</w:t>
      </w:r>
      <w:r w:rsidRPr="00A75CB8">
        <w:t>. Patients diagnosed with HNC during the pandemic were 16% more likely to have nodal involvement, 17% more likely to have a late overall stage</w:t>
      </w:r>
      <w:r w:rsidR="00FA43F1" w:rsidRPr="00A75CB8">
        <w:t>,</w:t>
      </w:r>
      <w:r w:rsidRPr="00A75CB8">
        <w:t xml:space="preserve"> and 32% more likely to present </w:t>
      </w:r>
      <w:r w:rsidR="00F24471" w:rsidRPr="00A75CB8">
        <w:t xml:space="preserve">with </w:t>
      </w:r>
      <w:r w:rsidR="004D21D8" w:rsidRPr="00A75CB8">
        <w:t xml:space="preserve">an </w:t>
      </w:r>
      <w:r w:rsidR="00F24471" w:rsidRPr="00A75CB8">
        <w:t>advanced tumour extent</w:t>
      </w:r>
      <w:r w:rsidRPr="00A75CB8">
        <w:t xml:space="preserve"> </w:t>
      </w:r>
      <w:r w:rsidR="004D21D8" w:rsidRPr="00A75CB8">
        <w:t>of</w:t>
      </w:r>
      <w:r w:rsidRPr="00A75CB8">
        <w:t xml:space="preserve"> stage</w:t>
      </w:r>
      <w:r w:rsidR="004D21D8" w:rsidRPr="00A75CB8">
        <w:t xml:space="preserve"> </w:t>
      </w:r>
      <w:r w:rsidRPr="00A75CB8">
        <w:t xml:space="preserve">T3 </w:t>
      </w:r>
      <w:r w:rsidR="004D21D8" w:rsidRPr="00A75CB8">
        <w:t xml:space="preserve">or </w:t>
      </w:r>
      <w:r w:rsidRPr="00A75CB8">
        <w:t>T4</w:t>
      </w:r>
      <w:r w:rsidR="002E0F0E" w:rsidRPr="00A75CB8">
        <w:t>. This is a concerning finding as stage is closely linked to morbidity and mortality.</w:t>
      </w:r>
      <w:r w:rsidR="00F24471" w:rsidRPr="00A75CB8">
        <w:fldChar w:fldCharType="begin"/>
      </w:r>
      <w:r w:rsidR="005905CC">
        <w:instrText xml:space="preserve"> ADDIN EN.CITE &lt;EndNote&gt;&lt;Cite&gt;&lt;Author&gt;McGurk&lt;/Author&gt;&lt;Year&gt;2005&lt;/Year&gt;&lt;RecNum&gt;7&lt;/RecNum&gt;&lt;DisplayText&gt;&lt;style face="superscript"&gt;5&lt;/style&gt;&lt;/DisplayText&gt;&lt;record&gt;&lt;rec-number&gt;7&lt;/rec-number&gt;&lt;foreign-keys&gt;&lt;key app="EN" db-id="fx92pt25dt2p9qetwroxwp9u9d9vtxv0ze9r" timestamp="1642438979"&gt;7&lt;/key&gt;&lt;/foreign-keys&gt;&lt;ref-type name="Journal Article"&gt;17&lt;/ref-type&gt;&lt;contributors&gt;&lt;authors&gt;&lt;author&gt;McGurk, M.&lt;/author&gt;&lt;author&gt;Chan, C.&lt;/author&gt;&lt;author&gt;Jones, J.&lt;/author&gt;&lt;author&gt;O’Regan, E.&lt;/author&gt;&lt;author&gt;Sherriff, M.&lt;/author&gt;&lt;/authors&gt;&lt;/contributors&gt;&lt;titles&gt;&lt;title&gt;Delay in diagnosis and its effect on outcome in head and neck cancer&lt;/title&gt;&lt;secondary-title&gt;British Journal of Oral and Maxillofacial Surgery&lt;/secondary-title&gt;&lt;/titles&gt;&lt;periodical&gt;&lt;full-title&gt;British Journal of Oral and Maxillofacial Surgery&lt;/full-title&gt;&lt;/periodical&gt;&lt;pages&gt;281-284&lt;/pages&gt;&lt;volume&gt;43&lt;/volume&gt;&lt;number&gt;4&lt;/number&gt;&lt;keywords&gt;&lt;keyword&gt;Head and neck cancer&lt;/keyword&gt;&lt;keyword&gt;Squamous cell carcinoma&lt;/keyword&gt;&lt;keyword&gt;Delay in diagnosis&lt;/keyword&gt;&lt;/keywords&gt;&lt;dates&gt;&lt;year&gt;2005&lt;/year&gt;&lt;pub-dates&gt;&lt;date&gt;2005/08/01/&lt;/date&gt;&lt;/pub-dates&gt;&lt;/dates&gt;&lt;isbn&gt;0266-4356&lt;/isbn&gt;&lt;urls&gt;&lt;related-urls&gt;&lt;url&gt;https://www.sciencedirect.com/science/article/pii/S0266435605000094&lt;/url&gt;&lt;/related-urls&gt;&lt;/urls&gt;&lt;electronic-resource-num&gt;https://doi.org/10.1016/j.bjoms.2004.01.016&lt;/electronic-resource-num&gt;&lt;/record&gt;&lt;/Cite&gt;&lt;/EndNote&gt;</w:instrText>
      </w:r>
      <w:r w:rsidR="00F24471" w:rsidRPr="00A75CB8">
        <w:fldChar w:fldCharType="separate"/>
      </w:r>
      <w:r w:rsidR="00AF76AE" w:rsidRPr="00A75CB8">
        <w:rPr>
          <w:noProof/>
          <w:vertAlign w:val="superscript"/>
        </w:rPr>
        <w:t>5</w:t>
      </w:r>
      <w:r w:rsidR="00F24471" w:rsidRPr="00A75CB8">
        <w:fldChar w:fldCharType="end"/>
      </w:r>
      <w:r w:rsidR="002E0F0E" w:rsidRPr="00A75CB8">
        <w:t xml:space="preserve"> </w:t>
      </w:r>
      <w:r w:rsidR="00A51A3D" w:rsidRPr="00A75CB8">
        <w:t>Th</w:t>
      </w:r>
      <w:r w:rsidR="006E5290" w:rsidRPr="00A75CB8">
        <w:t xml:space="preserve">ese results </w:t>
      </w:r>
      <w:r w:rsidR="00251FC5" w:rsidRPr="00A75CB8">
        <w:t>show</w:t>
      </w:r>
      <w:r w:rsidR="00A51A3D" w:rsidRPr="00A75CB8">
        <w:t xml:space="preserve"> th</w:t>
      </w:r>
      <w:r w:rsidR="00251FC5" w:rsidRPr="00A75CB8">
        <w:t xml:space="preserve">at </w:t>
      </w:r>
      <w:r w:rsidR="00CA5D82">
        <w:t>there was a</w:t>
      </w:r>
      <w:r w:rsidR="00A51A3D" w:rsidRPr="00A75CB8">
        <w:t xml:space="preserve"> </w:t>
      </w:r>
      <w:r w:rsidR="008A6002" w:rsidRPr="00A75CB8">
        <w:t>profound</w:t>
      </w:r>
      <w:r w:rsidR="008A6002" w:rsidRPr="00A75CB8">
        <w:t xml:space="preserve"> </w:t>
      </w:r>
      <w:r w:rsidR="00A51A3D" w:rsidRPr="00A75CB8">
        <w:t>effect of lockdown</w:t>
      </w:r>
      <w:r w:rsidR="008A6002">
        <w:t xml:space="preserve"> restrictions</w:t>
      </w:r>
      <w:r w:rsidR="00251FC5" w:rsidRPr="00A75CB8">
        <w:t xml:space="preserve"> </w:t>
      </w:r>
      <w:r w:rsidR="008A6002">
        <w:t>during the period following March 2020</w:t>
      </w:r>
      <w:r w:rsidR="00A51A3D" w:rsidRPr="00A75CB8">
        <w:t>, but</w:t>
      </w:r>
      <w:r w:rsidR="006E5290" w:rsidRPr="00A75CB8">
        <w:t xml:space="preserve"> it does</w:t>
      </w:r>
      <w:r w:rsidR="00A51A3D" w:rsidRPr="00A75CB8">
        <w:t xml:space="preserve"> not </w:t>
      </w:r>
      <w:r w:rsidR="006E5290" w:rsidRPr="00A75CB8">
        <w:t>indicate</w:t>
      </w:r>
      <w:r w:rsidR="00A51A3D" w:rsidRPr="00A75CB8">
        <w:t xml:space="preserve"> the</w:t>
      </w:r>
      <w:r w:rsidR="006E5290" w:rsidRPr="00A75CB8">
        <w:t xml:space="preserve"> effect on the</w:t>
      </w:r>
      <w:r w:rsidR="00A51A3D" w:rsidRPr="00A75CB8">
        <w:t xml:space="preserve"> following periods when restrictions were </w:t>
      </w:r>
      <w:r w:rsidR="005C4CEA" w:rsidRPr="00A75CB8">
        <w:t>eased,</w:t>
      </w:r>
      <w:r w:rsidR="00A51A3D" w:rsidRPr="00A75CB8">
        <w:t xml:space="preserve"> and </w:t>
      </w:r>
      <w:r w:rsidR="00DD29AF" w:rsidRPr="00A75CB8">
        <w:t xml:space="preserve">primary care services </w:t>
      </w:r>
      <w:r w:rsidR="00FA43F1" w:rsidRPr="00A75CB8">
        <w:t xml:space="preserve">began to </w:t>
      </w:r>
      <w:r w:rsidR="00DE1DB2" w:rsidRPr="00A75CB8">
        <w:t xml:space="preserve">recover and </w:t>
      </w:r>
      <w:r w:rsidR="00DD29AF" w:rsidRPr="00A75CB8">
        <w:t>resume</w:t>
      </w:r>
      <w:r w:rsidR="005C4CEA" w:rsidRPr="00A75CB8">
        <w:t xml:space="preserve"> </w:t>
      </w:r>
      <w:r w:rsidR="00DE1DB2" w:rsidRPr="00A75CB8">
        <w:t>delivery of care to</w:t>
      </w:r>
      <w:r w:rsidR="0092383B" w:rsidRPr="00A75CB8">
        <w:t xml:space="preserve"> non-covid and non-emergency</w:t>
      </w:r>
      <w:r w:rsidR="00DE1DB2" w:rsidRPr="00A75CB8">
        <w:t xml:space="preserve"> patients</w:t>
      </w:r>
      <w:r w:rsidR="00A51A3D" w:rsidRPr="00A75CB8">
        <w:t xml:space="preserve">. </w:t>
      </w:r>
      <w:r w:rsidR="00251FC5" w:rsidRPr="00A75CB8">
        <w:t xml:space="preserve">By not </w:t>
      </w:r>
      <w:r w:rsidR="000B55EA" w:rsidRPr="00A75CB8">
        <w:t>accounting</w:t>
      </w:r>
      <w:r w:rsidR="00251FC5" w:rsidRPr="00A75CB8">
        <w:t xml:space="preserve"> for the </w:t>
      </w:r>
      <w:r w:rsidR="000B55EA" w:rsidRPr="00A75CB8">
        <w:t>long</w:t>
      </w:r>
      <w:r w:rsidR="008A6002">
        <w:t>er</w:t>
      </w:r>
      <w:r w:rsidR="000B55EA" w:rsidRPr="00A75CB8">
        <w:t>-term trend</w:t>
      </w:r>
      <w:r w:rsidR="009113EB" w:rsidRPr="00A75CB8">
        <w:t>s</w:t>
      </w:r>
      <w:r w:rsidR="000B55EA" w:rsidRPr="00A75CB8">
        <w:t xml:space="preserve"> in HNC</w:t>
      </w:r>
      <w:r w:rsidR="009113EB" w:rsidRPr="00A75CB8">
        <w:t xml:space="preserve">, it is difficult </w:t>
      </w:r>
      <w:r w:rsidR="006E5290" w:rsidRPr="00A75CB8">
        <w:t>to</w:t>
      </w:r>
      <w:r w:rsidR="009113EB" w:rsidRPr="00A75CB8">
        <w:t xml:space="preserve"> be certain whether this is an a</w:t>
      </w:r>
      <w:r w:rsidR="000B55EA" w:rsidRPr="00A75CB8">
        <w:t>rtefact of</w:t>
      </w:r>
      <w:r w:rsidR="009113EB" w:rsidRPr="00A75CB8">
        <w:t xml:space="preserve"> few</w:t>
      </w:r>
      <w:r w:rsidR="005C4CEA" w:rsidRPr="00A75CB8">
        <w:t>er</w:t>
      </w:r>
      <w:r w:rsidR="009113EB" w:rsidRPr="00A75CB8">
        <w:t xml:space="preserve"> patients </w:t>
      </w:r>
      <w:r w:rsidR="006E5290" w:rsidRPr="00A75CB8">
        <w:t>coming</w:t>
      </w:r>
      <w:r w:rsidR="009113EB" w:rsidRPr="00A75CB8">
        <w:t xml:space="preserve"> forward during</w:t>
      </w:r>
      <w:r w:rsidR="000B55EA" w:rsidRPr="00A75CB8">
        <w:t xml:space="preserve"> the first few months of lockdown or a </w:t>
      </w:r>
      <w:r w:rsidR="006E5290" w:rsidRPr="00A75CB8">
        <w:t>more concerning long-term global trend in which there is a backlog o</w:t>
      </w:r>
      <w:r w:rsidR="00A81243" w:rsidRPr="00A75CB8">
        <w:t>f</w:t>
      </w:r>
      <w:r w:rsidR="006E5290" w:rsidRPr="00A75CB8">
        <w:t xml:space="preserve"> undiagnosed HNC cases causing </w:t>
      </w:r>
      <w:r w:rsidR="00E3020F" w:rsidRPr="00A75CB8">
        <w:t xml:space="preserve">disease </w:t>
      </w:r>
      <w:r w:rsidR="009F04EB" w:rsidRPr="00A75CB8">
        <w:t>to upshift</w:t>
      </w:r>
      <w:r w:rsidR="00E3020F" w:rsidRPr="00A75CB8">
        <w:t xml:space="preserve"> over many years</w:t>
      </w:r>
      <w:r w:rsidR="000B55EA" w:rsidRPr="00A75CB8">
        <w:t>. Future studies should focus on investigating this post-pandemic period to measure the potential long-term implications from the pandemic.</w:t>
      </w:r>
    </w:p>
    <w:p w14:paraId="02196BFD" w14:textId="2DE09F4C" w:rsidR="006920FF" w:rsidRPr="00A75CB8" w:rsidRDefault="00B7166F" w:rsidP="00B7166F">
      <w:r w:rsidRPr="00A75CB8">
        <w:t>Currently</w:t>
      </w:r>
      <w:r w:rsidR="004D21D8" w:rsidRPr="00A75CB8">
        <w:t>,</w:t>
      </w:r>
      <w:r w:rsidRPr="00A75CB8">
        <w:t xml:space="preserve"> the available literature is inconclusive on the effect of the COVID-19 pandemic on </w:t>
      </w:r>
      <w:r w:rsidR="004D21D8" w:rsidRPr="00A75CB8">
        <w:t xml:space="preserve">the </w:t>
      </w:r>
      <w:r w:rsidRPr="00A75CB8">
        <w:t xml:space="preserve">incidence of </w:t>
      </w:r>
      <w:r w:rsidR="003265B2" w:rsidRPr="00A75CB8">
        <w:t>HNC</w:t>
      </w:r>
      <w:r w:rsidRPr="00A75CB8">
        <w:t xml:space="preserve">. </w:t>
      </w:r>
      <w:r w:rsidR="00471D88" w:rsidRPr="00A75CB8">
        <w:t>This review found</w:t>
      </w:r>
      <w:r w:rsidR="003265B2" w:rsidRPr="00A75CB8">
        <w:t xml:space="preserve"> </w:t>
      </w:r>
      <w:r w:rsidR="009C3BEA" w:rsidRPr="00A75CB8">
        <w:t>most</w:t>
      </w:r>
      <w:r w:rsidRPr="00A75CB8">
        <w:t xml:space="preserve"> studies had small sample sizes comprising less than 100 subjects, so a small difference in numbers led to a large percentage difference</w:t>
      </w:r>
      <w:r w:rsidR="008A6002">
        <w:t xml:space="preserve"> making</w:t>
      </w:r>
      <w:r w:rsidRPr="00A75CB8">
        <w:t xml:space="preserve"> it difficult to draw firm conclusions about the magnitude of any </w:t>
      </w:r>
      <w:r w:rsidR="005905CC">
        <w:t>change in disease burden during the lockdown</w:t>
      </w:r>
      <w:r w:rsidRPr="00A75CB8">
        <w:t xml:space="preserve">. </w:t>
      </w:r>
      <w:r w:rsidR="006920FF" w:rsidRPr="00A75CB8">
        <w:t xml:space="preserve">Another source of inaccuracy comes from comparing two groups without </w:t>
      </w:r>
      <w:r w:rsidR="00182727" w:rsidRPr="00A75CB8">
        <w:t>considering</w:t>
      </w:r>
      <w:r w:rsidR="006920FF" w:rsidRPr="00A75CB8">
        <w:t xml:space="preserve"> long-term trends in the numbers of HNC cases, assuming that numbers will remain this same year on year. However, this is not the case as incidence of HNC fluctuates,</w:t>
      </w:r>
      <w:r w:rsidR="006920FF" w:rsidRPr="00A75CB8">
        <w:fldChar w:fldCharType="begin">
          <w:fldData xml:space="preserve">PEVuZE5vdGU+PENpdGU+PEF1dGhvcj5HdW88L0F1dGhvcj48WWVhcj4yMDIxPC9ZZWFyPjxSZWNO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</w:fldData>
        </w:fldChar>
      </w:r>
      <w:r w:rsidR="008A6002">
        <w:instrText xml:space="preserve"> ADDIN EN.CITE </w:instrText>
      </w:r>
      <w:r w:rsidR="008A6002">
        <w:fldChar w:fldCharType="begin">
          <w:fldData xml:space="preserve">PEVuZE5vdGU+PENpdGU+PEF1dGhvcj5HdW88L0F1dGhvcj48WWVhcj4yMDIxPC9ZZWFyPjxSZWNO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</w:fldData>
        </w:fldChar>
      </w:r>
      <w:r w:rsidR="008A6002">
        <w:instrText xml:space="preserve"> ADDIN EN.CITE.DATA </w:instrText>
      </w:r>
      <w:r w:rsidR="008A6002">
        <w:fldChar w:fldCharType="end"/>
      </w:r>
      <w:r w:rsidR="006920FF" w:rsidRPr="00A75CB8">
        <w:fldChar w:fldCharType="separate"/>
      </w:r>
      <w:r w:rsidR="008A6002" w:rsidRPr="008A6002">
        <w:rPr>
          <w:noProof/>
          <w:vertAlign w:val="superscript"/>
        </w:rPr>
        <w:t>47</w:t>
      </w:r>
      <w:r w:rsidR="006920FF" w:rsidRPr="00A75CB8">
        <w:fldChar w:fldCharType="end"/>
      </w:r>
      <w:r w:rsidR="006920FF" w:rsidRPr="00A75CB8">
        <w:t xml:space="preserve"> and it is difficult to know how much of the change reported by these studies are due to normal fluctuations and how much are caused by the pandemic. Consequently, future studies should focus on analysing population level cancer registry data and adjusting for long-term trends.</w:t>
      </w:r>
    </w:p>
    <w:p w14:paraId="6A6293EA" w14:textId="184D79EC" w:rsidR="008A5E1D" w:rsidRDefault="00A30103" w:rsidP="00B7166F">
      <w:r w:rsidRPr="00A75CB8">
        <w:t xml:space="preserve">Many </w:t>
      </w:r>
      <w:r w:rsidR="009F04EB" w:rsidRPr="00A75CB8">
        <w:t xml:space="preserve">studies </w:t>
      </w:r>
      <w:r w:rsidR="008A5E1D">
        <w:t>were analysing data from an</w:t>
      </w:r>
      <w:r w:rsidR="009F04EB" w:rsidRPr="00A75CB8">
        <w:t xml:space="preserve"> institution or regional level</w:t>
      </w:r>
      <w:r w:rsidR="00B404EE">
        <w:t xml:space="preserve">, which </w:t>
      </w:r>
      <w:r w:rsidR="00B404EE" w:rsidRPr="00A75CB8">
        <w:t>introduces a</w:t>
      </w:r>
      <w:r w:rsidRPr="00A75CB8">
        <w:t xml:space="preserve"> selection bias </w:t>
      </w:r>
      <w:r w:rsidR="00B404EE">
        <w:t xml:space="preserve">as </w:t>
      </w:r>
      <w:r w:rsidRPr="00A75CB8">
        <w:t xml:space="preserve">the results </w:t>
      </w:r>
      <w:r w:rsidR="008A5E1D">
        <w:t>as</w:t>
      </w:r>
      <w:r w:rsidRPr="00A75CB8">
        <w:t xml:space="preserve"> one institution/region</w:t>
      </w:r>
      <w:r w:rsidR="009F04EB" w:rsidRPr="00A75CB8">
        <w:t xml:space="preserve"> </w:t>
      </w:r>
      <w:r w:rsidRPr="00A75CB8">
        <w:t>may not accurately</w:t>
      </w:r>
      <w:r w:rsidR="009F04EB" w:rsidRPr="00A75CB8">
        <w:t xml:space="preserve"> reflect the picture at a national level. An example of this effect can be observed in the results of Flynn et al which reported 11% more patients in the 2020 cohort compared to 2019 cohort in the West of Scotland be</w:t>
      </w:r>
      <w:r w:rsidR="00FA7435" w:rsidRPr="00A75CB8">
        <w:t>tween the time intervals sampled</w:t>
      </w:r>
      <w:r w:rsidR="009F04EB" w:rsidRPr="00A75CB8">
        <w:t>.</w:t>
      </w:r>
      <w:r w:rsidR="009F04EB" w:rsidRPr="00A75CB8">
        <w:fldChar w:fldCharType="begin"/>
      </w:r>
      <w:r w:rsidR="008A6002">
        <w:instrText xml:space="preserve"> ADDIN EN.CITE &lt;EndNote&gt;&lt;Cite&gt;&lt;Author&gt;Flynn&lt;/Author&gt;&lt;Year&gt;2022&lt;/Year&gt;&lt;RecNum&gt;44&lt;/RecNum&gt;&lt;DisplayText&gt;&lt;style face="superscript"&gt;48&lt;/style&gt;&lt;/DisplayText&gt;&lt;record&gt;&lt;rec-number&gt;44&lt;/rec-number&gt;&lt;foreign-keys&gt;&lt;key app="EN" db-id="fx92pt25dt2p9qetwroxwp9u9d9vtxv0ze9r" timestamp="1652353521"&gt;44&lt;/key&gt;&lt;/foreign-keys&gt;&lt;ref-type name="Journal Article"&gt;17&lt;/ref-type&gt;&lt;contributors&gt;&lt;authors&gt;&lt;author&gt;Flynn, William&lt;/author&gt;&lt;author&gt;Maqsood, Raeesah&lt;/author&gt;&lt;author&gt;Maseland, Tashi&lt;/author&gt;&lt;author&gt;Montgomery, Jenny&lt;/author&gt;&lt;author&gt;Douglas, Catriona&lt;/author&gt;&lt;/authors&gt;&lt;/contributors&gt;&lt;titles&gt;&lt;title&gt;Advancing head and neck cancer following the COVID-19 pandemic&lt;/title&gt;&lt;secondary-title&gt;The Journal of laryngology and otology&lt;/secondary-title&gt;&lt;/titles&gt;&lt;periodical&gt;&lt;full-title&gt;The Journal of laryngology and otology&lt;/full-title&gt;&lt;/periodical&gt;&lt;pages&gt;1-26&lt;/pages&gt;&lt;dates&gt;&lt;year&gt;2022&lt;/year&gt;&lt;pub-dates&gt;&lt;date&gt;2022-Apr-21&lt;/date&gt;&lt;/pub-dates&gt;&lt;/dates&gt;&lt;accession-num&gt;MEDLINE:35445646&lt;/accession-num&gt;&lt;urls&gt;&lt;related-urls&gt;&lt;url&gt;&amp;lt;Go to ISI&amp;gt;://MEDLINE:35445646&lt;/url&gt;&lt;url&gt;https://www.cambridge.org/core/services/aop-cambridge-core/content/view/7DD7C2933A0A9E903057059E1DDCAAF1/S0022215122000950a.pdf/div-class-title-advancing-head-and-neck-cancer-following-the-covid-19-pandemic-div.pdf&lt;/url&gt;&lt;/related-urls&gt;&lt;/urls&gt;&lt;electronic-resource-num&gt;10.1017/s0022215122000950&lt;/electronic-resource-num&gt;&lt;/record&gt;&lt;/Cite&gt;&lt;/EndNote&gt;</w:instrText>
      </w:r>
      <w:r w:rsidR="009F04EB" w:rsidRPr="00A75CB8">
        <w:fldChar w:fldCharType="separate"/>
      </w:r>
      <w:r w:rsidR="008A6002" w:rsidRPr="008A6002">
        <w:rPr>
          <w:noProof/>
          <w:vertAlign w:val="superscript"/>
        </w:rPr>
        <w:t>48</w:t>
      </w:r>
      <w:r w:rsidR="009F04EB" w:rsidRPr="00A75CB8">
        <w:fldChar w:fldCharType="end"/>
      </w:r>
      <w:r w:rsidR="009F04EB" w:rsidRPr="00A75CB8">
        <w:t xml:space="preserve"> </w:t>
      </w:r>
      <w:r w:rsidR="003265B2" w:rsidRPr="00A75CB8">
        <w:t>However,</w:t>
      </w:r>
      <w:r w:rsidR="009F04EB" w:rsidRPr="00A75CB8">
        <w:t xml:space="preserve"> at a national level, </w:t>
      </w:r>
      <w:r w:rsidR="00767DB3" w:rsidRPr="00A75CB8">
        <w:t xml:space="preserve">in </w:t>
      </w:r>
      <w:r w:rsidR="009F04EB" w:rsidRPr="00A75CB8">
        <w:t xml:space="preserve"> Scotland</w:t>
      </w:r>
      <w:r w:rsidR="00767DB3" w:rsidRPr="00A75CB8">
        <w:t>, there was</w:t>
      </w:r>
      <w:r w:rsidR="009F04EB" w:rsidRPr="00A75CB8">
        <w:t xml:space="preserve"> a 3% reduction in HNC cases in 2020 compared with 2019.</w:t>
      </w:r>
      <w:r w:rsidR="009F04EB" w:rsidRPr="00A75CB8">
        <w:fldChar w:fldCharType="begin"/>
      </w:r>
      <w:r w:rsidR="005905CC">
        <w:instrText xml:space="preserve"> ADDIN EN.CITE &lt;EndNote&gt;&lt;Cite&gt;&lt;Author&gt;Public Health Scotland&lt;/Author&gt;&lt;Year&gt;2022&lt;/Year&gt;&lt;RecNum&gt;91&lt;/RecNum&gt;&lt;DisplayText&gt;&lt;style face="superscript"&gt;33&lt;/style&gt;&lt;/DisplayText&gt;&lt;record&gt;&lt;rec-number&gt;91&lt;/rec-number&gt;&lt;foreign-keys&gt;&lt;key app="EN" db-id="fx92pt25dt2p9qetwroxwp9u9d9vtxv0ze9r" timestamp="1654430598"&gt;91&lt;/key&gt;&lt;/foreign-keys&gt;&lt;ref-type name="Government Document"&gt;46&lt;/ref-type&gt;&lt;contributors&gt;&lt;authors&gt;&lt;author&gt;Public Health Scotland,&lt;/author&gt;&lt;/authors&gt;&lt;/contributors&gt;&lt;titles&gt;&lt;title&gt;Cancer incidence in Scotland To December 2020&lt;/title&gt;&lt;/titles&gt;&lt;dates&gt;&lt;year&gt;2022&lt;/year&gt;&lt;/dates&gt;&lt;pub-location&gt;https://publichealthscotland.scot/publications/cancer-incidence-in-scotland/cancer-incidence-in-scotland-to-december-2020/&lt;/pub-location&gt;&lt;publisher&gt;Public Health Scotland,&lt;/publisher&gt;&lt;urls&gt;&lt;related-urls&gt;&lt;url&gt;https://publichealthscotland.scot/publications/cancer-incidence-in-scotland/cancer-incidence-in-scotland-to-december-2020/&lt;/url&gt;&lt;/related-urls&gt;&lt;/urls&gt;&lt;custom1&gt;Public Health Scoltand&lt;/custom1&gt;&lt;language&gt;English&lt;/language&gt;&lt;access-date&gt;04/06/2022&lt;/access-date&gt;&lt;/record&gt;&lt;/Cite&gt;&lt;/EndNote&gt;</w:instrText>
      </w:r>
      <w:r w:rsidR="009F04EB" w:rsidRPr="00A75CB8">
        <w:fldChar w:fldCharType="separate"/>
      </w:r>
      <w:r w:rsidR="002E26B0" w:rsidRPr="00A75CB8">
        <w:rPr>
          <w:noProof/>
          <w:vertAlign w:val="superscript"/>
        </w:rPr>
        <w:t>33</w:t>
      </w:r>
      <w:r w:rsidR="009F04EB" w:rsidRPr="00A75CB8">
        <w:fldChar w:fldCharType="end"/>
      </w:r>
      <w:r w:rsidR="009F04EB" w:rsidRPr="00A75CB8">
        <w:t xml:space="preserve"> This </w:t>
      </w:r>
      <w:r w:rsidR="00C722D4" w:rsidRPr="00A75CB8">
        <w:t>indicates the potential inaccuracies of extrapolating trends that</w:t>
      </w:r>
      <w:r w:rsidR="009F04EB" w:rsidRPr="00A75CB8">
        <w:t xml:space="preserve"> may be observed </w:t>
      </w:r>
      <w:r w:rsidR="006920FF" w:rsidRPr="00A75CB8">
        <w:t>in small studies</w:t>
      </w:r>
      <w:r w:rsidR="00C722D4" w:rsidRPr="00A75CB8">
        <w:t xml:space="preserve"> </w:t>
      </w:r>
      <w:r w:rsidR="00AC61BD" w:rsidRPr="00A75CB8">
        <w:t>to a national level</w:t>
      </w:r>
      <w:r w:rsidR="00C722D4" w:rsidRPr="00A75CB8">
        <w:t xml:space="preserve">. </w:t>
      </w:r>
    </w:p>
    <w:p w14:paraId="07EAD51B" w14:textId="16561662" w:rsidR="009F04EB" w:rsidRPr="00A75CB8" w:rsidRDefault="008A5E1D" w:rsidP="00B7166F">
      <w:r>
        <w:t>S</w:t>
      </w:r>
      <w:r w:rsidR="0022241C" w:rsidRPr="00A75CB8">
        <w:t xml:space="preserve">mall sample sizes </w:t>
      </w:r>
      <w:r>
        <w:t>resulted in</w:t>
      </w:r>
      <w:r w:rsidR="0022241C" w:rsidRPr="00A75CB8">
        <w:t xml:space="preserve"> many</w:t>
      </w:r>
      <w:r>
        <w:t xml:space="preserve"> studies being</w:t>
      </w:r>
      <w:r w:rsidR="0022241C" w:rsidRPr="00A75CB8">
        <w:t xml:space="preserve"> underpowered individually to detect a significant stage shift. </w:t>
      </w:r>
      <w:r w:rsidR="006920FF" w:rsidRPr="00A75CB8">
        <w:t>Despite 70% of the studies reporting stage finding no significant difference in stage between the pre-pandemic and pandemic cohorts, when the data were combined in a meta-analysis there was a statistically significant upshifting in cancer stage.</w:t>
      </w:r>
      <w:r w:rsidR="0022241C" w:rsidRPr="00A75CB8">
        <w:t xml:space="preserve"> </w:t>
      </w:r>
      <w:r w:rsidR="006920FF" w:rsidRPr="00A75CB8">
        <w:t>Future studies should focus on having large sample sizes which are suitably powered to detect significant changes in stage.</w:t>
      </w:r>
    </w:p>
    <w:p w14:paraId="592A1C0A" w14:textId="59FA6E1C" w:rsidR="004D51E1" w:rsidRPr="00A75CB8" w:rsidRDefault="00987288" w:rsidP="00987288">
      <w:r w:rsidRPr="00A75CB8">
        <w:lastRenderedPageBreak/>
        <w:t>There is usually a three-year delay in the reporting of most cancer registry data. This lag is mainly to ensure data completeness in the ascertainment of cancer cases and the coming to light of death certification, which is necessary to accurately report incidence and mortality of cancer.</w:t>
      </w:r>
      <w:r w:rsidRPr="00A75CB8">
        <w:fldChar w:fldCharType="begin"/>
      </w:r>
      <w:r w:rsidR="008A6002">
        <w:instrText xml:space="preserve"> ADDIN EN.CITE &lt;EndNote&gt;&lt;Cite&gt;&lt;Author&gt;Jansen&lt;/Author&gt;&lt;Year&gt;2020&lt;/Year&gt;&lt;RecNum&gt;90&lt;/RecNum&gt;&lt;DisplayText&gt;&lt;style face="superscript"&gt;49&lt;/style&gt;&lt;/DisplayText&gt;&lt;record&gt;&lt;rec-number&gt;90&lt;/rec-number&gt;&lt;foreign-keys&gt;&lt;key app="EN" db-id="fx92pt25dt2p9qetwroxwp9u9d9vtxv0ze9r" timestamp="1654339064"&gt;90&lt;/key&gt;&lt;/foreign-keys&gt;&lt;ref-type name="Journal Article"&gt;17&lt;/ref-type&gt;&lt;contributors&gt;&lt;authors&gt;&lt;author&gt;Jansen, Lina&lt;/author&gt;&lt;author&gt;Schröder, Chloé C.&lt;/author&gt;&lt;author&gt;Emrich, Katharina&lt;/author&gt;&lt;author&gt;Holleczek, Bernd&lt;/author&gt;&lt;author&gt;Pritzkuleit, Ron&lt;/author&gt;&lt;author&gt;Brenner, Hermann&lt;/author&gt;&lt;/authors&gt;&lt;/contributors&gt;&lt;titles&gt;&lt;title&gt;Disclosing progress in cancer survival with less delay&lt;/title&gt;&lt;secondary-title&gt;International Journal of Cancer&lt;/secondary-title&gt;&lt;/titles&gt;&lt;periodical&gt;&lt;full-title&gt;International Journal of Cancer&lt;/full-title&gt;&lt;/periodical&gt;&lt;pages&gt;838-846&lt;/pages&gt;&lt;volume&gt;147&lt;/volume&gt;&lt;number&gt;3&lt;/number&gt;&lt;dates&gt;&lt;year&gt;2020&lt;/year&gt;&lt;/dates&gt;&lt;isbn&gt;0020-7136&lt;/isbn&gt;&lt;urls&gt;&lt;related-urls&gt;&lt;url&gt;https://onlinelibrary.wiley.com/doi/abs/10.1002/ijc.32816&lt;/url&gt;&lt;/related-urls&gt;&lt;/urls&gt;&lt;electronic-resource-num&gt;https://doi.org/10.1002/ijc.32816&lt;/electronic-resource-num&gt;&lt;/record&gt;&lt;/Cite&gt;&lt;/EndNote&gt;</w:instrText>
      </w:r>
      <w:r w:rsidRPr="00A75CB8">
        <w:fldChar w:fldCharType="separate"/>
      </w:r>
      <w:r w:rsidR="008A6002" w:rsidRPr="008A6002">
        <w:rPr>
          <w:noProof/>
          <w:vertAlign w:val="superscript"/>
        </w:rPr>
        <w:t>49</w:t>
      </w:r>
      <w:r w:rsidRPr="00A75CB8">
        <w:fldChar w:fldCharType="end"/>
      </w:r>
      <w:r w:rsidRPr="00A75CB8">
        <w:t xml:space="preserve"> As a result most of the government agencies responsible for publishing population</w:t>
      </w:r>
      <w:r w:rsidR="004D21D8" w:rsidRPr="00A75CB8">
        <w:t>-</w:t>
      </w:r>
      <w:r w:rsidRPr="00A75CB8">
        <w:t xml:space="preserve">level reports about cancer did not provide analysis of data beyond the year 2019. This was likely the reason the grey literature search, which included many government agencies, did not identify many relevant reports on this topic and is the reason most studies investigating </w:t>
      </w:r>
      <w:r w:rsidR="00742392" w:rsidRPr="00A75CB8">
        <w:t xml:space="preserve">the effect of </w:t>
      </w:r>
      <w:r w:rsidR="00E20F34">
        <w:t>lockdown measures</w:t>
      </w:r>
      <w:r w:rsidR="00742392" w:rsidRPr="00A75CB8">
        <w:t xml:space="preserve"> on </w:t>
      </w:r>
      <w:r w:rsidR="00135ACE" w:rsidRPr="00A75CB8">
        <w:t>HNC</w:t>
      </w:r>
      <w:r w:rsidRPr="00A75CB8">
        <w:t xml:space="preserve"> use data from an institutional level. </w:t>
      </w:r>
    </w:p>
    <w:p w14:paraId="536E3492" w14:textId="3F15A908" w:rsidR="008439DA" w:rsidRPr="00A75CB8" w:rsidRDefault="000B088C" w:rsidP="00BF5BE6">
      <w:r w:rsidRPr="00A75CB8">
        <w:t>One limitation of this review is that the evaluated outcomes were inconsistently measured and reported across the included studies</w:t>
      </w:r>
      <w:r w:rsidR="003265B2" w:rsidRPr="00A75CB8">
        <w:t>,</w:t>
      </w:r>
      <w:r w:rsidR="003A4412" w:rsidRPr="00A75CB8">
        <w:t xml:space="preserve"> with different stage classifications, different types of referrals</w:t>
      </w:r>
      <w:r w:rsidR="003265B2" w:rsidRPr="00A75CB8">
        <w:t xml:space="preserve"> and</w:t>
      </w:r>
      <w:r w:rsidR="003A4412" w:rsidRPr="00A75CB8">
        <w:t xml:space="preserve"> different activities measured for workload levels</w:t>
      </w:r>
      <w:r w:rsidRPr="00A75CB8">
        <w:t xml:space="preserve">. </w:t>
      </w:r>
      <w:r w:rsidR="007A2942" w:rsidRPr="00A75CB8">
        <w:t>As mentioned earlier</w:t>
      </w:r>
      <w:r w:rsidR="004E3667" w:rsidRPr="00A75CB8">
        <w:t>,</w:t>
      </w:r>
      <w:r w:rsidR="007A2942" w:rsidRPr="00A75CB8">
        <w:t xml:space="preserve"> </w:t>
      </w:r>
      <w:r w:rsidR="00A33D68" w:rsidRPr="00A75CB8">
        <w:t>t</w:t>
      </w:r>
      <w:r w:rsidRPr="00A75CB8">
        <w:t xml:space="preserve">he majority </w:t>
      </w:r>
      <w:r w:rsidR="003265B2" w:rsidRPr="00A75CB8">
        <w:t>of</w:t>
      </w:r>
      <w:r w:rsidRPr="00A75CB8">
        <w:t xml:space="preserve"> included studies </w:t>
      </w:r>
      <w:r w:rsidR="00EF2943" w:rsidRPr="00A75CB8">
        <w:t xml:space="preserve">did not control for differences in baseline characteristics between the cohorts presenting a confounding bias and </w:t>
      </w:r>
      <w:r w:rsidR="00D81F31" w:rsidRPr="00A75CB8">
        <w:t xml:space="preserve">were analysing data from a single institution </w:t>
      </w:r>
      <w:r w:rsidR="003265B2" w:rsidRPr="00A75CB8">
        <w:t>introducing</w:t>
      </w:r>
      <w:r w:rsidR="00D81F31" w:rsidRPr="00A75CB8">
        <w:t xml:space="preserve"> a selection bias</w:t>
      </w:r>
      <w:r w:rsidR="00A2569E" w:rsidRPr="00A75CB8">
        <w:t xml:space="preserve">. </w:t>
      </w:r>
      <w:r w:rsidR="00B553A6" w:rsidRPr="00A75CB8">
        <w:t>This was</w:t>
      </w:r>
      <w:r w:rsidR="006F7F9A" w:rsidRPr="00A75CB8">
        <w:t xml:space="preserve"> also</w:t>
      </w:r>
      <w:r w:rsidR="00B553A6" w:rsidRPr="00A75CB8">
        <w:t xml:space="preserve"> a review of r</w:t>
      </w:r>
      <w:r w:rsidRPr="00A75CB8">
        <w:t>etrospective stud</w:t>
      </w:r>
      <w:r w:rsidR="00B553A6" w:rsidRPr="00A75CB8">
        <w:t>ies</w:t>
      </w:r>
      <w:r w:rsidRPr="00A75CB8">
        <w:t xml:space="preserve"> with data reliant upon the accuracy of </w:t>
      </w:r>
      <w:r w:rsidR="00B553A6" w:rsidRPr="00A75CB8">
        <w:t>previous documentation</w:t>
      </w:r>
      <w:r w:rsidR="00314C8A" w:rsidRPr="00A75CB8">
        <w:t xml:space="preserve"> and observational </w:t>
      </w:r>
      <w:r w:rsidR="00E20F34">
        <w:t>data</w:t>
      </w:r>
      <w:r w:rsidR="00314C8A" w:rsidRPr="00A75CB8">
        <w:t xml:space="preserve"> which cannot prove causation</w:t>
      </w:r>
      <w:r w:rsidRPr="00A75CB8">
        <w:t>.</w:t>
      </w:r>
      <w:r w:rsidR="00C34B07" w:rsidRPr="00A75CB8">
        <w:t xml:space="preserve"> </w:t>
      </w:r>
      <w:r w:rsidR="000A0789" w:rsidRPr="00A75CB8">
        <w:t>Compared with a systematic</w:t>
      </w:r>
      <w:r w:rsidR="00C34B07" w:rsidRPr="00A75CB8">
        <w:t xml:space="preserve"> review</w:t>
      </w:r>
      <w:r w:rsidR="000A0789" w:rsidRPr="00A75CB8">
        <w:t>, t</w:t>
      </w:r>
      <w:r w:rsidR="003C3823" w:rsidRPr="00A75CB8">
        <w:t xml:space="preserve">his rapid review methodology </w:t>
      </w:r>
      <w:r w:rsidR="000A0789" w:rsidRPr="00A75CB8">
        <w:t xml:space="preserve">was </w:t>
      </w:r>
      <w:r w:rsidR="00A52E73" w:rsidRPr="00A75CB8">
        <w:t xml:space="preserve">more </w:t>
      </w:r>
      <w:r w:rsidR="000A0789" w:rsidRPr="00A75CB8">
        <w:t xml:space="preserve">limited </w:t>
      </w:r>
      <w:r w:rsidR="00314C8A" w:rsidRPr="00A75CB8">
        <w:t xml:space="preserve">in scope </w:t>
      </w:r>
      <w:r w:rsidR="00A52E73" w:rsidRPr="00A75CB8">
        <w:t>as it only</w:t>
      </w:r>
      <w:r w:rsidR="000A0789" w:rsidRPr="00A75CB8">
        <w:t xml:space="preserve"> search</w:t>
      </w:r>
      <w:r w:rsidR="00A52E73" w:rsidRPr="00A75CB8">
        <w:t>ed four</w:t>
      </w:r>
      <w:r w:rsidR="000A0789" w:rsidRPr="00A75CB8">
        <w:t xml:space="preserve"> databases and had</w:t>
      </w:r>
      <w:r w:rsidR="003C3823" w:rsidRPr="00A75CB8">
        <w:t xml:space="preserve"> a</w:t>
      </w:r>
      <w:r w:rsidR="00314C8A" w:rsidRPr="00A75CB8">
        <w:t xml:space="preserve"> more</w:t>
      </w:r>
      <w:r w:rsidR="003C3823" w:rsidRPr="00A75CB8">
        <w:t xml:space="preserve"> </w:t>
      </w:r>
      <w:r w:rsidR="00314C8A" w:rsidRPr="00A75CB8">
        <w:t>restrictive</w:t>
      </w:r>
      <w:r w:rsidR="003C3823" w:rsidRPr="00A75CB8">
        <w:t xml:space="preserve"> inclusion </w:t>
      </w:r>
      <w:r w:rsidR="000A0789" w:rsidRPr="00A75CB8">
        <w:t>criteria</w:t>
      </w:r>
      <w:r w:rsidR="002A625C" w:rsidRPr="00A75CB8">
        <w:t>.</w:t>
      </w:r>
    </w:p>
    <w:p w14:paraId="608385EC" w14:textId="2D715ECA" w:rsidR="00073184" w:rsidRPr="00A75CB8" w:rsidRDefault="00F94ABE" w:rsidP="00BF5BE6">
      <w:pPr>
        <w:rPr>
          <w:b/>
          <w:bCs/>
        </w:rPr>
      </w:pPr>
      <w:r w:rsidRPr="00A75CB8">
        <w:rPr>
          <w:b/>
          <w:bCs/>
        </w:rPr>
        <w:t>Conclusion</w:t>
      </w:r>
    </w:p>
    <w:p w14:paraId="0060F2F5" w14:textId="17551208" w:rsidR="004C64D2" w:rsidRDefault="00A87327" w:rsidP="00A87327">
      <w:r w:rsidRPr="00A75CB8">
        <w:t xml:space="preserve">This </w:t>
      </w:r>
      <w:r w:rsidR="005F47D3" w:rsidRPr="00A75CB8">
        <w:t xml:space="preserve">rapid </w:t>
      </w:r>
      <w:r w:rsidRPr="00A75CB8">
        <w:t xml:space="preserve">review </w:t>
      </w:r>
      <w:r w:rsidR="00161FB8" w:rsidRPr="00A75CB8">
        <w:t>found</w:t>
      </w:r>
      <w:r w:rsidRPr="00A75CB8">
        <w:t xml:space="preserve"> that during the COVID-19 pandemic </w:t>
      </w:r>
      <w:r w:rsidR="00B362AF" w:rsidRPr="00A75CB8">
        <w:t xml:space="preserve">there was an </w:t>
      </w:r>
      <w:r w:rsidR="0022241C" w:rsidRPr="00A75CB8">
        <w:t>initial</w:t>
      </w:r>
      <w:r w:rsidR="00B362AF" w:rsidRPr="00A75CB8">
        <w:t xml:space="preserve"> upshifting of HNC stage suggesting </w:t>
      </w:r>
      <w:r w:rsidRPr="00A75CB8">
        <w:t xml:space="preserve">the provision of care to HNC </w:t>
      </w:r>
      <w:r w:rsidR="00B362AF" w:rsidRPr="00A75CB8">
        <w:t>patents</w:t>
      </w:r>
      <w:r w:rsidRPr="00A75CB8">
        <w:t xml:space="preserve"> was significantly affected, but it is unclear whether this stage shift reflects a transient or long-lasting change and whether it will impact </w:t>
      </w:r>
      <w:r w:rsidR="00A52E73" w:rsidRPr="00A75CB8">
        <w:t>on</w:t>
      </w:r>
      <w:r w:rsidRPr="00A75CB8">
        <w:t xml:space="preserve"> long-term survival outcomes.</w:t>
      </w:r>
      <w:r w:rsidR="00A53C49" w:rsidRPr="00A75CB8">
        <w:t xml:space="preserve"> </w:t>
      </w:r>
      <w:r w:rsidR="007F68D8" w:rsidRPr="00A75CB8">
        <w:t>T</w:t>
      </w:r>
      <w:r w:rsidR="00A53C49" w:rsidRPr="00A75CB8">
        <w:t xml:space="preserve">he </w:t>
      </w:r>
      <w:r w:rsidR="00161FB8" w:rsidRPr="00A75CB8">
        <w:t>review also found there were limited data on HNC incidence during</w:t>
      </w:r>
      <w:r w:rsidR="00A53C49" w:rsidRPr="00A75CB8">
        <w:t xml:space="preserve"> the pandemic </w:t>
      </w:r>
      <w:r w:rsidR="00161FB8" w:rsidRPr="00A75CB8">
        <w:t>yet available</w:t>
      </w:r>
      <w:r w:rsidR="0007434D" w:rsidRPr="00A75CB8">
        <w:t xml:space="preserve"> to </w:t>
      </w:r>
      <w:r w:rsidR="00161FB8" w:rsidRPr="00A75CB8">
        <w:t>fully assess trends in the burden of disease</w:t>
      </w:r>
      <w:r w:rsidR="00E20F34">
        <w:t>.</w:t>
      </w:r>
    </w:p>
    <w:p w14:paraId="771A7C17" w14:textId="6EF98739" w:rsidR="000B5C47" w:rsidRPr="000B5C47" w:rsidRDefault="000B5C47" w:rsidP="00BF5BE6">
      <w:r>
        <w:rPr>
          <w:b/>
          <w:bCs/>
        </w:rPr>
        <w:t>References</w:t>
      </w:r>
    </w:p>
    <w:p w14:paraId="5499E0DE" w14:textId="14C44B4B" w:rsidR="008A6002" w:rsidRPr="008A6002" w:rsidRDefault="000B5C47" w:rsidP="008A6002">
      <w:pPr>
        <w:pStyle w:val="EndNoteBibliography"/>
        <w:spacing w:after="0"/>
        <w:ind w:left="720" w:hanging="720"/>
      </w:pPr>
      <w:r>
        <w:fldChar w:fldCharType="begin"/>
      </w:r>
      <w:r>
        <w:instrText xml:space="preserve"> ADDIN EN.REFLIST </w:instrText>
      </w:r>
      <w:r>
        <w:fldChar w:fldCharType="separate"/>
      </w:r>
      <w:r w:rsidR="008A6002" w:rsidRPr="008A6002">
        <w:t>1</w:t>
      </w:r>
      <w:r w:rsidR="008A6002" w:rsidRPr="008A6002">
        <w:tab/>
        <w:t xml:space="preserve">World Health Organization. </w:t>
      </w:r>
      <w:r w:rsidR="008A6002" w:rsidRPr="008A6002">
        <w:rPr>
          <w:i/>
        </w:rPr>
        <w:t>Global Cancer Observatory - International Agency for Research on Cancer</w:t>
      </w:r>
      <w:r w:rsidR="008A6002" w:rsidRPr="008A6002">
        <w:t>, &lt;</w:t>
      </w:r>
      <w:hyperlink r:id="rId8" w:history="1">
        <w:r w:rsidR="008A6002" w:rsidRPr="008A6002">
          <w:rPr>
            <w:rStyle w:val="Hyperlink"/>
          </w:rPr>
          <w:t>https://gco.iarc.fr/</w:t>
        </w:r>
      </w:hyperlink>
      <w:r w:rsidR="008A6002" w:rsidRPr="008A6002">
        <w:t>&gt; (2022).</w:t>
      </w:r>
    </w:p>
    <w:p w14:paraId="150500C6" w14:textId="77777777" w:rsidR="008A6002" w:rsidRPr="008A6002" w:rsidRDefault="008A6002" w:rsidP="008A6002">
      <w:pPr>
        <w:pStyle w:val="EndNoteBibliography"/>
        <w:spacing w:after="0"/>
        <w:ind w:left="720" w:hanging="720"/>
      </w:pPr>
      <w:r w:rsidRPr="008A6002">
        <w:t>2</w:t>
      </w:r>
      <w:r w:rsidRPr="008A6002">
        <w:tab/>
        <w:t>Gatta, G.</w:t>
      </w:r>
      <w:r w:rsidRPr="008A6002">
        <w:rPr>
          <w:i/>
        </w:rPr>
        <w:t xml:space="preserve"> et al.</w:t>
      </w:r>
      <w:r w:rsidRPr="008A6002">
        <w:t xml:space="preserve"> Prognoses and improvement for head and neck cancers diagnosed in Europe in early 2000s: The EUROCARE-5 population-based study. </w:t>
      </w:r>
      <w:r w:rsidRPr="008A6002">
        <w:rPr>
          <w:i/>
        </w:rPr>
        <w:t>Eur J Cancer</w:t>
      </w:r>
      <w:r w:rsidRPr="008A6002">
        <w:t xml:space="preserve"> </w:t>
      </w:r>
      <w:r w:rsidRPr="008A6002">
        <w:rPr>
          <w:b/>
        </w:rPr>
        <w:t>51</w:t>
      </w:r>
      <w:r w:rsidRPr="008A6002">
        <w:t>, 2130-2143, doi:10.1016/j.ejca.2015.07.043 (2015).</w:t>
      </w:r>
    </w:p>
    <w:p w14:paraId="05E1D022" w14:textId="23C41AE9" w:rsidR="008A6002" w:rsidRPr="008A6002" w:rsidRDefault="008A6002" w:rsidP="008A6002">
      <w:pPr>
        <w:pStyle w:val="EndNoteBibliography"/>
        <w:spacing w:after="0"/>
        <w:ind w:left="720" w:hanging="720"/>
      </w:pPr>
      <w:r w:rsidRPr="008A6002">
        <w:t>3</w:t>
      </w:r>
      <w:r w:rsidRPr="008A6002">
        <w:tab/>
        <w:t xml:space="preserve">Siegel, R. L., Miller, K. D., Fuchs, H. E. &amp; Jemal, A. Cancer statistics, 2022. </w:t>
      </w:r>
      <w:r w:rsidRPr="008A6002">
        <w:rPr>
          <w:i/>
        </w:rPr>
        <w:t>CA: A Cancer Journal for Clinicians</w:t>
      </w:r>
      <w:r w:rsidRPr="008A6002">
        <w:t xml:space="preserve"> </w:t>
      </w:r>
      <w:r w:rsidRPr="008A6002">
        <w:rPr>
          <w:b/>
        </w:rPr>
        <w:t>72</w:t>
      </w:r>
      <w:r w:rsidRPr="008A6002">
        <w:t>, 7-33, doi:</w:t>
      </w:r>
      <w:hyperlink r:id="rId9" w:history="1">
        <w:r w:rsidRPr="008A6002">
          <w:rPr>
            <w:rStyle w:val="Hyperlink"/>
          </w:rPr>
          <w:t>https://doi.org/10.3322/caac.21708</w:t>
        </w:r>
      </w:hyperlink>
      <w:r w:rsidRPr="008A6002">
        <w:t xml:space="preserve"> (2022).</w:t>
      </w:r>
    </w:p>
    <w:p w14:paraId="16FB4436" w14:textId="77777777" w:rsidR="008A6002" w:rsidRPr="008A6002" w:rsidRDefault="008A6002" w:rsidP="008A6002">
      <w:pPr>
        <w:pStyle w:val="EndNoteBibliography"/>
        <w:spacing w:after="0"/>
        <w:ind w:left="720" w:hanging="720"/>
      </w:pPr>
      <w:r w:rsidRPr="008A6002">
        <w:t>4</w:t>
      </w:r>
      <w:r w:rsidRPr="008A6002">
        <w:tab/>
        <w:t>Hanna, T. P.</w:t>
      </w:r>
      <w:r w:rsidRPr="008A6002">
        <w:rPr>
          <w:i/>
        </w:rPr>
        <w:t xml:space="preserve"> et al.</w:t>
      </w:r>
      <w:r w:rsidRPr="008A6002">
        <w:t xml:space="preserve"> Mortality due to cancer treatment delay: systematic review and meta-analysis. </w:t>
      </w:r>
      <w:r w:rsidRPr="008A6002">
        <w:rPr>
          <w:i/>
        </w:rPr>
        <w:t>BMJ</w:t>
      </w:r>
      <w:r w:rsidRPr="008A6002">
        <w:t xml:space="preserve"> </w:t>
      </w:r>
      <w:r w:rsidRPr="008A6002">
        <w:rPr>
          <w:b/>
        </w:rPr>
        <w:t>371</w:t>
      </w:r>
      <w:r w:rsidRPr="008A6002">
        <w:t>, m4087, doi:10.1136/bmj.m4087 (2020).</w:t>
      </w:r>
    </w:p>
    <w:p w14:paraId="31E507B2" w14:textId="0C1387EC" w:rsidR="008A6002" w:rsidRPr="008A6002" w:rsidRDefault="008A6002" w:rsidP="008A6002">
      <w:pPr>
        <w:pStyle w:val="EndNoteBibliography"/>
        <w:spacing w:after="0"/>
        <w:ind w:left="720" w:hanging="720"/>
      </w:pPr>
      <w:r w:rsidRPr="008A6002">
        <w:t>5</w:t>
      </w:r>
      <w:r w:rsidRPr="008A6002">
        <w:tab/>
        <w:t xml:space="preserve">McGurk, M., Chan, C., Jones, J., O’Regan, E. &amp; Sherriff, M. Delay in diagnosis and its effect on outcome in head and neck cancer. </w:t>
      </w:r>
      <w:r w:rsidRPr="008A6002">
        <w:rPr>
          <w:i/>
        </w:rPr>
        <w:t>British Journal of Oral and Maxillofacial Surgery</w:t>
      </w:r>
      <w:r w:rsidRPr="008A6002">
        <w:t xml:space="preserve"> </w:t>
      </w:r>
      <w:r w:rsidRPr="008A6002">
        <w:rPr>
          <w:b/>
        </w:rPr>
        <w:t>43</w:t>
      </w:r>
      <w:r w:rsidRPr="008A6002">
        <w:t>, 281-284, doi:</w:t>
      </w:r>
      <w:hyperlink r:id="rId10" w:history="1">
        <w:r w:rsidRPr="008A6002">
          <w:rPr>
            <w:rStyle w:val="Hyperlink"/>
          </w:rPr>
          <w:t>https://doi.org/10.1016/j.bjoms.2004.01.016</w:t>
        </w:r>
      </w:hyperlink>
      <w:r w:rsidRPr="008A6002">
        <w:t xml:space="preserve"> (2005).</w:t>
      </w:r>
    </w:p>
    <w:p w14:paraId="465CB7F2" w14:textId="77777777" w:rsidR="008A6002" w:rsidRPr="008A6002" w:rsidRDefault="008A6002" w:rsidP="008A6002">
      <w:pPr>
        <w:pStyle w:val="EndNoteBibliography"/>
        <w:spacing w:after="0"/>
        <w:ind w:left="720" w:hanging="720"/>
      </w:pPr>
      <w:r w:rsidRPr="008A6002">
        <w:t>6</w:t>
      </w:r>
      <w:r w:rsidRPr="008A6002">
        <w:tab/>
        <w:t xml:space="preserve">Gray, R. &amp; Sanders, C. A reflection on the impact of COVID-19 on primary care in the United Kingdom. </w:t>
      </w:r>
      <w:r w:rsidRPr="008A6002">
        <w:rPr>
          <w:i/>
        </w:rPr>
        <w:t>Journal of Interprofessional Care</w:t>
      </w:r>
      <w:r w:rsidRPr="008A6002">
        <w:t xml:space="preserve"> </w:t>
      </w:r>
      <w:r w:rsidRPr="008A6002">
        <w:rPr>
          <w:b/>
        </w:rPr>
        <w:t>34</w:t>
      </w:r>
      <w:r w:rsidRPr="008A6002">
        <w:t>, 672-678, doi:10.1080/13561820.2020.1823948 (2020).</w:t>
      </w:r>
    </w:p>
    <w:p w14:paraId="6907237D" w14:textId="4955B971" w:rsidR="008A6002" w:rsidRPr="008A6002" w:rsidRDefault="008A6002" w:rsidP="008A6002">
      <w:pPr>
        <w:pStyle w:val="EndNoteBibliography"/>
        <w:spacing w:after="0"/>
        <w:ind w:left="720" w:hanging="720"/>
      </w:pPr>
      <w:r w:rsidRPr="008A6002">
        <w:t>7</w:t>
      </w:r>
      <w:r w:rsidRPr="008A6002">
        <w:tab/>
        <w:t xml:space="preserve">Langton, S., Cousin, G. C. S., Plüddemann, A. &amp; Bankhead, C. R. Comparison of primary care doctors and dentists in the referral of oral cancer: a systematic review. </w:t>
      </w:r>
      <w:r w:rsidRPr="008A6002">
        <w:rPr>
          <w:i/>
        </w:rPr>
        <w:t>British Journal of Oral and Maxillofacial Surgery</w:t>
      </w:r>
      <w:r w:rsidRPr="008A6002">
        <w:t xml:space="preserve"> </w:t>
      </w:r>
      <w:r w:rsidRPr="008A6002">
        <w:rPr>
          <w:b/>
        </w:rPr>
        <w:t>58</w:t>
      </w:r>
      <w:r w:rsidRPr="008A6002">
        <w:t>, 898-917, doi:</w:t>
      </w:r>
      <w:hyperlink r:id="rId11" w:history="1">
        <w:r w:rsidRPr="008A6002">
          <w:rPr>
            <w:rStyle w:val="Hyperlink"/>
          </w:rPr>
          <w:t>https://doi.org/10.1016/j.bjoms.2020.06.009</w:t>
        </w:r>
      </w:hyperlink>
      <w:r w:rsidRPr="008A6002">
        <w:t xml:space="preserve"> (2020).</w:t>
      </w:r>
    </w:p>
    <w:p w14:paraId="2FF64952" w14:textId="64F5F20B" w:rsidR="008A6002" w:rsidRPr="008A6002" w:rsidRDefault="008A6002" w:rsidP="008A6002">
      <w:pPr>
        <w:pStyle w:val="EndNoteBibliography"/>
        <w:spacing w:after="0"/>
        <w:ind w:left="720" w:hanging="720"/>
      </w:pPr>
      <w:r w:rsidRPr="008A6002">
        <w:t>8</w:t>
      </w:r>
      <w:r w:rsidRPr="008A6002">
        <w:tab/>
        <w:t xml:space="preserve">Public Health Scotland. </w:t>
      </w:r>
      <w:r w:rsidRPr="008A6002">
        <w:rPr>
          <w:i/>
        </w:rPr>
        <w:t>Cancer waiting times 1 January to 31 March 2022</w:t>
      </w:r>
      <w:r w:rsidRPr="008A6002">
        <w:t>, &lt;</w:t>
      </w:r>
      <w:hyperlink r:id="rId12" w:history="1">
        <w:r w:rsidRPr="008A6002">
          <w:rPr>
            <w:rStyle w:val="Hyperlink"/>
          </w:rPr>
          <w:t>https://publichealthscotland.scot/publications/cancer-waiting-times/cancer-waiting-times-1-january-to-31-march-2022/</w:t>
        </w:r>
      </w:hyperlink>
      <w:r w:rsidRPr="008A6002">
        <w:t>&gt; (2022).</w:t>
      </w:r>
    </w:p>
    <w:p w14:paraId="59D57652" w14:textId="77777777" w:rsidR="008A6002" w:rsidRPr="008A6002" w:rsidRDefault="008A6002" w:rsidP="008A6002">
      <w:pPr>
        <w:pStyle w:val="EndNoteBibliography"/>
        <w:spacing w:after="0"/>
        <w:ind w:left="720" w:hanging="720"/>
      </w:pPr>
      <w:r w:rsidRPr="008A6002">
        <w:lastRenderedPageBreak/>
        <w:t>9</w:t>
      </w:r>
      <w:r w:rsidRPr="008A6002">
        <w:tab/>
        <w:t>Gale, R.</w:t>
      </w:r>
      <w:r w:rsidRPr="008A6002">
        <w:rPr>
          <w:i/>
        </w:rPr>
        <w:t xml:space="preserve"> et al.</w:t>
      </w:r>
      <w:r w:rsidRPr="008A6002">
        <w:t xml:space="preserve"> Public Perspectives on Decisions About Emergency Care Seeking for Care Unrelated to COVID-19 During the COVID-19 Pandemic. </w:t>
      </w:r>
      <w:r w:rsidRPr="008A6002">
        <w:rPr>
          <w:i/>
        </w:rPr>
        <w:t>JAMA Network Open</w:t>
      </w:r>
      <w:r w:rsidRPr="008A6002">
        <w:t xml:space="preserve"> </w:t>
      </w:r>
      <w:r w:rsidRPr="008A6002">
        <w:rPr>
          <w:b/>
        </w:rPr>
        <w:t>4</w:t>
      </w:r>
      <w:r w:rsidRPr="008A6002">
        <w:t>, e2120940-e2120940, doi:10.1001/jamanetworkopen.2021.20940 (2021).</w:t>
      </w:r>
    </w:p>
    <w:p w14:paraId="7B702409" w14:textId="7F78923A" w:rsidR="008A6002" w:rsidRPr="008A6002" w:rsidRDefault="008A6002" w:rsidP="008A6002">
      <w:pPr>
        <w:pStyle w:val="EndNoteBibliography"/>
        <w:spacing w:after="0"/>
        <w:ind w:left="720" w:hanging="720"/>
      </w:pPr>
      <w:r w:rsidRPr="008A6002">
        <w:t>10</w:t>
      </w:r>
      <w:r w:rsidRPr="008A6002">
        <w:tab/>
        <w:t>NHS England and NHS Improvement. IMPORTANT AND URGENT – NEXT STEPS ON NHS RESPONSE TO COVID-19. 17 (</w:t>
      </w:r>
      <w:hyperlink r:id="rId13" w:history="1">
        <w:r w:rsidRPr="008A6002">
          <w:rPr>
            <w:rStyle w:val="Hyperlink"/>
          </w:rPr>
          <w:t>https://www.england.nhs.uk/coronavirus/publication/next-steps-on-nhs-response-to-covid-19-letter-from-simon-stevens-and-amanda-pritchard/</w:t>
        </w:r>
      </w:hyperlink>
      <w:r w:rsidRPr="008A6002">
        <w:t>, 2020).</w:t>
      </w:r>
    </w:p>
    <w:p w14:paraId="20A1BE80" w14:textId="77777777" w:rsidR="008A6002" w:rsidRPr="008A6002" w:rsidRDefault="008A6002" w:rsidP="008A6002">
      <w:pPr>
        <w:pStyle w:val="EndNoteBibliography"/>
        <w:spacing w:after="0"/>
        <w:ind w:left="720" w:hanging="720"/>
      </w:pPr>
      <w:r w:rsidRPr="008A6002">
        <w:t>11</w:t>
      </w:r>
      <w:r w:rsidRPr="008A6002">
        <w:tab/>
        <w:t xml:space="preserve">Moher, D., Liberati, A., Tetzlaff, J. &amp; Altman, D. G. Preferred reporting items for systematic reviews and meta-analyses: the PRISMA statement. </w:t>
      </w:r>
      <w:r w:rsidRPr="008A6002">
        <w:rPr>
          <w:i/>
        </w:rPr>
        <w:t>PLoS Med</w:t>
      </w:r>
      <w:r w:rsidRPr="008A6002">
        <w:t xml:space="preserve"> </w:t>
      </w:r>
      <w:r w:rsidRPr="008A6002">
        <w:rPr>
          <w:b/>
        </w:rPr>
        <w:t>6</w:t>
      </w:r>
      <w:r w:rsidRPr="008A6002">
        <w:t>, e1000097, doi:10.1371/journal.pmed.1000097 (2009).</w:t>
      </w:r>
    </w:p>
    <w:p w14:paraId="5471BC69" w14:textId="77777777" w:rsidR="008A6002" w:rsidRPr="008A6002" w:rsidRDefault="008A6002" w:rsidP="008A6002">
      <w:pPr>
        <w:pStyle w:val="EndNoteBibliography"/>
        <w:spacing w:after="0"/>
        <w:ind w:left="720" w:hanging="720"/>
      </w:pPr>
      <w:r w:rsidRPr="008A6002">
        <w:t>12</w:t>
      </w:r>
      <w:r w:rsidRPr="008A6002">
        <w:tab/>
        <w:t>Garritty, C.</w:t>
      </w:r>
      <w:r w:rsidRPr="008A6002">
        <w:rPr>
          <w:i/>
        </w:rPr>
        <w:t xml:space="preserve"> et al.</w:t>
      </w:r>
      <w:r w:rsidRPr="008A6002">
        <w:t xml:space="preserve"> Cochrane Rapid Reviews Methods Group offers evidence-informed guidance to conduct rapid reviews. </w:t>
      </w:r>
      <w:r w:rsidRPr="008A6002">
        <w:rPr>
          <w:i/>
        </w:rPr>
        <w:t>J Clin Epidemiol</w:t>
      </w:r>
      <w:r w:rsidRPr="008A6002">
        <w:t xml:space="preserve"> </w:t>
      </w:r>
      <w:r w:rsidRPr="008A6002">
        <w:rPr>
          <w:b/>
        </w:rPr>
        <w:t>130</w:t>
      </w:r>
      <w:r w:rsidRPr="008A6002">
        <w:t>, 13-22, doi:10.1016/j.jclinepi.2020.10.007 (2021).</w:t>
      </w:r>
    </w:p>
    <w:p w14:paraId="1D792F45" w14:textId="271278C7" w:rsidR="008A6002" w:rsidRPr="008A6002" w:rsidRDefault="008A6002" w:rsidP="008A6002">
      <w:pPr>
        <w:pStyle w:val="EndNoteBibliography"/>
        <w:spacing w:after="0"/>
        <w:ind w:left="720" w:hanging="720"/>
      </w:pPr>
      <w:r w:rsidRPr="008A6002">
        <w:t>13</w:t>
      </w:r>
      <w:r w:rsidRPr="008A6002">
        <w:tab/>
        <w:t xml:space="preserve">Canadian Drug and Health Technology Agency. </w:t>
      </w:r>
      <w:r w:rsidRPr="008A6002">
        <w:rPr>
          <w:i/>
        </w:rPr>
        <w:t>Grey Matters: a practical tool for searching health-related grey literature</w:t>
      </w:r>
      <w:r w:rsidRPr="008A6002">
        <w:t>, &lt;</w:t>
      </w:r>
      <w:hyperlink r:id="rId14" w:history="1">
        <w:r w:rsidRPr="008A6002">
          <w:rPr>
            <w:rStyle w:val="Hyperlink"/>
          </w:rPr>
          <w:t>https://www.cadth.ca/grey-matters-practical-tool-searching-health-related-grey-literature</w:t>
        </w:r>
      </w:hyperlink>
      <w:r w:rsidRPr="008A6002">
        <w:t>&gt; (2022).</w:t>
      </w:r>
    </w:p>
    <w:p w14:paraId="73A506A2" w14:textId="77777777" w:rsidR="008A6002" w:rsidRPr="008A6002" w:rsidRDefault="008A6002" w:rsidP="008A6002">
      <w:pPr>
        <w:pStyle w:val="EndNoteBibliography"/>
        <w:spacing w:after="0"/>
        <w:ind w:left="720" w:hanging="720"/>
      </w:pPr>
      <w:r w:rsidRPr="008A6002">
        <w:t>14</w:t>
      </w:r>
      <w:r w:rsidRPr="008A6002">
        <w:tab/>
        <w:t xml:space="preserve">Huang, S. H. &amp; O’Sullivan, B. Overview of the 8th Edition TNM Classification for Head and Neck Cancer. </w:t>
      </w:r>
      <w:r w:rsidRPr="008A6002">
        <w:rPr>
          <w:i/>
        </w:rPr>
        <w:t>Current Treatment Options in Oncology</w:t>
      </w:r>
      <w:r w:rsidRPr="008A6002">
        <w:t xml:space="preserve"> </w:t>
      </w:r>
      <w:r w:rsidRPr="008A6002">
        <w:rPr>
          <w:b/>
        </w:rPr>
        <w:t>18</w:t>
      </w:r>
      <w:r w:rsidRPr="008A6002">
        <w:t>, 40, doi:10.1007/s11864-017-0484-y (2017).</w:t>
      </w:r>
    </w:p>
    <w:p w14:paraId="72B7B8BB" w14:textId="316DA280" w:rsidR="008A6002" w:rsidRPr="008A6002" w:rsidRDefault="008A6002" w:rsidP="008A6002">
      <w:pPr>
        <w:pStyle w:val="EndNoteBibliography"/>
        <w:spacing w:after="0"/>
        <w:ind w:left="720" w:hanging="720"/>
      </w:pPr>
      <w:r w:rsidRPr="008A6002">
        <w:t>15</w:t>
      </w:r>
      <w:r w:rsidRPr="008A6002">
        <w:tab/>
        <w:t xml:space="preserve">Shah, J. P. &amp; Montero, P. H. New AJCC/UICC staging system for head and neck, and thyroid cancer. </w:t>
      </w:r>
      <w:r w:rsidRPr="008A6002">
        <w:rPr>
          <w:i/>
        </w:rPr>
        <w:t>Revista Médica Clínica Las Condes</w:t>
      </w:r>
      <w:r w:rsidRPr="008A6002">
        <w:t xml:space="preserve"> </w:t>
      </w:r>
      <w:r w:rsidRPr="008A6002">
        <w:rPr>
          <w:b/>
        </w:rPr>
        <w:t>29</w:t>
      </w:r>
      <w:r w:rsidRPr="008A6002">
        <w:t>, 397-404, doi:</w:t>
      </w:r>
      <w:hyperlink r:id="rId15" w:history="1">
        <w:r w:rsidRPr="008A6002">
          <w:rPr>
            <w:rStyle w:val="Hyperlink"/>
          </w:rPr>
          <w:t>https://doi.org/10.1016/j.rmclc.2018.07.002</w:t>
        </w:r>
      </w:hyperlink>
      <w:r w:rsidRPr="008A6002">
        <w:t xml:space="preserve"> (2018).</w:t>
      </w:r>
    </w:p>
    <w:p w14:paraId="0A10DE2F" w14:textId="77777777" w:rsidR="008A6002" w:rsidRPr="008A6002" w:rsidRDefault="008A6002" w:rsidP="008A6002">
      <w:pPr>
        <w:pStyle w:val="EndNoteBibliography"/>
        <w:spacing w:after="0"/>
        <w:ind w:left="720" w:hanging="720"/>
      </w:pPr>
      <w:r w:rsidRPr="008A6002">
        <w:t>16</w:t>
      </w:r>
      <w:r w:rsidRPr="008A6002">
        <w:tab/>
        <w:t>Murri, D.</w:t>
      </w:r>
      <w:r w:rsidRPr="008A6002">
        <w:rPr>
          <w:i/>
        </w:rPr>
        <w:t xml:space="preserve"> et al.</w:t>
      </w:r>
      <w:r w:rsidRPr="008A6002">
        <w:t xml:space="preserve"> Reduction in healthcare services during the COVID-19 pandemic: Patient screening based on symptoms is an effective strategy for avoiding delayed laryngeal cancer diagnosis. </w:t>
      </w:r>
      <w:r w:rsidRPr="008A6002">
        <w:rPr>
          <w:i/>
        </w:rPr>
        <w:t>American Journal of Otolaryngology - Head and Neck Medicine and Surgery</w:t>
      </w:r>
      <w:r w:rsidRPr="008A6002">
        <w:t xml:space="preserve"> </w:t>
      </w:r>
      <w:r w:rsidRPr="008A6002">
        <w:rPr>
          <w:b/>
        </w:rPr>
        <w:t>42</w:t>
      </w:r>
      <w:r w:rsidRPr="008A6002">
        <w:t>, doi:10.1016/j.amjoto.2021.103162 (2021).</w:t>
      </w:r>
    </w:p>
    <w:p w14:paraId="32AFD066" w14:textId="77777777" w:rsidR="008A6002" w:rsidRPr="008A6002" w:rsidRDefault="008A6002" w:rsidP="008A6002">
      <w:pPr>
        <w:pStyle w:val="EndNoteBibliography"/>
        <w:spacing w:after="0"/>
        <w:ind w:left="720" w:hanging="720"/>
      </w:pPr>
      <w:r w:rsidRPr="008A6002">
        <w:t>17</w:t>
      </w:r>
      <w:r w:rsidRPr="008A6002">
        <w:tab/>
        <w:t>Popovic, M.</w:t>
      </w:r>
      <w:r w:rsidRPr="008A6002">
        <w:rPr>
          <w:i/>
        </w:rPr>
        <w:t xml:space="preserve"> et al.</w:t>
      </w:r>
      <w:r w:rsidRPr="008A6002">
        <w:t xml:space="preserve"> The Impact of the COVID-19 Pandemic on Head and Neck Cancer Diagnosis in the Piedmont Region, Italy: Interrupted Time-Series Analysis. </w:t>
      </w:r>
      <w:r w:rsidRPr="008A6002">
        <w:rPr>
          <w:i/>
        </w:rPr>
        <w:t>Frontiers in Public Health</w:t>
      </w:r>
      <w:r w:rsidRPr="008A6002">
        <w:t xml:space="preserve"> </w:t>
      </w:r>
      <w:r w:rsidRPr="008A6002">
        <w:rPr>
          <w:b/>
        </w:rPr>
        <w:t>10</w:t>
      </w:r>
      <w:r w:rsidRPr="008A6002">
        <w:t>, doi:10.3389/fpubh.2022.809283 (2022).</w:t>
      </w:r>
    </w:p>
    <w:p w14:paraId="208D45B2" w14:textId="77777777" w:rsidR="008A6002" w:rsidRPr="008A6002" w:rsidRDefault="008A6002" w:rsidP="008A6002">
      <w:pPr>
        <w:pStyle w:val="EndNoteBibliography"/>
        <w:spacing w:after="0"/>
        <w:ind w:left="720" w:hanging="720"/>
      </w:pPr>
      <w:r w:rsidRPr="008A6002">
        <w:t>18</w:t>
      </w:r>
      <w:r w:rsidRPr="008A6002">
        <w:tab/>
        <w:t>Venkatasai, J.</w:t>
      </w:r>
      <w:r w:rsidRPr="008A6002">
        <w:rPr>
          <w:i/>
        </w:rPr>
        <w:t xml:space="preserve"> et al.</w:t>
      </w:r>
      <w:r w:rsidRPr="008A6002">
        <w:t xml:space="preserve"> Impact of COVID-19 Pandemic on Patterns of Care and Outcome of Head and Neck Cancer: Real-World Experience From a Tertiary Care Cancer Center in India. </w:t>
      </w:r>
      <w:r w:rsidRPr="008A6002">
        <w:rPr>
          <w:i/>
        </w:rPr>
        <w:t>JCO Global Oncology</w:t>
      </w:r>
      <w:r w:rsidRPr="008A6002">
        <w:t>, doi:10.1200/GO.21.00339 (2022).</w:t>
      </w:r>
    </w:p>
    <w:p w14:paraId="5A8FA6F5" w14:textId="77777777" w:rsidR="008A6002" w:rsidRPr="008A6002" w:rsidRDefault="008A6002" w:rsidP="008A6002">
      <w:pPr>
        <w:pStyle w:val="EndNoteBibliography"/>
        <w:spacing w:after="0"/>
        <w:ind w:left="720" w:hanging="720"/>
      </w:pPr>
      <w:r w:rsidRPr="008A6002">
        <w:t>19</w:t>
      </w:r>
      <w:r w:rsidRPr="008A6002">
        <w:tab/>
        <w:t>Szewczyk, M.</w:t>
      </w:r>
      <w:r w:rsidRPr="008A6002">
        <w:rPr>
          <w:i/>
        </w:rPr>
        <w:t xml:space="preserve"> et al.</w:t>
      </w:r>
      <w:r w:rsidRPr="008A6002">
        <w:t xml:space="preserve"> The impact of the COVID-19 pandemic on the management of head and neck cancer patients at a tertiary care institution in Poland. </w:t>
      </w:r>
      <w:r w:rsidRPr="008A6002">
        <w:rPr>
          <w:i/>
        </w:rPr>
        <w:t>Wspolczesna Onkologia</w:t>
      </w:r>
      <w:r w:rsidRPr="008A6002">
        <w:t xml:space="preserve"> </w:t>
      </w:r>
      <w:r w:rsidRPr="008A6002">
        <w:rPr>
          <w:b/>
        </w:rPr>
        <w:t>25</w:t>
      </w:r>
      <w:r w:rsidRPr="008A6002">
        <w:t>, 264-269, doi:10.5114/WO.2021.111310 (2021).</w:t>
      </w:r>
    </w:p>
    <w:p w14:paraId="5E4F8350" w14:textId="77777777" w:rsidR="008A6002" w:rsidRPr="008A6002" w:rsidRDefault="008A6002" w:rsidP="008A6002">
      <w:pPr>
        <w:pStyle w:val="EndNoteBibliography"/>
        <w:spacing w:after="0"/>
        <w:ind w:left="720" w:hanging="720"/>
      </w:pPr>
      <w:r w:rsidRPr="008A6002">
        <w:t>20</w:t>
      </w:r>
      <w:r w:rsidRPr="008A6002">
        <w:tab/>
        <w:t>Thompson, J. A.</w:t>
      </w:r>
      <w:r w:rsidRPr="008A6002">
        <w:rPr>
          <w:i/>
        </w:rPr>
        <w:t xml:space="preserve"> et al.</w:t>
      </w:r>
      <w:r w:rsidRPr="008A6002">
        <w:t xml:space="preserve"> Impact of the Novel Coronavirus 2019 (COVID-19) Pandemic on Head and Neck Cancer Care. </w:t>
      </w:r>
      <w:r w:rsidRPr="008A6002">
        <w:rPr>
          <w:i/>
        </w:rPr>
        <w:t>Otolaryngology - Head and Neck Surgery (United States)</w:t>
      </w:r>
      <w:r w:rsidRPr="008A6002">
        <w:t xml:space="preserve"> </w:t>
      </w:r>
      <w:r w:rsidRPr="008A6002">
        <w:rPr>
          <w:b/>
        </w:rPr>
        <w:t>166</w:t>
      </w:r>
      <w:r w:rsidRPr="008A6002">
        <w:t>, 93-100, doi:10.1177/01945998211004544 (2022).</w:t>
      </w:r>
    </w:p>
    <w:p w14:paraId="61E1C50E" w14:textId="77777777" w:rsidR="008A6002" w:rsidRPr="008A6002" w:rsidRDefault="008A6002" w:rsidP="008A6002">
      <w:pPr>
        <w:pStyle w:val="EndNoteBibliography"/>
        <w:spacing w:after="0"/>
        <w:ind w:left="720" w:hanging="720"/>
      </w:pPr>
      <w:r w:rsidRPr="008A6002">
        <w:t>21</w:t>
      </w:r>
      <w:r w:rsidRPr="008A6002">
        <w:tab/>
        <w:t>Yao, P.</w:t>
      </w:r>
      <w:r w:rsidRPr="008A6002">
        <w:rPr>
          <w:i/>
        </w:rPr>
        <w:t xml:space="preserve"> et al.</w:t>
      </w:r>
      <w:r w:rsidRPr="008A6002">
        <w:t xml:space="preserve"> Times to Diagnosis, Staging, and Treatment of Head and Neck Cancer Before and During COVID-19. </w:t>
      </w:r>
      <w:r w:rsidRPr="008A6002">
        <w:rPr>
          <w:i/>
        </w:rPr>
        <w:t>OTO Open</w:t>
      </w:r>
      <w:r w:rsidRPr="008A6002">
        <w:t xml:space="preserve"> </w:t>
      </w:r>
      <w:r w:rsidRPr="008A6002">
        <w:rPr>
          <w:b/>
        </w:rPr>
        <w:t>5</w:t>
      </w:r>
      <w:r w:rsidRPr="008A6002">
        <w:t>, doi:10.1177/2473974X211059429 (2021).</w:t>
      </w:r>
    </w:p>
    <w:p w14:paraId="7E2B93E7" w14:textId="77777777" w:rsidR="008A6002" w:rsidRPr="008A6002" w:rsidRDefault="008A6002" w:rsidP="008A6002">
      <w:pPr>
        <w:pStyle w:val="EndNoteBibliography"/>
        <w:spacing w:after="0"/>
        <w:ind w:left="720" w:hanging="720"/>
      </w:pPr>
      <w:r w:rsidRPr="008A6002">
        <w:t>22</w:t>
      </w:r>
      <w:r w:rsidRPr="008A6002">
        <w:tab/>
        <w:t>Kiong, K. L.</w:t>
      </w:r>
      <w:r w:rsidRPr="008A6002">
        <w:rPr>
          <w:i/>
        </w:rPr>
        <w:t xml:space="preserve"> et al.</w:t>
      </w:r>
      <w:r w:rsidRPr="008A6002">
        <w:t xml:space="preserve"> Changing practice patterns in head and neck oncologic surgery in the early COVID-19 era. </w:t>
      </w:r>
      <w:r w:rsidRPr="008A6002">
        <w:rPr>
          <w:i/>
        </w:rPr>
        <w:t>Head and Neck-Journal for the Sciences and Specialties of the Head and Neck</w:t>
      </w:r>
      <w:r w:rsidRPr="008A6002">
        <w:t xml:space="preserve"> </w:t>
      </w:r>
      <w:r w:rsidRPr="008A6002">
        <w:rPr>
          <w:b/>
        </w:rPr>
        <w:t>42</w:t>
      </w:r>
      <w:r w:rsidRPr="008A6002">
        <w:t>, 1179-1186, doi:10.1002/hed.26202 (2020).</w:t>
      </w:r>
    </w:p>
    <w:p w14:paraId="583D5CD8" w14:textId="77777777" w:rsidR="008A6002" w:rsidRPr="008A6002" w:rsidRDefault="008A6002" w:rsidP="008A6002">
      <w:pPr>
        <w:pStyle w:val="EndNoteBibliography"/>
        <w:spacing w:after="0"/>
        <w:ind w:left="720" w:hanging="720"/>
      </w:pPr>
      <w:r w:rsidRPr="008A6002">
        <w:t>23</w:t>
      </w:r>
      <w:r w:rsidRPr="008A6002">
        <w:tab/>
        <w:t>Solis, R. N.</w:t>
      </w:r>
      <w:r w:rsidRPr="008A6002">
        <w:rPr>
          <w:i/>
        </w:rPr>
        <w:t xml:space="preserve"> et al.</w:t>
      </w:r>
      <w:r w:rsidRPr="008A6002">
        <w:t xml:space="preserve"> The Impact of COVID-19 on Head and Neck Cancer Treatment: Before and During the Pandemic. </w:t>
      </w:r>
      <w:r w:rsidRPr="008A6002">
        <w:rPr>
          <w:i/>
        </w:rPr>
        <w:t>OTO Open</w:t>
      </w:r>
      <w:r w:rsidRPr="008A6002">
        <w:t xml:space="preserve"> </w:t>
      </w:r>
      <w:r w:rsidRPr="008A6002">
        <w:rPr>
          <w:b/>
        </w:rPr>
        <w:t>5</w:t>
      </w:r>
      <w:r w:rsidRPr="008A6002">
        <w:t>, doi:10.1177/2473974X211068075 (2021).</w:t>
      </w:r>
    </w:p>
    <w:p w14:paraId="6A3FB8BF" w14:textId="77777777" w:rsidR="008A6002" w:rsidRPr="008A6002" w:rsidRDefault="008A6002" w:rsidP="008A6002">
      <w:pPr>
        <w:pStyle w:val="EndNoteBibliography"/>
        <w:spacing w:after="0"/>
        <w:ind w:left="720" w:hanging="720"/>
      </w:pPr>
      <w:r w:rsidRPr="008A6002">
        <w:t>24</w:t>
      </w:r>
      <w:r w:rsidRPr="008A6002">
        <w:tab/>
        <w:t xml:space="preserve">Kiong, K. L., Diaz, E. M., Gross, N. D., Diaz, E. M., Jr. &amp; Hanna, E. Y. The impact of COVID-19 on head and neck cancer diagnosis and disease extent. </w:t>
      </w:r>
      <w:r w:rsidRPr="008A6002">
        <w:rPr>
          <w:i/>
        </w:rPr>
        <w:t>Head and Neck</w:t>
      </w:r>
      <w:r w:rsidRPr="008A6002">
        <w:t xml:space="preserve"> </w:t>
      </w:r>
      <w:r w:rsidRPr="008A6002">
        <w:rPr>
          <w:b/>
        </w:rPr>
        <w:t>43</w:t>
      </w:r>
      <w:r w:rsidRPr="008A6002">
        <w:t>, 1890-1897, doi:10.1002/hed.26665 (2021).</w:t>
      </w:r>
    </w:p>
    <w:p w14:paraId="1D3CCA87" w14:textId="77777777" w:rsidR="008A6002" w:rsidRPr="008A6002" w:rsidRDefault="008A6002" w:rsidP="008A6002">
      <w:pPr>
        <w:pStyle w:val="EndNoteBibliography"/>
        <w:spacing w:after="0"/>
        <w:ind w:left="720" w:hanging="720"/>
      </w:pPr>
      <w:r w:rsidRPr="008A6002">
        <w:t>25</w:t>
      </w:r>
      <w:r w:rsidRPr="008A6002">
        <w:tab/>
        <w:t xml:space="preserve">Drake, I., Rogers, A., Stewart, M. &amp; Montgomery, J. The Impact of COVID-19 on the Head and Neck Cancer Pathway in the West of Scotland. </w:t>
      </w:r>
      <w:r w:rsidRPr="008A6002">
        <w:rPr>
          <w:i/>
        </w:rPr>
        <w:t>Journal of Laryngology and Otology</w:t>
      </w:r>
      <w:r w:rsidRPr="008A6002">
        <w:t>, doi:10.1017/S0022215122000603 (2022).</w:t>
      </w:r>
    </w:p>
    <w:p w14:paraId="4D73F2BC" w14:textId="77777777" w:rsidR="008A6002" w:rsidRPr="008A6002" w:rsidRDefault="008A6002" w:rsidP="008A6002">
      <w:pPr>
        <w:pStyle w:val="EndNoteBibliography"/>
        <w:spacing w:after="0"/>
        <w:ind w:left="720" w:hanging="720"/>
      </w:pPr>
      <w:r w:rsidRPr="008A6002">
        <w:lastRenderedPageBreak/>
        <w:t>26</w:t>
      </w:r>
      <w:r w:rsidRPr="008A6002">
        <w:tab/>
        <w:t>Ruiz-Medina, S.</w:t>
      </w:r>
      <w:r w:rsidRPr="008A6002">
        <w:rPr>
          <w:i/>
        </w:rPr>
        <w:t xml:space="preserve"> et al.</w:t>
      </w:r>
      <w:r w:rsidRPr="008A6002">
        <w:t xml:space="preserve"> Significant Decrease in Annual Cancer Diagnoses in Spain during the COVID-19 Pandemic: A Real-Data Study. </w:t>
      </w:r>
      <w:r w:rsidRPr="008A6002">
        <w:rPr>
          <w:i/>
        </w:rPr>
        <w:t>Cancers</w:t>
      </w:r>
      <w:r w:rsidRPr="008A6002">
        <w:t xml:space="preserve"> </w:t>
      </w:r>
      <w:r w:rsidRPr="008A6002">
        <w:rPr>
          <w:b/>
        </w:rPr>
        <w:t>13</w:t>
      </w:r>
      <w:r w:rsidRPr="008A6002">
        <w:t>, doi:10.3390/cancers13133215 (2021).</w:t>
      </w:r>
    </w:p>
    <w:p w14:paraId="111A6890" w14:textId="77777777" w:rsidR="008A6002" w:rsidRPr="008A6002" w:rsidRDefault="008A6002" w:rsidP="008A6002">
      <w:pPr>
        <w:pStyle w:val="EndNoteBibliography"/>
        <w:spacing w:after="0"/>
        <w:ind w:left="720" w:hanging="720"/>
      </w:pPr>
      <w:r w:rsidRPr="008A6002">
        <w:t>27</w:t>
      </w:r>
      <w:r w:rsidRPr="008A6002">
        <w:tab/>
        <w:t xml:space="preserve">Tan, H., Preston, J., Hunn, S., Kwok, M. &amp; Borschmann, M. COVID-19 did not delay time from referral to definitive management for head and neck cancer patients in a regional Victorian centre. </w:t>
      </w:r>
      <w:r w:rsidRPr="008A6002">
        <w:rPr>
          <w:i/>
        </w:rPr>
        <w:t>ANZ Journal of Surgery</w:t>
      </w:r>
      <w:r w:rsidRPr="008A6002">
        <w:t xml:space="preserve"> </w:t>
      </w:r>
      <w:r w:rsidRPr="008A6002">
        <w:rPr>
          <w:b/>
        </w:rPr>
        <w:t>91</w:t>
      </w:r>
      <w:r w:rsidRPr="008A6002">
        <w:t>, 1364-1368, doi:10.1111/ans.17057 (2021).</w:t>
      </w:r>
    </w:p>
    <w:p w14:paraId="18DCD469" w14:textId="77777777" w:rsidR="008A6002" w:rsidRPr="008A6002" w:rsidRDefault="008A6002" w:rsidP="008A6002">
      <w:pPr>
        <w:pStyle w:val="EndNoteBibliography"/>
        <w:spacing w:after="0"/>
        <w:ind w:left="720" w:hanging="720"/>
      </w:pPr>
      <w:r w:rsidRPr="008A6002">
        <w:t>28</w:t>
      </w:r>
      <w:r w:rsidRPr="008A6002">
        <w:tab/>
        <w:t>Heimes, D.</w:t>
      </w:r>
      <w:r w:rsidRPr="008A6002">
        <w:rPr>
          <w:i/>
        </w:rPr>
        <w:t xml:space="preserve"> et al.</w:t>
      </w:r>
      <w:r w:rsidRPr="008A6002">
        <w:t xml:space="preserve"> Consequences of the COVID-19 Pandemic and Governmental Containment Policies on the Detection and Therapy of Oral Malignant Lesions-A Retrospective, Multicenter Cohort Study from Germany. </w:t>
      </w:r>
      <w:r w:rsidRPr="008A6002">
        <w:rPr>
          <w:i/>
        </w:rPr>
        <w:t>Cancers</w:t>
      </w:r>
      <w:r w:rsidRPr="008A6002">
        <w:t xml:space="preserve"> </w:t>
      </w:r>
      <w:r w:rsidRPr="008A6002">
        <w:rPr>
          <w:b/>
        </w:rPr>
        <w:t>13</w:t>
      </w:r>
      <w:r w:rsidRPr="008A6002">
        <w:t>, doi:10.3390/cancers13122892 (2021).</w:t>
      </w:r>
    </w:p>
    <w:p w14:paraId="2C0ACA6F" w14:textId="77777777" w:rsidR="008A6002" w:rsidRPr="008A6002" w:rsidRDefault="008A6002" w:rsidP="008A6002">
      <w:pPr>
        <w:pStyle w:val="EndNoteBibliography"/>
        <w:spacing w:after="0"/>
        <w:ind w:left="720" w:hanging="720"/>
      </w:pPr>
      <w:r w:rsidRPr="008A6002">
        <w:t>29</w:t>
      </w:r>
      <w:r w:rsidRPr="008A6002">
        <w:tab/>
        <w:t>Balk, M.</w:t>
      </w:r>
      <w:r w:rsidRPr="008A6002">
        <w:rPr>
          <w:i/>
        </w:rPr>
        <w:t xml:space="preserve"> et al.</w:t>
      </w:r>
      <w:r w:rsidRPr="008A6002">
        <w:t xml:space="preserve"> The COVID-19 pandemic and its consequences for the diagnosis and therapy of head and neck malignancies. </w:t>
      </w:r>
      <w:r w:rsidRPr="008A6002">
        <w:rPr>
          <w:i/>
        </w:rPr>
        <w:t>European Review for Medical and Pharmacological Sciences</w:t>
      </w:r>
      <w:r w:rsidRPr="008A6002">
        <w:t xml:space="preserve"> </w:t>
      </w:r>
      <w:r w:rsidRPr="008A6002">
        <w:rPr>
          <w:b/>
        </w:rPr>
        <w:t>26</w:t>
      </w:r>
      <w:r w:rsidRPr="008A6002">
        <w:t>, 284-290, doi:10.26355/eurrev_202201_27779 (2022).</w:t>
      </w:r>
    </w:p>
    <w:p w14:paraId="086E9D47" w14:textId="77777777" w:rsidR="008A6002" w:rsidRPr="008A6002" w:rsidRDefault="008A6002" w:rsidP="008A6002">
      <w:pPr>
        <w:pStyle w:val="EndNoteBibliography"/>
        <w:spacing w:after="0"/>
        <w:ind w:left="720" w:hanging="720"/>
      </w:pPr>
      <w:r w:rsidRPr="008A6002">
        <w:t>30</w:t>
      </w:r>
      <w:r w:rsidRPr="008A6002">
        <w:tab/>
        <w:t>Wai, K. C.</w:t>
      </w:r>
      <w:r w:rsidRPr="008A6002">
        <w:rPr>
          <w:i/>
        </w:rPr>
        <w:t xml:space="preserve"> et al.</w:t>
      </w:r>
      <w:r w:rsidRPr="008A6002">
        <w:t xml:space="preserve"> Head and neck surgery during the coronavirus-19 pandemic: The University of California San Francisco experience. </w:t>
      </w:r>
      <w:r w:rsidRPr="008A6002">
        <w:rPr>
          <w:i/>
        </w:rPr>
        <w:t>Head and Neck</w:t>
      </w:r>
      <w:r w:rsidRPr="008A6002">
        <w:t xml:space="preserve"> </w:t>
      </w:r>
      <w:r w:rsidRPr="008A6002">
        <w:rPr>
          <w:b/>
        </w:rPr>
        <w:t>43</w:t>
      </w:r>
      <w:r w:rsidRPr="008A6002">
        <w:t>, 622-629, doi:10.1002/hed.26514 (2021).</w:t>
      </w:r>
    </w:p>
    <w:p w14:paraId="035F141C" w14:textId="77777777" w:rsidR="008A6002" w:rsidRPr="008A6002" w:rsidRDefault="008A6002" w:rsidP="008A6002">
      <w:pPr>
        <w:pStyle w:val="EndNoteBibliography"/>
        <w:spacing w:after="0"/>
        <w:ind w:left="720" w:hanging="720"/>
      </w:pPr>
      <w:r w:rsidRPr="008A6002">
        <w:t>31</w:t>
      </w:r>
      <w:r w:rsidRPr="008A6002">
        <w:tab/>
        <w:t>Gazzini, L.</w:t>
      </w:r>
      <w:r w:rsidRPr="008A6002">
        <w:rPr>
          <w:i/>
        </w:rPr>
        <w:t xml:space="preserve"> et al.</w:t>
      </w:r>
      <w:r w:rsidRPr="008A6002">
        <w:t xml:space="preserve"> Impact of the COVID-19 pandemic on head and neck cancer diagnosis: data from a single referral center, South Tyrol, northern Italy. </w:t>
      </w:r>
      <w:r w:rsidRPr="008A6002">
        <w:rPr>
          <w:i/>
        </w:rPr>
        <w:t>European Archives of Oto-Rhino-Laryngology</w:t>
      </w:r>
      <w:r w:rsidRPr="008A6002">
        <w:t>, doi:10.1007/s00405-021-07164-y (2021).</w:t>
      </w:r>
    </w:p>
    <w:p w14:paraId="7770418A" w14:textId="77777777" w:rsidR="008A6002" w:rsidRPr="008A6002" w:rsidRDefault="008A6002" w:rsidP="008A6002">
      <w:pPr>
        <w:pStyle w:val="EndNoteBibliography"/>
        <w:spacing w:after="0"/>
        <w:ind w:left="720" w:hanging="720"/>
      </w:pPr>
      <w:r w:rsidRPr="008A6002">
        <w:t>32</w:t>
      </w:r>
      <w:r w:rsidRPr="008A6002">
        <w:tab/>
        <w:t xml:space="preserve">Tevetoglu, F., Kara, S., Aliyeva, C., Yildirim, R. &amp; Yener, H. M. Delayed presentation of head and neck cancer patients during COVID-19 pandemic. </w:t>
      </w:r>
      <w:r w:rsidRPr="008A6002">
        <w:rPr>
          <w:i/>
        </w:rPr>
        <w:t>European Archives of Oto-Rhino-Laryngology</w:t>
      </w:r>
      <w:r w:rsidRPr="008A6002">
        <w:t xml:space="preserve"> </w:t>
      </w:r>
      <w:r w:rsidRPr="008A6002">
        <w:rPr>
          <w:b/>
        </w:rPr>
        <w:t>278</w:t>
      </w:r>
      <w:r w:rsidRPr="008A6002">
        <w:t>, 5081-5085, doi:10.1007/s00405-021-06728-2 (2021).</w:t>
      </w:r>
    </w:p>
    <w:p w14:paraId="1A1F2D07" w14:textId="639A54F4" w:rsidR="008A6002" w:rsidRPr="008A6002" w:rsidRDefault="008A6002" w:rsidP="008A6002">
      <w:pPr>
        <w:pStyle w:val="EndNoteBibliography"/>
        <w:spacing w:after="0"/>
        <w:ind w:left="720" w:hanging="720"/>
      </w:pPr>
      <w:r w:rsidRPr="008A6002">
        <w:t>33</w:t>
      </w:r>
      <w:r w:rsidRPr="008A6002">
        <w:tab/>
        <w:t xml:space="preserve">Public Health Scotland.     (Public Health Scotland,, </w:t>
      </w:r>
      <w:hyperlink r:id="rId16" w:history="1">
        <w:r w:rsidRPr="008A6002">
          <w:rPr>
            <w:rStyle w:val="Hyperlink"/>
          </w:rPr>
          <w:t>https://publichealthscotland.scot/publications/cancer-incidence-in-scotland/cancer-incidence-in-scotland-to-december-2020/</w:t>
        </w:r>
      </w:hyperlink>
      <w:r w:rsidRPr="008A6002">
        <w:t>, 2022).</w:t>
      </w:r>
    </w:p>
    <w:p w14:paraId="11B6AC1A" w14:textId="77777777" w:rsidR="008A6002" w:rsidRPr="008A6002" w:rsidRDefault="008A6002" w:rsidP="008A6002">
      <w:pPr>
        <w:pStyle w:val="EndNoteBibliography"/>
        <w:spacing w:after="0"/>
        <w:ind w:left="720" w:hanging="720"/>
      </w:pPr>
      <w:r w:rsidRPr="008A6002">
        <w:t>34</w:t>
      </w:r>
      <w:r w:rsidRPr="008A6002">
        <w:tab/>
        <w:t>De Luca, P.</w:t>
      </w:r>
      <w:r w:rsidRPr="008A6002">
        <w:rPr>
          <w:i/>
        </w:rPr>
        <w:t xml:space="preserve"> et al.</w:t>
      </w:r>
      <w:r w:rsidRPr="008A6002">
        <w:t xml:space="preserve"> Diagnosis and treatment delay of head and neck cancers during COVID-19 era in a tertiary care academic hospital: what should we expect? </w:t>
      </w:r>
      <w:r w:rsidRPr="008A6002">
        <w:rPr>
          <w:i/>
        </w:rPr>
        <w:t>European Archives of Oto-Rhino-Laryngology</w:t>
      </w:r>
      <w:r w:rsidRPr="008A6002">
        <w:t xml:space="preserve"> </w:t>
      </w:r>
      <w:r w:rsidRPr="008A6002">
        <w:rPr>
          <w:b/>
        </w:rPr>
        <w:t>279</w:t>
      </w:r>
      <w:r w:rsidRPr="008A6002">
        <w:t>, 961-965, doi:10.1007/s00405-021-06834-1 (2022).</w:t>
      </w:r>
    </w:p>
    <w:p w14:paraId="3649079D" w14:textId="77777777" w:rsidR="008A6002" w:rsidRPr="008A6002" w:rsidRDefault="008A6002" w:rsidP="008A6002">
      <w:pPr>
        <w:pStyle w:val="EndNoteBibliography"/>
        <w:spacing w:after="0"/>
        <w:ind w:left="720" w:hanging="720"/>
      </w:pPr>
      <w:r w:rsidRPr="008A6002">
        <w:t>35</w:t>
      </w:r>
      <w:r w:rsidRPr="008A6002">
        <w:tab/>
        <w:t>Peacock, H. M.</w:t>
      </w:r>
      <w:r w:rsidRPr="008A6002">
        <w:rPr>
          <w:i/>
        </w:rPr>
        <w:t xml:space="preserve"> et al.</w:t>
      </w:r>
      <w:r w:rsidRPr="008A6002">
        <w:t xml:space="preserve"> Decline and incomplete recovery in cancer diagnoses during the COVID-19 pandemic in Belgium: a year-long, population-level analysis. </w:t>
      </w:r>
      <w:r w:rsidRPr="008A6002">
        <w:rPr>
          <w:i/>
        </w:rPr>
        <w:t>ESMO Open</w:t>
      </w:r>
      <w:r w:rsidRPr="008A6002">
        <w:t xml:space="preserve"> </w:t>
      </w:r>
      <w:r w:rsidRPr="008A6002">
        <w:rPr>
          <w:b/>
        </w:rPr>
        <w:t>6</w:t>
      </w:r>
      <w:r w:rsidRPr="008A6002">
        <w:t>, doi:10.1016/j.esmoop.2021.100197 (2021).</w:t>
      </w:r>
    </w:p>
    <w:p w14:paraId="74B51E16" w14:textId="77777777" w:rsidR="008A6002" w:rsidRPr="008A6002" w:rsidRDefault="008A6002" w:rsidP="008A6002">
      <w:pPr>
        <w:pStyle w:val="EndNoteBibliography"/>
        <w:spacing w:after="0"/>
        <w:ind w:left="720" w:hanging="720"/>
      </w:pPr>
      <w:r w:rsidRPr="008A6002">
        <w:t>36</w:t>
      </w:r>
      <w:r w:rsidRPr="008A6002">
        <w:tab/>
        <w:t>Schoonbeek, R. C.</w:t>
      </w:r>
      <w:r w:rsidRPr="008A6002">
        <w:rPr>
          <w:i/>
        </w:rPr>
        <w:t xml:space="preserve"> et al.</w:t>
      </w:r>
      <w:r w:rsidRPr="008A6002">
        <w:t xml:space="preserve"> Fewer head and neck cancer diagnoses and faster treatment initiation during COVID-19 in 2020: A nationwide population-based analysis: Impact of COVID-19 on head and neck cancer. </w:t>
      </w:r>
      <w:r w:rsidRPr="008A6002">
        <w:rPr>
          <w:i/>
        </w:rPr>
        <w:t>Radiotherapy and Oncology</w:t>
      </w:r>
      <w:r w:rsidRPr="008A6002">
        <w:t xml:space="preserve"> </w:t>
      </w:r>
      <w:r w:rsidRPr="008A6002">
        <w:rPr>
          <w:b/>
        </w:rPr>
        <w:t>167</w:t>
      </w:r>
      <w:r w:rsidRPr="008A6002">
        <w:t>, 42-48, doi:10.1016/j.radonc.2021.12.005 (2022).</w:t>
      </w:r>
    </w:p>
    <w:p w14:paraId="5ECC5FE9" w14:textId="77777777" w:rsidR="008A6002" w:rsidRPr="008A6002" w:rsidRDefault="008A6002" w:rsidP="008A6002">
      <w:pPr>
        <w:pStyle w:val="EndNoteBibliography"/>
        <w:spacing w:after="0"/>
        <w:ind w:left="720" w:hanging="720"/>
      </w:pPr>
      <w:r w:rsidRPr="008A6002">
        <w:t>37</w:t>
      </w:r>
      <w:r w:rsidRPr="008A6002">
        <w:tab/>
        <w:t xml:space="preserve">Taylor, R., Omakobia, E., Sood, S. &amp; Glore, R. J. The impact of coronavirus disease 2019 on head and neck cancer services: A UK tertiary centre study. </w:t>
      </w:r>
      <w:r w:rsidRPr="008A6002">
        <w:rPr>
          <w:i/>
        </w:rPr>
        <w:t>Journal of Laryngology and Otology</w:t>
      </w:r>
      <w:r w:rsidRPr="008A6002">
        <w:t xml:space="preserve"> </w:t>
      </w:r>
      <w:r w:rsidRPr="008A6002">
        <w:rPr>
          <w:b/>
        </w:rPr>
        <w:t>134</w:t>
      </w:r>
      <w:r w:rsidRPr="008A6002">
        <w:t>, 684-687, doi:10.1017/S0022215120001735 (2020).</w:t>
      </w:r>
    </w:p>
    <w:p w14:paraId="66CBB478" w14:textId="77777777" w:rsidR="008A6002" w:rsidRPr="008A6002" w:rsidRDefault="008A6002" w:rsidP="008A6002">
      <w:pPr>
        <w:pStyle w:val="EndNoteBibliography"/>
        <w:spacing w:after="0"/>
        <w:ind w:left="720" w:hanging="720"/>
      </w:pPr>
      <w:r w:rsidRPr="008A6002">
        <w:t>38</w:t>
      </w:r>
      <w:r w:rsidRPr="008A6002">
        <w:tab/>
        <w:t>Abelardo, E.</w:t>
      </w:r>
      <w:r w:rsidRPr="008A6002">
        <w:rPr>
          <w:i/>
        </w:rPr>
        <w:t xml:space="preserve"> et al.</w:t>
      </w:r>
      <w:r w:rsidRPr="008A6002">
        <w:t xml:space="preserve"> Impact of coronavirus disease 2019 on head and neck urgent suspected cancer referral pathways in rural Wales. </w:t>
      </w:r>
      <w:r w:rsidRPr="008A6002">
        <w:rPr>
          <w:i/>
        </w:rPr>
        <w:t>Journal of Laryngology and Otology</w:t>
      </w:r>
      <w:r w:rsidRPr="008A6002">
        <w:t>, doi:10.1017/S002221512200069X (2022).</w:t>
      </w:r>
    </w:p>
    <w:p w14:paraId="7175C312" w14:textId="77777777" w:rsidR="008A6002" w:rsidRPr="008A6002" w:rsidRDefault="008A6002" w:rsidP="008A6002">
      <w:pPr>
        <w:pStyle w:val="EndNoteBibliography"/>
        <w:spacing w:after="0"/>
        <w:ind w:left="720" w:hanging="720"/>
      </w:pPr>
      <w:r w:rsidRPr="008A6002">
        <w:t>39</w:t>
      </w:r>
      <w:r w:rsidRPr="008A6002">
        <w:tab/>
        <w:t>Bhamra, N.</w:t>
      </w:r>
      <w:r w:rsidRPr="008A6002">
        <w:rPr>
          <w:i/>
        </w:rPr>
        <w:t xml:space="preserve"> et al.</w:t>
      </w:r>
      <w:r w:rsidRPr="008A6002">
        <w:t xml:space="preserve"> The impact of coronavirus disease 2019 on suspected head and neck cancer two-week-wait referrals. </w:t>
      </w:r>
      <w:r w:rsidRPr="008A6002">
        <w:rPr>
          <w:i/>
        </w:rPr>
        <w:t>Journal of Laryngology and Otology</w:t>
      </w:r>
      <w:r w:rsidRPr="008A6002">
        <w:t xml:space="preserve"> </w:t>
      </w:r>
      <w:r w:rsidRPr="008A6002">
        <w:rPr>
          <w:b/>
        </w:rPr>
        <w:t>136</w:t>
      </w:r>
      <w:r w:rsidRPr="008A6002">
        <w:t>, 248-251, doi:10.1017/S0022215121001717 (2022).</w:t>
      </w:r>
    </w:p>
    <w:p w14:paraId="1107931D" w14:textId="77777777" w:rsidR="008A6002" w:rsidRPr="008A6002" w:rsidRDefault="008A6002" w:rsidP="008A6002">
      <w:pPr>
        <w:pStyle w:val="EndNoteBibliography"/>
        <w:spacing w:after="0"/>
        <w:ind w:left="720" w:hanging="720"/>
      </w:pPr>
      <w:r w:rsidRPr="008A6002">
        <w:t>40</w:t>
      </w:r>
      <w:r w:rsidRPr="008A6002">
        <w:tab/>
        <w:t>Ralli, M.</w:t>
      </w:r>
      <w:r w:rsidRPr="008A6002">
        <w:rPr>
          <w:i/>
        </w:rPr>
        <w:t xml:space="preserve"> et al.</w:t>
      </w:r>
      <w:r w:rsidRPr="008A6002">
        <w:t xml:space="preserve"> Effects of COVID-19 pandemic on head and neck oncology activity: The experience of our University Hospital. </w:t>
      </w:r>
      <w:r w:rsidRPr="008A6002">
        <w:rPr>
          <w:i/>
        </w:rPr>
        <w:t>European Review for Medical and Pharmacological Sciences</w:t>
      </w:r>
      <w:r w:rsidRPr="008A6002">
        <w:t xml:space="preserve"> </w:t>
      </w:r>
      <w:r w:rsidRPr="008A6002">
        <w:rPr>
          <w:b/>
        </w:rPr>
        <w:t>25</w:t>
      </w:r>
      <w:r w:rsidRPr="008A6002">
        <w:t>, 7268-7271, doi:10.26355/eurrev_202112_27419 (2021).</w:t>
      </w:r>
    </w:p>
    <w:p w14:paraId="1DC4B1A4" w14:textId="77777777" w:rsidR="008A6002" w:rsidRPr="008A6002" w:rsidRDefault="008A6002" w:rsidP="008A6002">
      <w:pPr>
        <w:pStyle w:val="EndNoteBibliography"/>
        <w:spacing w:after="0"/>
        <w:ind w:left="720" w:hanging="720"/>
      </w:pPr>
      <w:r w:rsidRPr="008A6002">
        <w:t>41</w:t>
      </w:r>
      <w:r w:rsidRPr="008A6002">
        <w:tab/>
        <w:t>Belmont, A.-S.</w:t>
      </w:r>
      <w:r w:rsidRPr="008A6002">
        <w:rPr>
          <w:i/>
        </w:rPr>
        <w:t xml:space="preserve"> et al.</w:t>
      </w:r>
      <w:r w:rsidRPr="008A6002">
        <w:t xml:space="preserve"> Impact of the First Wave of the COVID-19 Pandemic on the Lyon University Hospital Cancer Institute (IC-HCL). </w:t>
      </w:r>
      <w:r w:rsidRPr="008A6002">
        <w:rPr>
          <w:i/>
        </w:rPr>
        <w:t>Cancers</w:t>
      </w:r>
      <w:r w:rsidRPr="008A6002">
        <w:t xml:space="preserve"> </w:t>
      </w:r>
      <w:r w:rsidRPr="008A6002">
        <w:rPr>
          <w:b/>
        </w:rPr>
        <w:t>14</w:t>
      </w:r>
      <w:r w:rsidRPr="008A6002">
        <w:t>, doi:10.3390/cancers14010029 (2022).</w:t>
      </w:r>
    </w:p>
    <w:p w14:paraId="2EDE6DE2" w14:textId="77777777" w:rsidR="008A6002" w:rsidRPr="008A6002" w:rsidRDefault="008A6002" w:rsidP="008A6002">
      <w:pPr>
        <w:pStyle w:val="EndNoteBibliography"/>
        <w:spacing w:after="0"/>
        <w:ind w:left="720" w:hanging="720"/>
      </w:pPr>
      <w:r w:rsidRPr="008A6002">
        <w:t>42</w:t>
      </w:r>
      <w:r w:rsidRPr="008A6002">
        <w:tab/>
        <w:t xml:space="preserve">Morrison, D. R., Gentile, C., McCammon, S. &amp; Buczek, E. Head and neck oncologic surgery in the COVID-19 pandemic: Our experience in a deep south tertiary care center. </w:t>
      </w:r>
      <w:r w:rsidRPr="008A6002">
        <w:rPr>
          <w:i/>
        </w:rPr>
        <w:t xml:space="preserve">Head and </w:t>
      </w:r>
      <w:r w:rsidRPr="008A6002">
        <w:rPr>
          <w:i/>
        </w:rPr>
        <w:lastRenderedPageBreak/>
        <w:t>Neck-Journal for the Sciences and Specialties of the Head and Neck</w:t>
      </w:r>
      <w:r w:rsidRPr="008A6002">
        <w:t xml:space="preserve"> </w:t>
      </w:r>
      <w:r w:rsidRPr="008A6002">
        <w:rPr>
          <w:b/>
        </w:rPr>
        <w:t>42</w:t>
      </w:r>
      <w:r w:rsidRPr="008A6002">
        <w:t>, 1471-1476, doi:10.1002/hed.26262 (2020).</w:t>
      </w:r>
    </w:p>
    <w:p w14:paraId="7A38F478" w14:textId="77777777" w:rsidR="008A6002" w:rsidRPr="008A6002" w:rsidRDefault="008A6002" w:rsidP="008A6002">
      <w:pPr>
        <w:pStyle w:val="EndNoteBibliography"/>
        <w:spacing w:after="0"/>
        <w:ind w:left="720" w:hanging="720"/>
      </w:pPr>
      <w:r w:rsidRPr="008A6002">
        <w:t>43</w:t>
      </w:r>
      <w:r w:rsidRPr="008A6002">
        <w:tab/>
        <w:t>Mehanna, H.</w:t>
      </w:r>
      <w:r w:rsidRPr="008A6002">
        <w:rPr>
          <w:i/>
        </w:rPr>
        <w:t xml:space="preserve"> et al.</w:t>
      </w:r>
      <w:r w:rsidRPr="008A6002">
        <w:t xml:space="preserve"> Recommendations for head and neck surgical oncology practice in a setting of acute severe resource constraint during the COVID-19 pandemic: an international consensus. </w:t>
      </w:r>
      <w:r w:rsidRPr="008A6002">
        <w:rPr>
          <w:i/>
        </w:rPr>
        <w:t>The Lancet Oncology</w:t>
      </w:r>
      <w:r w:rsidRPr="008A6002">
        <w:t xml:space="preserve"> </w:t>
      </w:r>
      <w:r w:rsidRPr="008A6002">
        <w:rPr>
          <w:b/>
        </w:rPr>
        <w:t>21</w:t>
      </w:r>
      <w:r w:rsidRPr="008A6002">
        <w:t>, e350-e359, doi:10.1016/S1470-2045(20)30334-X (2020).</w:t>
      </w:r>
    </w:p>
    <w:p w14:paraId="1D258B4F" w14:textId="77777777" w:rsidR="008A6002" w:rsidRPr="008A6002" w:rsidRDefault="008A6002" w:rsidP="008A6002">
      <w:pPr>
        <w:pStyle w:val="EndNoteBibliography"/>
        <w:spacing w:after="0"/>
        <w:ind w:left="720" w:hanging="720"/>
      </w:pPr>
      <w:r w:rsidRPr="008A6002">
        <w:t>44</w:t>
      </w:r>
      <w:r w:rsidRPr="008A6002">
        <w:tab/>
        <w:t xml:space="preserve">De Felice, F., Polimeni, A. &amp; Tombolini, V. The impact of Coronavirus (COVID-19) on head and neck cancer patients&amp;#x2019; care. </w:t>
      </w:r>
      <w:r w:rsidRPr="008A6002">
        <w:rPr>
          <w:i/>
        </w:rPr>
        <w:t>Radiotherapy and Oncology</w:t>
      </w:r>
      <w:r w:rsidRPr="008A6002">
        <w:t xml:space="preserve"> </w:t>
      </w:r>
      <w:r w:rsidRPr="008A6002">
        <w:rPr>
          <w:b/>
        </w:rPr>
        <w:t>147</w:t>
      </w:r>
      <w:r w:rsidRPr="008A6002">
        <w:t>, 84-85, doi:10.1016/j.radonc.2020.03.020 (2020).</w:t>
      </w:r>
    </w:p>
    <w:p w14:paraId="41BDDF6B" w14:textId="77777777" w:rsidR="008A6002" w:rsidRPr="008A6002" w:rsidRDefault="008A6002" w:rsidP="008A6002">
      <w:pPr>
        <w:pStyle w:val="EndNoteBibliography"/>
        <w:spacing w:after="0"/>
        <w:ind w:left="720" w:hanging="720"/>
      </w:pPr>
      <w:r w:rsidRPr="008A6002">
        <w:t>45</w:t>
      </w:r>
      <w:r w:rsidRPr="008A6002">
        <w:tab/>
        <w:t xml:space="preserve">Ng, J., Stovezky, Y. R., Brenner, D. J., Formenti, S. C. &amp; Shuryak, I. Development of a Model to Estimate the Association Between Delay in Cancer Treatment and Local Tumor Control and Risk of Metastases. </w:t>
      </w:r>
      <w:r w:rsidRPr="008A6002">
        <w:rPr>
          <w:i/>
        </w:rPr>
        <w:t>JAMA Network Open</w:t>
      </w:r>
      <w:r w:rsidRPr="008A6002">
        <w:t xml:space="preserve"> </w:t>
      </w:r>
      <w:r w:rsidRPr="008A6002">
        <w:rPr>
          <w:b/>
        </w:rPr>
        <w:t>4</w:t>
      </w:r>
      <w:r w:rsidRPr="008A6002">
        <w:t>, e2034065-e2034065, doi:10.1001/jamanetworkopen.2020.34065 (2021).</w:t>
      </w:r>
    </w:p>
    <w:p w14:paraId="686845A0" w14:textId="77777777" w:rsidR="008A6002" w:rsidRPr="008A6002" w:rsidRDefault="008A6002" w:rsidP="008A6002">
      <w:pPr>
        <w:pStyle w:val="EndNoteBibliography"/>
        <w:spacing w:after="0"/>
        <w:ind w:left="720" w:hanging="720"/>
      </w:pPr>
      <w:r w:rsidRPr="008A6002">
        <w:t>46</w:t>
      </w:r>
      <w:r w:rsidRPr="008A6002">
        <w:tab/>
        <w:t>Sud, A.</w:t>
      </w:r>
      <w:r w:rsidRPr="008A6002">
        <w:rPr>
          <w:i/>
        </w:rPr>
        <w:t xml:space="preserve"> et al.</w:t>
      </w:r>
      <w:r w:rsidRPr="008A6002">
        <w:t xml:space="preserve"> Effect of delays in the 2-week-wait cancer referral pathway during the COVID-19 pandemic on cancer survival in the UK: a modelling study. </w:t>
      </w:r>
      <w:r w:rsidRPr="008A6002">
        <w:rPr>
          <w:i/>
        </w:rPr>
        <w:t>Lancet Oncol</w:t>
      </w:r>
      <w:r w:rsidRPr="008A6002">
        <w:t xml:space="preserve"> </w:t>
      </w:r>
      <w:r w:rsidRPr="008A6002">
        <w:rPr>
          <w:b/>
        </w:rPr>
        <w:t>21</w:t>
      </w:r>
      <w:r w:rsidRPr="008A6002">
        <w:t>, 1035-1044, doi:10.1016/s1470-2045(20)30392-2 (2020).</w:t>
      </w:r>
    </w:p>
    <w:p w14:paraId="3C507700" w14:textId="77777777" w:rsidR="008A6002" w:rsidRPr="008A6002" w:rsidRDefault="008A6002" w:rsidP="008A6002">
      <w:pPr>
        <w:pStyle w:val="EndNoteBibliography"/>
        <w:spacing w:after="0"/>
        <w:ind w:left="720" w:hanging="720"/>
      </w:pPr>
      <w:r w:rsidRPr="008A6002">
        <w:t>47</w:t>
      </w:r>
      <w:r w:rsidRPr="008A6002">
        <w:tab/>
        <w:t>Guo, K.</w:t>
      </w:r>
      <w:r w:rsidRPr="008A6002">
        <w:rPr>
          <w:i/>
        </w:rPr>
        <w:t xml:space="preserve"> et al.</w:t>
      </w:r>
      <w:r w:rsidRPr="008A6002">
        <w:t xml:space="preserve"> Epidemiological Trends of Head and Neck Cancer: A Population-Based Study. </w:t>
      </w:r>
      <w:r w:rsidRPr="008A6002">
        <w:rPr>
          <w:i/>
        </w:rPr>
        <w:t>Biomed Res Int</w:t>
      </w:r>
      <w:r w:rsidRPr="008A6002">
        <w:t xml:space="preserve"> </w:t>
      </w:r>
      <w:r w:rsidRPr="008A6002">
        <w:rPr>
          <w:b/>
        </w:rPr>
        <w:t>2021</w:t>
      </w:r>
      <w:r w:rsidRPr="008A6002">
        <w:t>, 1738932, doi:10.1155/2021/1738932 (2021).</w:t>
      </w:r>
    </w:p>
    <w:p w14:paraId="6D9F89FD" w14:textId="77777777" w:rsidR="008A6002" w:rsidRPr="008A6002" w:rsidRDefault="008A6002" w:rsidP="008A6002">
      <w:pPr>
        <w:pStyle w:val="EndNoteBibliography"/>
        <w:spacing w:after="0"/>
        <w:ind w:left="720" w:hanging="720"/>
      </w:pPr>
      <w:r w:rsidRPr="008A6002">
        <w:t>48</w:t>
      </w:r>
      <w:r w:rsidRPr="008A6002">
        <w:tab/>
        <w:t xml:space="preserve">Flynn, W., Maqsood, R., Maseland, T., Montgomery, J. &amp; Douglas, C. Advancing head and neck cancer following the COVID-19 pandemic. </w:t>
      </w:r>
      <w:r w:rsidRPr="008A6002">
        <w:rPr>
          <w:i/>
        </w:rPr>
        <w:t>The Journal of laryngology and otology</w:t>
      </w:r>
      <w:r w:rsidRPr="008A6002">
        <w:t>, 1-26, doi:10.1017/s0022215122000950 (2022).</w:t>
      </w:r>
    </w:p>
    <w:p w14:paraId="15014899" w14:textId="57AB274D" w:rsidR="008A6002" w:rsidRPr="008A6002" w:rsidRDefault="008A6002" w:rsidP="008A6002">
      <w:pPr>
        <w:pStyle w:val="EndNoteBibliography"/>
        <w:spacing w:after="0"/>
        <w:ind w:left="720" w:hanging="720"/>
      </w:pPr>
      <w:r w:rsidRPr="008A6002">
        <w:t>49</w:t>
      </w:r>
      <w:r w:rsidRPr="008A6002">
        <w:tab/>
        <w:t>Jansen, L.</w:t>
      </w:r>
      <w:r w:rsidRPr="008A6002">
        <w:rPr>
          <w:i/>
        </w:rPr>
        <w:t xml:space="preserve"> et al.</w:t>
      </w:r>
      <w:r w:rsidRPr="008A6002">
        <w:t xml:space="preserve"> Disclosing progress in cancer survival with less delay. </w:t>
      </w:r>
      <w:r w:rsidRPr="008A6002">
        <w:rPr>
          <w:i/>
        </w:rPr>
        <w:t>International Journal of Cancer</w:t>
      </w:r>
      <w:r w:rsidRPr="008A6002">
        <w:t xml:space="preserve"> </w:t>
      </w:r>
      <w:r w:rsidRPr="008A6002">
        <w:rPr>
          <w:b/>
        </w:rPr>
        <w:t>147</w:t>
      </w:r>
      <w:r w:rsidRPr="008A6002">
        <w:t>, 838-846, doi:</w:t>
      </w:r>
      <w:hyperlink r:id="rId17" w:history="1">
        <w:r w:rsidRPr="008A6002">
          <w:rPr>
            <w:rStyle w:val="Hyperlink"/>
          </w:rPr>
          <w:t>https://doi.org/10.1002/ijc.32816</w:t>
        </w:r>
      </w:hyperlink>
      <w:r w:rsidRPr="008A6002">
        <w:t xml:space="preserve"> (2020).</w:t>
      </w:r>
    </w:p>
    <w:p w14:paraId="4A3D5061" w14:textId="77777777" w:rsidR="008A6002" w:rsidRPr="008A6002" w:rsidRDefault="008A6002" w:rsidP="008A6002">
      <w:pPr>
        <w:pStyle w:val="EndNoteBibliography"/>
        <w:spacing w:after="0"/>
        <w:ind w:left="720" w:hanging="720"/>
      </w:pPr>
      <w:r w:rsidRPr="008A6002">
        <w:t>50</w:t>
      </w:r>
      <w:r w:rsidRPr="008A6002">
        <w:tab/>
        <w:t>Stevens, M. N.</w:t>
      </w:r>
      <w:r w:rsidRPr="008A6002">
        <w:rPr>
          <w:i/>
        </w:rPr>
        <w:t xml:space="preserve"> et al.</w:t>
      </w:r>
      <w:r w:rsidRPr="008A6002">
        <w:t xml:space="preserve"> Impact of COVID-19 on presentation, staging, and treatment of head and neck mucosal squamous cell carcinoma. </w:t>
      </w:r>
      <w:r w:rsidRPr="008A6002">
        <w:rPr>
          <w:i/>
        </w:rPr>
        <w:t>American Journal of Otolaryngology - Head and Neck Medicine and Surgery</w:t>
      </w:r>
      <w:r w:rsidRPr="008A6002">
        <w:t xml:space="preserve"> </w:t>
      </w:r>
      <w:r w:rsidRPr="008A6002">
        <w:rPr>
          <w:b/>
        </w:rPr>
        <w:t>43</w:t>
      </w:r>
      <w:r w:rsidRPr="008A6002">
        <w:t>, doi:10.1016/j.amjoto.2021.103263 (2022).</w:t>
      </w:r>
    </w:p>
    <w:p w14:paraId="25658B04" w14:textId="77777777" w:rsidR="008A6002" w:rsidRPr="008A6002" w:rsidRDefault="008A6002" w:rsidP="008A6002">
      <w:pPr>
        <w:pStyle w:val="EndNoteBibliography"/>
        <w:spacing w:after="0"/>
        <w:ind w:left="720" w:hanging="720"/>
      </w:pPr>
      <w:r w:rsidRPr="008A6002">
        <w:t>51</w:t>
      </w:r>
      <w:r w:rsidRPr="008A6002">
        <w:tab/>
        <w:t xml:space="preserve">Akbari, M., Motiee-Langroudi, M., Heidari, F., Beheshti, A. &amp; Karimi, E. Impact of the COVID-19 pandemic on the stage and the type of surgical treatment of laryngeal cancer. </w:t>
      </w:r>
      <w:r w:rsidRPr="008A6002">
        <w:rPr>
          <w:i/>
        </w:rPr>
        <w:t>American Journal of Otolaryngology - Head and Neck Medicine and Surgery</w:t>
      </w:r>
      <w:r w:rsidRPr="008A6002">
        <w:t xml:space="preserve"> </w:t>
      </w:r>
      <w:r w:rsidRPr="008A6002">
        <w:rPr>
          <w:b/>
        </w:rPr>
        <w:t>43</w:t>
      </w:r>
      <w:r w:rsidRPr="008A6002">
        <w:t>, doi:10.1016/j.amjoto.2021.103319 (2022).</w:t>
      </w:r>
    </w:p>
    <w:p w14:paraId="63E468E1" w14:textId="77777777" w:rsidR="008A6002" w:rsidRPr="008A6002" w:rsidRDefault="008A6002" w:rsidP="008A6002">
      <w:pPr>
        <w:pStyle w:val="EndNoteBibliography"/>
        <w:spacing w:after="0"/>
        <w:ind w:left="720" w:hanging="720"/>
      </w:pPr>
      <w:r w:rsidRPr="008A6002">
        <w:t>52</w:t>
      </w:r>
      <w:r w:rsidRPr="008A6002">
        <w:tab/>
        <w:t>Lucidi, D.</w:t>
      </w:r>
      <w:r w:rsidRPr="008A6002">
        <w:rPr>
          <w:i/>
        </w:rPr>
        <w:t xml:space="preserve"> et al.</w:t>
      </w:r>
      <w:r w:rsidRPr="008A6002">
        <w:t xml:space="preserve"> Head and Neck Cancer During Covid-19 Pandemic: Was there a Diagnostic Delay? </w:t>
      </w:r>
      <w:r w:rsidRPr="008A6002">
        <w:rPr>
          <w:i/>
        </w:rPr>
        <w:t>Indian Journal of Otolaryngology and Head and Neck Surgery</w:t>
      </w:r>
      <w:r w:rsidRPr="008A6002">
        <w:t>, doi:10.1007/s12070-021-03050-5 (2022).</w:t>
      </w:r>
    </w:p>
    <w:p w14:paraId="6F20CD87" w14:textId="77777777" w:rsidR="008A6002" w:rsidRPr="008A6002" w:rsidRDefault="008A6002" w:rsidP="008A6002">
      <w:pPr>
        <w:pStyle w:val="EndNoteBibliography"/>
        <w:ind w:left="720" w:hanging="720"/>
      </w:pPr>
      <w:r w:rsidRPr="008A6002">
        <w:t>53</w:t>
      </w:r>
      <w:r w:rsidRPr="008A6002">
        <w:tab/>
        <w:t>Riju, J.</w:t>
      </w:r>
      <w:r w:rsidRPr="008A6002">
        <w:rPr>
          <w:i/>
        </w:rPr>
        <w:t xml:space="preserve"> et al.</w:t>
      </w:r>
      <w:r w:rsidRPr="008A6002">
        <w:t xml:space="preserve"> Analysis of Early Impact of COVID-19 on Presentation and Management of Oral Cancers - an Experience from a Tertiary Care Hospital in South India. </w:t>
      </w:r>
      <w:r w:rsidRPr="008A6002">
        <w:rPr>
          <w:i/>
        </w:rPr>
        <w:t>Indian Journal of Surgical Oncology</w:t>
      </w:r>
      <w:r w:rsidRPr="008A6002">
        <w:t xml:space="preserve"> </w:t>
      </w:r>
      <w:r w:rsidRPr="008A6002">
        <w:rPr>
          <w:b/>
        </w:rPr>
        <w:t>12</w:t>
      </w:r>
      <w:r w:rsidRPr="008A6002">
        <w:t>, 242-249, doi:10.1007/s13193-021-01302-y (2021).</w:t>
      </w:r>
    </w:p>
    <w:p w14:paraId="3910F14B" w14:textId="10AD9B05" w:rsidR="002E26B0" w:rsidRDefault="000B5C47" w:rsidP="005E1EA3">
      <w:pPr>
        <w:ind w:left="142"/>
      </w:pPr>
      <w:r>
        <w:fldChar w:fldCharType="end"/>
      </w:r>
    </w:p>
    <w:p w14:paraId="26A563F5" w14:textId="77777777" w:rsidR="002E26B0" w:rsidRDefault="002E26B0">
      <w:r>
        <w:br w:type="page"/>
      </w:r>
    </w:p>
    <w:p w14:paraId="50D43B16" w14:textId="5A05AC07" w:rsidR="005E1EA3" w:rsidRDefault="005E1EA3" w:rsidP="005E1EA3">
      <w:pPr>
        <w:ind w:left="142"/>
        <w:rPr>
          <w:i/>
          <w:iCs/>
        </w:rPr>
      </w:pPr>
      <w:r w:rsidRPr="005E1EA3">
        <w:rPr>
          <w:b/>
          <w:bCs/>
          <w:i/>
          <w:iCs/>
        </w:rPr>
        <w:lastRenderedPageBreak/>
        <w:t xml:space="preserve"> </w:t>
      </w:r>
      <w:r>
        <w:rPr>
          <w:b/>
          <w:bCs/>
          <w:i/>
          <w:iCs/>
        </w:rPr>
        <w:t xml:space="preserve">Figure 1 </w:t>
      </w:r>
      <w:r>
        <w:rPr>
          <w:i/>
          <w:iCs/>
        </w:rPr>
        <w:t>PRISMA flowchart of Study Selection</w:t>
      </w:r>
    </w:p>
    <w:p w14:paraId="78EB9C3F" w14:textId="77777777" w:rsidR="005E1EA3" w:rsidRPr="00E62044" w:rsidRDefault="005E1EA3" w:rsidP="005E1EA3">
      <w:pPr>
        <w:ind w:left="142"/>
      </w:pPr>
      <w:r>
        <w:rPr>
          <w:noProof/>
          <w:lang w:eastAsia="en-GB"/>
        </w:rPr>
        <mc:AlternateContent>
          <mc:Choice Requires="wpg">
            <w:drawing>
              <wp:inline distT="0" distB="0" distL="0" distR="0" wp14:anchorId="0CD39C5E" wp14:editId="2D226FB5">
                <wp:extent cx="4841875" cy="5561965"/>
                <wp:effectExtent l="0" t="0" r="15875" b="19685"/>
                <wp:docPr id="6" name="Group 6"/>
                <wp:cNvGraphicFramePr/>
                <a:graphic xmlns:a="http://schemas.openxmlformats.org/drawingml/2006/main">
                  <a:graphicData uri="http://schemas.microsoft.com/office/word/2010/wordprocessingGroup">
                    <wpg:wgp>
                      <wpg:cNvGrpSpPr/>
                      <wpg:grpSpPr>
                        <a:xfrm>
                          <a:off x="0" y="0"/>
                          <a:ext cx="4841875" cy="5561965"/>
                          <a:chOff x="0" y="0"/>
                          <a:chExt cx="4842060" cy="5562378"/>
                        </a:xfrm>
                      </wpg:grpSpPr>
                      <wps:wsp>
                        <wps:cNvPr id="7" name="Flowchart: Alternate Process 7"/>
                        <wps:cNvSpPr/>
                        <wps:spPr>
                          <a:xfrm>
                            <a:off x="82296" y="0"/>
                            <a:ext cx="4345229" cy="262966"/>
                          </a:xfrm>
                          <a:prstGeom prst="flowChartAlternateProcess">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6E26EFE7" w14:textId="77777777" w:rsidR="005E1EA3" w:rsidRPr="001502CF" w:rsidRDefault="005E1EA3" w:rsidP="005E1EA3">
                              <w:pPr>
                                <w:spacing w:after="0" w:line="240" w:lineRule="auto"/>
                                <w:jc w:val="center"/>
                                <w:rPr>
                                  <w:rFonts w:ascii="Arial" w:hAnsi="Arial" w:cs="Arial"/>
                                  <w:b/>
                                  <w:color w:val="000000" w:themeColor="text1"/>
                                  <w:sz w:val="18"/>
                                  <w:szCs w:val="18"/>
                                </w:rPr>
                              </w:pPr>
                              <w:r w:rsidRPr="001502CF">
                                <w:rPr>
                                  <w:rFonts w:ascii="Arial" w:hAnsi="Arial" w:cs="Arial"/>
                                  <w:b/>
                                  <w:color w:val="000000" w:themeColor="text1"/>
                                  <w:sz w:val="18"/>
                                  <w:szCs w:val="18"/>
                                </w:rPr>
                                <w:t>Identification of studies</w:t>
                              </w:r>
                              <w:r>
                                <w:rPr>
                                  <w:rFonts w:ascii="Arial" w:hAnsi="Arial" w:cs="Arial"/>
                                  <w:b/>
                                  <w:color w:val="000000" w:themeColor="text1"/>
                                  <w:sz w:val="18"/>
                                  <w:szCs w:val="18"/>
                                </w:rPr>
                                <w:t xml:space="preserve"> via databases and grey literature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8" name="Group 8"/>
                        <wpg:cNvGrpSpPr/>
                        <wpg:grpSpPr>
                          <a:xfrm>
                            <a:off x="0" y="329184"/>
                            <a:ext cx="4842060" cy="5233194"/>
                            <a:chOff x="0" y="0"/>
                            <a:chExt cx="4842060" cy="5233194"/>
                          </a:xfrm>
                        </wpg:grpSpPr>
                        <wps:wsp>
                          <wps:cNvPr id="9" name="Straight Arrow Connector 9"/>
                          <wps:cNvCnPr/>
                          <wps:spPr>
                            <a:xfrm>
                              <a:off x="2351314" y="628859"/>
                              <a:ext cx="56327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 name="Straight Arrow Connector 10"/>
                          <wps:cNvCnPr/>
                          <wps:spPr>
                            <a:xfrm>
                              <a:off x="2351314" y="1804516"/>
                              <a:ext cx="56324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 name="Straight Arrow Connector 11"/>
                          <wps:cNvCnPr/>
                          <wps:spPr>
                            <a:xfrm>
                              <a:off x="2361362" y="2648578"/>
                              <a:ext cx="56324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 name="Straight Arrow Connector 13"/>
                          <wps:cNvCnPr/>
                          <wps:spPr>
                            <a:xfrm>
                              <a:off x="2371411" y="3472543"/>
                              <a:ext cx="56324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14" name="Group 14"/>
                          <wpg:cNvGrpSpPr/>
                          <wpg:grpSpPr>
                            <a:xfrm>
                              <a:off x="0" y="0"/>
                              <a:ext cx="4842060" cy="5233194"/>
                              <a:chOff x="0" y="0"/>
                              <a:chExt cx="4842060" cy="5233194"/>
                            </a:xfrm>
                          </wpg:grpSpPr>
                          <wps:wsp>
                            <wps:cNvPr id="15" name="Rectangle 15"/>
                            <wps:cNvSpPr/>
                            <wps:spPr>
                              <a:xfrm>
                                <a:off x="459579" y="22543"/>
                                <a:ext cx="1887220" cy="124358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B9C54E" w14:textId="77777777" w:rsidR="005E1EA3" w:rsidRDefault="005E1EA3" w:rsidP="005E1EA3">
                                  <w:pPr>
                                    <w:spacing w:after="0" w:line="240" w:lineRule="auto"/>
                                    <w:rPr>
                                      <w:rFonts w:ascii="Arial" w:hAnsi="Arial" w:cs="Arial"/>
                                      <w:color w:val="000000" w:themeColor="text1"/>
                                      <w:sz w:val="18"/>
                                      <w:szCs w:val="20"/>
                                    </w:rPr>
                                  </w:pPr>
                                  <w:r w:rsidRPr="00560609">
                                    <w:rPr>
                                      <w:rFonts w:ascii="Arial" w:hAnsi="Arial" w:cs="Arial"/>
                                      <w:color w:val="000000" w:themeColor="text1"/>
                                      <w:sz w:val="18"/>
                                      <w:szCs w:val="20"/>
                                    </w:rPr>
                                    <w:t>Records</w:t>
                                  </w:r>
                                  <w:r>
                                    <w:rPr>
                                      <w:rFonts w:ascii="Arial" w:hAnsi="Arial" w:cs="Arial"/>
                                      <w:color w:val="000000" w:themeColor="text1"/>
                                      <w:sz w:val="18"/>
                                      <w:szCs w:val="20"/>
                                    </w:rPr>
                                    <w:t xml:space="preserve"> identified from:</w:t>
                                  </w:r>
                                </w:p>
                                <w:p w14:paraId="29D2FE2E" w14:textId="77777777" w:rsidR="005E1EA3" w:rsidRDefault="005E1EA3" w:rsidP="005E1EA3">
                                  <w:pPr>
                                    <w:spacing w:after="0" w:line="240" w:lineRule="auto"/>
                                    <w:ind w:left="284"/>
                                    <w:rPr>
                                      <w:rFonts w:ascii="Arial" w:hAnsi="Arial" w:cs="Arial"/>
                                      <w:color w:val="000000" w:themeColor="text1"/>
                                      <w:sz w:val="18"/>
                                      <w:szCs w:val="20"/>
                                    </w:rPr>
                                  </w:pPr>
                                  <w:r>
                                    <w:rPr>
                                      <w:rFonts w:ascii="Arial" w:hAnsi="Arial" w:cs="Arial"/>
                                      <w:color w:val="000000" w:themeColor="text1"/>
                                      <w:sz w:val="18"/>
                                      <w:szCs w:val="20"/>
                                    </w:rPr>
                                    <w:t>Databases (n = 894)</w:t>
                                  </w:r>
                                </w:p>
                                <w:p w14:paraId="1E6DF112" w14:textId="77777777" w:rsidR="005E1EA3" w:rsidRPr="00560609" w:rsidRDefault="005E1EA3" w:rsidP="005E1EA3">
                                  <w:pPr>
                                    <w:spacing w:after="0" w:line="240" w:lineRule="auto"/>
                                    <w:ind w:left="284"/>
                                    <w:rPr>
                                      <w:rFonts w:ascii="Arial" w:hAnsi="Arial" w:cs="Arial"/>
                                      <w:color w:val="000000" w:themeColor="text1"/>
                                      <w:sz w:val="18"/>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2936079" y="22543"/>
                                <a:ext cx="1887220" cy="124299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41AD03" w14:textId="77777777" w:rsidR="005E1EA3" w:rsidRDefault="005E1EA3" w:rsidP="005E1EA3">
                                  <w:pPr>
                                    <w:spacing w:after="0" w:line="240" w:lineRule="auto"/>
                                    <w:rPr>
                                      <w:rFonts w:ascii="Arial" w:hAnsi="Arial" w:cs="Arial"/>
                                      <w:color w:val="000000" w:themeColor="text1"/>
                                      <w:sz w:val="18"/>
                                      <w:szCs w:val="20"/>
                                    </w:rPr>
                                  </w:pPr>
                                  <w:r w:rsidRPr="00560609">
                                    <w:rPr>
                                      <w:rFonts w:ascii="Arial" w:hAnsi="Arial" w:cs="Arial"/>
                                      <w:color w:val="000000" w:themeColor="text1"/>
                                      <w:sz w:val="18"/>
                                      <w:szCs w:val="20"/>
                                    </w:rPr>
                                    <w:t>Records</w:t>
                                  </w:r>
                                  <w:r>
                                    <w:rPr>
                                      <w:rFonts w:ascii="Arial" w:hAnsi="Arial" w:cs="Arial"/>
                                      <w:color w:val="000000" w:themeColor="text1"/>
                                      <w:sz w:val="18"/>
                                      <w:szCs w:val="20"/>
                                    </w:rPr>
                                    <w:t xml:space="preserve"> removed </w:t>
                                  </w:r>
                                  <w:r w:rsidRPr="00A85C0A">
                                    <w:rPr>
                                      <w:rFonts w:ascii="Arial" w:hAnsi="Arial" w:cs="Arial"/>
                                      <w:i/>
                                      <w:iCs/>
                                      <w:color w:val="000000" w:themeColor="text1"/>
                                      <w:sz w:val="18"/>
                                      <w:szCs w:val="20"/>
                                    </w:rPr>
                                    <w:t>before screening</w:t>
                                  </w:r>
                                  <w:r>
                                    <w:rPr>
                                      <w:rFonts w:ascii="Arial" w:hAnsi="Arial" w:cs="Arial"/>
                                      <w:color w:val="000000" w:themeColor="text1"/>
                                      <w:sz w:val="18"/>
                                      <w:szCs w:val="20"/>
                                    </w:rPr>
                                    <w:t>:</w:t>
                                  </w:r>
                                </w:p>
                                <w:p w14:paraId="649705B5" w14:textId="77777777" w:rsidR="005E1EA3" w:rsidRDefault="005E1EA3" w:rsidP="005E1EA3">
                                  <w:pPr>
                                    <w:spacing w:after="0" w:line="240" w:lineRule="auto"/>
                                    <w:ind w:left="284"/>
                                    <w:rPr>
                                      <w:rFonts w:ascii="Arial" w:hAnsi="Arial" w:cs="Arial"/>
                                      <w:color w:val="000000" w:themeColor="text1"/>
                                      <w:sz w:val="18"/>
                                      <w:szCs w:val="20"/>
                                    </w:rPr>
                                  </w:pPr>
                                  <w:r>
                                    <w:rPr>
                                      <w:rFonts w:ascii="Arial" w:hAnsi="Arial" w:cs="Arial"/>
                                      <w:color w:val="000000" w:themeColor="text1"/>
                                      <w:sz w:val="18"/>
                                      <w:szCs w:val="20"/>
                                    </w:rPr>
                                    <w:t>Duplicate records removed  (n = 279)</w:t>
                                  </w:r>
                                </w:p>
                                <w:p w14:paraId="10C2E4BF" w14:textId="77777777" w:rsidR="005E1EA3" w:rsidRDefault="005E1EA3" w:rsidP="005E1EA3">
                                  <w:pPr>
                                    <w:spacing w:after="0" w:line="240" w:lineRule="auto"/>
                                    <w:ind w:left="284"/>
                                    <w:rPr>
                                      <w:rFonts w:ascii="Arial" w:hAnsi="Arial" w:cs="Arial"/>
                                      <w:color w:val="000000" w:themeColor="text1"/>
                                      <w:sz w:val="18"/>
                                      <w:szCs w:val="20"/>
                                    </w:rPr>
                                  </w:pPr>
                                  <w:r>
                                    <w:rPr>
                                      <w:rFonts w:ascii="Arial" w:hAnsi="Arial" w:cs="Arial"/>
                                      <w:color w:val="000000" w:themeColor="text1"/>
                                      <w:sz w:val="18"/>
                                      <w:szCs w:val="20"/>
                                    </w:rPr>
                                    <w:t>Records marked as ineligible by automation tools (n = 0)</w:t>
                                  </w:r>
                                </w:p>
                                <w:p w14:paraId="1FCE2DC2" w14:textId="77777777" w:rsidR="005E1EA3" w:rsidRPr="00560609" w:rsidRDefault="005E1EA3" w:rsidP="005E1EA3">
                                  <w:pPr>
                                    <w:spacing w:after="0" w:line="240" w:lineRule="auto"/>
                                    <w:ind w:left="284"/>
                                    <w:rPr>
                                      <w:rFonts w:ascii="Arial" w:hAnsi="Arial" w:cs="Arial"/>
                                      <w:color w:val="000000" w:themeColor="text1"/>
                                      <w:sz w:val="18"/>
                                      <w:szCs w:val="20"/>
                                    </w:rPr>
                                  </w:pPr>
                                  <w:r>
                                    <w:rPr>
                                      <w:rFonts w:ascii="Arial" w:hAnsi="Arial" w:cs="Arial"/>
                                      <w:color w:val="000000" w:themeColor="text1"/>
                                      <w:sz w:val="18"/>
                                      <w:szCs w:val="20"/>
                                    </w:rPr>
                                    <w:t>Records removed for other reasons (n = 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459579" y="1556068"/>
                                <a:ext cx="1887220" cy="5264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934755" w14:textId="77777777" w:rsidR="005E1EA3" w:rsidRDefault="005E1EA3" w:rsidP="005E1EA3">
                                  <w:pPr>
                                    <w:spacing w:after="0" w:line="240" w:lineRule="auto"/>
                                    <w:rPr>
                                      <w:rFonts w:ascii="Arial" w:hAnsi="Arial" w:cs="Arial"/>
                                      <w:color w:val="000000" w:themeColor="text1"/>
                                      <w:sz w:val="18"/>
                                      <w:szCs w:val="20"/>
                                    </w:rPr>
                                  </w:pPr>
                                  <w:r>
                                    <w:rPr>
                                      <w:rFonts w:ascii="Arial" w:hAnsi="Arial" w:cs="Arial"/>
                                      <w:color w:val="000000" w:themeColor="text1"/>
                                      <w:sz w:val="18"/>
                                      <w:szCs w:val="20"/>
                                    </w:rPr>
                                    <w:t>Title/abstracts screened</w:t>
                                  </w:r>
                                </w:p>
                                <w:p w14:paraId="17247893" w14:textId="77777777" w:rsidR="005E1EA3" w:rsidRPr="00560609" w:rsidRDefault="005E1EA3" w:rsidP="005E1EA3">
                                  <w:pPr>
                                    <w:spacing w:after="0" w:line="240" w:lineRule="auto"/>
                                    <w:rPr>
                                      <w:rFonts w:ascii="Arial" w:hAnsi="Arial" w:cs="Arial"/>
                                      <w:color w:val="000000" w:themeColor="text1"/>
                                      <w:sz w:val="18"/>
                                      <w:szCs w:val="20"/>
                                    </w:rPr>
                                  </w:pPr>
                                  <w:r>
                                    <w:rPr>
                                      <w:rFonts w:ascii="Arial" w:hAnsi="Arial" w:cs="Arial"/>
                                      <w:color w:val="000000" w:themeColor="text1"/>
                                      <w:sz w:val="18"/>
                                      <w:szCs w:val="20"/>
                                    </w:rPr>
                                    <w:t>(n = 615)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2945604" y="1556068"/>
                                <a:ext cx="1887220" cy="5264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B646FF" w14:textId="77777777" w:rsidR="005E1EA3" w:rsidRDefault="005E1EA3" w:rsidP="005E1EA3">
                                  <w:pPr>
                                    <w:spacing w:after="0" w:line="240" w:lineRule="auto"/>
                                    <w:rPr>
                                      <w:rFonts w:ascii="Arial" w:hAnsi="Arial" w:cs="Arial"/>
                                      <w:color w:val="000000" w:themeColor="text1"/>
                                      <w:sz w:val="18"/>
                                      <w:szCs w:val="20"/>
                                    </w:rPr>
                                  </w:pPr>
                                  <w:r>
                                    <w:rPr>
                                      <w:rFonts w:ascii="Arial" w:hAnsi="Arial" w:cs="Arial"/>
                                      <w:color w:val="000000" w:themeColor="text1"/>
                                      <w:sz w:val="18"/>
                                      <w:szCs w:val="20"/>
                                    </w:rPr>
                                    <w:t>Excluded</w:t>
                                  </w:r>
                                </w:p>
                                <w:p w14:paraId="4ECE7230" w14:textId="77777777" w:rsidR="005E1EA3" w:rsidRPr="00560609" w:rsidRDefault="005E1EA3" w:rsidP="005E1EA3">
                                  <w:pPr>
                                    <w:spacing w:after="0" w:line="240" w:lineRule="auto"/>
                                    <w:rPr>
                                      <w:rFonts w:ascii="Arial" w:hAnsi="Arial" w:cs="Arial"/>
                                      <w:color w:val="000000" w:themeColor="text1"/>
                                      <w:sz w:val="18"/>
                                      <w:szCs w:val="20"/>
                                    </w:rPr>
                                  </w:pPr>
                                  <w:r>
                                    <w:rPr>
                                      <w:rFonts w:ascii="Arial" w:hAnsi="Arial" w:cs="Arial"/>
                                      <w:color w:val="000000" w:themeColor="text1"/>
                                      <w:sz w:val="18"/>
                                      <w:szCs w:val="20"/>
                                    </w:rPr>
                                    <w:t>(n = 569)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Rectangle 27"/>
                            <wps:cNvSpPr/>
                            <wps:spPr>
                              <a:xfrm>
                                <a:off x="459579" y="2375218"/>
                                <a:ext cx="1887220" cy="5264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401698" w14:textId="77777777" w:rsidR="005E1EA3" w:rsidRDefault="005E1EA3" w:rsidP="005E1EA3">
                                  <w:pPr>
                                    <w:spacing w:after="0" w:line="240" w:lineRule="auto"/>
                                    <w:rPr>
                                      <w:rFonts w:ascii="Arial" w:hAnsi="Arial" w:cs="Arial"/>
                                      <w:color w:val="000000" w:themeColor="text1"/>
                                      <w:sz w:val="18"/>
                                      <w:szCs w:val="20"/>
                                    </w:rPr>
                                  </w:pPr>
                                  <w:r w:rsidRPr="00560609">
                                    <w:rPr>
                                      <w:rFonts w:ascii="Arial" w:hAnsi="Arial" w:cs="Arial"/>
                                      <w:color w:val="000000" w:themeColor="text1"/>
                                      <w:sz w:val="18"/>
                                      <w:szCs w:val="20"/>
                                    </w:rPr>
                                    <w:t>Re</w:t>
                                  </w:r>
                                  <w:r>
                                    <w:rPr>
                                      <w:rFonts w:ascii="Arial" w:hAnsi="Arial" w:cs="Arial"/>
                                      <w:color w:val="000000" w:themeColor="text1"/>
                                      <w:sz w:val="18"/>
                                      <w:szCs w:val="20"/>
                                    </w:rPr>
                                    <w:t>p</w:t>
                                  </w:r>
                                  <w:r w:rsidRPr="00560609">
                                    <w:rPr>
                                      <w:rFonts w:ascii="Arial" w:hAnsi="Arial" w:cs="Arial"/>
                                      <w:color w:val="000000" w:themeColor="text1"/>
                                      <w:sz w:val="18"/>
                                      <w:szCs w:val="20"/>
                                    </w:rPr>
                                    <w:t>or</w:t>
                                  </w:r>
                                  <w:r>
                                    <w:rPr>
                                      <w:rFonts w:ascii="Arial" w:hAnsi="Arial" w:cs="Arial"/>
                                      <w:color w:val="000000" w:themeColor="text1"/>
                                      <w:sz w:val="18"/>
                                      <w:szCs w:val="20"/>
                                    </w:rPr>
                                    <w:t>t</w:t>
                                  </w:r>
                                  <w:r w:rsidRPr="00560609">
                                    <w:rPr>
                                      <w:rFonts w:ascii="Arial" w:hAnsi="Arial" w:cs="Arial"/>
                                      <w:color w:val="000000" w:themeColor="text1"/>
                                      <w:sz w:val="18"/>
                                      <w:szCs w:val="20"/>
                                    </w:rPr>
                                    <w:t>s</w:t>
                                  </w:r>
                                  <w:r>
                                    <w:rPr>
                                      <w:rFonts w:ascii="Arial" w:hAnsi="Arial" w:cs="Arial"/>
                                      <w:color w:val="000000" w:themeColor="text1"/>
                                      <w:sz w:val="18"/>
                                      <w:szCs w:val="20"/>
                                    </w:rPr>
                                    <w:t xml:space="preserve"> sought for retrieval</w:t>
                                  </w:r>
                                </w:p>
                                <w:p w14:paraId="0CAFA2BC" w14:textId="77777777" w:rsidR="005E1EA3" w:rsidRPr="00560609" w:rsidRDefault="005E1EA3" w:rsidP="005E1EA3">
                                  <w:pPr>
                                    <w:spacing w:after="0" w:line="240" w:lineRule="auto"/>
                                    <w:rPr>
                                      <w:rFonts w:ascii="Arial" w:hAnsi="Arial" w:cs="Arial"/>
                                      <w:color w:val="000000" w:themeColor="text1"/>
                                      <w:sz w:val="18"/>
                                      <w:szCs w:val="20"/>
                                    </w:rPr>
                                  </w:pPr>
                                  <w:r>
                                    <w:rPr>
                                      <w:rFonts w:ascii="Arial" w:hAnsi="Arial" w:cs="Arial"/>
                                      <w:color w:val="000000" w:themeColor="text1"/>
                                      <w:sz w:val="18"/>
                                      <w:szCs w:val="20"/>
                                    </w:rPr>
                                    <w:t>(n = 46)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Rectangle 29"/>
                            <wps:cNvSpPr/>
                            <wps:spPr>
                              <a:xfrm>
                                <a:off x="2945604" y="2394268"/>
                                <a:ext cx="1887220" cy="5264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D1C74C" w14:textId="77777777" w:rsidR="005E1EA3" w:rsidRDefault="005E1EA3" w:rsidP="005E1EA3">
                                  <w:pPr>
                                    <w:spacing w:after="0" w:line="240" w:lineRule="auto"/>
                                    <w:rPr>
                                      <w:rFonts w:ascii="Arial" w:hAnsi="Arial" w:cs="Arial"/>
                                      <w:color w:val="000000" w:themeColor="text1"/>
                                      <w:sz w:val="18"/>
                                      <w:szCs w:val="20"/>
                                    </w:rPr>
                                  </w:pPr>
                                  <w:r w:rsidRPr="00560609">
                                    <w:rPr>
                                      <w:rFonts w:ascii="Arial" w:hAnsi="Arial" w:cs="Arial"/>
                                      <w:color w:val="000000" w:themeColor="text1"/>
                                      <w:sz w:val="18"/>
                                      <w:szCs w:val="20"/>
                                    </w:rPr>
                                    <w:t>Re</w:t>
                                  </w:r>
                                  <w:r>
                                    <w:rPr>
                                      <w:rFonts w:ascii="Arial" w:hAnsi="Arial" w:cs="Arial"/>
                                      <w:color w:val="000000" w:themeColor="text1"/>
                                      <w:sz w:val="18"/>
                                      <w:szCs w:val="20"/>
                                    </w:rPr>
                                    <w:t>p</w:t>
                                  </w:r>
                                  <w:r w:rsidRPr="00560609">
                                    <w:rPr>
                                      <w:rFonts w:ascii="Arial" w:hAnsi="Arial" w:cs="Arial"/>
                                      <w:color w:val="000000" w:themeColor="text1"/>
                                      <w:sz w:val="18"/>
                                      <w:szCs w:val="20"/>
                                    </w:rPr>
                                    <w:t>or</w:t>
                                  </w:r>
                                  <w:r>
                                    <w:rPr>
                                      <w:rFonts w:ascii="Arial" w:hAnsi="Arial" w:cs="Arial"/>
                                      <w:color w:val="000000" w:themeColor="text1"/>
                                      <w:sz w:val="18"/>
                                      <w:szCs w:val="20"/>
                                    </w:rPr>
                                    <w:t>t</w:t>
                                  </w:r>
                                  <w:r w:rsidRPr="00560609">
                                    <w:rPr>
                                      <w:rFonts w:ascii="Arial" w:hAnsi="Arial" w:cs="Arial"/>
                                      <w:color w:val="000000" w:themeColor="text1"/>
                                      <w:sz w:val="18"/>
                                      <w:szCs w:val="20"/>
                                    </w:rPr>
                                    <w:t>s</w:t>
                                  </w:r>
                                  <w:r>
                                    <w:rPr>
                                      <w:rFonts w:ascii="Arial" w:hAnsi="Arial" w:cs="Arial"/>
                                      <w:color w:val="000000" w:themeColor="text1"/>
                                      <w:sz w:val="18"/>
                                      <w:szCs w:val="20"/>
                                    </w:rPr>
                                    <w:t xml:space="preserve"> not retrievable</w:t>
                                  </w:r>
                                </w:p>
                                <w:p w14:paraId="38D768D4" w14:textId="77777777" w:rsidR="005E1EA3" w:rsidRPr="00560609" w:rsidRDefault="005E1EA3" w:rsidP="005E1EA3">
                                  <w:pPr>
                                    <w:spacing w:after="0" w:line="240" w:lineRule="auto"/>
                                    <w:rPr>
                                      <w:rFonts w:ascii="Arial" w:hAnsi="Arial" w:cs="Arial"/>
                                      <w:color w:val="000000" w:themeColor="text1"/>
                                      <w:sz w:val="18"/>
                                      <w:szCs w:val="20"/>
                                    </w:rPr>
                                  </w:pPr>
                                  <w:r>
                                    <w:rPr>
                                      <w:rFonts w:ascii="Arial" w:hAnsi="Arial" w:cs="Arial"/>
                                      <w:color w:val="000000" w:themeColor="text1"/>
                                      <w:sz w:val="18"/>
                                      <w:szCs w:val="20"/>
                                    </w:rPr>
                                    <w:t>(n =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Rectangle 31"/>
                            <wps:cNvSpPr/>
                            <wps:spPr>
                              <a:xfrm>
                                <a:off x="459579" y="3194368"/>
                                <a:ext cx="1887220" cy="5264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86084E" w14:textId="77777777" w:rsidR="005E1EA3" w:rsidRDefault="005E1EA3" w:rsidP="005E1EA3">
                                  <w:pPr>
                                    <w:spacing w:after="0" w:line="240" w:lineRule="auto"/>
                                    <w:rPr>
                                      <w:rFonts w:ascii="Arial" w:hAnsi="Arial" w:cs="Arial"/>
                                      <w:color w:val="000000" w:themeColor="text1"/>
                                      <w:sz w:val="18"/>
                                      <w:szCs w:val="20"/>
                                    </w:rPr>
                                  </w:pPr>
                                  <w:r w:rsidRPr="00560609">
                                    <w:rPr>
                                      <w:rFonts w:ascii="Arial" w:hAnsi="Arial" w:cs="Arial"/>
                                      <w:color w:val="000000" w:themeColor="text1"/>
                                      <w:sz w:val="18"/>
                                      <w:szCs w:val="20"/>
                                    </w:rPr>
                                    <w:t>Re</w:t>
                                  </w:r>
                                  <w:r>
                                    <w:rPr>
                                      <w:rFonts w:ascii="Arial" w:hAnsi="Arial" w:cs="Arial"/>
                                      <w:color w:val="000000" w:themeColor="text1"/>
                                      <w:sz w:val="18"/>
                                      <w:szCs w:val="20"/>
                                    </w:rPr>
                                    <w:t>p</w:t>
                                  </w:r>
                                  <w:r w:rsidRPr="00560609">
                                    <w:rPr>
                                      <w:rFonts w:ascii="Arial" w:hAnsi="Arial" w:cs="Arial"/>
                                      <w:color w:val="000000" w:themeColor="text1"/>
                                      <w:sz w:val="18"/>
                                      <w:szCs w:val="20"/>
                                    </w:rPr>
                                    <w:t>or</w:t>
                                  </w:r>
                                  <w:r>
                                    <w:rPr>
                                      <w:rFonts w:ascii="Arial" w:hAnsi="Arial" w:cs="Arial"/>
                                      <w:color w:val="000000" w:themeColor="text1"/>
                                      <w:sz w:val="18"/>
                                      <w:szCs w:val="20"/>
                                    </w:rPr>
                                    <w:t>t</w:t>
                                  </w:r>
                                  <w:r w:rsidRPr="00560609">
                                    <w:rPr>
                                      <w:rFonts w:ascii="Arial" w:hAnsi="Arial" w:cs="Arial"/>
                                      <w:color w:val="000000" w:themeColor="text1"/>
                                      <w:sz w:val="18"/>
                                      <w:szCs w:val="20"/>
                                    </w:rPr>
                                    <w:t>s</w:t>
                                  </w:r>
                                  <w:r>
                                    <w:rPr>
                                      <w:rFonts w:ascii="Arial" w:hAnsi="Arial" w:cs="Arial"/>
                                      <w:color w:val="000000" w:themeColor="text1"/>
                                      <w:sz w:val="18"/>
                                      <w:szCs w:val="20"/>
                                    </w:rPr>
                                    <w:t xml:space="preserve"> assessed for eligibility</w:t>
                                  </w:r>
                                </w:p>
                                <w:p w14:paraId="3FF98847" w14:textId="77777777" w:rsidR="005E1EA3" w:rsidRPr="00560609" w:rsidRDefault="005E1EA3" w:rsidP="005E1EA3">
                                  <w:pPr>
                                    <w:spacing w:after="0" w:line="240" w:lineRule="auto"/>
                                    <w:rPr>
                                      <w:rFonts w:ascii="Arial" w:hAnsi="Arial" w:cs="Arial"/>
                                      <w:color w:val="000000" w:themeColor="text1"/>
                                      <w:sz w:val="18"/>
                                      <w:szCs w:val="20"/>
                                    </w:rPr>
                                  </w:pPr>
                                  <w:r>
                                    <w:rPr>
                                      <w:rFonts w:ascii="Arial" w:hAnsi="Arial" w:cs="Arial"/>
                                      <w:color w:val="000000" w:themeColor="text1"/>
                                      <w:sz w:val="18"/>
                                      <w:szCs w:val="20"/>
                                    </w:rPr>
                                    <w:t>(n = 43)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Rectangle 32"/>
                            <wps:cNvSpPr/>
                            <wps:spPr>
                              <a:xfrm>
                                <a:off x="2954840" y="3194107"/>
                                <a:ext cx="1887220" cy="120145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B170F3" w14:textId="77777777" w:rsidR="005E1EA3" w:rsidRDefault="005E1EA3" w:rsidP="005E1EA3">
                                  <w:pPr>
                                    <w:spacing w:after="0" w:line="240" w:lineRule="auto"/>
                                    <w:rPr>
                                      <w:rFonts w:ascii="Arial" w:hAnsi="Arial" w:cs="Arial"/>
                                      <w:color w:val="000000" w:themeColor="text1"/>
                                      <w:sz w:val="18"/>
                                      <w:szCs w:val="20"/>
                                    </w:rPr>
                                  </w:pPr>
                                  <w:r w:rsidRPr="00560609">
                                    <w:rPr>
                                      <w:rFonts w:ascii="Arial" w:hAnsi="Arial" w:cs="Arial"/>
                                      <w:color w:val="000000" w:themeColor="text1"/>
                                      <w:sz w:val="18"/>
                                      <w:szCs w:val="20"/>
                                    </w:rPr>
                                    <w:t>Re</w:t>
                                  </w:r>
                                  <w:r>
                                    <w:rPr>
                                      <w:rFonts w:ascii="Arial" w:hAnsi="Arial" w:cs="Arial"/>
                                      <w:color w:val="000000" w:themeColor="text1"/>
                                      <w:sz w:val="18"/>
                                      <w:szCs w:val="20"/>
                                    </w:rPr>
                                    <w:t>p</w:t>
                                  </w:r>
                                  <w:r w:rsidRPr="00560609">
                                    <w:rPr>
                                      <w:rFonts w:ascii="Arial" w:hAnsi="Arial" w:cs="Arial"/>
                                      <w:color w:val="000000" w:themeColor="text1"/>
                                      <w:sz w:val="18"/>
                                      <w:szCs w:val="20"/>
                                    </w:rPr>
                                    <w:t>or</w:t>
                                  </w:r>
                                  <w:r>
                                    <w:rPr>
                                      <w:rFonts w:ascii="Arial" w:hAnsi="Arial" w:cs="Arial"/>
                                      <w:color w:val="000000" w:themeColor="text1"/>
                                      <w:sz w:val="18"/>
                                      <w:szCs w:val="20"/>
                                    </w:rPr>
                                    <w:t>t</w:t>
                                  </w:r>
                                  <w:r w:rsidRPr="00560609">
                                    <w:rPr>
                                      <w:rFonts w:ascii="Arial" w:hAnsi="Arial" w:cs="Arial"/>
                                      <w:color w:val="000000" w:themeColor="text1"/>
                                      <w:sz w:val="18"/>
                                      <w:szCs w:val="20"/>
                                    </w:rPr>
                                    <w:t>s</w:t>
                                  </w:r>
                                  <w:r>
                                    <w:rPr>
                                      <w:rFonts w:ascii="Arial" w:hAnsi="Arial" w:cs="Arial"/>
                                      <w:color w:val="000000" w:themeColor="text1"/>
                                      <w:sz w:val="18"/>
                                      <w:szCs w:val="20"/>
                                    </w:rPr>
                                    <w:t xml:space="preserve"> excluded:</w:t>
                                  </w:r>
                                </w:p>
                                <w:p w14:paraId="7B470A4B" w14:textId="77777777" w:rsidR="005E1EA3" w:rsidRDefault="005E1EA3" w:rsidP="005E1EA3">
                                  <w:pPr>
                                    <w:spacing w:after="0" w:line="240" w:lineRule="auto"/>
                                    <w:ind w:left="284"/>
                                    <w:rPr>
                                      <w:rFonts w:ascii="Arial" w:hAnsi="Arial" w:cs="Arial"/>
                                      <w:color w:val="000000" w:themeColor="text1"/>
                                      <w:sz w:val="18"/>
                                      <w:szCs w:val="20"/>
                                    </w:rPr>
                                  </w:pPr>
                                  <w:r>
                                    <w:rPr>
                                      <w:rFonts w:ascii="Arial" w:hAnsi="Arial" w:cs="Arial"/>
                                      <w:color w:val="000000" w:themeColor="text1"/>
                                      <w:sz w:val="18"/>
                                      <w:szCs w:val="20"/>
                                    </w:rPr>
                                    <w:t>Publication type (n = 7)</w:t>
                                  </w:r>
                                </w:p>
                                <w:p w14:paraId="6F62CE4A" w14:textId="77777777" w:rsidR="005E1EA3" w:rsidRDefault="005E1EA3" w:rsidP="005E1EA3">
                                  <w:pPr>
                                    <w:spacing w:after="0" w:line="240" w:lineRule="auto"/>
                                    <w:ind w:left="284"/>
                                    <w:rPr>
                                      <w:rFonts w:ascii="Arial" w:hAnsi="Arial" w:cs="Arial"/>
                                      <w:color w:val="000000" w:themeColor="text1"/>
                                      <w:sz w:val="18"/>
                                      <w:szCs w:val="20"/>
                                    </w:rPr>
                                  </w:pPr>
                                  <w:r>
                                    <w:rPr>
                                      <w:rFonts w:ascii="Arial" w:hAnsi="Arial" w:cs="Arial"/>
                                      <w:color w:val="000000" w:themeColor="text1"/>
                                      <w:sz w:val="18"/>
                                      <w:szCs w:val="20"/>
                                    </w:rPr>
                                    <w:t>Contained &lt;15 subjects (n = 1)</w:t>
                                  </w:r>
                                </w:p>
                                <w:p w14:paraId="3C90CE37" w14:textId="77777777" w:rsidR="005E1EA3" w:rsidRDefault="005E1EA3" w:rsidP="005E1EA3">
                                  <w:pPr>
                                    <w:spacing w:after="0" w:line="240" w:lineRule="auto"/>
                                    <w:ind w:left="284"/>
                                    <w:rPr>
                                      <w:rFonts w:ascii="Arial" w:hAnsi="Arial" w:cs="Arial"/>
                                      <w:color w:val="000000" w:themeColor="text1"/>
                                      <w:sz w:val="18"/>
                                      <w:szCs w:val="20"/>
                                    </w:rPr>
                                  </w:pPr>
                                  <w:r>
                                    <w:rPr>
                                      <w:rFonts w:ascii="Arial" w:hAnsi="Arial" w:cs="Arial"/>
                                      <w:color w:val="000000" w:themeColor="text1"/>
                                      <w:sz w:val="18"/>
                                      <w:szCs w:val="20"/>
                                    </w:rPr>
                                    <w:t>Did not report effect on stage, incidence or referral (n = 4)</w:t>
                                  </w:r>
                                </w:p>
                                <w:p w14:paraId="1A43EC06" w14:textId="77777777" w:rsidR="005E1EA3" w:rsidRDefault="005E1EA3" w:rsidP="005E1EA3">
                                  <w:pPr>
                                    <w:spacing w:after="0" w:line="240" w:lineRule="auto"/>
                                    <w:ind w:left="284"/>
                                    <w:rPr>
                                      <w:rFonts w:ascii="Arial" w:hAnsi="Arial" w:cs="Arial"/>
                                      <w:color w:val="000000" w:themeColor="text1"/>
                                      <w:sz w:val="18"/>
                                      <w:szCs w:val="20"/>
                                    </w:rPr>
                                  </w:pPr>
                                  <w:r>
                                    <w:rPr>
                                      <w:rFonts w:ascii="Arial" w:hAnsi="Arial" w:cs="Arial"/>
                                      <w:color w:val="000000" w:themeColor="text1"/>
                                      <w:sz w:val="18"/>
                                      <w:szCs w:val="20"/>
                                    </w:rPr>
                                    <w:t>Did not investigate HNC (n = 1)</w:t>
                                  </w:r>
                                </w:p>
                                <w:p w14:paraId="3AC26611" w14:textId="77777777" w:rsidR="005E1EA3" w:rsidRPr="00560609" w:rsidRDefault="005E1EA3" w:rsidP="005E1EA3">
                                  <w:pPr>
                                    <w:spacing w:after="0" w:line="240" w:lineRule="auto"/>
                                    <w:ind w:left="284"/>
                                    <w:rPr>
                                      <w:rFonts w:ascii="Arial" w:hAnsi="Arial" w:cs="Arial"/>
                                      <w:color w:val="000000" w:themeColor="text1"/>
                                      <w:sz w:val="18"/>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Rectangle 33"/>
                            <wps:cNvSpPr/>
                            <wps:spPr>
                              <a:xfrm>
                                <a:off x="440529" y="4489768"/>
                                <a:ext cx="1887220" cy="723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3B6BD5" w14:textId="77777777" w:rsidR="005E1EA3" w:rsidRDefault="005E1EA3" w:rsidP="005E1EA3">
                                  <w:pPr>
                                    <w:spacing w:after="0" w:line="240" w:lineRule="auto"/>
                                    <w:rPr>
                                      <w:rFonts w:ascii="Arial" w:hAnsi="Arial" w:cs="Arial"/>
                                      <w:color w:val="000000" w:themeColor="text1"/>
                                      <w:sz w:val="18"/>
                                      <w:szCs w:val="20"/>
                                    </w:rPr>
                                  </w:pPr>
                                  <w:r>
                                    <w:rPr>
                                      <w:rFonts w:ascii="Arial" w:hAnsi="Arial" w:cs="Arial"/>
                                      <w:color w:val="000000" w:themeColor="text1"/>
                                      <w:sz w:val="18"/>
                                      <w:szCs w:val="20"/>
                                    </w:rPr>
                                    <w:t>Reports included in review</w:t>
                                  </w:r>
                                </w:p>
                                <w:p w14:paraId="1AA4C44A" w14:textId="77777777" w:rsidR="005E1EA3" w:rsidRDefault="005E1EA3" w:rsidP="005E1EA3">
                                  <w:pPr>
                                    <w:spacing w:after="0" w:line="240" w:lineRule="auto"/>
                                    <w:rPr>
                                      <w:rFonts w:ascii="Arial" w:hAnsi="Arial" w:cs="Arial"/>
                                      <w:color w:val="000000" w:themeColor="text1"/>
                                      <w:sz w:val="18"/>
                                      <w:szCs w:val="20"/>
                                    </w:rPr>
                                  </w:pPr>
                                  <w:r>
                                    <w:rPr>
                                      <w:rFonts w:ascii="Arial" w:hAnsi="Arial" w:cs="Arial"/>
                                      <w:color w:val="000000" w:themeColor="text1"/>
                                      <w:sz w:val="18"/>
                                      <w:szCs w:val="20"/>
                                    </w:rPr>
                                    <w:t>(n = 31)</w:t>
                                  </w:r>
                                </w:p>
                                <w:p w14:paraId="3E0B12BD" w14:textId="77777777" w:rsidR="005E1EA3" w:rsidRDefault="005E1EA3" w:rsidP="005E1EA3">
                                  <w:pPr>
                                    <w:spacing w:after="0" w:line="240" w:lineRule="auto"/>
                                    <w:rPr>
                                      <w:rFonts w:ascii="Arial" w:hAnsi="Arial" w:cs="Arial"/>
                                      <w:color w:val="000000" w:themeColor="text1"/>
                                      <w:sz w:val="18"/>
                                      <w:szCs w:val="20"/>
                                    </w:rPr>
                                  </w:pPr>
                                  <w:r>
                                    <w:rPr>
                                      <w:rFonts w:ascii="Arial" w:hAnsi="Arial" w:cs="Arial"/>
                                      <w:color w:val="000000" w:themeColor="text1"/>
                                      <w:sz w:val="18"/>
                                      <w:szCs w:val="20"/>
                                    </w:rPr>
                                    <w:t>Studies included in meta-analysis (n = 20)</w:t>
                                  </w:r>
                                </w:p>
                                <w:p w14:paraId="49DABDEB" w14:textId="77777777" w:rsidR="005E1EA3" w:rsidRPr="00560609" w:rsidRDefault="005E1EA3" w:rsidP="005E1EA3">
                                  <w:pPr>
                                    <w:spacing w:after="0" w:line="240" w:lineRule="auto"/>
                                    <w:rPr>
                                      <w:rFonts w:ascii="Arial" w:hAnsi="Arial" w:cs="Arial"/>
                                      <w:color w:val="000000" w:themeColor="text1"/>
                                      <w:sz w:val="18"/>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Flowchart: Alternate Process 35"/>
                            <wps:cNvSpPr/>
                            <wps:spPr>
                              <a:xfrm rot="16200000">
                                <a:off x="-503716" y="507048"/>
                                <a:ext cx="1276985" cy="262890"/>
                              </a:xfrm>
                              <a:prstGeom prst="flowChartAlternateProcess">
                                <a:avLst/>
                              </a:prstGeom>
                              <a:solidFill>
                                <a:schemeClr val="accent5">
                                  <a:lumMod val="60000"/>
                                  <a:lumOff val="40000"/>
                                </a:schemeClr>
                              </a:solidFill>
                              <a:ln>
                                <a:solidFill>
                                  <a:schemeClr val="tx1"/>
                                </a:solidFill>
                              </a:ln>
                            </wps:spPr>
                            <wps:style>
                              <a:lnRef idx="2">
                                <a:schemeClr val="accent4">
                                  <a:shade val="50000"/>
                                </a:schemeClr>
                              </a:lnRef>
                              <a:fillRef idx="1">
                                <a:schemeClr val="accent4"/>
                              </a:fillRef>
                              <a:effectRef idx="0">
                                <a:schemeClr val="accent4"/>
                              </a:effectRef>
                              <a:fontRef idx="minor">
                                <a:schemeClr val="lt1"/>
                              </a:fontRef>
                            </wps:style>
                            <wps:txbx>
                              <w:txbxContent>
                                <w:p w14:paraId="1A054A8D" w14:textId="77777777" w:rsidR="005E1EA3" w:rsidRPr="001502CF" w:rsidRDefault="005E1EA3" w:rsidP="005E1EA3">
                                  <w:pPr>
                                    <w:spacing w:after="0" w:line="240" w:lineRule="auto"/>
                                    <w:jc w:val="center"/>
                                    <w:rPr>
                                      <w:rFonts w:ascii="Arial" w:hAnsi="Arial" w:cs="Arial"/>
                                      <w:b/>
                                      <w:color w:val="000000" w:themeColor="text1"/>
                                      <w:sz w:val="18"/>
                                      <w:szCs w:val="18"/>
                                    </w:rPr>
                                  </w:pPr>
                                  <w:r w:rsidRPr="001502CF">
                                    <w:rPr>
                                      <w:rFonts w:ascii="Arial" w:hAnsi="Arial" w:cs="Arial"/>
                                      <w:b/>
                                      <w:color w:val="000000" w:themeColor="text1"/>
                                      <w:sz w:val="18"/>
                                      <w:szCs w:val="18"/>
                                    </w:rPr>
                                    <w:t>Identification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Flowchart: Alternate Process 36"/>
                            <wps:cNvSpPr/>
                            <wps:spPr>
                              <a:xfrm rot="16200000">
                                <a:off x="-1262223" y="2806065"/>
                                <a:ext cx="2787335" cy="262890"/>
                              </a:xfrm>
                              <a:prstGeom prst="flowChartAlternateProcess">
                                <a:avLst/>
                              </a:prstGeom>
                              <a:solidFill>
                                <a:schemeClr val="accent5">
                                  <a:lumMod val="60000"/>
                                  <a:lumOff val="40000"/>
                                </a:schemeClr>
                              </a:solidFill>
                              <a:ln>
                                <a:solidFill>
                                  <a:schemeClr val="tx1"/>
                                </a:solidFill>
                              </a:ln>
                            </wps:spPr>
                            <wps:style>
                              <a:lnRef idx="2">
                                <a:schemeClr val="accent4">
                                  <a:shade val="50000"/>
                                </a:schemeClr>
                              </a:lnRef>
                              <a:fillRef idx="1">
                                <a:schemeClr val="accent4"/>
                              </a:fillRef>
                              <a:effectRef idx="0">
                                <a:schemeClr val="accent4"/>
                              </a:effectRef>
                              <a:fontRef idx="minor">
                                <a:schemeClr val="lt1"/>
                              </a:fontRef>
                            </wps:style>
                            <wps:txbx>
                              <w:txbxContent>
                                <w:p w14:paraId="0B8416BB" w14:textId="77777777" w:rsidR="005E1EA3" w:rsidRDefault="005E1EA3" w:rsidP="005E1EA3">
                                  <w:pPr>
                                    <w:spacing w:after="0" w:line="240" w:lineRule="auto"/>
                                    <w:jc w:val="center"/>
                                    <w:rPr>
                                      <w:rFonts w:ascii="Arial" w:hAnsi="Arial" w:cs="Arial"/>
                                      <w:b/>
                                      <w:color w:val="000000" w:themeColor="text1"/>
                                      <w:sz w:val="18"/>
                                      <w:szCs w:val="18"/>
                                    </w:rPr>
                                  </w:pPr>
                                  <w:r>
                                    <w:rPr>
                                      <w:rFonts w:ascii="Arial" w:hAnsi="Arial" w:cs="Arial"/>
                                      <w:b/>
                                      <w:color w:val="000000" w:themeColor="text1"/>
                                      <w:sz w:val="18"/>
                                      <w:szCs w:val="18"/>
                                    </w:rPr>
                                    <w:t>Screening</w:t>
                                  </w:r>
                                </w:p>
                                <w:p w14:paraId="6568C93E" w14:textId="77777777" w:rsidR="005E1EA3" w:rsidRPr="001502CF" w:rsidRDefault="005E1EA3" w:rsidP="005E1EA3">
                                  <w:pPr>
                                    <w:spacing w:after="0" w:line="240" w:lineRule="auto"/>
                                    <w:rPr>
                                      <w:rFonts w:ascii="Arial" w:hAnsi="Arial" w:cs="Arial"/>
                                      <w:b/>
                                      <w:color w:val="000000" w:themeColor="text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Flowchart: Alternate Process 57"/>
                            <wps:cNvSpPr/>
                            <wps:spPr>
                              <a:xfrm rot="16200000">
                                <a:off x="-234476" y="4719638"/>
                                <a:ext cx="764223" cy="262890"/>
                              </a:xfrm>
                              <a:prstGeom prst="flowChartAlternateProcess">
                                <a:avLst/>
                              </a:prstGeom>
                              <a:solidFill>
                                <a:schemeClr val="accent5">
                                  <a:lumMod val="60000"/>
                                  <a:lumOff val="40000"/>
                                </a:schemeClr>
                              </a:solidFill>
                              <a:ln>
                                <a:solidFill>
                                  <a:schemeClr val="tx1"/>
                                </a:solidFill>
                              </a:ln>
                            </wps:spPr>
                            <wps:style>
                              <a:lnRef idx="2">
                                <a:schemeClr val="accent4">
                                  <a:shade val="50000"/>
                                </a:schemeClr>
                              </a:lnRef>
                              <a:fillRef idx="1">
                                <a:schemeClr val="accent4"/>
                              </a:fillRef>
                              <a:effectRef idx="0">
                                <a:schemeClr val="accent4"/>
                              </a:effectRef>
                              <a:fontRef idx="minor">
                                <a:schemeClr val="lt1"/>
                              </a:fontRef>
                            </wps:style>
                            <wps:txbx>
                              <w:txbxContent>
                                <w:p w14:paraId="2E42854B" w14:textId="77777777" w:rsidR="005E1EA3" w:rsidRPr="001502CF" w:rsidRDefault="005E1EA3" w:rsidP="005E1EA3">
                                  <w:pPr>
                                    <w:spacing w:after="0" w:line="240" w:lineRule="auto"/>
                                    <w:jc w:val="center"/>
                                    <w:rPr>
                                      <w:rFonts w:ascii="Arial" w:hAnsi="Arial" w:cs="Arial"/>
                                      <w:b/>
                                      <w:color w:val="000000" w:themeColor="text1"/>
                                      <w:sz w:val="18"/>
                                      <w:szCs w:val="18"/>
                                    </w:rPr>
                                  </w:pPr>
                                  <w:r>
                                    <w:rPr>
                                      <w:rFonts w:ascii="Arial" w:hAnsi="Arial" w:cs="Arial"/>
                                      <w:b/>
                                      <w:color w:val="000000" w:themeColor="text1"/>
                                      <w:sz w:val="18"/>
                                      <w:szCs w:val="18"/>
                                    </w:rPr>
                                    <w:t>Included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Rectangle 58"/>
                            <wps:cNvSpPr/>
                            <wps:spPr>
                              <a:xfrm>
                                <a:off x="2936089" y="4566191"/>
                                <a:ext cx="1887220" cy="5264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C8641D" w14:textId="77777777" w:rsidR="005E1EA3" w:rsidRDefault="005E1EA3" w:rsidP="005E1EA3">
                                  <w:pPr>
                                    <w:spacing w:after="0" w:line="240" w:lineRule="auto"/>
                                    <w:rPr>
                                      <w:rFonts w:ascii="Arial" w:hAnsi="Arial" w:cs="Arial"/>
                                      <w:color w:val="000000" w:themeColor="text1"/>
                                      <w:sz w:val="18"/>
                                      <w:szCs w:val="20"/>
                                    </w:rPr>
                                  </w:pPr>
                                  <w:r>
                                    <w:rPr>
                                      <w:rFonts w:ascii="Arial" w:hAnsi="Arial" w:cs="Arial"/>
                                      <w:color w:val="000000" w:themeColor="text1"/>
                                      <w:sz w:val="18"/>
                                      <w:szCs w:val="20"/>
                                    </w:rPr>
                                    <w:t>Grey Literature</w:t>
                                  </w:r>
                                </w:p>
                                <w:p w14:paraId="35B57AD6" w14:textId="77777777" w:rsidR="005E1EA3" w:rsidRPr="00560609" w:rsidRDefault="005E1EA3" w:rsidP="005E1EA3">
                                  <w:pPr>
                                    <w:spacing w:after="0" w:line="240" w:lineRule="auto"/>
                                    <w:rPr>
                                      <w:rFonts w:ascii="Arial" w:hAnsi="Arial" w:cs="Arial"/>
                                      <w:color w:val="000000" w:themeColor="text1"/>
                                      <w:sz w:val="18"/>
                                      <w:szCs w:val="20"/>
                                    </w:rPr>
                                  </w:pPr>
                                  <w:r>
                                    <w:rPr>
                                      <w:rFonts w:ascii="Arial" w:hAnsi="Arial" w:cs="Arial"/>
                                      <w:color w:val="000000" w:themeColor="text1"/>
                                      <w:sz w:val="18"/>
                                      <w:szCs w:val="20"/>
                                    </w:rPr>
                                    <w:t>(n =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9" name="Straight Arrow Connector 59"/>
                          <wps:cNvCnPr/>
                          <wps:spPr>
                            <a:xfrm>
                              <a:off x="1292050" y="1266092"/>
                              <a:ext cx="0" cy="2813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0" name="Straight Arrow Connector 60"/>
                          <wps:cNvCnPr/>
                          <wps:spPr>
                            <a:xfrm>
                              <a:off x="1292050" y="2080009"/>
                              <a:ext cx="0" cy="2813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1" name="Straight Arrow Connector 61"/>
                          <wps:cNvCnPr/>
                          <wps:spPr>
                            <a:xfrm>
                              <a:off x="1302099" y="2893925"/>
                              <a:ext cx="0" cy="2813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2" name="Straight Arrow Connector 62"/>
                          <wps:cNvCnPr/>
                          <wps:spPr>
                            <a:xfrm>
                              <a:off x="1292050" y="3717890"/>
                              <a:ext cx="0" cy="7461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3" name="Straight Arrow Connector 63"/>
                          <wps:cNvCnPr/>
                          <wps:spPr>
                            <a:xfrm flipH="1">
                              <a:off x="2317701" y="4810645"/>
                              <a:ext cx="596858"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inline>
            </w:drawing>
          </mc:Choice>
          <mc:Fallback>
            <w:pict>
              <v:group w14:anchorId="0CD39C5E" id="Group 6" o:spid="_x0000_s1026" style="width:381.25pt;height:437.95pt;mso-position-horizontal-relative:char;mso-position-vertical-relative:line" coordsize="48420,55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&#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7" o:spid="_x0000_s1027" type="#_x0000_t176" style="position:absolute;left:822;width:43453;height:2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" fillcolor="#ffc000 [3207]" strokecolor="#7f5f00 [1607]" strokeweight="1pt">
                  <v:textbox>
                    <w:txbxContent>
                      <w:p w14:paraId="6E26EFE7" w14:textId="77777777" w:rsidR="005E1EA3" w:rsidRPr="001502CF" w:rsidRDefault="005E1EA3" w:rsidP="005E1EA3">
                        <w:pPr>
                          <w:spacing w:after="0" w:line="240" w:lineRule="auto"/>
                          <w:jc w:val="center"/>
                          <w:rPr>
                            <w:rFonts w:ascii="Arial" w:hAnsi="Arial" w:cs="Arial"/>
                            <w:b/>
                            <w:color w:val="000000" w:themeColor="text1"/>
                            <w:sz w:val="18"/>
                            <w:szCs w:val="18"/>
                          </w:rPr>
                        </w:pPr>
                        <w:r w:rsidRPr="001502CF">
                          <w:rPr>
                            <w:rFonts w:ascii="Arial" w:hAnsi="Arial" w:cs="Arial"/>
                            <w:b/>
                            <w:color w:val="000000" w:themeColor="text1"/>
                            <w:sz w:val="18"/>
                            <w:szCs w:val="18"/>
                          </w:rPr>
                          <w:t>Identification of studies</w:t>
                        </w:r>
                        <w:r>
                          <w:rPr>
                            <w:rFonts w:ascii="Arial" w:hAnsi="Arial" w:cs="Arial"/>
                            <w:b/>
                            <w:color w:val="000000" w:themeColor="text1"/>
                            <w:sz w:val="18"/>
                            <w:szCs w:val="18"/>
                          </w:rPr>
                          <w:t xml:space="preserve"> via databases and grey literature</w:t>
                        </w:r>
                      </w:p>
                    </w:txbxContent>
                  </v:textbox>
                </v:shape>
                <v:group id="Group 8" o:spid="_x0000_s1028" style="position:absolute;top:3291;width:48420;height:52332" coordsize="48420,52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type id="_x0000_t32" coordsize="21600,21600" o:spt="32" o:oned="t" path="m,l21600,21600e" filled="f">
                    <v:path arrowok="t" fillok="f" o:connecttype="none"/>
                    <o:lock v:ext="edit" shapetype="t"/>
                  </v:shapetype>
                  <v:shape id="Straight Arrow Connector 9" o:spid="_x0000_s1029" type="#_x0000_t32" style="position:absolute;left:23513;top:6288;width:56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" strokecolor="black [3213]" strokeweight=".5pt">
                    <v:stroke endarrow="block" joinstyle="miter"/>
                  </v:shape>
                  <v:shape id="Straight Arrow Connector 10" o:spid="_x0000_s1030" type="#_x0000_t32" style="position:absolute;left:23513;top:18045;width:56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" strokecolor="black [3213]" strokeweight=".5pt">
                    <v:stroke endarrow="block" joinstyle="miter"/>
                  </v:shape>
                  <v:shape id="Straight Arrow Connector 11" o:spid="_x0000_s1031" type="#_x0000_t32" style="position:absolute;left:23613;top:26485;width:56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" strokecolor="black [3213]" strokeweight=".5pt">
                    <v:stroke endarrow="block" joinstyle="miter"/>
                  </v:shape>
                  <v:shape id="Straight Arrow Connector 13" o:spid="_x0000_s1032" type="#_x0000_t32" style="position:absolute;left:23714;top:34725;width:56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" strokecolor="black [3213]" strokeweight=".5pt">
                    <v:stroke endarrow="block" joinstyle="miter"/>
                  </v:shape>
                  <v:group id="Group 14" o:spid="_x0000_s1033" style="position:absolute;width:48420;height:52331" coordsize="48420,52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15" o:spid="_x0000_s1034" style="position:absolute;left:4595;top:225;width:18872;height:12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" filled="f" strokecolor="black [3213]" strokeweight="1pt">
                      <v:textbox>
                        <w:txbxContent>
                          <w:p w14:paraId="18B9C54E" w14:textId="77777777" w:rsidR="005E1EA3" w:rsidRDefault="005E1EA3" w:rsidP="005E1EA3">
                            <w:pPr>
                              <w:spacing w:after="0" w:line="240" w:lineRule="auto"/>
                              <w:rPr>
                                <w:rFonts w:ascii="Arial" w:hAnsi="Arial" w:cs="Arial"/>
                                <w:color w:val="000000" w:themeColor="text1"/>
                                <w:sz w:val="18"/>
                                <w:szCs w:val="20"/>
                              </w:rPr>
                            </w:pPr>
                            <w:r w:rsidRPr="00560609">
                              <w:rPr>
                                <w:rFonts w:ascii="Arial" w:hAnsi="Arial" w:cs="Arial"/>
                                <w:color w:val="000000" w:themeColor="text1"/>
                                <w:sz w:val="18"/>
                                <w:szCs w:val="20"/>
                              </w:rPr>
                              <w:t>Records</w:t>
                            </w:r>
                            <w:r>
                              <w:rPr>
                                <w:rFonts w:ascii="Arial" w:hAnsi="Arial" w:cs="Arial"/>
                                <w:color w:val="000000" w:themeColor="text1"/>
                                <w:sz w:val="18"/>
                                <w:szCs w:val="20"/>
                              </w:rPr>
                              <w:t xml:space="preserve"> identified from:</w:t>
                            </w:r>
                          </w:p>
                          <w:p w14:paraId="29D2FE2E" w14:textId="77777777" w:rsidR="005E1EA3" w:rsidRDefault="005E1EA3" w:rsidP="005E1EA3">
                            <w:pPr>
                              <w:spacing w:after="0" w:line="240" w:lineRule="auto"/>
                              <w:ind w:left="284"/>
                              <w:rPr>
                                <w:rFonts w:ascii="Arial" w:hAnsi="Arial" w:cs="Arial"/>
                                <w:color w:val="000000" w:themeColor="text1"/>
                                <w:sz w:val="18"/>
                                <w:szCs w:val="20"/>
                              </w:rPr>
                            </w:pPr>
                            <w:r>
                              <w:rPr>
                                <w:rFonts w:ascii="Arial" w:hAnsi="Arial" w:cs="Arial"/>
                                <w:color w:val="000000" w:themeColor="text1"/>
                                <w:sz w:val="18"/>
                                <w:szCs w:val="20"/>
                              </w:rPr>
                              <w:t>Databases (n = 894)</w:t>
                            </w:r>
                          </w:p>
                          <w:p w14:paraId="1E6DF112" w14:textId="77777777" w:rsidR="005E1EA3" w:rsidRPr="00560609" w:rsidRDefault="005E1EA3" w:rsidP="005E1EA3">
                            <w:pPr>
                              <w:spacing w:after="0" w:line="240" w:lineRule="auto"/>
                              <w:ind w:left="284"/>
                              <w:rPr>
                                <w:rFonts w:ascii="Arial" w:hAnsi="Arial" w:cs="Arial"/>
                                <w:color w:val="000000" w:themeColor="text1"/>
                                <w:sz w:val="18"/>
                                <w:szCs w:val="20"/>
                              </w:rPr>
                            </w:pPr>
                          </w:p>
                        </w:txbxContent>
                      </v:textbox>
                    </v:rect>
                    <v:rect id="Rectangle 16" o:spid="_x0000_s1035" style="position:absolute;left:29360;top:225;width:18872;height:12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" filled="f" strokecolor="black [3213]" strokeweight="1pt">
                      <v:textbox>
                        <w:txbxContent>
                          <w:p w14:paraId="1A41AD03" w14:textId="77777777" w:rsidR="005E1EA3" w:rsidRDefault="005E1EA3" w:rsidP="005E1EA3">
                            <w:pPr>
                              <w:spacing w:after="0" w:line="240" w:lineRule="auto"/>
                              <w:rPr>
                                <w:rFonts w:ascii="Arial" w:hAnsi="Arial" w:cs="Arial"/>
                                <w:color w:val="000000" w:themeColor="text1"/>
                                <w:sz w:val="18"/>
                                <w:szCs w:val="20"/>
                              </w:rPr>
                            </w:pPr>
                            <w:r w:rsidRPr="00560609">
                              <w:rPr>
                                <w:rFonts w:ascii="Arial" w:hAnsi="Arial" w:cs="Arial"/>
                                <w:color w:val="000000" w:themeColor="text1"/>
                                <w:sz w:val="18"/>
                                <w:szCs w:val="20"/>
                              </w:rPr>
                              <w:t>Records</w:t>
                            </w:r>
                            <w:r>
                              <w:rPr>
                                <w:rFonts w:ascii="Arial" w:hAnsi="Arial" w:cs="Arial"/>
                                <w:color w:val="000000" w:themeColor="text1"/>
                                <w:sz w:val="18"/>
                                <w:szCs w:val="20"/>
                              </w:rPr>
                              <w:t xml:space="preserve"> removed </w:t>
                            </w:r>
                            <w:r w:rsidRPr="00A85C0A">
                              <w:rPr>
                                <w:rFonts w:ascii="Arial" w:hAnsi="Arial" w:cs="Arial"/>
                                <w:i/>
                                <w:iCs/>
                                <w:color w:val="000000" w:themeColor="text1"/>
                                <w:sz w:val="18"/>
                                <w:szCs w:val="20"/>
                              </w:rPr>
                              <w:t>before screening</w:t>
                            </w:r>
                            <w:r>
                              <w:rPr>
                                <w:rFonts w:ascii="Arial" w:hAnsi="Arial" w:cs="Arial"/>
                                <w:color w:val="000000" w:themeColor="text1"/>
                                <w:sz w:val="18"/>
                                <w:szCs w:val="20"/>
                              </w:rPr>
                              <w:t>:</w:t>
                            </w:r>
                          </w:p>
                          <w:p w14:paraId="649705B5" w14:textId="77777777" w:rsidR="005E1EA3" w:rsidRDefault="005E1EA3" w:rsidP="005E1EA3">
                            <w:pPr>
                              <w:spacing w:after="0" w:line="240" w:lineRule="auto"/>
                              <w:ind w:left="284"/>
                              <w:rPr>
                                <w:rFonts w:ascii="Arial" w:hAnsi="Arial" w:cs="Arial"/>
                                <w:color w:val="000000" w:themeColor="text1"/>
                                <w:sz w:val="18"/>
                                <w:szCs w:val="20"/>
                              </w:rPr>
                            </w:pPr>
                            <w:r>
                              <w:rPr>
                                <w:rFonts w:ascii="Arial" w:hAnsi="Arial" w:cs="Arial"/>
                                <w:color w:val="000000" w:themeColor="text1"/>
                                <w:sz w:val="18"/>
                                <w:szCs w:val="20"/>
                              </w:rPr>
                              <w:t>Duplicate records removed  (n = 279)</w:t>
                            </w:r>
                          </w:p>
                          <w:p w14:paraId="10C2E4BF" w14:textId="77777777" w:rsidR="005E1EA3" w:rsidRDefault="005E1EA3" w:rsidP="005E1EA3">
                            <w:pPr>
                              <w:spacing w:after="0" w:line="240" w:lineRule="auto"/>
                              <w:ind w:left="284"/>
                              <w:rPr>
                                <w:rFonts w:ascii="Arial" w:hAnsi="Arial" w:cs="Arial"/>
                                <w:color w:val="000000" w:themeColor="text1"/>
                                <w:sz w:val="18"/>
                                <w:szCs w:val="20"/>
                              </w:rPr>
                            </w:pPr>
                            <w:r>
                              <w:rPr>
                                <w:rFonts w:ascii="Arial" w:hAnsi="Arial" w:cs="Arial"/>
                                <w:color w:val="000000" w:themeColor="text1"/>
                                <w:sz w:val="18"/>
                                <w:szCs w:val="20"/>
                              </w:rPr>
                              <w:t>Records marked as ineligible by automation tools (n = 0)</w:t>
                            </w:r>
                          </w:p>
                          <w:p w14:paraId="1FCE2DC2" w14:textId="77777777" w:rsidR="005E1EA3" w:rsidRPr="00560609" w:rsidRDefault="005E1EA3" w:rsidP="005E1EA3">
                            <w:pPr>
                              <w:spacing w:after="0" w:line="240" w:lineRule="auto"/>
                              <w:ind w:left="284"/>
                              <w:rPr>
                                <w:rFonts w:ascii="Arial" w:hAnsi="Arial" w:cs="Arial"/>
                                <w:color w:val="000000" w:themeColor="text1"/>
                                <w:sz w:val="18"/>
                                <w:szCs w:val="20"/>
                              </w:rPr>
                            </w:pPr>
                            <w:r>
                              <w:rPr>
                                <w:rFonts w:ascii="Arial" w:hAnsi="Arial" w:cs="Arial"/>
                                <w:color w:val="000000" w:themeColor="text1"/>
                                <w:sz w:val="18"/>
                                <w:szCs w:val="20"/>
                              </w:rPr>
                              <w:t>Records removed for other reasons (n = 0)</w:t>
                            </w:r>
                          </w:p>
                        </w:txbxContent>
                      </v:textbox>
                    </v:rect>
                    <v:rect id="Rectangle 17" o:spid="_x0000_s1036" style="position:absolute;left:4595;top:15560;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" filled="f" strokecolor="black [3213]" strokeweight="1pt">
                      <v:textbox>
                        <w:txbxContent>
                          <w:p w14:paraId="72934755" w14:textId="77777777" w:rsidR="005E1EA3" w:rsidRDefault="005E1EA3" w:rsidP="005E1EA3">
                            <w:pPr>
                              <w:spacing w:after="0" w:line="240" w:lineRule="auto"/>
                              <w:rPr>
                                <w:rFonts w:ascii="Arial" w:hAnsi="Arial" w:cs="Arial"/>
                                <w:color w:val="000000" w:themeColor="text1"/>
                                <w:sz w:val="18"/>
                                <w:szCs w:val="20"/>
                              </w:rPr>
                            </w:pPr>
                            <w:r>
                              <w:rPr>
                                <w:rFonts w:ascii="Arial" w:hAnsi="Arial" w:cs="Arial"/>
                                <w:color w:val="000000" w:themeColor="text1"/>
                                <w:sz w:val="18"/>
                                <w:szCs w:val="20"/>
                              </w:rPr>
                              <w:t>Title/abstracts screened</w:t>
                            </w:r>
                          </w:p>
                          <w:p w14:paraId="17247893" w14:textId="77777777" w:rsidR="005E1EA3" w:rsidRPr="00560609" w:rsidRDefault="005E1EA3" w:rsidP="005E1EA3">
                            <w:pPr>
                              <w:spacing w:after="0" w:line="240" w:lineRule="auto"/>
                              <w:rPr>
                                <w:rFonts w:ascii="Arial" w:hAnsi="Arial" w:cs="Arial"/>
                                <w:color w:val="000000" w:themeColor="text1"/>
                                <w:sz w:val="18"/>
                                <w:szCs w:val="20"/>
                              </w:rPr>
                            </w:pPr>
                            <w:r>
                              <w:rPr>
                                <w:rFonts w:ascii="Arial" w:hAnsi="Arial" w:cs="Arial"/>
                                <w:color w:val="000000" w:themeColor="text1"/>
                                <w:sz w:val="18"/>
                                <w:szCs w:val="20"/>
                              </w:rPr>
                              <w:t>(n = 615)</w:t>
                            </w:r>
                          </w:p>
                        </w:txbxContent>
                      </v:textbox>
                    </v:rect>
                    <v:rect id="Rectangle 19" o:spid="_x0000_s1037" style="position:absolute;left:29456;top:15560;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" filled="f" strokecolor="black [3213]" strokeweight="1pt">
                      <v:textbox>
                        <w:txbxContent>
                          <w:p w14:paraId="3FB646FF" w14:textId="77777777" w:rsidR="005E1EA3" w:rsidRDefault="005E1EA3" w:rsidP="005E1EA3">
                            <w:pPr>
                              <w:spacing w:after="0" w:line="240" w:lineRule="auto"/>
                              <w:rPr>
                                <w:rFonts w:ascii="Arial" w:hAnsi="Arial" w:cs="Arial"/>
                                <w:color w:val="000000" w:themeColor="text1"/>
                                <w:sz w:val="18"/>
                                <w:szCs w:val="20"/>
                              </w:rPr>
                            </w:pPr>
                            <w:r>
                              <w:rPr>
                                <w:rFonts w:ascii="Arial" w:hAnsi="Arial" w:cs="Arial"/>
                                <w:color w:val="000000" w:themeColor="text1"/>
                                <w:sz w:val="18"/>
                                <w:szCs w:val="20"/>
                              </w:rPr>
                              <w:t>Excluded</w:t>
                            </w:r>
                          </w:p>
                          <w:p w14:paraId="4ECE7230" w14:textId="77777777" w:rsidR="005E1EA3" w:rsidRPr="00560609" w:rsidRDefault="005E1EA3" w:rsidP="005E1EA3">
                            <w:pPr>
                              <w:spacing w:after="0" w:line="240" w:lineRule="auto"/>
                              <w:rPr>
                                <w:rFonts w:ascii="Arial" w:hAnsi="Arial" w:cs="Arial"/>
                                <w:color w:val="000000" w:themeColor="text1"/>
                                <w:sz w:val="18"/>
                                <w:szCs w:val="20"/>
                              </w:rPr>
                            </w:pPr>
                            <w:r>
                              <w:rPr>
                                <w:rFonts w:ascii="Arial" w:hAnsi="Arial" w:cs="Arial"/>
                                <w:color w:val="000000" w:themeColor="text1"/>
                                <w:sz w:val="18"/>
                                <w:szCs w:val="20"/>
                              </w:rPr>
                              <w:t>(n = 569)</w:t>
                            </w:r>
                          </w:p>
                        </w:txbxContent>
                      </v:textbox>
                    </v:rect>
                    <v:rect id="Rectangle 27" o:spid="_x0000_s1038" style="position:absolute;left:4595;top:23752;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" filled="f" strokecolor="black [3213]" strokeweight="1pt">
                      <v:textbox>
                        <w:txbxContent>
                          <w:p w14:paraId="43401698" w14:textId="77777777" w:rsidR="005E1EA3" w:rsidRDefault="005E1EA3" w:rsidP="005E1EA3">
                            <w:pPr>
                              <w:spacing w:after="0" w:line="240" w:lineRule="auto"/>
                              <w:rPr>
                                <w:rFonts w:ascii="Arial" w:hAnsi="Arial" w:cs="Arial"/>
                                <w:color w:val="000000" w:themeColor="text1"/>
                                <w:sz w:val="18"/>
                                <w:szCs w:val="20"/>
                              </w:rPr>
                            </w:pPr>
                            <w:r w:rsidRPr="00560609">
                              <w:rPr>
                                <w:rFonts w:ascii="Arial" w:hAnsi="Arial" w:cs="Arial"/>
                                <w:color w:val="000000" w:themeColor="text1"/>
                                <w:sz w:val="18"/>
                                <w:szCs w:val="20"/>
                              </w:rPr>
                              <w:t>Re</w:t>
                            </w:r>
                            <w:r>
                              <w:rPr>
                                <w:rFonts w:ascii="Arial" w:hAnsi="Arial" w:cs="Arial"/>
                                <w:color w:val="000000" w:themeColor="text1"/>
                                <w:sz w:val="18"/>
                                <w:szCs w:val="20"/>
                              </w:rPr>
                              <w:t>p</w:t>
                            </w:r>
                            <w:r w:rsidRPr="00560609">
                              <w:rPr>
                                <w:rFonts w:ascii="Arial" w:hAnsi="Arial" w:cs="Arial"/>
                                <w:color w:val="000000" w:themeColor="text1"/>
                                <w:sz w:val="18"/>
                                <w:szCs w:val="20"/>
                              </w:rPr>
                              <w:t>or</w:t>
                            </w:r>
                            <w:r>
                              <w:rPr>
                                <w:rFonts w:ascii="Arial" w:hAnsi="Arial" w:cs="Arial"/>
                                <w:color w:val="000000" w:themeColor="text1"/>
                                <w:sz w:val="18"/>
                                <w:szCs w:val="20"/>
                              </w:rPr>
                              <w:t>t</w:t>
                            </w:r>
                            <w:r w:rsidRPr="00560609">
                              <w:rPr>
                                <w:rFonts w:ascii="Arial" w:hAnsi="Arial" w:cs="Arial"/>
                                <w:color w:val="000000" w:themeColor="text1"/>
                                <w:sz w:val="18"/>
                                <w:szCs w:val="20"/>
                              </w:rPr>
                              <w:t>s</w:t>
                            </w:r>
                            <w:r>
                              <w:rPr>
                                <w:rFonts w:ascii="Arial" w:hAnsi="Arial" w:cs="Arial"/>
                                <w:color w:val="000000" w:themeColor="text1"/>
                                <w:sz w:val="18"/>
                                <w:szCs w:val="20"/>
                              </w:rPr>
                              <w:t xml:space="preserve"> sought for retrieval</w:t>
                            </w:r>
                          </w:p>
                          <w:p w14:paraId="0CAFA2BC" w14:textId="77777777" w:rsidR="005E1EA3" w:rsidRPr="00560609" w:rsidRDefault="005E1EA3" w:rsidP="005E1EA3">
                            <w:pPr>
                              <w:spacing w:after="0" w:line="240" w:lineRule="auto"/>
                              <w:rPr>
                                <w:rFonts w:ascii="Arial" w:hAnsi="Arial" w:cs="Arial"/>
                                <w:color w:val="000000" w:themeColor="text1"/>
                                <w:sz w:val="18"/>
                                <w:szCs w:val="20"/>
                              </w:rPr>
                            </w:pPr>
                            <w:r>
                              <w:rPr>
                                <w:rFonts w:ascii="Arial" w:hAnsi="Arial" w:cs="Arial"/>
                                <w:color w:val="000000" w:themeColor="text1"/>
                                <w:sz w:val="18"/>
                                <w:szCs w:val="20"/>
                              </w:rPr>
                              <w:t>(n = 46)</w:t>
                            </w:r>
                          </w:p>
                        </w:txbxContent>
                      </v:textbox>
                    </v:rect>
                    <v:rect id="Rectangle 29" o:spid="_x0000_s1039" style="position:absolute;left:29456;top:23942;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" filled="f" strokecolor="black [3213]" strokeweight="1pt">
                      <v:textbox>
                        <w:txbxContent>
                          <w:p w14:paraId="06D1C74C" w14:textId="77777777" w:rsidR="005E1EA3" w:rsidRDefault="005E1EA3" w:rsidP="005E1EA3">
                            <w:pPr>
                              <w:spacing w:after="0" w:line="240" w:lineRule="auto"/>
                              <w:rPr>
                                <w:rFonts w:ascii="Arial" w:hAnsi="Arial" w:cs="Arial"/>
                                <w:color w:val="000000" w:themeColor="text1"/>
                                <w:sz w:val="18"/>
                                <w:szCs w:val="20"/>
                              </w:rPr>
                            </w:pPr>
                            <w:r w:rsidRPr="00560609">
                              <w:rPr>
                                <w:rFonts w:ascii="Arial" w:hAnsi="Arial" w:cs="Arial"/>
                                <w:color w:val="000000" w:themeColor="text1"/>
                                <w:sz w:val="18"/>
                                <w:szCs w:val="20"/>
                              </w:rPr>
                              <w:t>Re</w:t>
                            </w:r>
                            <w:r>
                              <w:rPr>
                                <w:rFonts w:ascii="Arial" w:hAnsi="Arial" w:cs="Arial"/>
                                <w:color w:val="000000" w:themeColor="text1"/>
                                <w:sz w:val="18"/>
                                <w:szCs w:val="20"/>
                              </w:rPr>
                              <w:t>p</w:t>
                            </w:r>
                            <w:r w:rsidRPr="00560609">
                              <w:rPr>
                                <w:rFonts w:ascii="Arial" w:hAnsi="Arial" w:cs="Arial"/>
                                <w:color w:val="000000" w:themeColor="text1"/>
                                <w:sz w:val="18"/>
                                <w:szCs w:val="20"/>
                              </w:rPr>
                              <w:t>or</w:t>
                            </w:r>
                            <w:r>
                              <w:rPr>
                                <w:rFonts w:ascii="Arial" w:hAnsi="Arial" w:cs="Arial"/>
                                <w:color w:val="000000" w:themeColor="text1"/>
                                <w:sz w:val="18"/>
                                <w:szCs w:val="20"/>
                              </w:rPr>
                              <w:t>t</w:t>
                            </w:r>
                            <w:r w:rsidRPr="00560609">
                              <w:rPr>
                                <w:rFonts w:ascii="Arial" w:hAnsi="Arial" w:cs="Arial"/>
                                <w:color w:val="000000" w:themeColor="text1"/>
                                <w:sz w:val="18"/>
                                <w:szCs w:val="20"/>
                              </w:rPr>
                              <w:t>s</w:t>
                            </w:r>
                            <w:r>
                              <w:rPr>
                                <w:rFonts w:ascii="Arial" w:hAnsi="Arial" w:cs="Arial"/>
                                <w:color w:val="000000" w:themeColor="text1"/>
                                <w:sz w:val="18"/>
                                <w:szCs w:val="20"/>
                              </w:rPr>
                              <w:t xml:space="preserve"> not retrievable</w:t>
                            </w:r>
                          </w:p>
                          <w:p w14:paraId="38D768D4" w14:textId="77777777" w:rsidR="005E1EA3" w:rsidRPr="00560609" w:rsidRDefault="005E1EA3" w:rsidP="005E1EA3">
                            <w:pPr>
                              <w:spacing w:after="0" w:line="240" w:lineRule="auto"/>
                              <w:rPr>
                                <w:rFonts w:ascii="Arial" w:hAnsi="Arial" w:cs="Arial"/>
                                <w:color w:val="000000" w:themeColor="text1"/>
                                <w:sz w:val="18"/>
                                <w:szCs w:val="20"/>
                              </w:rPr>
                            </w:pPr>
                            <w:r>
                              <w:rPr>
                                <w:rFonts w:ascii="Arial" w:hAnsi="Arial" w:cs="Arial"/>
                                <w:color w:val="000000" w:themeColor="text1"/>
                                <w:sz w:val="18"/>
                                <w:szCs w:val="20"/>
                              </w:rPr>
                              <w:t>(n = 3)</w:t>
                            </w:r>
                          </w:p>
                        </w:txbxContent>
                      </v:textbox>
                    </v:rect>
                    <v:rect id="Rectangle 31" o:spid="_x0000_s1040" style="position:absolute;left:4595;top:31943;width:18872;height:5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" filled="f" strokecolor="black [3213]" strokeweight="1pt">
                      <v:textbox>
                        <w:txbxContent>
                          <w:p w14:paraId="5B86084E" w14:textId="77777777" w:rsidR="005E1EA3" w:rsidRDefault="005E1EA3" w:rsidP="005E1EA3">
                            <w:pPr>
                              <w:spacing w:after="0" w:line="240" w:lineRule="auto"/>
                              <w:rPr>
                                <w:rFonts w:ascii="Arial" w:hAnsi="Arial" w:cs="Arial"/>
                                <w:color w:val="000000" w:themeColor="text1"/>
                                <w:sz w:val="18"/>
                                <w:szCs w:val="20"/>
                              </w:rPr>
                            </w:pPr>
                            <w:r w:rsidRPr="00560609">
                              <w:rPr>
                                <w:rFonts w:ascii="Arial" w:hAnsi="Arial" w:cs="Arial"/>
                                <w:color w:val="000000" w:themeColor="text1"/>
                                <w:sz w:val="18"/>
                                <w:szCs w:val="20"/>
                              </w:rPr>
                              <w:t>Re</w:t>
                            </w:r>
                            <w:r>
                              <w:rPr>
                                <w:rFonts w:ascii="Arial" w:hAnsi="Arial" w:cs="Arial"/>
                                <w:color w:val="000000" w:themeColor="text1"/>
                                <w:sz w:val="18"/>
                                <w:szCs w:val="20"/>
                              </w:rPr>
                              <w:t>p</w:t>
                            </w:r>
                            <w:r w:rsidRPr="00560609">
                              <w:rPr>
                                <w:rFonts w:ascii="Arial" w:hAnsi="Arial" w:cs="Arial"/>
                                <w:color w:val="000000" w:themeColor="text1"/>
                                <w:sz w:val="18"/>
                                <w:szCs w:val="20"/>
                              </w:rPr>
                              <w:t>or</w:t>
                            </w:r>
                            <w:r>
                              <w:rPr>
                                <w:rFonts w:ascii="Arial" w:hAnsi="Arial" w:cs="Arial"/>
                                <w:color w:val="000000" w:themeColor="text1"/>
                                <w:sz w:val="18"/>
                                <w:szCs w:val="20"/>
                              </w:rPr>
                              <w:t>t</w:t>
                            </w:r>
                            <w:r w:rsidRPr="00560609">
                              <w:rPr>
                                <w:rFonts w:ascii="Arial" w:hAnsi="Arial" w:cs="Arial"/>
                                <w:color w:val="000000" w:themeColor="text1"/>
                                <w:sz w:val="18"/>
                                <w:szCs w:val="20"/>
                              </w:rPr>
                              <w:t>s</w:t>
                            </w:r>
                            <w:r>
                              <w:rPr>
                                <w:rFonts w:ascii="Arial" w:hAnsi="Arial" w:cs="Arial"/>
                                <w:color w:val="000000" w:themeColor="text1"/>
                                <w:sz w:val="18"/>
                                <w:szCs w:val="20"/>
                              </w:rPr>
                              <w:t xml:space="preserve"> assessed for eligibility</w:t>
                            </w:r>
                          </w:p>
                          <w:p w14:paraId="3FF98847" w14:textId="77777777" w:rsidR="005E1EA3" w:rsidRPr="00560609" w:rsidRDefault="005E1EA3" w:rsidP="005E1EA3">
                            <w:pPr>
                              <w:spacing w:after="0" w:line="240" w:lineRule="auto"/>
                              <w:rPr>
                                <w:rFonts w:ascii="Arial" w:hAnsi="Arial" w:cs="Arial"/>
                                <w:color w:val="000000" w:themeColor="text1"/>
                                <w:sz w:val="18"/>
                                <w:szCs w:val="20"/>
                              </w:rPr>
                            </w:pPr>
                            <w:r>
                              <w:rPr>
                                <w:rFonts w:ascii="Arial" w:hAnsi="Arial" w:cs="Arial"/>
                                <w:color w:val="000000" w:themeColor="text1"/>
                                <w:sz w:val="18"/>
                                <w:szCs w:val="20"/>
                              </w:rPr>
                              <w:t>(n = 43)</w:t>
                            </w:r>
                          </w:p>
                        </w:txbxContent>
                      </v:textbox>
                    </v:rect>
                    <v:rect id="Rectangle 32" o:spid="_x0000_s1041" style="position:absolute;left:29548;top:31941;width:18872;height:120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" filled="f" strokecolor="black [3213]" strokeweight="1pt">
                      <v:textbox>
                        <w:txbxContent>
                          <w:p w14:paraId="5DB170F3" w14:textId="77777777" w:rsidR="005E1EA3" w:rsidRDefault="005E1EA3" w:rsidP="005E1EA3">
                            <w:pPr>
                              <w:spacing w:after="0" w:line="240" w:lineRule="auto"/>
                              <w:rPr>
                                <w:rFonts w:ascii="Arial" w:hAnsi="Arial" w:cs="Arial"/>
                                <w:color w:val="000000" w:themeColor="text1"/>
                                <w:sz w:val="18"/>
                                <w:szCs w:val="20"/>
                              </w:rPr>
                            </w:pPr>
                            <w:r w:rsidRPr="00560609">
                              <w:rPr>
                                <w:rFonts w:ascii="Arial" w:hAnsi="Arial" w:cs="Arial"/>
                                <w:color w:val="000000" w:themeColor="text1"/>
                                <w:sz w:val="18"/>
                                <w:szCs w:val="20"/>
                              </w:rPr>
                              <w:t>Re</w:t>
                            </w:r>
                            <w:r>
                              <w:rPr>
                                <w:rFonts w:ascii="Arial" w:hAnsi="Arial" w:cs="Arial"/>
                                <w:color w:val="000000" w:themeColor="text1"/>
                                <w:sz w:val="18"/>
                                <w:szCs w:val="20"/>
                              </w:rPr>
                              <w:t>p</w:t>
                            </w:r>
                            <w:r w:rsidRPr="00560609">
                              <w:rPr>
                                <w:rFonts w:ascii="Arial" w:hAnsi="Arial" w:cs="Arial"/>
                                <w:color w:val="000000" w:themeColor="text1"/>
                                <w:sz w:val="18"/>
                                <w:szCs w:val="20"/>
                              </w:rPr>
                              <w:t>or</w:t>
                            </w:r>
                            <w:r>
                              <w:rPr>
                                <w:rFonts w:ascii="Arial" w:hAnsi="Arial" w:cs="Arial"/>
                                <w:color w:val="000000" w:themeColor="text1"/>
                                <w:sz w:val="18"/>
                                <w:szCs w:val="20"/>
                              </w:rPr>
                              <w:t>t</w:t>
                            </w:r>
                            <w:r w:rsidRPr="00560609">
                              <w:rPr>
                                <w:rFonts w:ascii="Arial" w:hAnsi="Arial" w:cs="Arial"/>
                                <w:color w:val="000000" w:themeColor="text1"/>
                                <w:sz w:val="18"/>
                                <w:szCs w:val="20"/>
                              </w:rPr>
                              <w:t>s</w:t>
                            </w:r>
                            <w:r>
                              <w:rPr>
                                <w:rFonts w:ascii="Arial" w:hAnsi="Arial" w:cs="Arial"/>
                                <w:color w:val="000000" w:themeColor="text1"/>
                                <w:sz w:val="18"/>
                                <w:szCs w:val="20"/>
                              </w:rPr>
                              <w:t xml:space="preserve"> excluded:</w:t>
                            </w:r>
                          </w:p>
                          <w:p w14:paraId="7B470A4B" w14:textId="77777777" w:rsidR="005E1EA3" w:rsidRDefault="005E1EA3" w:rsidP="005E1EA3">
                            <w:pPr>
                              <w:spacing w:after="0" w:line="240" w:lineRule="auto"/>
                              <w:ind w:left="284"/>
                              <w:rPr>
                                <w:rFonts w:ascii="Arial" w:hAnsi="Arial" w:cs="Arial"/>
                                <w:color w:val="000000" w:themeColor="text1"/>
                                <w:sz w:val="18"/>
                                <w:szCs w:val="20"/>
                              </w:rPr>
                            </w:pPr>
                            <w:r>
                              <w:rPr>
                                <w:rFonts w:ascii="Arial" w:hAnsi="Arial" w:cs="Arial"/>
                                <w:color w:val="000000" w:themeColor="text1"/>
                                <w:sz w:val="18"/>
                                <w:szCs w:val="20"/>
                              </w:rPr>
                              <w:t>Publication type (n = 7)</w:t>
                            </w:r>
                          </w:p>
                          <w:p w14:paraId="6F62CE4A" w14:textId="77777777" w:rsidR="005E1EA3" w:rsidRDefault="005E1EA3" w:rsidP="005E1EA3">
                            <w:pPr>
                              <w:spacing w:after="0" w:line="240" w:lineRule="auto"/>
                              <w:ind w:left="284"/>
                              <w:rPr>
                                <w:rFonts w:ascii="Arial" w:hAnsi="Arial" w:cs="Arial"/>
                                <w:color w:val="000000" w:themeColor="text1"/>
                                <w:sz w:val="18"/>
                                <w:szCs w:val="20"/>
                              </w:rPr>
                            </w:pPr>
                            <w:r>
                              <w:rPr>
                                <w:rFonts w:ascii="Arial" w:hAnsi="Arial" w:cs="Arial"/>
                                <w:color w:val="000000" w:themeColor="text1"/>
                                <w:sz w:val="18"/>
                                <w:szCs w:val="20"/>
                              </w:rPr>
                              <w:t>Contained &lt;15 subjects (n = 1)</w:t>
                            </w:r>
                          </w:p>
                          <w:p w14:paraId="3C90CE37" w14:textId="77777777" w:rsidR="005E1EA3" w:rsidRDefault="005E1EA3" w:rsidP="005E1EA3">
                            <w:pPr>
                              <w:spacing w:after="0" w:line="240" w:lineRule="auto"/>
                              <w:ind w:left="284"/>
                              <w:rPr>
                                <w:rFonts w:ascii="Arial" w:hAnsi="Arial" w:cs="Arial"/>
                                <w:color w:val="000000" w:themeColor="text1"/>
                                <w:sz w:val="18"/>
                                <w:szCs w:val="20"/>
                              </w:rPr>
                            </w:pPr>
                            <w:r>
                              <w:rPr>
                                <w:rFonts w:ascii="Arial" w:hAnsi="Arial" w:cs="Arial"/>
                                <w:color w:val="000000" w:themeColor="text1"/>
                                <w:sz w:val="18"/>
                                <w:szCs w:val="20"/>
                              </w:rPr>
                              <w:t>Did not report effect on stage, incidence or referral (n = 4)</w:t>
                            </w:r>
                          </w:p>
                          <w:p w14:paraId="1A43EC06" w14:textId="77777777" w:rsidR="005E1EA3" w:rsidRDefault="005E1EA3" w:rsidP="005E1EA3">
                            <w:pPr>
                              <w:spacing w:after="0" w:line="240" w:lineRule="auto"/>
                              <w:ind w:left="284"/>
                              <w:rPr>
                                <w:rFonts w:ascii="Arial" w:hAnsi="Arial" w:cs="Arial"/>
                                <w:color w:val="000000" w:themeColor="text1"/>
                                <w:sz w:val="18"/>
                                <w:szCs w:val="20"/>
                              </w:rPr>
                            </w:pPr>
                            <w:r>
                              <w:rPr>
                                <w:rFonts w:ascii="Arial" w:hAnsi="Arial" w:cs="Arial"/>
                                <w:color w:val="000000" w:themeColor="text1"/>
                                <w:sz w:val="18"/>
                                <w:szCs w:val="20"/>
                              </w:rPr>
                              <w:t>Did not investigate HNC (n = 1)</w:t>
                            </w:r>
                          </w:p>
                          <w:p w14:paraId="3AC26611" w14:textId="77777777" w:rsidR="005E1EA3" w:rsidRPr="00560609" w:rsidRDefault="005E1EA3" w:rsidP="005E1EA3">
                            <w:pPr>
                              <w:spacing w:after="0" w:line="240" w:lineRule="auto"/>
                              <w:ind w:left="284"/>
                              <w:rPr>
                                <w:rFonts w:ascii="Arial" w:hAnsi="Arial" w:cs="Arial"/>
                                <w:color w:val="000000" w:themeColor="text1"/>
                                <w:sz w:val="18"/>
                                <w:szCs w:val="20"/>
                              </w:rPr>
                            </w:pPr>
                          </w:p>
                        </w:txbxContent>
                      </v:textbox>
                    </v:rect>
                    <v:rect id="Rectangle 33" o:spid="_x0000_s1042" style="position:absolute;left:4405;top:44897;width:18872;height:7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" filled="f" strokecolor="black [3213]" strokeweight="1pt">
                      <v:textbox>
                        <w:txbxContent>
                          <w:p w14:paraId="783B6BD5" w14:textId="77777777" w:rsidR="005E1EA3" w:rsidRDefault="005E1EA3" w:rsidP="005E1EA3">
                            <w:pPr>
                              <w:spacing w:after="0" w:line="240" w:lineRule="auto"/>
                              <w:rPr>
                                <w:rFonts w:ascii="Arial" w:hAnsi="Arial" w:cs="Arial"/>
                                <w:color w:val="000000" w:themeColor="text1"/>
                                <w:sz w:val="18"/>
                                <w:szCs w:val="20"/>
                              </w:rPr>
                            </w:pPr>
                            <w:r>
                              <w:rPr>
                                <w:rFonts w:ascii="Arial" w:hAnsi="Arial" w:cs="Arial"/>
                                <w:color w:val="000000" w:themeColor="text1"/>
                                <w:sz w:val="18"/>
                                <w:szCs w:val="20"/>
                              </w:rPr>
                              <w:t>Reports included in review</w:t>
                            </w:r>
                          </w:p>
                          <w:p w14:paraId="1AA4C44A" w14:textId="77777777" w:rsidR="005E1EA3" w:rsidRDefault="005E1EA3" w:rsidP="005E1EA3">
                            <w:pPr>
                              <w:spacing w:after="0" w:line="240" w:lineRule="auto"/>
                              <w:rPr>
                                <w:rFonts w:ascii="Arial" w:hAnsi="Arial" w:cs="Arial"/>
                                <w:color w:val="000000" w:themeColor="text1"/>
                                <w:sz w:val="18"/>
                                <w:szCs w:val="20"/>
                              </w:rPr>
                            </w:pPr>
                            <w:r>
                              <w:rPr>
                                <w:rFonts w:ascii="Arial" w:hAnsi="Arial" w:cs="Arial"/>
                                <w:color w:val="000000" w:themeColor="text1"/>
                                <w:sz w:val="18"/>
                                <w:szCs w:val="20"/>
                              </w:rPr>
                              <w:t>(n = 31)</w:t>
                            </w:r>
                          </w:p>
                          <w:p w14:paraId="3E0B12BD" w14:textId="77777777" w:rsidR="005E1EA3" w:rsidRDefault="005E1EA3" w:rsidP="005E1EA3">
                            <w:pPr>
                              <w:spacing w:after="0" w:line="240" w:lineRule="auto"/>
                              <w:rPr>
                                <w:rFonts w:ascii="Arial" w:hAnsi="Arial" w:cs="Arial"/>
                                <w:color w:val="000000" w:themeColor="text1"/>
                                <w:sz w:val="18"/>
                                <w:szCs w:val="20"/>
                              </w:rPr>
                            </w:pPr>
                            <w:r>
                              <w:rPr>
                                <w:rFonts w:ascii="Arial" w:hAnsi="Arial" w:cs="Arial"/>
                                <w:color w:val="000000" w:themeColor="text1"/>
                                <w:sz w:val="18"/>
                                <w:szCs w:val="20"/>
                              </w:rPr>
                              <w:t>Studies included in meta-analysis (n = 20)</w:t>
                            </w:r>
                          </w:p>
                          <w:p w14:paraId="49DABDEB" w14:textId="77777777" w:rsidR="005E1EA3" w:rsidRPr="00560609" w:rsidRDefault="005E1EA3" w:rsidP="005E1EA3">
                            <w:pPr>
                              <w:spacing w:after="0" w:line="240" w:lineRule="auto"/>
                              <w:rPr>
                                <w:rFonts w:ascii="Arial" w:hAnsi="Arial" w:cs="Arial"/>
                                <w:color w:val="000000" w:themeColor="text1"/>
                                <w:sz w:val="18"/>
                                <w:szCs w:val="20"/>
                              </w:rPr>
                            </w:pPr>
                          </w:p>
                        </w:txbxContent>
                      </v:textbox>
                    </v:rect>
                    <v:shape id="Flowchart: Alternate Process 35" o:spid="_x0000_s1043" type="#_x0000_t176" style="position:absolute;left:-5037;top:5070;width:12769;height:262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" fillcolor="#9cc2e5 [1944]" strokecolor="black [3213]" strokeweight="1pt">
                      <v:textbox>
                        <w:txbxContent>
                          <w:p w14:paraId="1A054A8D" w14:textId="77777777" w:rsidR="005E1EA3" w:rsidRPr="001502CF" w:rsidRDefault="005E1EA3" w:rsidP="005E1EA3">
                            <w:pPr>
                              <w:spacing w:after="0" w:line="240" w:lineRule="auto"/>
                              <w:jc w:val="center"/>
                              <w:rPr>
                                <w:rFonts w:ascii="Arial" w:hAnsi="Arial" w:cs="Arial"/>
                                <w:b/>
                                <w:color w:val="000000" w:themeColor="text1"/>
                                <w:sz w:val="18"/>
                                <w:szCs w:val="18"/>
                              </w:rPr>
                            </w:pPr>
                            <w:r w:rsidRPr="001502CF">
                              <w:rPr>
                                <w:rFonts w:ascii="Arial" w:hAnsi="Arial" w:cs="Arial"/>
                                <w:b/>
                                <w:color w:val="000000" w:themeColor="text1"/>
                                <w:sz w:val="18"/>
                                <w:szCs w:val="18"/>
                              </w:rPr>
                              <w:t>Identification</w:t>
                            </w:r>
                          </w:p>
                        </w:txbxContent>
                      </v:textbox>
                    </v:shape>
                    <v:shape id="Flowchart: Alternate Process 36" o:spid="_x0000_s1044" type="#_x0000_t176" style="position:absolute;left:-12623;top:28061;width:27873;height:262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" fillcolor="#9cc2e5 [1944]" strokecolor="black [3213]" strokeweight="1pt">
                      <v:textbox>
                        <w:txbxContent>
                          <w:p w14:paraId="0B8416BB" w14:textId="77777777" w:rsidR="005E1EA3" w:rsidRDefault="005E1EA3" w:rsidP="005E1EA3">
                            <w:pPr>
                              <w:spacing w:after="0" w:line="240" w:lineRule="auto"/>
                              <w:jc w:val="center"/>
                              <w:rPr>
                                <w:rFonts w:ascii="Arial" w:hAnsi="Arial" w:cs="Arial"/>
                                <w:b/>
                                <w:color w:val="000000" w:themeColor="text1"/>
                                <w:sz w:val="18"/>
                                <w:szCs w:val="18"/>
                              </w:rPr>
                            </w:pPr>
                            <w:r>
                              <w:rPr>
                                <w:rFonts w:ascii="Arial" w:hAnsi="Arial" w:cs="Arial"/>
                                <w:b/>
                                <w:color w:val="000000" w:themeColor="text1"/>
                                <w:sz w:val="18"/>
                                <w:szCs w:val="18"/>
                              </w:rPr>
                              <w:t>Screening</w:t>
                            </w:r>
                          </w:p>
                          <w:p w14:paraId="6568C93E" w14:textId="77777777" w:rsidR="005E1EA3" w:rsidRPr="001502CF" w:rsidRDefault="005E1EA3" w:rsidP="005E1EA3">
                            <w:pPr>
                              <w:spacing w:after="0" w:line="240" w:lineRule="auto"/>
                              <w:rPr>
                                <w:rFonts w:ascii="Arial" w:hAnsi="Arial" w:cs="Arial"/>
                                <w:b/>
                                <w:color w:val="000000" w:themeColor="text1"/>
                                <w:sz w:val="18"/>
                                <w:szCs w:val="18"/>
                              </w:rPr>
                            </w:pPr>
                          </w:p>
                        </w:txbxContent>
                      </v:textbox>
                    </v:shape>
                    <v:shape id="Flowchart: Alternate Process 57" o:spid="_x0000_s1045" type="#_x0000_t176" style="position:absolute;left:-2345;top:47195;width:7642;height:262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" fillcolor="#9cc2e5 [1944]" strokecolor="black [3213]" strokeweight="1pt">
                      <v:textbox>
                        <w:txbxContent>
                          <w:p w14:paraId="2E42854B" w14:textId="77777777" w:rsidR="005E1EA3" w:rsidRPr="001502CF" w:rsidRDefault="005E1EA3" w:rsidP="005E1EA3">
                            <w:pPr>
                              <w:spacing w:after="0" w:line="240" w:lineRule="auto"/>
                              <w:jc w:val="center"/>
                              <w:rPr>
                                <w:rFonts w:ascii="Arial" w:hAnsi="Arial" w:cs="Arial"/>
                                <w:b/>
                                <w:color w:val="000000" w:themeColor="text1"/>
                                <w:sz w:val="18"/>
                                <w:szCs w:val="18"/>
                              </w:rPr>
                            </w:pPr>
                            <w:r>
                              <w:rPr>
                                <w:rFonts w:ascii="Arial" w:hAnsi="Arial" w:cs="Arial"/>
                                <w:b/>
                                <w:color w:val="000000" w:themeColor="text1"/>
                                <w:sz w:val="18"/>
                                <w:szCs w:val="18"/>
                              </w:rPr>
                              <w:t>Included</w:t>
                            </w:r>
                          </w:p>
                        </w:txbxContent>
                      </v:textbox>
                    </v:shape>
                    <v:rect id="Rectangle 58" o:spid="_x0000_s1046" style="position:absolute;left:29360;top:45661;width:18873;height:52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" filled="f" strokecolor="black [3213]" strokeweight="1pt">
                      <v:textbox>
                        <w:txbxContent>
                          <w:p w14:paraId="2FC8641D" w14:textId="77777777" w:rsidR="005E1EA3" w:rsidRDefault="005E1EA3" w:rsidP="005E1EA3">
                            <w:pPr>
                              <w:spacing w:after="0" w:line="240" w:lineRule="auto"/>
                              <w:rPr>
                                <w:rFonts w:ascii="Arial" w:hAnsi="Arial" w:cs="Arial"/>
                                <w:color w:val="000000" w:themeColor="text1"/>
                                <w:sz w:val="18"/>
                                <w:szCs w:val="20"/>
                              </w:rPr>
                            </w:pPr>
                            <w:r>
                              <w:rPr>
                                <w:rFonts w:ascii="Arial" w:hAnsi="Arial" w:cs="Arial"/>
                                <w:color w:val="000000" w:themeColor="text1"/>
                                <w:sz w:val="18"/>
                                <w:szCs w:val="20"/>
                              </w:rPr>
                              <w:t>Grey Literature</w:t>
                            </w:r>
                          </w:p>
                          <w:p w14:paraId="35B57AD6" w14:textId="77777777" w:rsidR="005E1EA3" w:rsidRPr="00560609" w:rsidRDefault="005E1EA3" w:rsidP="005E1EA3">
                            <w:pPr>
                              <w:spacing w:after="0" w:line="240" w:lineRule="auto"/>
                              <w:rPr>
                                <w:rFonts w:ascii="Arial" w:hAnsi="Arial" w:cs="Arial"/>
                                <w:color w:val="000000" w:themeColor="text1"/>
                                <w:sz w:val="18"/>
                                <w:szCs w:val="20"/>
                              </w:rPr>
                            </w:pPr>
                            <w:r>
                              <w:rPr>
                                <w:rFonts w:ascii="Arial" w:hAnsi="Arial" w:cs="Arial"/>
                                <w:color w:val="000000" w:themeColor="text1"/>
                                <w:sz w:val="18"/>
                                <w:szCs w:val="20"/>
                              </w:rPr>
                              <w:t>(n = 1)</w:t>
                            </w:r>
                          </w:p>
                        </w:txbxContent>
                      </v:textbox>
                    </v:rect>
                  </v:group>
                  <v:shape id="Straight Arrow Connector 59" o:spid="_x0000_s1047" type="#_x0000_t32" style="position:absolute;left:12920;top:12660;width:0;height:28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" strokecolor="black [3213]" strokeweight=".5pt">
                    <v:stroke endarrow="block" joinstyle="miter"/>
                  </v:shape>
                  <v:shape id="Straight Arrow Connector 60" o:spid="_x0000_s1048" type="#_x0000_t32" style="position:absolute;left:12920;top:20800;width:0;height:28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" strokecolor="black [3213]" strokeweight=".5pt">
                    <v:stroke endarrow="block" joinstyle="miter"/>
                  </v:shape>
                  <v:shape id="Straight Arrow Connector 61" o:spid="_x0000_s1049" type="#_x0000_t32" style="position:absolute;left:13020;top:28939;width:0;height:28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" strokecolor="black [3213]" strokeweight=".5pt">
                    <v:stroke endarrow="block" joinstyle="miter"/>
                  </v:shape>
                  <v:shape id="Straight Arrow Connector 62" o:spid="_x0000_s1050" type="#_x0000_t32" style="position:absolute;left:12920;top:37178;width:0;height:74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" strokecolor="black [3213]" strokeweight=".5pt">
                    <v:stroke endarrow="block" joinstyle="miter"/>
                  </v:shape>
                  <v:shape id="Straight Arrow Connector 63" o:spid="_x0000_s1051" type="#_x0000_t32" style="position:absolute;left:23177;top:48106;width:596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" strokecolor="black [3213]" strokeweight=".5pt">
                    <v:stroke endarrow="block" joinstyle="miter"/>
                  </v:shape>
                </v:group>
                <w10:anchorlock/>
              </v:group>
            </w:pict>
          </mc:Fallback>
        </mc:AlternateContent>
      </w:r>
    </w:p>
    <w:p w14:paraId="11215DBE" w14:textId="71CC0621" w:rsidR="002E26B0" w:rsidRDefault="002E26B0" w:rsidP="002E26B0">
      <w:pPr>
        <w:ind w:left="142"/>
        <w:rPr>
          <w:i/>
          <w:iCs/>
        </w:rPr>
      </w:pPr>
      <w:r>
        <w:rPr>
          <w:b/>
          <w:bCs/>
          <w:i/>
          <w:iCs/>
        </w:rPr>
        <w:br w:type="page"/>
      </w:r>
      <w:r>
        <w:rPr>
          <w:b/>
          <w:bCs/>
          <w:i/>
          <w:iCs/>
        </w:rPr>
        <w:lastRenderedPageBreak/>
        <w:t xml:space="preserve">Table 1 </w:t>
      </w:r>
      <w:r>
        <w:rPr>
          <w:i/>
          <w:iCs/>
        </w:rPr>
        <w:t>Included Study Characteristics</w:t>
      </w:r>
    </w:p>
    <w:p w14:paraId="6C43E5C6" w14:textId="33218A4A" w:rsidR="002E26B0" w:rsidRDefault="002E26B0" w:rsidP="002E26B0">
      <w:pPr>
        <w:ind w:left="142"/>
        <w:rPr>
          <w:ins w:id="1" w:author="Kelten Clements" w:date="2022-10-10T23:27:00Z"/>
          <w:i/>
          <w:iCs/>
        </w:rPr>
      </w:pPr>
    </w:p>
    <w:p w14:paraId="28C312A6" w14:textId="77777777" w:rsidR="00A71BE4" w:rsidRPr="002E26B0" w:rsidRDefault="00A71BE4" w:rsidP="002E26B0">
      <w:pPr>
        <w:ind w:left="142"/>
        <w:rPr>
          <w:i/>
          <w:iCs/>
        </w:rPr>
      </w:pPr>
    </w:p>
    <w:tbl>
      <w:tblPr>
        <w:tblpPr w:leftFromText="180" w:rightFromText="180" w:vertAnchor="text" w:horzAnchor="margin" w:tblpXSpec="center" w:tblpY="-1439"/>
        <w:tblW w:w="11273" w:type="dxa"/>
        <w:tblLook w:val="04A0" w:firstRow="1" w:lastRow="0" w:firstColumn="1" w:lastColumn="0" w:noHBand="0" w:noVBand="1"/>
      </w:tblPr>
      <w:tblGrid>
        <w:gridCol w:w="1560"/>
        <w:gridCol w:w="1116"/>
        <w:gridCol w:w="2700"/>
        <w:gridCol w:w="829"/>
        <w:gridCol w:w="1609"/>
        <w:gridCol w:w="2339"/>
        <w:gridCol w:w="1120"/>
      </w:tblGrid>
      <w:tr w:rsidR="002E26B0" w:rsidRPr="00E04686" w14:paraId="250DB8C7" w14:textId="77777777" w:rsidTr="002E26B0">
        <w:trPr>
          <w:trHeight w:val="300"/>
        </w:trPr>
        <w:tc>
          <w:tcPr>
            <w:tcW w:w="1560" w:type="dxa"/>
            <w:tcBorders>
              <w:top w:val="nil"/>
              <w:left w:val="nil"/>
              <w:bottom w:val="single" w:sz="4" w:space="0" w:color="auto"/>
              <w:right w:val="nil"/>
            </w:tcBorders>
            <w:shd w:val="clear" w:color="auto" w:fill="auto"/>
            <w:noWrap/>
            <w:vAlign w:val="bottom"/>
            <w:hideMark/>
          </w:tcPr>
          <w:p w14:paraId="583B026C" w14:textId="77777777" w:rsidR="002E26B0" w:rsidRPr="00E04686" w:rsidRDefault="002E26B0" w:rsidP="002E26B0">
            <w:pPr>
              <w:spacing w:after="0" w:line="240" w:lineRule="auto"/>
              <w:rPr>
                <w:rFonts w:ascii="Calibri" w:eastAsia="Times New Roman" w:hAnsi="Calibri" w:cs="Calibri"/>
                <w:b/>
                <w:bCs/>
                <w:color w:val="000000"/>
                <w:sz w:val="18"/>
                <w:szCs w:val="18"/>
              </w:rPr>
            </w:pPr>
            <w:r w:rsidRPr="00E04686">
              <w:rPr>
                <w:rFonts w:ascii="Calibri" w:eastAsia="Times New Roman" w:hAnsi="Calibri" w:cs="Calibri"/>
                <w:b/>
                <w:bCs/>
                <w:color w:val="000000"/>
                <w:sz w:val="18"/>
                <w:szCs w:val="18"/>
              </w:rPr>
              <w:lastRenderedPageBreak/>
              <w:t> </w:t>
            </w:r>
          </w:p>
        </w:tc>
        <w:tc>
          <w:tcPr>
            <w:tcW w:w="1116" w:type="dxa"/>
            <w:tcBorders>
              <w:top w:val="nil"/>
              <w:left w:val="nil"/>
              <w:bottom w:val="single" w:sz="4" w:space="0" w:color="auto"/>
              <w:right w:val="nil"/>
            </w:tcBorders>
            <w:shd w:val="clear" w:color="auto" w:fill="auto"/>
            <w:noWrap/>
            <w:vAlign w:val="bottom"/>
            <w:hideMark/>
          </w:tcPr>
          <w:p w14:paraId="6AD8C8B1" w14:textId="77777777" w:rsidR="002E26B0" w:rsidRPr="00E04686" w:rsidRDefault="002E26B0" w:rsidP="002E26B0">
            <w:pPr>
              <w:spacing w:after="0" w:line="240" w:lineRule="auto"/>
              <w:rPr>
                <w:rFonts w:ascii="Calibri" w:eastAsia="Times New Roman" w:hAnsi="Calibri" w:cs="Calibri"/>
                <w:b/>
                <w:bCs/>
                <w:color w:val="000000"/>
                <w:sz w:val="18"/>
                <w:szCs w:val="18"/>
              </w:rPr>
            </w:pPr>
            <w:r w:rsidRPr="00E04686">
              <w:rPr>
                <w:rFonts w:ascii="Calibri" w:eastAsia="Times New Roman" w:hAnsi="Calibri" w:cs="Calibri"/>
                <w:b/>
                <w:bCs/>
                <w:color w:val="000000"/>
                <w:sz w:val="18"/>
                <w:szCs w:val="18"/>
              </w:rPr>
              <w:t> </w:t>
            </w:r>
          </w:p>
        </w:tc>
        <w:tc>
          <w:tcPr>
            <w:tcW w:w="2700" w:type="dxa"/>
            <w:tcBorders>
              <w:top w:val="nil"/>
              <w:left w:val="nil"/>
              <w:bottom w:val="single" w:sz="4" w:space="0" w:color="auto"/>
              <w:right w:val="single" w:sz="4" w:space="0" w:color="auto"/>
            </w:tcBorders>
            <w:shd w:val="clear" w:color="auto" w:fill="auto"/>
            <w:noWrap/>
            <w:vAlign w:val="bottom"/>
            <w:hideMark/>
          </w:tcPr>
          <w:p w14:paraId="199817E1" w14:textId="544029D3" w:rsidR="002E26B0" w:rsidRPr="00E04686" w:rsidRDefault="002E26B0" w:rsidP="002E26B0">
            <w:pPr>
              <w:spacing w:after="0" w:line="240" w:lineRule="auto"/>
              <w:rPr>
                <w:rFonts w:ascii="Calibri" w:eastAsia="Times New Roman" w:hAnsi="Calibri" w:cs="Calibri"/>
                <w:b/>
                <w:bCs/>
                <w:color w:val="000000"/>
                <w:sz w:val="18"/>
                <w:szCs w:val="18"/>
              </w:rPr>
            </w:pPr>
          </w:p>
        </w:tc>
        <w:tc>
          <w:tcPr>
            <w:tcW w:w="4777" w:type="dxa"/>
            <w:gridSpan w:val="3"/>
            <w:tcBorders>
              <w:top w:val="single" w:sz="4" w:space="0" w:color="auto"/>
              <w:left w:val="nil"/>
              <w:bottom w:val="single" w:sz="4" w:space="0" w:color="auto"/>
              <w:right w:val="single" w:sz="4" w:space="0" w:color="auto"/>
            </w:tcBorders>
            <w:shd w:val="clear" w:color="auto" w:fill="auto"/>
            <w:noWrap/>
            <w:vAlign w:val="bottom"/>
            <w:hideMark/>
          </w:tcPr>
          <w:p w14:paraId="7AD8C3AA" w14:textId="77777777" w:rsidR="002E26B0" w:rsidRPr="00E04686" w:rsidRDefault="002E26B0" w:rsidP="002E26B0">
            <w:pPr>
              <w:spacing w:after="0" w:line="240" w:lineRule="auto"/>
              <w:jc w:val="center"/>
              <w:rPr>
                <w:rFonts w:ascii="Calibri" w:eastAsia="Times New Roman" w:hAnsi="Calibri" w:cs="Calibri"/>
                <w:b/>
                <w:bCs/>
                <w:color w:val="000000"/>
                <w:sz w:val="18"/>
                <w:szCs w:val="18"/>
              </w:rPr>
            </w:pPr>
            <w:r w:rsidRPr="00E04686">
              <w:rPr>
                <w:rFonts w:ascii="Calibri" w:eastAsia="Times New Roman" w:hAnsi="Calibri" w:cs="Calibri"/>
                <w:b/>
                <w:bCs/>
                <w:color w:val="000000"/>
                <w:sz w:val="18"/>
                <w:szCs w:val="18"/>
              </w:rPr>
              <w:t xml:space="preserve">Pre-pandemic vs Pandemic Cohort n </w:t>
            </w:r>
          </w:p>
        </w:tc>
        <w:tc>
          <w:tcPr>
            <w:tcW w:w="1120" w:type="dxa"/>
            <w:tcBorders>
              <w:top w:val="nil"/>
              <w:left w:val="single" w:sz="4" w:space="0" w:color="auto"/>
              <w:bottom w:val="single" w:sz="4" w:space="0" w:color="auto"/>
              <w:right w:val="nil"/>
            </w:tcBorders>
            <w:shd w:val="clear" w:color="auto" w:fill="auto"/>
            <w:noWrap/>
            <w:vAlign w:val="bottom"/>
            <w:hideMark/>
          </w:tcPr>
          <w:p w14:paraId="68D7420C" w14:textId="77777777" w:rsidR="002E26B0" w:rsidRPr="00E04686" w:rsidRDefault="002E26B0" w:rsidP="002E26B0">
            <w:pPr>
              <w:spacing w:after="0" w:line="240" w:lineRule="auto"/>
              <w:rPr>
                <w:rFonts w:ascii="Calibri" w:eastAsia="Times New Roman" w:hAnsi="Calibri" w:cs="Calibri"/>
                <w:b/>
                <w:bCs/>
                <w:color w:val="000000"/>
                <w:sz w:val="18"/>
                <w:szCs w:val="18"/>
              </w:rPr>
            </w:pPr>
            <w:r w:rsidRPr="00E04686">
              <w:rPr>
                <w:rFonts w:ascii="Calibri" w:eastAsia="Times New Roman" w:hAnsi="Calibri" w:cs="Calibri"/>
                <w:b/>
                <w:bCs/>
                <w:color w:val="000000"/>
                <w:sz w:val="18"/>
                <w:szCs w:val="18"/>
              </w:rPr>
              <w:t> </w:t>
            </w:r>
          </w:p>
        </w:tc>
      </w:tr>
      <w:tr w:rsidR="002E26B0" w:rsidRPr="00E04686" w14:paraId="5088FA30" w14:textId="77777777" w:rsidTr="002E26B0">
        <w:trPr>
          <w:trHeight w:val="1215"/>
        </w:trPr>
        <w:tc>
          <w:tcPr>
            <w:tcW w:w="1560" w:type="dxa"/>
            <w:tcBorders>
              <w:top w:val="nil"/>
              <w:left w:val="single" w:sz="4" w:space="0" w:color="auto"/>
              <w:bottom w:val="single" w:sz="4" w:space="0" w:color="auto"/>
              <w:right w:val="single" w:sz="4" w:space="0" w:color="auto"/>
            </w:tcBorders>
            <w:shd w:val="clear" w:color="auto" w:fill="auto"/>
            <w:vAlign w:val="bottom"/>
            <w:hideMark/>
          </w:tcPr>
          <w:p w14:paraId="1A766BC8" w14:textId="77777777" w:rsidR="002E26B0" w:rsidRPr="00E04686" w:rsidRDefault="002E26B0" w:rsidP="002E26B0">
            <w:pPr>
              <w:spacing w:after="0" w:line="240" w:lineRule="auto"/>
              <w:rPr>
                <w:rFonts w:ascii="Calibri" w:eastAsia="Times New Roman" w:hAnsi="Calibri" w:cs="Calibri"/>
                <w:b/>
                <w:bCs/>
                <w:color w:val="000000"/>
                <w:sz w:val="18"/>
                <w:szCs w:val="18"/>
              </w:rPr>
            </w:pPr>
            <w:r w:rsidRPr="00E04686">
              <w:rPr>
                <w:rFonts w:ascii="Calibri" w:eastAsia="Times New Roman" w:hAnsi="Calibri" w:cs="Calibri"/>
                <w:b/>
                <w:bCs/>
                <w:color w:val="000000"/>
                <w:sz w:val="18"/>
                <w:szCs w:val="18"/>
              </w:rPr>
              <w:t>Study</w:t>
            </w:r>
          </w:p>
        </w:tc>
        <w:tc>
          <w:tcPr>
            <w:tcW w:w="1116" w:type="dxa"/>
            <w:tcBorders>
              <w:top w:val="nil"/>
              <w:left w:val="nil"/>
              <w:bottom w:val="single" w:sz="4" w:space="0" w:color="auto"/>
              <w:right w:val="single" w:sz="4" w:space="0" w:color="auto"/>
            </w:tcBorders>
            <w:shd w:val="clear" w:color="auto" w:fill="auto"/>
            <w:vAlign w:val="bottom"/>
            <w:hideMark/>
          </w:tcPr>
          <w:p w14:paraId="4C11A80E" w14:textId="77777777" w:rsidR="002E26B0" w:rsidRPr="00E04686" w:rsidRDefault="002E26B0" w:rsidP="002E26B0">
            <w:pPr>
              <w:spacing w:after="0" w:line="240" w:lineRule="auto"/>
              <w:rPr>
                <w:rFonts w:ascii="Calibri" w:eastAsia="Times New Roman" w:hAnsi="Calibri" w:cs="Calibri"/>
                <w:b/>
                <w:bCs/>
                <w:color w:val="000000"/>
                <w:sz w:val="18"/>
                <w:szCs w:val="18"/>
              </w:rPr>
            </w:pPr>
            <w:r w:rsidRPr="00E04686">
              <w:rPr>
                <w:rFonts w:ascii="Calibri" w:eastAsia="Times New Roman" w:hAnsi="Calibri" w:cs="Calibri"/>
                <w:b/>
                <w:bCs/>
                <w:color w:val="000000"/>
                <w:sz w:val="18"/>
                <w:szCs w:val="18"/>
              </w:rPr>
              <w:t>Country</w:t>
            </w:r>
          </w:p>
        </w:tc>
        <w:tc>
          <w:tcPr>
            <w:tcW w:w="2700" w:type="dxa"/>
            <w:tcBorders>
              <w:top w:val="nil"/>
              <w:left w:val="nil"/>
              <w:bottom w:val="single" w:sz="4" w:space="0" w:color="auto"/>
              <w:right w:val="single" w:sz="4" w:space="0" w:color="auto"/>
            </w:tcBorders>
            <w:shd w:val="clear" w:color="auto" w:fill="auto"/>
            <w:vAlign w:val="bottom"/>
            <w:hideMark/>
          </w:tcPr>
          <w:p w14:paraId="5C68F71A" w14:textId="77777777" w:rsidR="002E26B0" w:rsidRPr="00E04686" w:rsidRDefault="002E26B0" w:rsidP="002E26B0">
            <w:pPr>
              <w:spacing w:after="0" w:line="240" w:lineRule="auto"/>
              <w:rPr>
                <w:rFonts w:ascii="Calibri" w:eastAsia="Times New Roman" w:hAnsi="Calibri" w:cs="Calibri"/>
                <w:b/>
                <w:bCs/>
                <w:color w:val="000000"/>
                <w:sz w:val="18"/>
                <w:szCs w:val="18"/>
              </w:rPr>
            </w:pPr>
            <w:r w:rsidRPr="00E04686">
              <w:rPr>
                <w:rFonts w:ascii="Calibri" w:eastAsia="Times New Roman" w:hAnsi="Calibri" w:cs="Calibri"/>
                <w:b/>
                <w:bCs/>
                <w:color w:val="000000"/>
                <w:sz w:val="18"/>
                <w:szCs w:val="18"/>
              </w:rPr>
              <w:t>Time Interval</w:t>
            </w:r>
            <w:r>
              <w:rPr>
                <w:rFonts w:ascii="Calibri" w:eastAsia="Times New Roman" w:hAnsi="Calibri" w:cs="Calibri"/>
                <w:b/>
                <w:bCs/>
                <w:color w:val="000000"/>
                <w:sz w:val="18"/>
                <w:szCs w:val="18"/>
              </w:rPr>
              <w:t>s</w:t>
            </w:r>
            <w:r w:rsidRPr="00E04686">
              <w:rPr>
                <w:rFonts w:ascii="Calibri" w:eastAsia="Times New Roman" w:hAnsi="Calibri" w:cs="Calibri"/>
                <w:b/>
                <w:bCs/>
                <w:color w:val="000000"/>
                <w:sz w:val="18"/>
                <w:szCs w:val="18"/>
              </w:rPr>
              <w:t xml:space="preserve"> Sampled </w:t>
            </w:r>
          </w:p>
        </w:tc>
        <w:tc>
          <w:tcPr>
            <w:tcW w:w="829" w:type="dxa"/>
            <w:tcBorders>
              <w:top w:val="nil"/>
              <w:left w:val="nil"/>
              <w:bottom w:val="single" w:sz="4" w:space="0" w:color="auto"/>
              <w:right w:val="single" w:sz="4" w:space="0" w:color="auto"/>
            </w:tcBorders>
            <w:shd w:val="clear" w:color="auto" w:fill="auto"/>
            <w:vAlign w:val="bottom"/>
            <w:hideMark/>
          </w:tcPr>
          <w:p w14:paraId="41DC8E5E" w14:textId="77777777" w:rsidR="002E26B0" w:rsidRPr="00E04686" w:rsidRDefault="002E26B0" w:rsidP="002E26B0">
            <w:pPr>
              <w:spacing w:after="0" w:line="240" w:lineRule="auto"/>
              <w:rPr>
                <w:rFonts w:ascii="Calibri" w:eastAsia="Times New Roman" w:hAnsi="Calibri" w:cs="Calibri"/>
                <w:b/>
                <w:bCs/>
                <w:color w:val="000000"/>
                <w:sz w:val="18"/>
                <w:szCs w:val="18"/>
              </w:rPr>
            </w:pPr>
            <w:r w:rsidRPr="00E04686">
              <w:rPr>
                <w:rFonts w:ascii="Calibri" w:eastAsia="Times New Roman" w:hAnsi="Calibri" w:cs="Calibri"/>
                <w:b/>
                <w:bCs/>
                <w:color w:val="000000"/>
                <w:sz w:val="18"/>
                <w:szCs w:val="18"/>
              </w:rPr>
              <w:t xml:space="preserve">Total Patients </w:t>
            </w:r>
          </w:p>
        </w:tc>
        <w:tc>
          <w:tcPr>
            <w:tcW w:w="1609" w:type="dxa"/>
            <w:tcBorders>
              <w:top w:val="nil"/>
              <w:left w:val="nil"/>
              <w:bottom w:val="single" w:sz="4" w:space="0" w:color="auto"/>
              <w:right w:val="single" w:sz="4" w:space="0" w:color="auto"/>
            </w:tcBorders>
            <w:shd w:val="clear" w:color="auto" w:fill="auto"/>
            <w:vAlign w:val="bottom"/>
            <w:hideMark/>
          </w:tcPr>
          <w:p w14:paraId="454E7188" w14:textId="77777777" w:rsidR="002E26B0" w:rsidRPr="00E04686" w:rsidRDefault="002E26B0" w:rsidP="002E26B0">
            <w:pPr>
              <w:spacing w:after="0" w:line="240" w:lineRule="auto"/>
              <w:rPr>
                <w:rFonts w:ascii="Calibri" w:eastAsia="Times New Roman" w:hAnsi="Calibri" w:cs="Calibri"/>
                <w:b/>
                <w:bCs/>
                <w:color w:val="000000"/>
                <w:sz w:val="18"/>
                <w:szCs w:val="18"/>
              </w:rPr>
            </w:pPr>
            <w:r>
              <w:rPr>
                <w:rFonts w:ascii="Calibri" w:eastAsia="Times New Roman" w:hAnsi="Calibri" w:cs="Calibri"/>
                <w:b/>
                <w:bCs/>
                <w:color w:val="000000"/>
                <w:sz w:val="18"/>
                <w:szCs w:val="18"/>
              </w:rPr>
              <w:t xml:space="preserve">Mean </w:t>
            </w:r>
            <w:r w:rsidRPr="00E04686">
              <w:rPr>
                <w:rFonts w:ascii="Calibri" w:eastAsia="Times New Roman" w:hAnsi="Calibri" w:cs="Calibri"/>
                <w:b/>
                <w:bCs/>
                <w:color w:val="000000"/>
                <w:sz w:val="18"/>
                <w:szCs w:val="18"/>
              </w:rPr>
              <w:t xml:space="preserve">age </w:t>
            </w:r>
            <w:r>
              <w:rPr>
                <w:rFonts w:ascii="Calibri" w:eastAsia="Times New Roman" w:hAnsi="Calibri" w:cs="Calibri"/>
                <w:b/>
                <w:bCs/>
                <w:color w:val="000000"/>
                <w:sz w:val="18"/>
                <w:szCs w:val="18"/>
              </w:rPr>
              <w:t>(</w:t>
            </w:r>
            <w:r w:rsidRPr="00E04686">
              <w:rPr>
                <w:rFonts w:ascii="Calibri" w:eastAsia="Times New Roman" w:hAnsi="Calibri" w:cs="Calibri"/>
                <w:b/>
                <w:bCs/>
                <w:color w:val="000000"/>
                <w:sz w:val="18"/>
                <w:szCs w:val="18"/>
              </w:rPr>
              <w:t xml:space="preserve">±SD or range) </w:t>
            </w:r>
          </w:p>
        </w:tc>
        <w:tc>
          <w:tcPr>
            <w:tcW w:w="2339" w:type="dxa"/>
            <w:tcBorders>
              <w:top w:val="nil"/>
              <w:left w:val="nil"/>
              <w:bottom w:val="single" w:sz="4" w:space="0" w:color="auto"/>
              <w:right w:val="single" w:sz="4" w:space="0" w:color="auto"/>
            </w:tcBorders>
            <w:shd w:val="clear" w:color="auto" w:fill="auto"/>
            <w:vAlign w:val="bottom"/>
            <w:hideMark/>
          </w:tcPr>
          <w:p w14:paraId="6D664FE3" w14:textId="77777777" w:rsidR="002E26B0" w:rsidRPr="00E04686" w:rsidRDefault="002E26B0" w:rsidP="002E26B0">
            <w:pPr>
              <w:spacing w:after="0" w:line="240" w:lineRule="auto"/>
              <w:rPr>
                <w:rFonts w:ascii="Calibri" w:eastAsia="Times New Roman" w:hAnsi="Calibri" w:cs="Calibri"/>
                <w:b/>
                <w:bCs/>
                <w:color w:val="000000"/>
                <w:sz w:val="18"/>
                <w:szCs w:val="18"/>
              </w:rPr>
            </w:pPr>
            <w:r w:rsidRPr="00E04686">
              <w:rPr>
                <w:rFonts w:ascii="Calibri" w:eastAsia="Times New Roman" w:hAnsi="Calibri" w:cs="Calibri"/>
                <w:b/>
                <w:bCs/>
                <w:color w:val="000000"/>
                <w:sz w:val="18"/>
                <w:szCs w:val="18"/>
              </w:rPr>
              <w:t>Sex (male/Female)</w:t>
            </w:r>
          </w:p>
        </w:tc>
        <w:tc>
          <w:tcPr>
            <w:tcW w:w="1120" w:type="dxa"/>
            <w:tcBorders>
              <w:top w:val="nil"/>
              <w:left w:val="nil"/>
              <w:bottom w:val="single" w:sz="4" w:space="0" w:color="auto"/>
              <w:right w:val="single" w:sz="4" w:space="0" w:color="auto"/>
            </w:tcBorders>
            <w:shd w:val="clear" w:color="auto" w:fill="auto"/>
            <w:vAlign w:val="bottom"/>
            <w:hideMark/>
          </w:tcPr>
          <w:p w14:paraId="09139D5F" w14:textId="77777777" w:rsidR="002E26B0" w:rsidRPr="00E04686" w:rsidRDefault="002E26B0" w:rsidP="002E26B0">
            <w:pPr>
              <w:spacing w:after="0" w:line="240" w:lineRule="auto"/>
              <w:rPr>
                <w:rFonts w:ascii="Calibri" w:eastAsia="Times New Roman" w:hAnsi="Calibri" w:cs="Calibri"/>
                <w:b/>
                <w:bCs/>
                <w:color w:val="000000"/>
                <w:sz w:val="18"/>
                <w:szCs w:val="18"/>
              </w:rPr>
            </w:pPr>
            <w:r w:rsidRPr="00E04686">
              <w:rPr>
                <w:rFonts w:ascii="Calibri" w:eastAsia="Times New Roman" w:hAnsi="Calibri" w:cs="Calibri"/>
                <w:b/>
                <w:bCs/>
                <w:color w:val="000000"/>
                <w:sz w:val="18"/>
                <w:szCs w:val="18"/>
              </w:rPr>
              <w:t>Newcastle-Ottawa Quality Assessment Scale</w:t>
            </w:r>
          </w:p>
        </w:tc>
      </w:tr>
      <w:tr w:rsidR="002E26B0" w:rsidRPr="00E04686" w14:paraId="5F084761" w14:textId="77777777" w:rsidTr="002E26B0">
        <w:trPr>
          <w:trHeight w:val="49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31F2D184"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Murri et al 2021</w:t>
            </w:r>
            <w:r>
              <w:rPr>
                <w:rFonts w:ascii="Calibri" w:eastAsia="Times New Roman" w:hAnsi="Calibri" w:cs="Calibri"/>
                <w:color w:val="000000"/>
                <w:sz w:val="18"/>
                <w:szCs w:val="18"/>
              </w:rPr>
              <w:fldChar w:fldCharType="begin"/>
            </w:r>
            <w:r>
              <w:rPr>
                <w:rFonts w:ascii="Calibri" w:eastAsia="Times New Roman" w:hAnsi="Calibri" w:cs="Calibri"/>
                <w:color w:val="000000"/>
                <w:sz w:val="18"/>
                <w:szCs w:val="18"/>
              </w:rPr>
              <w:instrText xml:space="preserve"> ADDIN EN.CITE &lt;EndNote&gt;&lt;Cite&gt;&lt;Author&gt;Murri&lt;/Author&gt;&lt;Year&gt;2021&lt;/Year&gt;&lt;RecNum&gt;60&lt;/RecNum&gt;&lt;DisplayText&gt;&lt;style face="superscript"&gt;16&lt;/style&gt;&lt;/DisplayText&gt;&lt;record&gt;&lt;rec-number&gt;60&lt;/rec-number&gt;&lt;foreign-keys&gt;&lt;key app="EN" db-id="fx92pt25dt2p9qetwroxwp9u9d9vtxv0ze9r" timestamp="1652353521"&gt;60&lt;/key&gt;&lt;/foreign-keys&gt;&lt;ref-type name="Journal Article"&gt;17&lt;/ref-type&gt;&lt;contributors&gt;&lt;authors&gt;&lt;author&gt;Murri, D.&lt;/author&gt;&lt;author&gt;Botti, C.&lt;/author&gt;&lt;author&gt;Bassano, E.&lt;/author&gt;&lt;author&gt;Fornaciari, M.&lt;/author&gt;&lt;author&gt;Crocetta, F. M.&lt;/author&gt;&lt;author&gt;Ghidini, A.&lt;/author&gt;&lt;/authors&gt;&lt;/contributors&gt;&lt;auth-address&gt;Otolaryngology Unit, Azienda USL-IRCCS di Reggio Emilia, Italy&amp;#xD;PhD Program in Clinical and Experimental Medicine, University of Modena and Reggio Emilia, Italy&lt;/auth-address&gt;&lt;titles&gt;&lt;title&gt;Reduction in healthcare services during the COVID-19 pandemic: Patient screening based on symptoms is an effective strategy for avoiding delayed laryngeal cancer diagnosis&lt;/title&gt;&lt;secondary-title&gt;American Journal of Otolaryngology - Head and Neck Medicine and Surgery&lt;/secondary-title&gt;&lt;/titles&gt;&lt;periodical&gt;&lt;full-title&gt;American Journal of Otolaryngology - Head and Neck Medicine and Surgery&lt;/full-title&gt;&lt;/periodical&gt;&lt;volume&gt;42&lt;/volume&gt;&lt;number&gt;6&lt;/number&gt;&lt;keywords&gt;&lt;keyword&gt;COVID-19&lt;/keyword&gt;&lt;keyword&gt;Delayed diagnosis&lt;/keyword&gt;&lt;keyword&gt;Head and neck cancer&lt;/keyword&gt;&lt;/keywords&gt;&lt;dates&gt;&lt;year&gt;2021&lt;/year&gt;&lt;/dates&gt;&lt;work-type&gt;Article&lt;/work-type&gt;&lt;urls&gt;&lt;related-urls&gt;&lt;url&gt;https://www.scopus.com/inward/record.uri?eid=2-s2.0-85111340066&amp;amp;doi=10.1016%2fj.amjoto.2021.103162&amp;amp;partnerID=40&amp;amp;md5=eb1c3deb9dbe475986cc9d535d3e655d&lt;/url&gt;&lt;url&gt;https://www.sciencedirect.com/science/article/pii/S0196070921002635?via%3Dihub&lt;/url&gt;&lt;/related-urls&gt;&lt;/urls&gt;&lt;custom7&gt;103162&lt;/custom7&gt;&lt;electronic-resource-num&gt;10.1016/j.amjoto.2021.103162&lt;/electronic-resource-num&gt;&lt;remote-database-name&gt;Scopus&lt;/remote-database-name&gt;&lt;/record&gt;&lt;/Cite&gt;&lt;/EndNote&gt;</w:instrText>
            </w:r>
            <w:r>
              <w:rPr>
                <w:rFonts w:ascii="Calibri" w:eastAsia="Times New Roman" w:hAnsi="Calibri" w:cs="Calibri"/>
                <w:color w:val="000000"/>
                <w:sz w:val="18"/>
                <w:szCs w:val="18"/>
              </w:rPr>
              <w:fldChar w:fldCharType="separate"/>
            </w:r>
            <w:r w:rsidRPr="007C7E95">
              <w:rPr>
                <w:rFonts w:ascii="Calibri" w:eastAsia="Times New Roman" w:hAnsi="Calibri" w:cs="Calibri"/>
                <w:noProof/>
                <w:color w:val="000000"/>
                <w:sz w:val="18"/>
                <w:szCs w:val="18"/>
                <w:vertAlign w:val="superscript"/>
              </w:rPr>
              <w:t>16</w:t>
            </w:r>
            <w:r>
              <w:rPr>
                <w:rFonts w:ascii="Calibri" w:eastAsia="Times New Roman" w:hAnsi="Calibri" w:cs="Calibri"/>
                <w:color w:val="000000"/>
                <w:sz w:val="18"/>
                <w:szCs w:val="18"/>
              </w:rPr>
              <w:fldChar w:fldCharType="end"/>
            </w:r>
          </w:p>
        </w:tc>
        <w:tc>
          <w:tcPr>
            <w:tcW w:w="1116" w:type="dxa"/>
            <w:tcBorders>
              <w:top w:val="nil"/>
              <w:left w:val="nil"/>
              <w:bottom w:val="single" w:sz="4" w:space="0" w:color="auto"/>
              <w:right w:val="single" w:sz="4" w:space="0" w:color="auto"/>
            </w:tcBorders>
            <w:shd w:val="clear" w:color="auto" w:fill="auto"/>
            <w:noWrap/>
            <w:vAlign w:val="bottom"/>
            <w:hideMark/>
          </w:tcPr>
          <w:p w14:paraId="4B5C72C5"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Italy</w:t>
            </w:r>
          </w:p>
        </w:tc>
        <w:tc>
          <w:tcPr>
            <w:tcW w:w="2700" w:type="dxa"/>
            <w:tcBorders>
              <w:top w:val="nil"/>
              <w:left w:val="nil"/>
              <w:bottom w:val="single" w:sz="4" w:space="0" w:color="auto"/>
              <w:right w:val="single" w:sz="4" w:space="0" w:color="auto"/>
            </w:tcBorders>
            <w:shd w:val="clear" w:color="auto" w:fill="auto"/>
            <w:vAlign w:val="bottom"/>
            <w:hideMark/>
          </w:tcPr>
          <w:p w14:paraId="34ABC3C9"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March 2019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December 2019</w:t>
            </w:r>
            <w:r w:rsidRPr="00E04686">
              <w:rPr>
                <w:rFonts w:ascii="Calibri" w:eastAsia="Times New Roman" w:hAnsi="Calibri" w:cs="Calibri"/>
                <w:color w:val="000000"/>
                <w:sz w:val="18"/>
                <w:szCs w:val="18"/>
              </w:rPr>
              <w:br/>
              <w:t xml:space="preserve">March 2020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December 2020</w:t>
            </w:r>
          </w:p>
        </w:tc>
        <w:tc>
          <w:tcPr>
            <w:tcW w:w="829" w:type="dxa"/>
            <w:tcBorders>
              <w:top w:val="nil"/>
              <w:left w:val="nil"/>
              <w:bottom w:val="single" w:sz="4" w:space="0" w:color="auto"/>
              <w:right w:val="single" w:sz="4" w:space="0" w:color="auto"/>
            </w:tcBorders>
            <w:shd w:val="clear" w:color="auto" w:fill="auto"/>
            <w:noWrap/>
            <w:vAlign w:val="bottom"/>
            <w:hideMark/>
          </w:tcPr>
          <w:p w14:paraId="3C82D627"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25 vs 19</w:t>
            </w:r>
          </w:p>
        </w:tc>
        <w:tc>
          <w:tcPr>
            <w:tcW w:w="1609" w:type="dxa"/>
            <w:tcBorders>
              <w:top w:val="nil"/>
              <w:left w:val="nil"/>
              <w:bottom w:val="single" w:sz="4" w:space="0" w:color="auto"/>
              <w:right w:val="single" w:sz="4" w:space="0" w:color="auto"/>
            </w:tcBorders>
            <w:shd w:val="clear" w:color="auto" w:fill="auto"/>
            <w:noWrap/>
            <w:vAlign w:val="bottom"/>
            <w:hideMark/>
          </w:tcPr>
          <w:p w14:paraId="025E71BC"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69.24 ±0.94 vs 69.31 ±14.43</w:t>
            </w:r>
          </w:p>
        </w:tc>
        <w:tc>
          <w:tcPr>
            <w:tcW w:w="2339" w:type="dxa"/>
            <w:tcBorders>
              <w:top w:val="nil"/>
              <w:left w:val="nil"/>
              <w:bottom w:val="single" w:sz="4" w:space="0" w:color="auto"/>
              <w:right w:val="single" w:sz="4" w:space="0" w:color="auto"/>
            </w:tcBorders>
            <w:shd w:val="clear" w:color="auto" w:fill="auto"/>
            <w:noWrap/>
            <w:vAlign w:val="bottom"/>
            <w:hideMark/>
          </w:tcPr>
          <w:p w14:paraId="7C3DEB6C"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24/1 vs 15/4 </w:t>
            </w:r>
          </w:p>
        </w:tc>
        <w:tc>
          <w:tcPr>
            <w:tcW w:w="1120" w:type="dxa"/>
            <w:tcBorders>
              <w:top w:val="nil"/>
              <w:left w:val="nil"/>
              <w:bottom w:val="single" w:sz="4" w:space="0" w:color="auto"/>
              <w:right w:val="single" w:sz="4" w:space="0" w:color="auto"/>
            </w:tcBorders>
            <w:shd w:val="clear" w:color="auto" w:fill="auto"/>
            <w:noWrap/>
            <w:vAlign w:val="bottom"/>
            <w:hideMark/>
          </w:tcPr>
          <w:p w14:paraId="6E7D7BEE" w14:textId="77777777" w:rsidR="002E26B0" w:rsidRPr="00E04686" w:rsidRDefault="002E26B0" w:rsidP="002E26B0">
            <w:pPr>
              <w:spacing w:after="0" w:line="240" w:lineRule="auto"/>
              <w:jc w:val="right"/>
              <w:rPr>
                <w:rFonts w:ascii="Calibri" w:eastAsia="Times New Roman" w:hAnsi="Calibri" w:cs="Calibri"/>
                <w:color w:val="000000"/>
                <w:sz w:val="18"/>
                <w:szCs w:val="18"/>
              </w:rPr>
            </w:pPr>
            <w:r w:rsidRPr="00E04686">
              <w:rPr>
                <w:rFonts w:ascii="Calibri" w:eastAsia="Times New Roman" w:hAnsi="Calibri" w:cs="Calibri"/>
                <w:color w:val="000000"/>
                <w:sz w:val="18"/>
                <w:szCs w:val="18"/>
              </w:rPr>
              <w:t>5</w:t>
            </w:r>
          </w:p>
        </w:tc>
      </w:tr>
      <w:tr w:rsidR="002E26B0" w:rsidRPr="00E04686" w14:paraId="12913E98" w14:textId="77777777" w:rsidTr="002E26B0">
        <w:trPr>
          <w:trHeight w:val="49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5BA7400F" w14:textId="58563FDA"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Stevens at al 2022</w:t>
            </w:r>
            <w:r>
              <w:rPr>
                <w:rFonts w:ascii="Calibri" w:eastAsia="Times New Roman" w:hAnsi="Calibri" w:cs="Calibri"/>
                <w:color w:val="000000"/>
                <w:sz w:val="18"/>
                <w:szCs w:val="18"/>
              </w:rPr>
              <w:fldChar w:fldCharType="begin">
                <w:fldData xml:space="preserve">PEVuZE5vdGU+PENpdGU+PEF1dGhvcj5TdGV2ZW5zPC9BdXRob3I+PFllYXI+MjAyMjwvWWVhcj48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==
</w:fldData>
              </w:fldChar>
            </w:r>
            <w:r w:rsidR="008A6002">
              <w:rPr>
                <w:rFonts w:ascii="Calibri" w:eastAsia="Times New Roman" w:hAnsi="Calibri" w:cs="Calibri"/>
                <w:color w:val="000000"/>
                <w:sz w:val="18"/>
                <w:szCs w:val="18"/>
              </w:rPr>
              <w:instrText xml:space="preserve"> ADDIN EN.CITE </w:instrText>
            </w:r>
            <w:r w:rsidR="008A6002">
              <w:rPr>
                <w:rFonts w:ascii="Calibri" w:eastAsia="Times New Roman" w:hAnsi="Calibri" w:cs="Calibri"/>
                <w:color w:val="000000"/>
                <w:sz w:val="18"/>
                <w:szCs w:val="18"/>
              </w:rPr>
              <w:fldChar w:fldCharType="begin">
                <w:fldData xml:space="preserve">PEVuZE5vdGU+PENpdGU+PEF1dGhvcj5TdGV2ZW5zPC9BdXRob3I+PFllYXI+MjAyMjwvWWVhcj48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==
</w:fldData>
              </w:fldChar>
            </w:r>
            <w:r w:rsidR="008A6002">
              <w:rPr>
                <w:rFonts w:ascii="Calibri" w:eastAsia="Times New Roman" w:hAnsi="Calibri" w:cs="Calibri"/>
                <w:color w:val="000000"/>
                <w:sz w:val="18"/>
                <w:szCs w:val="18"/>
              </w:rPr>
              <w:instrText xml:space="preserve"> ADDIN EN.CITE.DATA </w:instrText>
            </w:r>
            <w:r w:rsidR="008A6002">
              <w:rPr>
                <w:rFonts w:ascii="Calibri" w:eastAsia="Times New Roman" w:hAnsi="Calibri" w:cs="Calibri"/>
                <w:color w:val="000000"/>
                <w:sz w:val="18"/>
                <w:szCs w:val="18"/>
              </w:rPr>
            </w:r>
            <w:r w:rsidR="008A6002">
              <w:rPr>
                <w:rFonts w:ascii="Calibri" w:eastAsia="Times New Roman" w:hAnsi="Calibri" w:cs="Calibri"/>
                <w:color w:val="000000"/>
                <w:sz w:val="18"/>
                <w:szCs w:val="18"/>
              </w:rPr>
              <w:fldChar w:fldCharType="end"/>
            </w:r>
            <w:r>
              <w:rPr>
                <w:rFonts w:ascii="Calibri" w:eastAsia="Times New Roman" w:hAnsi="Calibri" w:cs="Calibri"/>
                <w:color w:val="000000"/>
                <w:sz w:val="18"/>
                <w:szCs w:val="18"/>
              </w:rPr>
              <w:fldChar w:fldCharType="separate"/>
            </w:r>
            <w:r w:rsidR="008A6002" w:rsidRPr="008A6002">
              <w:rPr>
                <w:rFonts w:ascii="Calibri" w:eastAsia="Times New Roman" w:hAnsi="Calibri" w:cs="Calibri"/>
                <w:noProof/>
                <w:color w:val="000000"/>
                <w:sz w:val="18"/>
                <w:szCs w:val="18"/>
                <w:vertAlign w:val="superscript"/>
              </w:rPr>
              <w:t>50</w:t>
            </w:r>
            <w:r>
              <w:rPr>
                <w:rFonts w:ascii="Calibri" w:eastAsia="Times New Roman" w:hAnsi="Calibri" w:cs="Calibri"/>
                <w:color w:val="000000"/>
                <w:sz w:val="18"/>
                <w:szCs w:val="18"/>
              </w:rPr>
              <w:fldChar w:fldCharType="end"/>
            </w:r>
          </w:p>
        </w:tc>
        <w:tc>
          <w:tcPr>
            <w:tcW w:w="1116" w:type="dxa"/>
            <w:tcBorders>
              <w:top w:val="nil"/>
              <w:left w:val="nil"/>
              <w:bottom w:val="single" w:sz="4" w:space="0" w:color="auto"/>
              <w:right w:val="single" w:sz="4" w:space="0" w:color="auto"/>
            </w:tcBorders>
            <w:shd w:val="clear" w:color="auto" w:fill="auto"/>
            <w:noWrap/>
            <w:vAlign w:val="bottom"/>
            <w:hideMark/>
          </w:tcPr>
          <w:p w14:paraId="3A5167E6"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USA</w:t>
            </w:r>
          </w:p>
        </w:tc>
        <w:tc>
          <w:tcPr>
            <w:tcW w:w="2700" w:type="dxa"/>
            <w:tcBorders>
              <w:top w:val="nil"/>
              <w:left w:val="nil"/>
              <w:bottom w:val="single" w:sz="4" w:space="0" w:color="auto"/>
              <w:right w:val="single" w:sz="4" w:space="0" w:color="auto"/>
            </w:tcBorders>
            <w:shd w:val="clear" w:color="auto" w:fill="auto"/>
            <w:vAlign w:val="bottom"/>
            <w:hideMark/>
          </w:tcPr>
          <w:p w14:paraId="600BC456"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March 2019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July 2019</w:t>
            </w:r>
            <w:r w:rsidRPr="00E04686">
              <w:rPr>
                <w:rFonts w:ascii="Calibri" w:eastAsia="Times New Roman" w:hAnsi="Calibri" w:cs="Calibri"/>
                <w:color w:val="000000"/>
                <w:sz w:val="18"/>
                <w:szCs w:val="18"/>
              </w:rPr>
              <w:br/>
              <w:t xml:space="preserve">March 2020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July 2020</w:t>
            </w:r>
          </w:p>
        </w:tc>
        <w:tc>
          <w:tcPr>
            <w:tcW w:w="829" w:type="dxa"/>
            <w:tcBorders>
              <w:top w:val="nil"/>
              <w:left w:val="nil"/>
              <w:bottom w:val="single" w:sz="4" w:space="0" w:color="auto"/>
              <w:right w:val="single" w:sz="4" w:space="0" w:color="auto"/>
            </w:tcBorders>
            <w:shd w:val="clear" w:color="auto" w:fill="auto"/>
            <w:noWrap/>
            <w:vAlign w:val="bottom"/>
            <w:hideMark/>
          </w:tcPr>
          <w:p w14:paraId="3E77F2A8"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134 vs 134</w:t>
            </w:r>
          </w:p>
        </w:tc>
        <w:tc>
          <w:tcPr>
            <w:tcW w:w="1609" w:type="dxa"/>
            <w:tcBorders>
              <w:top w:val="nil"/>
              <w:left w:val="nil"/>
              <w:bottom w:val="single" w:sz="4" w:space="0" w:color="auto"/>
              <w:right w:val="single" w:sz="4" w:space="0" w:color="auto"/>
            </w:tcBorders>
            <w:shd w:val="clear" w:color="auto" w:fill="auto"/>
            <w:noWrap/>
            <w:vAlign w:val="bottom"/>
            <w:hideMark/>
          </w:tcPr>
          <w:p w14:paraId="1AA4E196"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62.9 ±11.9 vs 64.5 ±10.5</w:t>
            </w:r>
          </w:p>
        </w:tc>
        <w:tc>
          <w:tcPr>
            <w:tcW w:w="2339" w:type="dxa"/>
            <w:tcBorders>
              <w:top w:val="nil"/>
              <w:left w:val="nil"/>
              <w:bottom w:val="single" w:sz="4" w:space="0" w:color="auto"/>
              <w:right w:val="single" w:sz="4" w:space="0" w:color="auto"/>
            </w:tcBorders>
            <w:shd w:val="clear" w:color="auto" w:fill="auto"/>
            <w:noWrap/>
            <w:vAlign w:val="bottom"/>
            <w:hideMark/>
          </w:tcPr>
          <w:p w14:paraId="426F0711"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101/33 vs 98/36</w:t>
            </w:r>
          </w:p>
        </w:tc>
        <w:tc>
          <w:tcPr>
            <w:tcW w:w="1120" w:type="dxa"/>
            <w:tcBorders>
              <w:top w:val="nil"/>
              <w:left w:val="nil"/>
              <w:bottom w:val="single" w:sz="4" w:space="0" w:color="auto"/>
              <w:right w:val="single" w:sz="4" w:space="0" w:color="auto"/>
            </w:tcBorders>
            <w:shd w:val="clear" w:color="auto" w:fill="auto"/>
            <w:noWrap/>
            <w:vAlign w:val="bottom"/>
            <w:hideMark/>
          </w:tcPr>
          <w:p w14:paraId="386EED45" w14:textId="77777777" w:rsidR="002E26B0" w:rsidRPr="00E04686" w:rsidRDefault="002E26B0" w:rsidP="002E26B0">
            <w:pPr>
              <w:spacing w:after="0" w:line="240" w:lineRule="auto"/>
              <w:jc w:val="right"/>
              <w:rPr>
                <w:rFonts w:ascii="Calibri" w:eastAsia="Times New Roman" w:hAnsi="Calibri" w:cs="Calibri"/>
                <w:color w:val="000000"/>
                <w:sz w:val="18"/>
                <w:szCs w:val="18"/>
              </w:rPr>
            </w:pPr>
            <w:r w:rsidRPr="00E04686">
              <w:rPr>
                <w:rFonts w:ascii="Calibri" w:eastAsia="Times New Roman" w:hAnsi="Calibri" w:cs="Calibri"/>
                <w:color w:val="000000"/>
                <w:sz w:val="18"/>
                <w:szCs w:val="18"/>
              </w:rPr>
              <w:t>8</w:t>
            </w:r>
          </w:p>
        </w:tc>
      </w:tr>
      <w:tr w:rsidR="002E26B0" w:rsidRPr="00E04686" w14:paraId="1CA273DC" w14:textId="77777777" w:rsidTr="002E26B0">
        <w:trPr>
          <w:trHeight w:val="49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691B0E7B" w14:textId="6DF0B2D1"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Akbari et al 2022 </w:t>
            </w:r>
            <w:r>
              <w:rPr>
                <w:rFonts w:ascii="Calibri" w:eastAsia="Times New Roman" w:hAnsi="Calibri" w:cs="Calibri"/>
                <w:color w:val="000000"/>
                <w:sz w:val="18"/>
                <w:szCs w:val="18"/>
              </w:rPr>
              <w:fldChar w:fldCharType="begin">
                <w:fldData xml:space="preserve">PEVuZE5vdGU+PENpdGU+PEF1dGhvcj5Ba2Jhcmk8L0F1dGhvcj48WWVhcj4yMDIyPC9ZZWFyPjxS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==
</w:fldData>
              </w:fldChar>
            </w:r>
            <w:r w:rsidR="008A6002">
              <w:rPr>
                <w:rFonts w:ascii="Calibri" w:eastAsia="Times New Roman" w:hAnsi="Calibri" w:cs="Calibri"/>
                <w:color w:val="000000"/>
                <w:sz w:val="18"/>
                <w:szCs w:val="18"/>
              </w:rPr>
              <w:instrText xml:space="preserve"> ADDIN EN.CITE </w:instrText>
            </w:r>
            <w:r w:rsidR="008A6002">
              <w:rPr>
                <w:rFonts w:ascii="Calibri" w:eastAsia="Times New Roman" w:hAnsi="Calibri" w:cs="Calibri"/>
                <w:color w:val="000000"/>
                <w:sz w:val="18"/>
                <w:szCs w:val="18"/>
              </w:rPr>
              <w:fldChar w:fldCharType="begin">
                <w:fldData xml:space="preserve">PEVuZE5vdGU+PENpdGU+PEF1dGhvcj5Ba2Jhcmk8L0F1dGhvcj48WWVhcj4yMDIyPC9ZZWFyPjxS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==
</w:fldData>
              </w:fldChar>
            </w:r>
            <w:r w:rsidR="008A6002">
              <w:rPr>
                <w:rFonts w:ascii="Calibri" w:eastAsia="Times New Roman" w:hAnsi="Calibri" w:cs="Calibri"/>
                <w:color w:val="000000"/>
                <w:sz w:val="18"/>
                <w:szCs w:val="18"/>
              </w:rPr>
              <w:instrText xml:space="preserve"> ADDIN EN.CITE.DATA </w:instrText>
            </w:r>
            <w:r w:rsidR="008A6002">
              <w:rPr>
                <w:rFonts w:ascii="Calibri" w:eastAsia="Times New Roman" w:hAnsi="Calibri" w:cs="Calibri"/>
                <w:color w:val="000000"/>
                <w:sz w:val="18"/>
                <w:szCs w:val="18"/>
              </w:rPr>
            </w:r>
            <w:r w:rsidR="008A6002">
              <w:rPr>
                <w:rFonts w:ascii="Calibri" w:eastAsia="Times New Roman" w:hAnsi="Calibri" w:cs="Calibri"/>
                <w:color w:val="000000"/>
                <w:sz w:val="18"/>
                <w:szCs w:val="18"/>
              </w:rPr>
              <w:fldChar w:fldCharType="end"/>
            </w:r>
            <w:r>
              <w:rPr>
                <w:rFonts w:ascii="Calibri" w:eastAsia="Times New Roman" w:hAnsi="Calibri" w:cs="Calibri"/>
                <w:color w:val="000000"/>
                <w:sz w:val="18"/>
                <w:szCs w:val="18"/>
              </w:rPr>
              <w:fldChar w:fldCharType="separate"/>
            </w:r>
            <w:r w:rsidR="008A6002" w:rsidRPr="008A6002">
              <w:rPr>
                <w:rFonts w:ascii="Calibri" w:eastAsia="Times New Roman" w:hAnsi="Calibri" w:cs="Calibri"/>
                <w:noProof/>
                <w:color w:val="000000"/>
                <w:sz w:val="18"/>
                <w:szCs w:val="18"/>
                <w:vertAlign w:val="superscript"/>
              </w:rPr>
              <w:t>51</w:t>
            </w:r>
            <w:r>
              <w:rPr>
                <w:rFonts w:ascii="Calibri" w:eastAsia="Times New Roman" w:hAnsi="Calibri" w:cs="Calibri"/>
                <w:color w:val="000000"/>
                <w:sz w:val="18"/>
                <w:szCs w:val="18"/>
              </w:rPr>
              <w:fldChar w:fldCharType="end"/>
            </w:r>
          </w:p>
        </w:tc>
        <w:tc>
          <w:tcPr>
            <w:tcW w:w="1116" w:type="dxa"/>
            <w:tcBorders>
              <w:top w:val="nil"/>
              <w:left w:val="nil"/>
              <w:bottom w:val="single" w:sz="4" w:space="0" w:color="auto"/>
              <w:right w:val="single" w:sz="4" w:space="0" w:color="auto"/>
            </w:tcBorders>
            <w:shd w:val="clear" w:color="auto" w:fill="auto"/>
            <w:noWrap/>
            <w:vAlign w:val="bottom"/>
            <w:hideMark/>
          </w:tcPr>
          <w:p w14:paraId="4E07668A"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Iran</w:t>
            </w:r>
          </w:p>
        </w:tc>
        <w:tc>
          <w:tcPr>
            <w:tcW w:w="2700" w:type="dxa"/>
            <w:tcBorders>
              <w:top w:val="nil"/>
              <w:left w:val="nil"/>
              <w:bottom w:val="single" w:sz="4" w:space="0" w:color="auto"/>
              <w:right w:val="single" w:sz="4" w:space="0" w:color="auto"/>
            </w:tcBorders>
            <w:shd w:val="clear" w:color="auto" w:fill="auto"/>
            <w:vAlign w:val="bottom"/>
            <w:hideMark/>
          </w:tcPr>
          <w:p w14:paraId="0CF59E84"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April 2019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April 2020</w:t>
            </w:r>
            <w:r w:rsidRPr="00E04686">
              <w:rPr>
                <w:rFonts w:ascii="Calibri" w:eastAsia="Times New Roman" w:hAnsi="Calibri" w:cs="Calibri"/>
                <w:color w:val="000000"/>
                <w:sz w:val="18"/>
                <w:szCs w:val="18"/>
              </w:rPr>
              <w:br/>
              <w:t xml:space="preserve">April 2020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April 2021</w:t>
            </w:r>
          </w:p>
        </w:tc>
        <w:tc>
          <w:tcPr>
            <w:tcW w:w="829" w:type="dxa"/>
            <w:tcBorders>
              <w:top w:val="nil"/>
              <w:left w:val="nil"/>
              <w:bottom w:val="single" w:sz="4" w:space="0" w:color="auto"/>
              <w:right w:val="single" w:sz="4" w:space="0" w:color="auto"/>
            </w:tcBorders>
            <w:shd w:val="clear" w:color="auto" w:fill="auto"/>
            <w:noWrap/>
            <w:vAlign w:val="bottom"/>
            <w:hideMark/>
          </w:tcPr>
          <w:p w14:paraId="45CEF463"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102 vs 116</w:t>
            </w:r>
          </w:p>
        </w:tc>
        <w:tc>
          <w:tcPr>
            <w:tcW w:w="1609" w:type="dxa"/>
            <w:tcBorders>
              <w:top w:val="nil"/>
              <w:left w:val="nil"/>
              <w:bottom w:val="single" w:sz="4" w:space="0" w:color="auto"/>
              <w:right w:val="single" w:sz="4" w:space="0" w:color="auto"/>
            </w:tcBorders>
            <w:shd w:val="clear" w:color="auto" w:fill="auto"/>
            <w:noWrap/>
            <w:vAlign w:val="bottom"/>
            <w:hideMark/>
          </w:tcPr>
          <w:p w14:paraId="2F8249EA"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59 ±9.51 vs 59.59 ±9.27</w:t>
            </w:r>
          </w:p>
        </w:tc>
        <w:tc>
          <w:tcPr>
            <w:tcW w:w="2339" w:type="dxa"/>
            <w:tcBorders>
              <w:top w:val="nil"/>
              <w:left w:val="nil"/>
              <w:bottom w:val="single" w:sz="4" w:space="0" w:color="auto"/>
              <w:right w:val="single" w:sz="4" w:space="0" w:color="auto"/>
            </w:tcBorders>
            <w:shd w:val="clear" w:color="auto" w:fill="auto"/>
            <w:noWrap/>
            <w:vAlign w:val="bottom"/>
            <w:hideMark/>
          </w:tcPr>
          <w:p w14:paraId="345A6894"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90/12 vs 111/5</w:t>
            </w:r>
          </w:p>
        </w:tc>
        <w:tc>
          <w:tcPr>
            <w:tcW w:w="1120" w:type="dxa"/>
            <w:tcBorders>
              <w:top w:val="nil"/>
              <w:left w:val="nil"/>
              <w:bottom w:val="single" w:sz="4" w:space="0" w:color="auto"/>
              <w:right w:val="single" w:sz="4" w:space="0" w:color="auto"/>
            </w:tcBorders>
            <w:shd w:val="clear" w:color="auto" w:fill="auto"/>
            <w:noWrap/>
            <w:vAlign w:val="bottom"/>
            <w:hideMark/>
          </w:tcPr>
          <w:p w14:paraId="0B6AD60D" w14:textId="77777777" w:rsidR="002E26B0" w:rsidRPr="00E04686" w:rsidRDefault="002E26B0" w:rsidP="002E26B0">
            <w:pPr>
              <w:spacing w:after="0" w:line="240" w:lineRule="auto"/>
              <w:jc w:val="right"/>
              <w:rPr>
                <w:rFonts w:ascii="Calibri" w:eastAsia="Times New Roman" w:hAnsi="Calibri" w:cs="Calibri"/>
                <w:color w:val="000000"/>
                <w:sz w:val="18"/>
                <w:szCs w:val="18"/>
              </w:rPr>
            </w:pPr>
            <w:r w:rsidRPr="00E04686">
              <w:rPr>
                <w:rFonts w:ascii="Calibri" w:eastAsia="Times New Roman" w:hAnsi="Calibri" w:cs="Calibri"/>
                <w:color w:val="000000"/>
                <w:sz w:val="18"/>
                <w:szCs w:val="18"/>
              </w:rPr>
              <w:t>4</w:t>
            </w:r>
          </w:p>
        </w:tc>
      </w:tr>
      <w:tr w:rsidR="002E26B0" w:rsidRPr="00E04686" w14:paraId="653693D1" w14:textId="77777777" w:rsidTr="002E26B0">
        <w:trPr>
          <w:trHeight w:val="49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1F438F2C" w14:textId="4B66AD45"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Flynn et al 2022</w:t>
            </w:r>
            <w:r>
              <w:rPr>
                <w:rFonts w:ascii="Calibri" w:eastAsia="Times New Roman" w:hAnsi="Calibri" w:cs="Calibri"/>
                <w:color w:val="000000"/>
                <w:sz w:val="18"/>
                <w:szCs w:val="18"/>
              </w:rPr>
              <w:fldChar w:fldCharType="begin"/>
            </w:r>
            <w:r w:rsidR="008A6002">
              <w:rPr>
                <w:rFonts w:ascii="Calibri" w:eastAsia="Times New Roman" w:hAnsi="Calibri" w:cs="Calibri"/>
                <w:color w:val="000000"/>
                <w:sz w:val="18"/>
                <w:szCs w:val="18"/>
              </w:rPr>
              <w:instrText xml:space="preserve"> ADDIN EN.CITE &lt;EndNote&gt;&lt;Cite&gt;&lt;Author&gt;Flynn&lt;/Author&gt;&lt;Year&gt;2022&lt;/Year&gt;&lt;RecNum&gt;44&lt;/RecNum&gt;&lt;DisplayText&gt;&lt;style face="superscript"&gt;48&lt;/style&gt;&lt;/DisplayText&gt;&lt;record&gt;&lt;rec-number&gt;44&lt;/rec-number&gt;&lt;foreign-keys&gt;&lt;key app="EN" db-id="fx92pt25dt2p9qetwroxwp9u9d9vtxv0ze9r" timestamp="1652353521"&gt;44&lt;/key&gt;&lt;/foreign-keys&gt;&lt;ref-type name="Journal Article"&gt;17&lt;/ref-type&gt;&lt;contributors&gt;&lt;authors&gt;&lt;author&gt;Flynn, William&lt;/author&gt;&lt;author&gt;Maqsood, Raeesah&lt;/author&gt;&lt;author&gt;Maseland, Tashi&lt;/author&gt;&lt;author&gt;Montgomery, Jenny&lt;/author&gt;&lt;author&gt;Douglas, Catriona&lt;/author&gt;&lt;/authors&gt;&lt;/contributors&gt;&lt;titles&gt;&lt;title&gt;Advancing head and neck cancer following the COVID-19 pandemic&lt;/title&gt;&lt;secondary-title&gt;The Journal of laryngology and otology&lt;/secondary-title&gt;&lt;/titles&gt;&lt;periodical&gt;&lt;full-title&gt;The Journal of laryngology and otology&lt;/full-title&gt;&lt;/periodical&gt;&lt;pages&gt;1-26&lt;/pages&gt;&lt;dates&gt;&lt;year&gt;2022&lt;/year&gt;&lt;pub-dates&gt;&lt;date&gt;2022-Apr-21&lt;/date&gt;&lt;/pub-dates&gt;&lt;/dates&gt;&lt;accession-num&gt;MEDLINE:35445646&lt;/accession-num&gt;&lt;urls&gt;&lt;related-urls&gt;&lt;url&gt;&amp;lt;Go to ISI&amp;gt;://MEDLINE:35445646&lt;/url&gt;&lt;url&gt;https://www.cambridge.org/core/services/aop-cambridge-core/content/view/7DD7C2933A0A9E903057059E1DDCAAF1/S0022215122000950a.pdf/div-class-title-advancing-head-and-neck-cancer-following-the-covid-19-pandemic-div.pdf&lt;/url&gt;&lt;/related-urls&gt;&lt;/urls&gt;&lt;electronic-resource-num&gt;10.1017/s0022215122000950&lt;/electronic-resource-num&gt;&lt;/record&gt;&lt;/Cite&gt;&lt;/EndNote&gt;</w:instrText>
            </w:r>
            <w:r>
              <w:rPr>
                <w:rFonts w:ascii="Calibri" w:eastAsia="Times New Roman" w:hAnsi="Calibri" w:cs="Calibri"/>
                <w:color w:val="000000"/>
                <w:sz w:val="18"/>
                <w:szCs w:val="18"/>
              </w:rPr>
              <w:fldChar w:fldCharType="separate"/>
            </w:r>
            <w:r w:rsidR="008A6002" w:rsidRPr="008A6002">
              <w:rPr>
                <w:rFonts w:ascii="Calibri" w:eastAsia="Times New Roman" w:hAnsi="Calibri" w:cs="Calibri"/>
                <w:noProof/>
                <w:color w:val="000000"/>
                <w:sz w:val="18"/>
                <w:szCs w:val="18"/>
                <w:vertAlign w:val="superscript"/>
              </w:rPr>
              <w:t>48</w:t>
            </w:r>
            <w:r>
              <w:rPr>
                <w:rFonts w:ascii="Calibri" w:eastAsia="Times New Roman" w:hAnsi="Calibri" w:cs="Calibri"/>
                <w:color w:val="000000"/>
                <w:sz w:val="18"/>
                <w:szCs w:val="18"/>
              </w:rPr>
              <w:fldChar w:fldCharType="end"/>
            </w:r>
          </w:p>
        </w:tc>
        <w:tc>
          <w:tcPr>
            <w:tcW w:w="1116" w:type="dxa"/>
            <w:tcBorders>
              <w:top w:val="nil"/>
              <w:left w:val="nil"/>
              <w:bottom w:val="single" w:sz="4" w:space="0" w:color="auto"/>
              <w:right w:val="single" w:sz="4" w:space="0" w:color="auto"/>
            </w:tcBorders>
            <w:shd w:val="clear" w:color="auto" w:fill="auto"/>
            <w:noWrap/>
            <w:vAlign w:val="bottom"/>
            <w:hideMark/>
          </w:tcPr>
          <w:p w14:paraId="7DD85310"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UK</w:t>
            </w:r>
          </w:p>
        </w:tc>
        <w:tc>
          <w:tcPr>
            <w:tcW w:w="2700" w:type="dxa"/>
            <w:tcBorders>
              <w:top w:val="nil"/>
              <w:left w:val="nil"/>
              <w:bottom w:val="single" w:sz="4" w:space="0" w:color="auto"/>
              <w:right w:val="single" w:sz="4" w:space="0" w:color="auto"/>
            </w:tcBorders>
            <w:shd w:val="clear" w:color="auto" w:fill="auto"/>
            <w:vAlign w:val="bottom"/>
            <w:hideMark/>
          </w:tcPr>
          <w:p w14:paraId="6EF782F9"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June 2019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October 2019</w:t>
            </w:r>
            <w:r w:rsidRPr="00E04686">
              <w:rPr>
                <w:rFonts w:ascii="Calibri" w:eastAsia="Times New Roman" w:hAnsi="Calibri" w:cs="Calibri"/>
                <w:color w:val="000000"/>
                <w:sz w:val="18"/>
                <w:szCs w:val="18"/>
              </w:rPr>
              <w:br/>
              <w:t xml:space="preserve">June 2020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October 2020</w:t>
            </w:r>
          </w:p>
        </w:tc>
        <w:tc>
          <w:tcPr>
            <w:tcW w:w="829" w:type="dxa"/>
            <w:tcBorders>
              <w:top w:val="nil"/>
              <w:left w:val="nil"/>
              <w:bottom w:val="single" w:sz="4" w:space="0" w:color="auto"/>
              <w:right w:val="single" w:sz="4" w:space="0" w:color="auto"/>
            </w:tcBorders>
            <w:shd w:val="clear" w:color="auto" w:fill="auto"/>
            <w:noWrap/>
            <w:vAlign w:val="bottom"/>
            <w:hideMark/>
          </w:tcPr>
          <w:p w14:paraId="28687588"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250 vs 278</w:t>
            </w:r>
          </w:p>
        </w:tc>
        <w:tc>
          <w:tcPr>
            <w:tcW w:w="1609" w:type="dxa"/>
            <w:tcBorders>
              <w:top w:val="nil"/>
              <w:left w:val="nil"/>
              <w:bottom w:val="single" w:sz="4" w:space="0" w:color="auto"/>
              <w:right w:val="single" w:sz="4" w:space="0" w:color="auto"/>
            </w:tcBorders>
            <w:shd w:val="clear" w:color="auto" w:fill="auto"/>
            <w:noWrap/>
            <w:vAlign w:val="bottom"/>
            <w:hideMark/>
          </w:tcPr>
          <w:p w14:paraId="4A71AB9C"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65 (26</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96) vs 65 (23</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100)</w:t>
            </w:r>
          </w:p>
        </w:tc>
        <w:tc>
          <w:tcPr>
            <w:tcW w:w="2339" w:type="dxa"/>
            <w:tcBorders>
              <w:top w:val="nil"/>
              <w:left w:val="nil"/>
              <w:bottom w:val="single" w:sz="4" w:space="0" w:color="auto"/>
              <w:right w:val="single" w:sz="4" w:space="0" w:color="auto"/>
            </w:tcBorders>
            <w:shd w:val="clear" w:color="auto" w:fill="auto"/>
            <w:noWrap/>
            <w:vAlign w:val="bottom"/>
            <w:hideMark/>
          </w:tcPr>
          <w:p w14:paraId="05D16B46"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185/65 vs 185/93</w:t>
            </w:r>
          </w:p>
        </w:tc>
        <w:tc>
          <w:tcPr>
            <w:tcW w:w="1120" w:type="dxa"/>
            <w:tcBorders>
              <w:top w:val="nil"/>
              <w:left w:val="nil"/>
              <w:bottom w:val="single" w:sz="4" w:space="0" w:color="auto"/>
              <w:right w:val="single" w:sz="4" w:space="0" w:color="auto"/>
            </w:tcBorders>
            <w:shd w:val="clear" w:color="auto" w:fill="auto"/>
            <w:noWrap/>
            <w:vAlign w:val="bottom"/>
            <w:hideMark/>
          </w:tcPr>
          <w:p w14:paraId="4E0D099C" w14:textId="77777777" w:rsidR="002E26B0" w:rsidRPr="00E04686" w:rsidRDefault="002E26B0" w:rsidP="002E26B0">
            <w:pPr>
              <w:spacing w:after="0" w:line="240" w:lineRule="auto"/>
              <w:jc w:val="right"/>
              <w:rPr>
                <w:rFonts w:ascii="Calibri" w:eastAsia="Times New Roman" w:hAnsi="Calibri" w:cs="Calibri"/>
                <w:color w:val="000000"/>
                <w:sz w:val="18"/>
                <w:szCs w:val="18"/>
              </w:rPr>
            </w:pPr>
            <w:r w:rsidRPr="00E04686">
              <w:rPr>
                <w:rFonts w:ascii="Calibri" w:eastAsia="Times New Roman" w:hAnsi="Calibri" w:cs="Calibri"/>
                <w:color w:val="000000"/>
                <w:sz w:val="18"/>
                <w:szCs w:val="18"/>
              </w:rPr>
              <w:t>8</w:t>
            </w:r>
          </w:p>
        </w:tc>
      </w:tr>
      <w:tr w:rsidR="002E26B0" w:rsidRPr="00E04686" w14:paraId="136A9865" w14:textId="77777777" w:rsidTr="002E26B0">
        <w:trPr>
          <w:trHeight w:val="64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79D19336" w14:textId="40ED9AE9"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Popovic et al 2022</w:t>
            </w:r>
            <w:r>
              <w:rPr>
                <w:rFonts w:ascii="Calibri" w:eastAsia="Times New Roman" w:hAnsi="Calibri" w:cs="Calibri"/>
                <w:color w:val="000000"/>
                <w:sz w:val="18"/>
                <w:szCs w:val="18"/>
              </w:rPr>
              <w:fldChar w:fldCharType="begin">
                <w:fldData xml:space="preserve">PEVuZE5vdGU+PENpdGU+PEF1dGhvcj5Qb3BvdmljPC9BdXRob3I+PFllYXI+MjAyMjwvWWVhcj48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</w:fldData>
              </w:fldChar>
            </w:r>
            <w:r>
              <w:rPr>
                <w:rFonts w:ascii="Calibri" w:eastAsia="Times New Roman" w:hAnsi="Calibri" w:cs="Calibri"/>
                <w:color w:val="000000"/>
                <w:sz w:val="18"/>
                <w:szCs w:val="18"/>
              </w:rPr>
              <w:instrText xml:space="preserve"> ADDIN EN.CITE </w:instrText>
            </w:r>
            <w:r>
              <w:rPr>
                <w:rFonts w:ascii="Calibri" w:eastAsia="Times New Roman" w:hAnsi="Calibri" w:cs="Calibri"/>
                <w:color w:val="000000"/>
                <w:sz w:val="18"/>
                <w:szCs w:val="18"/>
              </w:rPr>
              <w:fldChar w:fldCharType="begin">
                <w:fldData xml:space="preserve">PEVuZE5vdGU+PENpdGU+PEF1dGhvcj5Qb3BvdmljPC9BdXRob3I+PFllYXI+MjAyMjwvWWVhcj48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</w:fldData>
              </w:fldChar>
            </w:r>
            <w:r>
              <w:rPr>
                <w:rFonts w:ascii="Calibri" w:eastAsia="Times New Roman" w:hAnsi="Calibri" w:cs="Calibri"/>
                <w:color w:val="000000"/>
                <w:sz w:val="18"/>
                <w:szCs w:val="18"/>
              </w:rPr>
              <w:instrText xml:space="preserve"> ADDIN EN.CITE.DATA </w:instrText>
            </w:r>
            <w:r>
              <w:rPr>
                <w:rFonts w:ascii="Calibri" w:eastAsia="Times New Roman" w:hAnsi="Calibri" w:cs="Calibri"/>
                <w:color w:val="000000"/>
                <w:sz w:val="18"/>
                <w:szCs w:val="18"/>
              </w:rPr>
            </w:r>
            <w:r>
              <w:rPr>
                <w:rFonts w:ascii="Calibri" w:eastAsia="Times New Roman" w:hAnsi="Calibri" w:cs="Calibri"/>
                <w:color w:val="000000"/>
                <w:sz w:val="18"/>
                <w:szCs w:val="18"/>
              </w:rPr>
              <w:fldChar w:fldCharType="end"/>
            </w:r>
            <w:r>
              <w:rPr>
                <w:rFonts w:ascii="Calibri" w:eastAsia="Times New Roman" w:hAnsi="Calibri" w:cs="Calibri"/>
                <w:color w:val="000000"/>
                <w:sz w:val="18"/>
                <w:szCs w:val="18"/>
              </w:rPr>
            </w:r>
            <w:r>
              <w:rPr>
                <w:rFonts w:ascii="Calibri" w:eastAsia="Times New Roman" w:hAnsi="Calibri" w:cs="Calibri"/>
                <w:color w:val="000000"/>
                <w:sz w:val="18"/>
                <w:szCs w:val="18"/>
              </w:rPr>
              <w:fldChar w:fldCharType="separate"/>
            </w:r>
            <w:r w:rsidRPr="002E26B0">
              <w:rPr>
                <w:rFonts w:ascii="Calibri" w:eastAsia="Times New Roman" w:hAnsi="Calibri" w:cs="Calibri"/>
                <w:noProof/>
                <w:color w:val="000000"/>
                <w:sz w:val="18"/>
                <w:szCs w:val="18"/>
                <w:vertAlign w:val="superscript"/>
              </w:rPr>
              <w:t>17</w:t>
            </w:r>
            <w:r>
              <w:rPr>
                <w:rFonts w:ascii="Calibri" w:eastAsia="Times New Roman" w:hAnsi="Calibri" w:cs="Calibri"/>
                <w:color w:val="000000"/>
                <w:sz w:val="18"/>
                <w:szCs w:val="18"/>
              </w:rPr>
              <w:fldChar w:fldCharType="end"/>
            </w:r>
          </w:p>
        </w:tc>
        <w:tc>
          <w:tcPr>
            <w:tcW w:w="1116" w:type="dxa"/>
            <w:tcBorders>
              <w:top w:val="nil"/>
              <w:left w:val="nil"/>
              <w:bottom w:val="single" w:sz="4" w:space="0" w:color="auto"/>
              <w:right w:val="single" w:sz="4" w:space="0" w:color="auto"/>
            </w:tcBorders>
            <w:shd w:val="clear" w:color="auto" w:fill="auto"/>
            <w:noWrap/>
            <w:vAlign w:val="bottom"/>
            <w:hideMark/>
          </w:tcPr>
          <w:p w14:paraId="78097A19"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Italy</w:t>
            </w:r>
          </w:p>
        </w:tc>
        <w:tc>
          <w:tcPr>
            <w:tcW w:w="2700" w:type="dxa"/>
            <w:tcBorders>
              <w:top w:val="nil"/>
              <w:left w:val="nil"/>
              <w:bottom w:val="single" w:sz="4" w:space="0" w:color="auto"/>
              <w:right w:val="single" w:sz="4" w:space="0" w:color="auto"/>
            </w:tcBorders>
            <w:shd w:val="clear" w:color="auto" w:fill="auto"/>
            <w:vAlign w:val="bottom"/>
            <w:hideMark/>
          </w:tcPr>
          <w:p w14:paraId="1E9DF81C"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September 2019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February 2020</w:t>
            </w:r>
            <w:r w:rsidRPr="00E04686">
              <w:rPr>
                <w:rFonts w:ascii="Calibri" w:eastAsia="Times New Roman" w:hAnsi="Calibri" w:cs="Calibri"/>
                <w:color w:val="000000"/>
                <w:sz w:val="18"/>
                <w:szCs w:val="18"/>
              </w:rPr>
              <w:br/>
              <w:t xml:space="preserve">March 2020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May 2020</w:t>
            </w:r>
          </w:p>
        </w:tc>
        <w:tc>
          <w:tcPr>
            <w:tcW w:w="829" w:type="dxa"/>
            <w:tcBorders>
              <w:top w:val="nil"/>
              <w:left w:val="nil"/>
              <w:bottom w:val="single" w:sz="4" w:space="0" w:color="auto"/>
              <w:right w:val="single" w:sz="4" w:space="0" w:color="auto"/>
            </w:tcBorders>
            <w:shd w:val="clear" w:color="auto" w:fill="auto"/>
            <w:noWrap/>
            <w:vAlign w:val="bottom"/>
            <w:hideMark/>
          </w:tcPr>
          <w:p w14:paraId="2D441AB9"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53 vs 17</w:t>
            </w:r>
          </w:p>
        </w:tc>
        <w:tc>
          <w:tcPr>
            <w:tcW w:w="1609" w:type="dxa"/>
            <w:tcBorders>
              <w:top w:val="nil"/>
              <w:left w:val="nil"/>
              <w:bottom w:val="single" w:sz="4" w:space="0" w:color="auto"/>
              <w:right w:val="single" w:sz="4" w:space="0" w:color="auto"/>
            </w:tcBorders>
            <w:shd w:val="clear" w:color="auto" w:fill="auto"/>
            <w:noWrap/>
            <w:vAlign w:val="bottom"/>
            <w:hideMark/>
          </w:tcPr>
          <w:p w14:paraId="28C1E8CD"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69.6 ±14.8 vs 70.0 ±10.3</w:t>
            </w:r>
          </w:p>
        </w:tc>
        <w:tc>
          <w:tcPr>
            <w:tcW w:w="2339" w:type="dxa"/>
            <w:tcBorders>
              <w:top w:val="nil"/>
              <w:left w:val="nil"/>
              <w:bottom w:val="single" w:sz="4" w:space="0" w:color="auto"/>
              <w:right w:val="single" w:sz="4" w:space="0" w:color="auto"/>
            </w:tcBorders>
            <w:shd w:val="clear" w:color="auto" w:fill="auto"/>
            <w:noWrap/>
            <w:vAlign w:val="bottom"/>
            <w:hideMark/>
          </w:tcPr>
          <w:p w14:paraId="320CBFCA"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N/</w:t>
            </w:r>
            <w:r>
              <w:rPr>
                <w:rFonts w:ascii="Calibri" w:eastAsia="Times New Roman" w:hAnsi="Calibri" w:cs="Calibri"/>
                <w:color w:val="000000"/>
                <w:sz w:val="18"/>
                <w:szCs w:val="18"/>
              </w:rPr>
              <w:t>A</w:t>
            </w:r>
          </w:p>
        </w:tc>
        <w:tc>
          <w:tcPr>
            <w:tcW w:w="1120" w:type="dxa"/>
            <w:tcBorders>
              <w:top w:val="nil"/>
              <w:left w:val="nil"/>
              <w:bottom w:val="single" w:sz="4" w:space="0" w:color="auto"/>
              <w:right w:val="single" w:sz="4" w:space="0" w:color="auto"/>
            </w:tcBorders>
            <w:shd w:val="clear" w:color="auto" w:fill="auto"/>
            <w:noWrap/>
            <w:vAlign w:val="bottom"/>
            <w:hideMark/>
          </w:tcPr>
          <w:p w14:paraId="2E266E84" w14:textId="77777777" w:rsidR="002E26B0" w:rsidRPr="00E04686" w:rsidRDefault="002E26B0" w:rsidP="002E26B0">
            <w:pPr>
              <w:spacing w:after="0" w:line="240" w:lineRule="auto"/>
              <w:jc w:val="right"/>
              <w:rPr>
                <w:rFonts w:ascii="Calibri" w:eastAsia="Times New Roman" w:hAnsi="Calibri" w:cs="Calibri"/>
                <w:color w:val="000000"/>
                <w:sz w:val="18"/>
                <w:szCs w:val="18"/>
              </w:rPr>
            </w:pPr>
            <w:r w:rsidRPr="00E04686">
              <w:rPr>
                <w:rFonts w:ascii="Calibri" w:eastAsia="Times New Roman" w:hAnsi="Calibri" w:cs="Calibri"/>
                <w:color w:val="000000"/>
                <w:sz w:val="18"/>
                <w:szCs w:val="18"/>
              </w:rPr>
              <w:t>8</w:t>
            </w:r>
          </w:p>
        </w:tc>
      </w:tr>
      <w:tr w:rsidR="002E26B0" w:rsidRPr="00E04686" w14:paraId="00A8CBC1" w14:textId="77777777" w:rsidTr="002E26B0">
        <w:trPr>
          <w:trHeight w:val="49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7B651761" w14:textId="76AC1480"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Venkatasai et al 2022</w:t>
            </w:r>
            <w:r>
              <w:rPr>
                <w:rFonts w:ascii="Calibri" w:eastAsia="Times New Roman" w:hAnsi="Calibri" w:cs="Calibri"/>
                <w:color w:val="000000"/>
                <w:sz w:val="18"/>
                <w:szCs w:val="18"/>
              </w:rPr>
              <w:fldChar w:fldCharType="begin"/>
            </w:r>
            <w:r>
              <w:rPr>
                <w:rFonts w:ascii="Calibri" w:eastAsia="Times New Roman" w:hAnsi="Calibri" w:cs="Calibri"/>
                <w:color w:val="000000"/>
                <w:sz w:val="18"/>
                <w:szCs w:val="18"/>
              </w:rPr>
              <w:instrText xml:space="preserve"> ADDIN EN.CITE &lt;EndNote&gt;&lt;Cite&gt;&lt;Author&gt;Venkatasai&lt;/Author&gt;&lt;Year&gt;2022&lt;/Year&gt;&lt;RecNum&gt;81&lt;/RecNum&gt;&lt;DisplayText&gt;&lt;style face="superscript"&gt;18&lt;/style&gt;&lt;/DisplayText&gt;&lt;record&gt;&lt;rec-number&gt;81&lt;/rec-number&gt;&lt;foreign-keys&gt;&lt;key app="EN" db-id="fx92pt25dt2p9qetwroxwp9u9d9vtxv0ze9r" timestamp="1652353521"&gt;81&lt;/key&gt;&lt;/foreign-keys&gt;&lt;ref-type name="Journal Article"&gt;17&lt;/ref-type&gt;&lt;contributors&gt;&lt;authors&gt;&lt;author&gt;Venkatasai, J.&lt;/author&gt;&lt;author&gt;John, C.&lt;/author&gt;&lt;author&gt;Kondavetti, S. S.&lt;/author&gt;&lt;author&gt;Appasamy, M.&lt;/author&gt;&lt;author&gt;Parasuraman, L.&lt;/author&gt;&lt;author&gt;Ambalathandi, R.&lt;/author&gt;&lt;author&gt;Masilamani, H.&lt;/author&gt;&lt;/authors&gt;&lt;/contributors&gt;&lt;auth-address&gt;Department of Radiation Oncology, Sri Ramachandra Institute of Higher Education and Research, Chennai, India&amp;#xD;Department of Surgical Oncology, Sri Ramachandra Institute of Higher Education and Research, Chennai, India&amp;#xD;Department of Medical Oncology, Sri Ramachandra Institute of Higher Education and Research, Chennai, India&lt;/auth-address&gt;&lt;titles&gt;&lt;title&gt;Impact of COVID-19 Pandemic on Patterns of Care and Outcome of Head and Neck Cancer: Real-World Experience From a Tertiary Care Cancer Center in India&lt;/title&gt;&lt;secondary-title&gt;JCO Global Oncology&lt;/secondary-title&gt;&lt;/titles&gt;&lt;periodical&gt;&lt;full-title&gt;JCO Global Oncology&lt;/full-title&gt;&lt;/periodical&gt;&lt;number&gt;8&lt;/number&gt;&lt;dates&gt;&lt;year&gt;2022&lt;/year&gt;&lt;/dates&gt;&lt;work-type&gt;Article&lt;/work-type&gt;&lt;urls&gt;&lt;related-urls&gt;&lt;url&gt;https://www.scopus.com/inward/record.uri?eid=2-s2.0-85125548865&amp;amp;doi=10.1200%2fGO.21.00339&amp;amp;partnerID=40&amp;amp;md5=73434914613d242764f3c139af0d2817&lt;/url&gt;&lt;/related-urls&gt;&lt;/urls&gt;&lt;custom7&gt;e2100339&lt;/custom7&gt;&lt;electronic-resource-num&gt;10.1200/GO.21.00339&lt;/electronic-resource-num&gt;&lt;remote-database-name&gt;Scopus&lt;/remote-database-name&gt;&lt;/record&gt;&lt;/Cite&gt;&lt;/EndNote&gt;</w:instrText>
            </w:r>
            <w:r>
              <w:rPr>
                <w:rFonts w:ascii="Calibri" w:eastAsia="Times New Roman" w:hAnsi="Calibri" w:cs="Calibri"/>
                <w:color w:val="000000"/>
                <w:sz w:val="18"/>
                <w:szCs w:val="18"/>
              </w:rPr>
              <w:fldChar w:fldCharType="separate"/>
            </w:r>
            <w:r w:rsidRPr="002E26B0">
              <w:rPr>
                <w:rFonts w:ascii="Calibri" w:eastAsia="Times New Roman" w:hAnsi="Calibri" w:cs="Calibri"/>
                <w:noProof/>
                <w:color w:val="000000"/>
                <w:sz w:val="18"/>
                <w:szCs w:val="18"/>
                <w:vertAlign w:val="superscript"/>
              </w:rPr>
              <w:t>18</w:t>
            </w:r>
            <w:r>
              <w:rPr>
                <w:rFonts w:ascii="Calibri" w:eastAsia="Times New Roman" w:hAnsi="Calibri" w:cs="Calibri"/>
                <w:color w:val="000000"/>
                <w:sz w:val="18"/>
                <w:szCs w:val="18"/>
              </w:rPr>
              <w:fldChar w:fldCharType="end"/>
            </w:r>
          </w:p>
        </w:tc>
        <w:tc>
          <w:tcPr>
            <w:tcW w:w="1116" w:type="dxa"/>
            <w:tcBorders>
              <w:top w:val="nil"/>
              <w:left w:val="nil"/>
              <w:bottom w:val="single" w:sz="4" w:space="0" w:color="auto"/>
              <w:right w:val="single" w:sz="4" w:space="0" w:color="auto"/>
            </w:tcBorders>
            <w:shd w:val="clear" w:color="auto" w:fill="auto"/>
            <w:noWrap/>
            <w:vAlign w:val="bottom"/>
            <w:hideMark/>
          </w:tcPr>
          <w:p w14:paraId="703EE962"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India</w:t>
            </w:r>
          </w:p>
        </w:tc>
        <w:tc>
          <w:tcPr>
            <w:tcW w:w="2700" w:type="dxa"/>
            <w:tcBorders>
              <w:top w:val="nil"/>
              <w:left w:val="nil"/>
              <w:bottom w:val="single" w:sz="4" w:space="0" w:color="auto"/>
              <w:right w:val="single" w:sz="4" w:space="0" w:color="auto"/>
            </w:tcBorders>
            <w:shd w:val="clear" w:color="auto" w:fill="auto"/>
            <w:vAlign w:val="bottom"/>
            <w:hideMark/>
          </w:tcPr>
          <w:p w14:paraId="388C4C43"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October 2019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February 2020</w:t>
            </w:r>
            <w:r w:rsidRPr="00E04686">
              <w:rPr>
                <w:rFonts w:ascii="Calibri" w:eastAsia="Times New Roman" w:hAnsi="Calibri" w:cs="Calibri"/>
                <w:color w:val="000000"/>
                <w:sz w:val="18"/>
                <w:szCs w:val="18"/>
              </w:rPr>
              <w:br/>
              <w:t xml:space="preserve">March 2020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July 2020</w:t>
            </w:r>
          </w:p>
        </w:tc>
        <w:tc>
          <w:tcPr>
            <w:tcW w:w="829" w:type="dxa"/>
            <w:tcBorders>
              <w:top w:val="nil"/>
              <w:left w:val="nil"/>
              <w:bottom w:val="single" w:sz="4" w:space="0" w:color="auto"/>
              <w:right w:val="single" w:sz="4" w:space="0" w:color="auto"/>
            </w:tcBorders>
            <w:shd w:val="clear" w:color="auto" w:fill="auto"/>
            <w:noWrap/>
            <w:vAlign w:val="bottom"/>
            <w:hideMark/>
          </w:tcPr>
          <w:p w14:paraId="79568353"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51 vs 25</w:t>
            </w:r>
          </w:p>
        </w:tc>
        <w:tc>
          <w:tcPr>
            <w:tcW w:w="1609" w:type="dxa"/>
            <w:tcBorders>
              <w:top w:val="nil"/>
              <w:left w:val="nil"/>
              <w:bottom w:val="single" w:sz="4" w:space="0" w:color="auto"/>
              <w:right w:val="single" w:sz="4" w:space="0" w:color="auto"/>
            </w:tcBorders>
            <w:shd w:val="clear" w:color="auto" w:fill="auto"/>
            <w:noWrap/>
            <w:vAlign w:val="bottom"/>
            <w:hideMark/>
          </w:tcPr>
          <w:p w14:paraId="06F8F0F4"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55 (19</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78) vs 50 (35</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71)</w:t>
            </w:r>
          </w:p>
        </w:tc>
        <w:tc>
          <w:tcPr>
            <w:tcW w:w="2339" w:type="dxa"/>
            <w:tcBorders>
              <w:top w:val="nil"/>
              <w:left w:val="nil"/>
              <w:bottom w:val="single" w:sz="4" w:space="0" w:color="auto"/>
              <w:right w:val="single" w:sz="4" w:space="0" w:color="auto"/>
            </w:tcBorders>
            <w:shd w:val="clear" w:color="auto" w:fill="auto"/>
            <w:noWrap/>
            <w:vAlign w:val="bottom"/>
            <w:hideMark/>
          </w:tcPr>
          <w:p w14:paraId="17408667"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40/11 vs 21/4</w:t>
            </w:r>
          </w:p>
        </w:tc>
        <w:tc>
          <w:tcPr>
            <w:tcW w:w="1120" w:type="dxa"/>
            <w:tcBorders>
              <w:top w:val="nil"/>
              <w:left w:val="nil"/>
              <w:bottom w:val="single" w:sz="4" w:space="0" w:color="auto"/>
              <w:right w:val="single" w:sz="4" w:space="0" w:color="auto"/>
            </w:tcBorders>
            <w:shd w:val="clear" w:color="auto" w:fill="auto"/>
            <w:noWrap/>
            <w:vAlign w:val="bottom"/>
            <w:hideMark/>
          </w:tcPr>
          <w:p w14:paraId="2170D504" w14:textId="77777777" w:rsidR="002E26B0" w:rsidRPr="00E04686" w:rsidRDefault="002E26B0" w:rsidP="002E26B0">
            <w:pPr>
              <w:spacing w:after="0" w:line="240" w:lineRule="auto"/>
              <w:jc w:val="right"/>
              <w:rPr>
                <w:rFonts w:ascii="Calibri" w:eastAsia="Times New Roman" w:hAnsi="Calibri" w:cs="Calibri"/>
                <w:color w:val="000000"/>
                <w:sz w:val="18"/>
                <w:szCs w:val="18"/>
              </w:rPr>
            </w:pPr>
            <w:r w:rsidRPr="00E04686">
              <w:rPr>
                <w:rFonts w:ascii="Calibri" w:eastAsia="Times New Roman" w:hAnsi="Calibri" w:cs="Calibri"/>
                <w:color w:val="000000"/>
                <w:sz w:val="18"/>
                <w:szCs w:val="18"/>
              </w:rPr>
              <w:t>4</w:t>
            </w:r>
          </w:p>
        </w:tc>
      </w:tr>
      <w:tr w:rsidR="002E26B0" w:rsidRPr="00E04686" w14:paraId="1A2A3754" w14:textId="77777777" w:rsidTr="002E26B0">
        <w:trPr>
          <w:trHeight w:val="49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669D61A9" w14:textId="1B5F97A4"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Lucidi et al 2022</w:t>
            </w:r>
            <w:r>
              <w:rPr>
                <w:rFonts w:ascii="Calibri" w:eastAsia="Times New Roman" w:hAnsi="Calibri" w:cs="Calibri"/>
                <w:color w:val="000000"/>
                <w:sz w:val="18"/>
                <w:szCs w:val="18"/>
              </w:rPr>
              <w:fldChar w:fldCharType="begin"/>
            </w:r>
            <w:r w:rsidR="008A6002">
              <w:rPr>
                <w:rFonts w:ascii="Calibri" w:eastAsia="Times New Roman" w:hAnsi="Calibri" w:cs="Calibri"/>
                <w:color w:val="000000"/>
                <w:sz w:val="18"/>
                <w:szCs w:val="18"/>
              </w:rPr>
              <w:instrText xml:space="preserve"> ADDIN EN.CITE &lt;EndNote&gt;&lt;Cite&gt;&lt;Author&gt;Lucidi&lt;/Author&gt;&lt;Year&gt;2022&lt;/Year&gt;&lt;RecNum&gt;54&lt;/RecNum&gt;&lt;DisplayText&gt;&lt;style face="superscript"&gt;52&lt;/style&gt;&lt;/DisplayText&gt;&lt;record&gt;&lt;rec-number&gt;54&lt;/rec-number&gt;&lt;foreign-keys&gt;&lt;key app="EN" db-id="fx92pt25dt2p9qetwroxwp9u9d9vtxv0ze9r" timestamp="1652353521"&gt;54&lt;/key&gt;&lt;/foreign-keys&gt;&lt;ref-type name="Journal Article"&gt;17&lt;/ref-type&gt;&lt;contributors&gt;&lt;authors&gt;&lt;author&gt;Lucidi, D.&lt;/author&gt;&lt;author&gt;Valerini, S.&lt;/author&gt;&lt;author&gt;Federici, G.&lt;/author&gt;&lt;author&gt;Miglio, M.&lt;/author&gt;&lt;author&gt;Cantaffa, C.&lt;/author&gt;&lt;author&gt;Alicandri-Ciufelli, M.&lt;/author&gt;&lt;/authors&gt;&lt;/contributors&gt;&lt;auth-address&gt;Otolaryngology and Head and Neck Surgery Department, University Hospital of Modena, Via del Pozzo 71, Modena, 41125, Italy&lt;/auth-address&gt;&lt;titles&gt;&lt;title&gt;Head and Neck Cancer During Covid-19 Pandemic: Was there a Diagnostic Delay?&lt;/title&gt;&lt;secondary-title&gt;Indian Journal of Otolaryngology and Head and Neck Surgery&lt;/secondary-title&gt;&lt;/titles&gt;&lt;periodical&gt;&lt;full-title&gt;Indian Journal of Otolaryngology and Head and Neck Surgery&lt;/full-title&gt;&lt;/periodical&gt;&lt;keywords&gt;&lt;keyword&gt;Delayed diagnosis&lt;/keyword&gt;&lt;keyword&gt;Head and Neck cancer&lt;/keyword&gt;&lt;keyword&gt;Health care systems&lt;/keyword&gt;&lt;keyword&gt;Pandemics&lt;/keyword&gt;&lt;keyword&gt;SARS-CoV-2&lt;/keyword&gt;&lt;/keywords&gt;&lt;dates&gt;&lt;year&gt;2022&lt;/year&gt;&lt;/dates&gt;&lt;work-type&gt;Article&lt;/work-type&gt;&lt;urls&gt;&lt;related-urls&gt;&lt;url&gt;https://www.scopus.com/inward/record.uri?eid=2-s2.0-85123191724&amp;amp;doi=10.1007%2fs12070-021-03050-5&amp;amp;partnerID=40&amp;amp;md5=4ba07f099b9600d1e3f14c2345aae8ff&lt;/url&gt;&lt;url&gt;https://link.springer.com/content/pdf/10.1007/s12070-021-03050-5.pdf&lt;/url&gt;&lt;/related-urls&gt;&lt;/urls&gt;&lt;electronic-resource-num&gt;10.1007/s12070-021-03050-5&lt;/electronic-resource-num&gt;&lt;remote-database-name&gt;Scopus&lt;/remote-database-name&gt;&lt;/record&gt;&lt;/Cite&gt;&lt;/EndNote&gt;</w:instrText>
            </w:r>
            <w:r>
              <w:rPr>
                <w:rFonts w:ascii="Calibri" w:eastAsia="Times New Roman" w:hAnsi="Calibri" w:cs="Calibri"/>
                <w:color w:val="000000"/>
                <w:sz w:val="18"/>
                <w:szCs w:val="18"/>
              </w:rPr>
              <w:fldChar w:fldCharType="separate"/>
            </w:r>
            <w:r w:rsidR="008A6002" w:rsidRPr="008A6002">
              <w:rPr>
                <w:rFonts w:ascii="Calibri" w:eastAsia="Times New Roman" w:hAnsi="Calibri" w:cs="Calibri"/>
                <w:noProof/>
                <w:color w:val="000000"/>
                <w:sz w:val="18"/>
                <w:szCs w:val="18"/>
                <w:vertAlign w:val="superscript"/>
              </w:rPr>
              <w:t>52</w:t>
            </w:r>
            <w:r>
              <w:rPr>
                <w:rFonts w:ascii="Calibri" w:eastAsia="Times New Roman" w:hAnsi="Calibri" w:cs="Calibri"/>
                <w:color w:val="000000"/>
                <w:sz w:val="18"/>
                <w:szCs w:val="18"/>
              </w:rPr>
              <w:fldChar w:fldCharType="end"/>
            </w:r>
          </w:p>
        </w:tc>
        <w:tc>
          <w:tcPr>
            <w:tcW w:w="1116" w:type="dxa"/>
            <w:tcBorders>
              <w:top w:val="nil"/>
              <w:left w:val="nil"/>
              <w:bottom w:val="single" w:sz="4" w:space="0" w:color="auto"/>
              <w:right w:val="single" w:sz="4" w:space="0" w:color="auto"/>
            </w:tcBorders>
            <w:shd w:val="clear" w:color="auto" w:fill="auto"/>
            <w:noWrap/>
            <w:vAlign w:val="bottom"/>
            <w:hideMark/>
          </w:tcPr>
          <w:p w14:paraId="3EB8733A"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Italy</w:t>
            </w:r>
          </w:p>
        </w:tc>
        <w:tc>
          <w:tcPr>
            <w:tcW w:w="2700" w:type="dxa"/>
            <w:tcBorders>
              <w:top w:val="nil"/>
              <w:left w:val="nil"/>
              <w:bottom w:val="single" w:sz="4" w:space="0" w:color="auto"/>
              <w:right w:val="single" w:sz="4" w:space="0" w:color="auto"/>
            </w:tcBorders>
            <w:shd w:val="clear" w:color="auto" w:fill="auto"/>
            <w:vAlign w:val="bottom"/>
            <w:hideMark/>
          </w:tcPr>
          <w:p w14:paraId="45294D6A"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March 2019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October 2019</w:t>
            </w:r>
            <w:r w:rsidRPr="00E04686">
              <w:rPr>
                <w:rFonts w:ascii="Calibri" w:eastAsia="Times New Roman" w:hAnsi="Calibri" w:cs="Calibri"/>
                <w:color w:val="000000"/>
                <w:sz w:val="18"/>
                <w:szCs w:val="18"/>
              </w:rPr>
              <w:br/>
              <w:t xml:space="preserve">March 2020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October 2020</w:t>
            </w:r>
          </w:p>
        </w:tc>
        <w:tc>
          <w:tcPr>
            <w:tcW w:w="829" w:type="dxa"/>
            <w:tcBorders>
              <w:top w:val="nil"/>
              <w:left w:val="nil"/>
              <w:bottom w:val="single" w:sz="4" w:space="0" w:color="auto"/>
              <w:right w:val="single" w:sz="4" w:space="0" w:color="auto"/>
            </w:tcBorders>
            <w:shd w:val="clear" w:color="auto" w:fill="auto"/>
            <w:noWrap/>
            <w:vAlign w:val="bottom"/>
            <w:hideMark/>
          </w:tcPr>
          <w:p w14:paraId="5C8BB113"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140 vs 125</w:t>
            </w:r>
          </w:p>
        </w:tc>
        <w:tc>
          <w:tcPr>
            <w:tcW w:w="1609" w:type="dxa"/>
            <w:tcBorders>
              <w:top w:val="nil"/>
              <w:left w:val="nil"/>
              <w:bottom w:val="single" w:sz="4" w:space="0" w:color="auto"/>
              <w:right w:val="single" w:sz="4" w:space="0" w:color="auto"/>
            </w:tcBorders>
            <w:shd w:val="clear" w:color="auto" w:fill="auto"/>
            <w:noWrap/>
            <w:vAlign w:val="bottom"/>
            <w:hideMark/>
          </w:tcPr>
          <w:p w14:paraId="7615105F"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68.5 ±12.2 vs 66.4 ±13.3</w:t>
            </w:r>
          </w:p>
        </w:tc>
        <w:tc>
          <w:tcPr>
            <w:tcW w:w="2339" w:type="dxa"/>
            <w:tcBorders>
              <w:top w:val="nil"/>
              <w:left w:val="nil"/>
              <w:bottom w:val="single" w:sz="4" w:space="0" w:color="auto"/>
              <w:right w:val="single" w:sz="4" w:space="0" w:color="auto"/>
            </w:tcBorders>
            <w:shd w:val="clear" w:color="auto" w:fill="auto"/>
            <w:noWrap/>
            <w:vAlign w:val="bottom"/>
            <w:hideMark/>
          </w:tcPr>
          <w:p w14:paraId="212210FD"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N/</w:t>
            </w:r>
            <w:r>
              <w:rPr>
                <w:rFonts w:ascii="Calibri" w:eastAsia="Times New Roman" w:hAnsi="Calibri" w:cs="Calibri"/>
                <w:color w:val="000000"/>
                <w:sz w:val="18"/>
                <w:szCs w:val="18"/>
              </w:rPr>
              <w:t>A</w:t>
            </w:r>
          </w:p>
        </w:tc>
        <w:tc>
          <w:tcPr>
            <w:tcW w:w="1120" w:type="dxa"/>
            <w:tcBorders>
              <w:top w:val="nil"/>
              <w:left w:val="nil"/>
              <w:bottom w:val="single" w:sz="4" w:space="0" w:color="auto"/>
              <w:right w:val="single" w:sz="4" w:space="0" w:color="auto"/>
            </w:tcBorders>
            <w:shd w:val="clear" w:color="auto" w:fill="auto"/>
            <w:noWrap/>
            <w:vAlign w:val="bottom"/>
            <w:hideMark/>
          </w:tcPr>
          <w:p w14:paraId="32F272C8" w14:textId="77777777" w:rsidR="002E26B0" w:rsidRPr="00E04686" w:rsidRDefault="002E26B0" w:rsidP="002E26B0">
            <w:pPr>
              <w:spacing w:after="0" w:line="240" w:lineRule="auto"/>
              <w:jc w:val="right"/>
              <w:rPr>
                <w:rFonts w:ascii="Calibri" w:eastAsia="Times New Roman" w:hAnsi="Calibri" w:cs="Calibri"/>
                <w:color w:val="000000"/>
                <w:sz w:val="18"/>
                <w:szCs w:val="18"/>
              </w:rPr>
            </w:pPr>
            <w:r w:rsidRPr="00E04686">
              <w:rPr>
                <w:rFonts w:ascii="Calibri" w:eastAsia="Times New Roman" w:hAnsi="Calibri" w:cs="Calibri"/>
                <w:color w:val="000000"/>
                <w:sz w:val="18"/>
                <w:szCs w:val="18"/>
              </w:rPr>
              <w:t>6</w:t>
            </w:r>
          </w:p>
        </w:tc>
      </w:tr>
      <w:tr w:rsidR="002E26B0" w:rsidRPr="00E04686" w14:paraId="6466BF8F" w14:textId="77777777" w:rsidTr="002E26B0">
        <w:trPr>
          <w:trHeight w:val="49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60994EBB" w14:textId="6952B82A"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Riju et al 2021</w:t>
            </w:r>
            <w:r>
              <w:rPr>
                <w:rFonts w:ascii="Calibri" w:eastAsia="Times New Roman" w:hAnsi="Calibri" w:cs="Calibri"/>
                <w:color w:val="000000"/>
                <w:sz w:val="18"/>
                <w:szCs w:val="18"/>
              </w:rPr>
              <w:fldChar w:fldCharType="begin"/>
            </w:r>
            <w:r w:rsidR="008A6002">
              <w:rPr>
                <w:rFonts w:ascii="Calibri" w:eastAsia="Times New Roman" w:hAnsi="Calibri" w:cs="Calibri"/>
                <w:color w:val="000000"/>
                <w:sz w:val="18"/>
                <w:szCs w:val="18"/>
              </w:rPr>
              <w:instrText xml:space="preserve"> ADDIN EN.CITE &lt;EndNote&gt;&lt;Cite&gt;&lt;Author&gt;Riju&lt;/Author&gt;&lt;Year&gt;2021&lt;/Year&gt;&lt;RecNum&gt;64&lt;/RecNum&gt;&lt;DisplayText&gt;&lt;style face="superscript"&gt;53&lt;/style&gt;&lt;/DisplayText&gt;&lt;record&gt;&lt;rec-number&gt;64&lt;/rec-number&gt;&lt;foreign-keys&gt;&lt;key app="EN" db-id="fx92pt25dt2p9qetwroxwp9u9d9vtxv0ze9r" timestamp="1652353521"&gt;64&lt;/key&gt;&lt;/foreign-keys&gt;&lt;ref-type name="Journal Article"&gt;17&lt;/ref-type&gt;&lt;contributors&gt;&lt;authors&gt;&lt;author&gt;Riju, Jeyashanth&lt;/author&gt;&lt;author&gt;Tirkey, Amit Jiwan&lt;/author&gt;&lt;author&gt;Mathew, Manu&lt;/author&gt;&lt;author&gt;Chamania, Gaurav&lt;/author&gt;&lt;author&gt;Babu, Malavika&lt;/author&gt;&lt;author&gt;Patil, Shruthi&lt;/author&gt;&lt;author&gt;Anto, Ronald&lt;/author&gt;&lt;author&gt;Agarwal, Mansi&lt;/author&gt;&lt;author&gt;Vidya, Konduru&lt;/author&gt;&lt;/authors&gt;&lt;/contributors&gt;&lt;titles&gt;&lt;title&gt;Analysis of Early Impact of COVID-19 on Presentation and Management of Oral Cancers - an Experience from a Tertiary Care Hospital in South India&lt;/title&gt;&lt;secondary-title&gt;Indian Journal of Surgical Oncology&lt;/secondary-title&gt;&lt;/titles&gt;&lt;periodical&gt;&lt;full-title&gt;Indian Journal of Surgical Oncology&lt;/full-title&gt;&lt;/periodical&gt;&lt;pages&gt;242-249&lt;/pages&gt;&lt;volume&gt;12&lt;/volume&gt;&lt;number&gt;SUPPL 2&lt;/number&gt;&lt;dates&gt;&lt;year&gt;2021&lt;/year&gt;&lt;pub-dates&gt;&lt;date&gt;Dec&lt;/date&gt;&lt;/pub-dates&gt;&lt;/dates&gt;&lt;isbn&gt;0975-7651&lt;/isbn&gt;&lt;accession-num&gt;WOS:000625612100001&lt;/accession-num&gt;&lt;urls&gt;&lt;related-urls&gt;&lt;url&gt;&amp;lt;Go to ISI&amp;gt;://WOS:000625612100001&lt;/url&gt;&lt;url&gt;https://link.springer.com/content/pdf/10.1007/s13193-021-01302-y.pdf&lt;/url&gt;&lt;/related-urls&gt;&lt;/urls&gt;&lt;electronic-resource-num&gt;10.1007/s13193-021-01302-y&lt;/electronic-resource-num&gt;&lt;/record&gt;&lt;/Cite&gt;&lt;/EndNote&gt;</w:instrText>
            </w:r>
            <w:r>
              <w:rPr>
                <w:rFonts w:ascii="Calibri" w:eastAsia="Times New Roman" w:hAnsi="Calibri" w:cs="Calibri"/>
                <w:color w:val="000000"/>
                <w:sz w:val="18"/>
                <w:szCs w:val="18"/>
              </w:rPr>
              <w:fldChar w:fldCharType="separate"/>
            </w:r>
            <w:r w:rsidR="008A6002" w:rsidRPr="008A6002">
              <w:rPr>
                <w:rFonts w:ascii="Calibri" w:eastAsia="Times New Roman" w:hAnsi="Calibri" w:cs="Calibri"/>
                <w:noProof/>
                <w:color w:val="000000"/>
                <w:sz w:val="18"/>
                <w:szCs w:val="18"/>
                <w:vertAlign w:val="superscript"/>
              </w:rPr>
              <w:t>53</w:t>
            </w:r>
            <w:r>
              <w:rPr>
                <w:rFonts w:ascii="Calibri" w:eastAsia="Times New Roman" w:hAnsi="Calibri" w:cs="Calibri"/>
                <w:color w:val="000000"/>
                <w:sz w:val="18"/>
                <w:szCs w:val="18"/>
              </w:rPr>
              <w:fldChar w:fldCharType="end"/>
            </w:r>
          </w:p>
        </w:tc>
        <w:tc>
          <w:tcPr>
            <w:tcW w:w="1116" w:type="dxa"/>
            <w:tcBorders>
              <w:top w:val="nil"/>
              <w:left w:val="nil"/>
              <w:bottom w:val="single" w:sz="4" w:space="0" w:color="auto"/>
              <w:right w:val="single" w:sz="4" w:space="0" w:color="auto"/>
            </w:tcBorders>
            <w:shd w:val="clear" w:color="auto" w:fill="auto"/>
            <w:noWrap/>
            <w:vAlign w:val="bottom"/>
            <w:hideMark/>
          </w:tcPr>
          <w:p w14:paraId="746E4521"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India</w:t>
            </w:r>
          </w:p>
        </w:tc>
        <w:tc>
          <w:tcPr>
            <w:tcW w:w="2700" w:type="dxa"/>
            <w:tcBorders>
              <w:top w:val="nil"/>
              <w:left w:val="nil"/>
              <w:bottom w:val="single" w:sz="4" w:space="0" w:color="auto"/>
              <w:right w:val="single" w:sz="4" w:space="0" w:color="auto"/>
            </w:tcBorders>
            <w:shd w:val="clear" w:color="auto" w:fill="auto"/>
            <w:vAlign w:val="bottom"/>
            <w:hideMark/>
          </w:tcPr>
          <w:p w14:paraId="455F0417" w14:textId="5482D7A6"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April 2019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March 2020</w:t>
            </w:r>
            <w:r w:rsidRPr="00E04686">
              <w:rPr>
                <w:rFonts w:ascii="Calibri" w:eastAsia="Times New Roman" w:hAnsi="Calibri" w:cs="Calibri"/>
                <w:color w:val="000000"/>
                <w:sz w:val="18"/>
                <w:szCs w:val="18"/>
              </w:rPr>
              <w:br/>
              <w:t xml:space="preserve">April 2020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June</w:t>
            </w:r>
            <w:r w:rsidR="00EA0B22">
              <w:rPr>
                <w:rFonts w:ascii="Calibri" w:eastAsia="Times New Roman" w:hAnsi="Calibri" w:cs="Calibri"/>
                <w:color w:val="000000"/>
                <w:sz w:val="18"/>
                <w:szCs w:val="18"/>
              </w:rPr>
              <w:t xml:space="preserve"> </w:t>
            </w:r>
            <w:r w:rsidRPr="00E04686">
              <w:rPr>
                <w:rFonts w:ascii="Calibri" w:eastAsia="Times New Roman" w:hAnsi="Calibri" w:cs="Calibri"/>
                <w:color w:val="000000"/>
                <w:sz w:val="18"/>
                <w:szCs w:val="18"/>
              </w:rPr>
              <w:t>2020</w:t>
            </w:r>
          </w:p>
        </w:tc>
        <w:tc>
          <w:tcPr>
            <w:tcW w:w="829" w:type="dxa"/>
            <w:tcBorders>
              <w:top w:val="nil"/>
              <w:left w:val="nil"/>
              <w:bottom w:val="single" w:sz="4" w:space="0" w:color="auto"/>
              <w:right w:val="single" w:sz="4" w:space="0" w:color="auto"/>
            </w:tcBorders>
            <w:shd w:val="clear" w:color="auto" w:fill="auto"/>
            <w:noWrap/>
            <w:vAlign w:val="bottom"/>
            <w:hideMark/>
          </w:tcPr>
          <w:p w14:paraId="692CBEFE"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192 vs 26</w:t>
            </w:r>
          </w:p>
        </w:tc>
        <w:tc>
          <w:tcPr>
            <w:tcW w:w="1609" w:type="dxa"/>
            <w:tcBorders>
              <w:top w:val="nil"/>
              <w:left w:val="nil"/>
              <w:bottom w:val="single" w:sz="4" w:space="0" w:color="auto"/>
              <w:right w:val="single" w:sz="4" w:space="0" w:color="auto"/>
            </w:tcBorders>
            <w:shd w:val="clear" w:color="auto" w:fill="auto"/>
            <w:noWrap/>
            <w:vAlign w:val="bottom"/>
            <w:hideMark/>
          </w:tcPr>
          <w:p w14:paraId="74A811E7"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51.08 ±12.18 vs 51.27 ±12.86</w:t>
            </w:r>
          </w:p>
        </w:tc>
        <w:tc>
          <w:tcPr>
            <w:tcW w:w="2339" w:type="dxa"/>
            <w:tcBorders>
              <w:top w:val="nil"/>
              <w:left w:val="nil"/>
              <w:bottom w:val="single" w:sz="4" w:space="0" w:color="auto"/>
              <w:right w:val="single" w:sz="4" w:space="0" w:color="auto"/>
            </w:tcBorders>
            <w:shd w:val="clear" w:color="auto" w:fill="auto"/>
            <w:noWrap/>
            <w:vAlign w:val="bottom"/>
            <w:hideMark/>
          </w:tcPr>
          <w:p w14:paraId="6EC3BFE1"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 142/50 vs 17/9</w:t>
            </w:r>
          </w:p>
        </w:tc>
        <w:tc>
          <w:tcPr>
            <w:tcW w:w="1120" w:type="dxa"/>
            <w:tcBorders>
              <w:top w:val="nil"/>
              <w:left w:val="nil"/>
              <w:bottom w:val="single" w:sz="4" w:space="0" w:color="auto"/>
              <w:right w:val="single" w:sz="4" w:space="0" w:color="auto"/>
            </w:tcBorders>
            <w:shd w:val="clear" w:color="auto" w:fill="auto"/>
            <w:noWrap/>
            <w:vAlign w:val="bottom"/>
            <w:hideMark/>
          </w:tcPr>
          <w:p w14:paraId="66A50968" w14:textId="77777777" w:rsidR="002E26B0" w:rsidRPr="00E04686" w:rsidRDefault="002E26B0" w:rsidP="002E26B0">
            <w:pPr>
              <w:spacing w:after="0" w:line="240" w:lineRule="auto"/>
              <w:jc w:val="right"/>
              <w:rPr>
                <w:rFonts w:ascii="Calibri" w:eastAsia="Times New Roman" w:hAnsi="Calibri" w:cs="Calibri"/>
                <w:color w:val="000000"/>
                <w:sz w:val="18"/>
                <w:szCs w:val="18"/>
              </w:rPr>
            </w:pPr>
            <w:r w:rsidRPr="00E04686">
              <w:rPr>
                <w:rFonts w:ascii="Calibri" w:eastAsia="Times New Roman" w:hAnsi="Calibri" w:cs="Calibri"/>
                <w:color w:val="000000"/>
                <w:sz w:val="18"/>
                <w:szCs w:val="18"/>
              </w:rPr>
              <w:t>5</w:t>
            </w:r>
          </w:p>
        </w:tc>
      </w:tr>
      <w:tr w:rsidR="002E26B0" w:rsidRPr="00E04686" w14:paraId="2C4A92E8" w14:textId="77777777" w:rsidTr="002E26B0">
        <w:trPr>
          <w:trHeight w:val="49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54CFB68D" w14:textId="5BBD1FAA"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Szewczyk et al 2021</w:t>
            </w:r>
            <w:r>
              <w:rPr>
                <w:rFonts w:ascii="Calibri" w:eastAsia="Times New Roman" w:hAnsi="Calibri" w:cs="Calibri"/>
                <w:color w:val="000000"/>
                <w:sz w:val="18"/>
                <w:szCs w:val="18"/>
              </w:rPr>
              <w:fldChar w:fldCharType="begin"/>
            </w:r>
            <w:r>
              <w:rPr>
                <w:rFonts w:ascii="Calibri" w:eastAsia="Times New Roman" w:hAnsi="Calibri" w:cs="Calibri"/>
                <w:color w:val="000000"/>
                <w:sz w:val="18"/>
                <w:szCs w:val="18"/>
              </w:rPr>
              <w:instrText xml:space="preserve"> ADDIN EN.CITE &lt;EndNote&gt;&lt;Cite&gt;&lt;Author&gt;Szewczyk&lt;/Author&gt;&lt;Year&gt;2021&lt;/Year&gt;&lt;RecNum&gt;72&lt;/RecNum&gt;&lt;DisplayText&gt;&lt;style face="superscript"&gt;19&lt;/style&gt;&lt;/DisplayText&gt;&lt;record&gt;&lt;rec-number&gt;72&lt;/rec-number&gt;&lt;foreign-keys&gt;&lt;key app="EN" db-id="fx92pt25dt2p9qetwroxwp9u9d9vtxv0ze9r" timestamp="1652353521"&gt;72&lt;/key&gt;&lt;/foreign-keys&gt;&lt;ref-type name="Journal Article"&gt;17&lt;/ref-type&gt;&lt;contributors&gt;&lt;authors&gt;&lt;author&gt;Szewczyk, M.&lt;/author&gt;&lt;author&gt;Pazdrowski, J.&lt;/author&gt;&lt;author&gt;Golusiński, P.&lt;/author&gt;&lt;author&gt;Pazdrowski, P.&lt;/author&gt;&lt;author&gt;Więckowska, B.&lt;/author&gt;&lt;author&gt;Golusiński, W.&lt;/author&gt;&lt;/authors&gt;&lt;/contributors&gt;&lt;auth-address&gt;Department of Head and Neck Surgery, Poznan University of Medical Sciences, Poznan, Poland&amp;#xD;Department of Otolaryngology and Maxillofacial Surgery, University of Zielona Gora, Poland&amp;#xD;Head and Neck Surgery Student Group, Department of Head and Neck Surgery, Poznan University of Medical Sciences, Poznan, Poland&amp;#xD;Department of Computer Science and Statistics, Poznan University of Medical Sciences, Poznan, Poland&lt;/auth-address&gt;&lt;titles&gt;&lt;title&gt;The impact of the COVID-19 pandemic on the management of head and neck cancer patients at a tertiary care institution in Poland&lt;/title&gt;&lt;secondary-title&gt;Wspolczesna Onkologia&lt;/secondary-title&gt;&lt;/titles&gt;&lt;periodical&gt;&lt;full-title&gt;Wspolczesna Onkologia&lt;/full-title&gt;&lt;/periodical&gt;&lt;pages&gt;264-269&lt;/pages&gt;&lt;volume&gt;25&lt;/volume&gt;&lt;number&gt;4&lt;/number&gt;&lt;keywords&gt;&lt;keyword&gt;COVID-19&lt;/keyword&gt;&lt;keyword&gt;Head neck&lt;/keyword&gt;&lt;keyword&gt;Impact&lt;/keyword&gt;&lt;keyword&gt;Oncology&lt;/keyword&gt;&lt;keyword&gt;Pandemic&lt;/keyword&gt;&lt;/keywords&gt;&lt;dates&gt;&lt;year&gt;2021&lt;/year&gt;&lt;/dates&gt;&lt;work-type&gt;Article&lt;/work-type&gt;&lt;urls&gt;&lt;related-urls&gt;&lt;url&gt;https://www.scopus.com/inward/record.uri?eid=2-s2.0-85123997956&amp;amp;doi=10.5114%2fWO.2021.111310&amp;amp;partnerID=40&amp;amp;md5=87fda27725452f4cf1174a56b8a18f84&lt;/url&gt;&lt;url&gt;https://www.ncbi.nlm.nih.gov/pmc/articles/PMC8768051/pdf/WO-25-45761.pdf&lt;/url&gt;&lt;/related-urls&gt;&lt;/urls&gt;&lt;electronic-resource-num&gt;10.5114/WO.2021.111310&lt;/electronic-resource-num&gt;&lt;remote-database-name&gt;Scopus&lt;/remote-database-name&gt;&lt;/record&gt;&lt;/Cite&gt;&lt;/EndNote&gt;</w:instrText>
            </w:r>
            <w:r>
              <w:rPr>
                <w:rFonts w:ascii="Calibri" w:eastAsia="Times New Roman" w:hAnsi="Calibri" w:cs="Calibri"/>
                <w:color w:val="000000"/>
                <w:sz w:val="18"/>
                <w:szCs w:val="18"/>
              </w:rPr>
              <w:fldChar w:fldCharType="separate"/>
            </w:r>
            <w:r w:rsidRPr="002E26B0">
              <w:rPr>
                <w:rFonts w:ascii="Calibri" w:eastAsia="Times New Roman" w:hAnsi="Calibri" w:cs="Calibri"/>
                <w:noProof/>
                <w:color w:val="000000"/>
                <w:sz w:val="18"/>
                <w:szCs w:val="18"/>
                <w:vertAlign w:val="superscript"/>
              </w:rPr>
              <w:t>19</w:t>
            </w:r>
            <w:r>
              <w:rPr>
                <w:rFonts w:ascii="Calibri" w:eastAsia="Times New Roman" w:hAnsi="Calibri" w:cs="Calibri"/>
                <w:color w:val="000000"/>
                <w:sz w:val="18"/>
                <w:szCs w:val="18"/>
              </w:rPr>
              <w:fldChar w:fldCharType="end"/>
            </w:r>
          </w:p>
        </w:tc>
        <w:tc>
          <w:tcPr>
            <w:tcW w:w="1116" w:type="dxa"/>
            <w:tcBorders>
              <w:top w:val="nil"/>
              <w:left w:val="nil"/>
              <w:bottom w:val="single" w:sz="4" w:space="0" w:color="auto"/>
              <w:right w:val="single" w:sz="4" w:space="0" w:color="auto"/>
            </w:tcBorders>
            <w:shd w:val="clear" w:color="auto" w:fill="auto"/>
            <w:noWrap/>
            <w:vAlign w:val="bottom"/>
            <w:hideMark/>
          </w:tcPr>
          <w:p w14:paraId="3F9B24C0"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Poland</w:t>
            </w:r>
          </w:p>
        </w:tc>
        <w:tc>
          <w:tcPr>
            <w:tcW w:w="2700" w:type="dxa"/>
            <w:tcBorders>
              <w:top w:val="nil"/>
              <w:left w:val="nil"/>
              <w:bottom w:val="single" w:sz="4" w:space="0" w:color="auto"/>
              <w:right w:val="single" w:sz="4" w:space="0" w:color="auto"/>
            </w:tcBorders>
            <w:shd w:val="clear" w:color="auto" w:fill="auto"/>
            <w:vAlign w:val="bottom"/>
            <w:hideMark/>
          </w:tcPr>
          <w:p w14:paraId="3DDDB84F"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February 2019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February 2020</w:t>
            </w:r>
            <w:r w:rsidRPr="00E04686">
              <w:rPr>
                <w:rFonts w:ascii="Calibri" w:eastAsia="Times New Roman" w:hAnsi="Calibri" w:cs="Calibri"/>
                <w:color w:val="000000"/>
                <w:sz w:val="18"/>
                <w:szCs w:val="18"/>
              </w:rPr>
              <w:br/>
              <w:t xml:space="preserve">March 2020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February 2021</w:t>
            </w:r>
          </w:p>
        </w:tc>
        <w:tc>
          <w:tcPr>
            <w:tcW w:w="829" w:type="dxa"/>
            <w:tcBorders>
              <w:top w:val="nil"/>
              <w:left w:val="nil"/>
              <w:bottom w:val="single" w:sz="4" w:space="0" w:color="auto"/>
              <w:right w:val="single" w:sz="4" w:space="0" w:color="auto"/>
            </w:tcBorders>
            <w:shd w:val="clear" w:color="auto" w:fill="auto"/>
            <w:noWrap/>
            <w:vAlign w:val="bottom"/>
            <w:hideMark/>
          </w:tcPr>
          <w:p w14:paraId="7DF49160"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278 vs 340</w:t>
            </w:r>
          </w:p>
        </w:tc>
        <w:tc>
          <w:tcPr>
            <w:tcW w:w="1609" w:type="dxa"/>
            <w:tcBorders>
              <w:top w:val="nil"/>
              <w:left w:val="nil"/>
              <w:bottom w:val="single" w:sz="4" w:space="0" w:color="auto"/>
              <w:right w:val="single" w:sz="4" w:space="0" w:color="auto"/>
            </w:tcBorders>
            <w:shd w:val="clear" w:color="auto" w:fill="auto"/>
            <w:noWrap/>
            <w:vAlign w:val="bottom"/>
            <w:hideMark/>
          </w:tcPr>
          <w:p w14:paraId="2A7A188C"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63.6 vs 64.1</w:t>
            </w:r>
          </w:p>
        </w:tc>
        <w:tc>
          <w:tcPr>
            <w:tcW w:w="2339" w:type="dxa"/>
            <w:tcBorders>
              <w:top w:val="nil"/>
              <w:left w:val="nil"/>
              <w:bottom w:val="single" w:sz="4" w:space="0" w:color="auto"/>
              <w:right w:val="single" w:sz="4" w:space="0" w:color="auto"/>
            </w:tcBorders>
            <w:shd w:val="clear" w:color="auto" w:fill="auto"/>
            <w:noWrap/>
            <w:vAlign w:val="bottom"/>
            <w:hideMark/>
          </w:tcPr>
          <w:p w14:paraId="290C7253"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206/72 vs 263/77</w:t>
            </w:r>
          </w:p>
        </w:tc>
        <w:tc>
          <w:tcPr>
            <w:tcW w:w="1120" w:type="dxa"/>
            <w:tcBorders>
              <w:top w:val="nil"/>
              <w:left w:val="nil"/>
              <w:bottom w:val="single" w:sz="4" w:space="0" w:color="auto"/>
              <w:right w:val="single" w:sz="4" w:space="0" w:color="auto"/>
            </w:tcBorders>
            <w:shd w:val="clear" w:color="auto" w:fill="auto"/>
            <w:noWrap/>
            <w:vAlign w:val="bottom"/>
            <w:hideMark/>
          </w:tcPr>
          <w:p w14:paraId="5D8AAE38" w14:textId="77777777" w:rsidR="002E26B0" w:rsidRPr="00E04686" w:rsidRDefault="002E26B0" w:rsidP="002E26B0">
            <w:pPr>
              <w:spacing w:after="0" w:line="240" w:lineRule="auto"/>
              <w:jc w:val="right"/>
              <w:rPr>
                <w:rFonts w:ascii="Calibri" w:eastAsia="Times New Roman" w:hAnsi="Calibri" w:cs="Calibri"/>
                <w:color w:val="000000"/>
                <w:sz w:val="18"/>
                <w:szCs w:val="18"/>
              </w:rPr>
            </w:pPr>
            <w:r w:rsidRPr="00E04686">
              <w:rPr>
                <w:rFonts w:ascii="Calibri" w:eastAsia="Times New Roman" w:hAnsi="Calibri" w:cs="Calibri"/>
                <w:color w:val="000000"/>
                <w:sz w:val="18"/>
                <w:szCs w:val="18"/>
              </w:rPr>
              <w:t>6</w:t>
            </w:r>
          </w:p>
        </w:tc>
      </w:tr>
      <w:tr w:rsidR="002E26B0" w:rsidRPr="00E04686" w14:paraId="3504873E" w14:textId="77777777" w:rsidTr="002E26B0">
        <w:trPr>
          <w:trHeight w:val="49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43F28BB9" w14:textId="07BCA0AB"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Tan et al 2021</w:t>
            </w:r>
            <w:r>
              <w:rPr>
                <w:rFonts w:ascii="Calibri" w:eastAsia="Times New Roman" w:hAnsi="Calibri" w:cs="Calibri"/>
                <w:color w:val="000000"/>
                <w:sz w:val="18"/>
                <w:szCs w:val="18"/>
              </w:rPr>
              <w:fldChar w:fldCharType="begin"/>
            </w:r>
            <w:r>
              <w:rPr>
                <w:rFonts w:ascii="Calibri" w:eastAsia="Times New Roman" w:hAnsi="Calibri" w:cs="Calibri"/>
                <w:color w:val="000000"/>
                <w:sz w:val="18"/>
                <w:szCs w:val="18"/>
              </w:rPr>
              <w:instrText xml:space="preserve"> ADDIN EN.CITE &lt;EndNote&gt;&lt;Cite&gt;&lt;Author&gt;Tan&lt;/Author&gt;&lt;Year&gt;2021&lt;/Year&gt;&lt;RecNum&gt;74&lt;/RecNum&gt;&lt;DisplayText&gt;&lt;style face="superscript"&gt;27&lt;/style&gt;&lt;/DisplayText&gt;&lt;record&gt;&lt;rec-number&gt;74&lt;/rec-number&gt;&lt;foreign-keys&gt;&lt;key app="EN" db-id="fx92pt25dt2p9qetwroxwp9u9d9vtxv0ze9r" timestamp="1652353521"&gt;74&lt;/key&gt;&lt;/foreign-keys&gt;&lt;ref-type name="Journal Article"&gt;17&lt;/ref-type&gt;&lt;contributors&gt;&lt;authors&gt;&lt;author&gt;Tan, H.&lt;/author&gt;&lt;author&gt;Preston, J.&lt;/author&gt;&lt;author&gt;Hunn, S.&lt;/author&gt;&lt;author&gt;Kwok, M.&lt;/author&gt;&lt;author&gt;Borschmann, M.&lt;/author&gt;&lt;/authors&gt;&lt;/contributors&gt;&lt;auth-address&gt;Department of Otolaryngology, Head and Neck Surgery, Barwon Health, Geelong, VIC, Australia&lt;/auth-address&gt;&lt;titles&gt;&lt;title&gt;COVID-19 did not delay time from referral to definitive management for head and neck cancer patients in a regional Victorian centre&lt;/title&gt;&lt;secondary-title&gt;ANZ Journal of Surgery&lt;/secondary-title&gt;&lt;/titles&gt;&lt;periodical&gt;&lt;full-title&gt;ANZ Journal of Surgery&lt;/full-title&gt;&lt;/periodical&gt;&lt;pages&gt;1364-1368&lt;/pages&gt;&lt;volume&gt;91&lt;/volume&gt;&lt;number&gt;7-8&lt;/number&gt;&lt;keywords&gt;&lt;keyword&gt;cancer&lt;/keyword&gt;&lt;keyword&gt;COVID&lt;/keyword&gt;&lt;keyword&gt;head and neck&lt;/keyword&gt;&lt;keyword&gt;otolaryngology&lt;/keyword&gt;&lt;keyword&gt;regional&lt;/keyword&gt;&lt;keyword&gt;surgical oncology&lt;/keyword&gt;&lt;/keywords&gt;&lt;dates&gt;&lt;year&gt;2021&lt;/year&gt;&lt;/dates&gt;&lt;work-type&gt;Article&lt;/work-type&gt;&lt;urls&gt;&lt;related-urls&gt;&lt;url&gt;https://www.scopus.com/inward/record.uri?eid=2-s2.0-85112706989&amp;amp;doi=10.1111%2fans.17057&amp;amp;partnerID=40&amp;amp;md5=a69c48aaed0485f118541878617a6ae2&lt;/url&gt;&lt;url&gt;https://www.ncbi.nlm.nih.gov/pmc/articles/PMC8420257/pdf/ANS-91-.pdf&lt;/url&gt;&lt;/related-urls&gt;&lt;/urls&gt;&lt;electronic-resource-num&gt;10.1111/ans.17057&lt;/electronic-resource-num&gt;&lt;remote-database-name&gt;Scopus&lt;/remote-database-name&gt;&lt;/record&gt;&lt;/Cite&gt;&lt;/EndNote&gt;</w:instrText>
            </w:r>
            <w:r>
              <w:rPr>
                <w:rFonts w:ascii="Calibri" w:eastAsia="Times New Roman" w:hAnsi="Calibri" w:cs="Calibri"/>
                <w:color w:val="000000"/>
                <w:sz w:val="18"/>
                <w:szCs w:val="18"/>
              </w:rPr>
              <w:fldChar w:fldCharType="separate"/>
            </w:r>
            <w:r w:rsidRPr="002E26B0">
              <w:rPr>
                <w:rFonts w:ascii="Calibri" w:eastAsia="Times New Roman" w:hAnsi="Calibri" w:cs="Calibri"/>
                <w:noProof/>
                <w:color w:val="000000"/>
                <w:sz w:val="18"/>
                <w:szCs w:val="18"/>
                <w:vertAlign w:val="superscript"/>
              </w:rPr>
              <w:t>27</w:t>
            </w:r>
            <w:r>
              <w:rPr>
                <w:rFonts w:ascii="Calibri" w:eastAsia="Times New Roman" w:hAnsi="Calibri" w:cs="Calibri"/>
                <w:color w:val="000000"/>
                <w:sz w:val="18"/>
                <w:szCs w:val="18"/>
              </w:rPr>
              <w:fldChar w:fldCharType="end"/>
            </w:r>
          </w:p>
        </w:tc>
        <w:tc>
          <w:tcPr>
            <w:tcW w:w="1116" w:type="dxa"/>
            <w:tcBorders>
              <w:top w:val="nil"/>
              <w:left w:val="nil"/>
              <w:bottom w:val="single" w:sz="4" w:space="0" w:color="auto"/>
              <w:right w:val="single" w:sz="4" w:space="0" w:color="auto"/>
            </w:tcBorders>
            <w:shd w:val="clear" w:color="auto" w:fill="auto"/>
            <w:noWrap/>
            <w:vAlign w:val="bottom"/>
            <w:hideMark/>
          </w:tcPr>
          <w:p w14:paraId="4AE70FF3"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Australia</w:t>
            </w:r>
          </w:p>
        </w:tc>
        <w:tc>
          <w:tcPr>
            <w:tcW w:w="2700" w:type="dxa"/>
            <w:tcBorders>
              <w:top w:val="nil"/>
              <w:left w:val="nil"/>
              <w:bottom w:val="single" w:sz="4" w:space="0" w:color="auto"/>
              <w:right w:val="single" w:sz="4" w:space="0" w:color="auto"/>
            </w:tcBorders>
            <w:shd w:val="clear" w:color="auto" w:fill="auto"/>
            <w:vAlign w:val="bottom"/>
            <w:hideMark/>
          </w:tcPr>
          <w:p w14:paraId="1D5BABA8"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August 2019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March 2020</w:t>
            </w:r>
            <w:r w:rsidRPr="00E04686">
              <w:rPr>
                <w:rFonts w:ascii="Calibri" w:eastAsia="Times New Roman" w:hAnsi="Calibri" w:cs="Calibri"/>
                <w:color w:val="000000"/>
                <w:sz w:val="18"/>
                <w:szCs w:val="18"/>
              </w:rPr>
              <w:br/>
              <w:t xml:space="preserve">March 2020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October 2020</w:t>
            </w:r>
          </w:p>
        </w:tc>
        <w:tc>
          <w:tcPr>
            <w:tcW w:w="829" w:type="dxa"/>
            <w:tcBorders>
              <w:top w:val="nil"/>
              <w:left w:val="nil"/>
              <w:bottom w:val="single" w:sz="4" w:space="0" w:color="auto"/>
              <w:right w:val="single" w:sz="4" w:space="0" w:color="auto"/>
            </w:tcBorders>
            <w:shd w:val="clear" w:color="auto" w:fill="auto"/>
            <w:noWrap/>
            <w:vAlign w:val="bottom"/>
            <w:hideMark/>
          </w:tcPr>
          <w:p w14:paraId="60D4FF5B"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64 vs 63</w:t>
            </w:r>
          </w:p>
        </w:tc>
        <w:tc>
          <w:tcPr>
            <w:tcW w:w="1609" w:type="dxa"/>
            <w:tcBorders>
              <w:top w:val="nil"/>
              <w:left w:val="nil"/>
              <w:bottom w:val="single" w:sz="4" w:space="0" w:color="auto"/>
              <w:right w:val="single" w:sz="4" w:space="0" w:color="auto"/>
            </w:tcBorders>
            <w:shd w:val="clear" w:color="auto" w:fill="auto"/>
            <w:noWrap/>
            <w:vAlign w:val="bottom"/>
            <w:hideMark/>
          </w:tcPr>
          <w:p w14:paraId="66553028"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65.7 (26.2</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95) vs 67.1 (45.3</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92.7)</w:t>
            </w:r>
          </w:p>
        </w:tc>
        <w:tc>
          <w:tcPr>
            <w:tcW w:w="2339" w:type="dxa"/>
            <w:tcBorders>
              <w:top w:val="nil"/>
              <w:left w:val="nil"/>
              <w:bottom w:val="single" w:sz="4" w:space="0" w:color="auto"/>
              <w:right w:val="single" w:sz="4" w:space="0" w:color="auto"/>
            </w:tcBorders>
            <w:shd w:val="clear" w:color="auto" w:fill="auto"/>
            <w:noWrap/>
            <w:vAlign w:val="bottom"/>
            <w:hideMark/>
          </w:tcPr>
          <w:p w14:paraId="6D255029"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17/47 vs 22/41</w:t>
            </w:r>
          </w:p>
        </w:tc>
        <w:tc>
          <w:tcPr>
            <w:tcW w:w="1120" w:type="dxa"/>
            <w:tcBorders>
              <w:top w:val="nil"/>
              <w:left w:val="nil"/>
              <w:bottom w:val="single" w:sz="4" w:space="0" w:color="auto"/>
              <w:right w:val="single" w:sz="4" w:space="0" w:color="auto"/>
            </w:tcBorders>
            <w:shd w:val="clear" w:color="auto" w:fill="auto"/>
            <w:noWrap/>
            <w:vAlign w:val="bottom"/>
            <w:hideMark/>
          </w:tcPr>
          <w:p w14:paraId="4B8128BC" w14:textId="77777777" w:rsidR="002E26B0" w:rsidRPr="00E04686" w:rsidRDefault="002E26B0" w:rsidP="002E26B0">
            <w:pPr>
              <w:spacing w:after="0" w:line="240" w:lineRule="auto"/>
              <w:jc w:val="right"/>
              <w:rPr>
                <w:rFonts w:ascii="Calibri" w:eastAsia="Times New Roman" w:hAnsi="Calibri" w:cs="Calibri"/>
                <w:color w:val="000000"/>
                <w:sz w:val="18"/>
                <w:szCs w:val="18"/>
              </w:rPr>
            </w:pPr>
            <w:r w:rsidRPr="00E04686">
              <w:rPr>
                <w:rFonts w:ascii="Calibri" w:eastAsia="Times New Roman" w:hAnsi="Calibri" w:cs="Calibri"/>
                <w:color w:val="000000"/>
                <w:sz w:val="18"/>
                <w:szCs w:val="18"/>
              </w:rPr>
              <w:t>5</w:t>
            </w:r>
          </w:p>
        </w:tc>
      </w:tr>
      <w:tr w:rsidR="002E26B0" w:rsidRPr="00E04686" w14:paraId="602AEED1" w14:textId="77777777" w:rsidTr="002E26B0">
        <w:trPr>
          <w:trHeight w:val="49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09C5324A" w14:textId="4E8AE9F9"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Tevetoğlu et al 2021</w:t>
            </w:r>
            <w:r>
              <w:rPr>
                <w:rFonts w:ascii="Calibri" w:eastAsia="Times New Roman" w:hAnsi="Calibri" w:cs="Calibri"/>
                <w:color w:val="000000"/>
                <w:sz w:val="18"/>
                <w:szCs w:val="18"/>
              </w:rPr>
              <w:fldChar w:fldCharType="begin"/>
            </w:r>
            <w:r>
              <w:rPr>
                <w:rFonts w:ascii="Calibri" w:eastAsia="Times New Roman" w:hAnsi="Calibri" w:cs="Calibri"/>
                <w:color w:val="000000"/>
                <w:sz w:val="18"/>
                <w:szCs w:val="18"/>
              </w:rPr>
              <w:instrText xml:space="preserve"> ADDIN EN.CITE &lt;EndNote&gt;&lt;Cite&gt;&lt;Author&gt;Tevetoglu&lt;/Author&gt;&lt;Year&gt;2021&lt;/Year&gt;&lt;RecNum&gt;76&lt;/RecNum&gt;&lt;DisplayText&gt;&lt;style face="superscript"&gt;32&lt;/style&gt;&lt;/DisplayText&gt;&lt;record&gt;&lt;rec-number&gt;76&lt;/rec-number&gt;&lt;foreign-keys&gt;&lt;key app="EN" db-id="fx92pt25dt2p9qetwroxwp9u9d9vtxv0ze9r" timestamp="1652353521"&gt;76&lt;/key&gt;&lt;/foreign-keys&gt;&lt;ref-type name="Journal Article"&gt;17&lt;/ref-type&gt;&lt;contributors&gt;&lt;authors&gt;&lt;author&gt;Tevetoglu, Firat&lt;/author&gt;&lt;author&gt;Kara, Sinem&lt;/author&gt;&lt;author&gt;Aliyeva, Chinara&lt;/author&gt;&lt;author&gt;Yildirim, Rafet&lt;/author&gt;&lt;author&gt;Yener, H. Murat&lt;/author&gt;&lt;/authors&gt;&lt;/contributors&gt;&lt;titles&gt;&lt;title&gt;Delayed presentation of head and neck cancer patients during COVID-19 pandemic&lt;/title&gt;&lt;secondary-title&gt;European Archives of Oto-Rhino-Laryngology&lt;/secondary-title&gt;&lt;/titles&gt;&lt;periodical&gt;&lt;full-title&gt;European Archives of Oto-Rhino-Laryngology&lt;/full-title&gt;&lt;/periodical&gt;&lt;pages&gt;5081-5085&lt;/pages&gt;&lt;volume&gt;278&lt;/volume&gt;&lt;number&gt;12&lt;/number&gt;&lt;dates&gt;&lt;year&gt;2021&lt;/year&gt;&lt;pub-dates&gt;&lt;date&gt;Dec&lt;/date&gt;&lt;/pub-dates&gt;&lt;/dates&gt;&lt;isbn&gt;0937-4477&lt;/isbn&gt;&lt;accession-num&gt;WOS:000625580700001&lt;/accession-num&gt;&lt;urls&gt;&lt;related-urls&gt;&lt;url&gt;&amp;lt;Go to ISI&amp;gt;://WOS:000625580700001&lt;/url&gt;&lt;url&gt;https://www.ncbi.nlm.nih.gov/pmc/articles/PMC7935695/pdf/405_2021_Article_6728.pdf&lt;/url&gt;&lt;/related-urls&gt;&lt;/urls&gt;&lt;electronic-resource-num&gt;10.1007/s00405-021-06728-2&lt;/electronic-resource-num&gt;&lt;/record&gt;&lt;/Cite&gt;&lt;/EndNote&gt;</w:instrText>
            </w:r>
            <w:r>
              <w:rPr>
                <w:rFonts w:ascii="Calibri" w:eastAsia="Times New Roman" w:hAnsi="Calibri" w:cs="Calibri"/>
                <w:color w:val="000000"/>
                <w:sz w:val="18"/>
                <w:szCs w:val="18"/>
              </w:rPr>
              <w:fldChar w:fldCharType="separate"/>
            </w:r>
            <w:r w:rsidRPr="002E26B0">
              <w:rPr>
                <w:rFonts w:ascii="Calibri" w:eastAsia="Times New Roman" w:hAnsi="Calibri" w:cs="Calibri"/>
                <w:noProof/>
                <w:color w:val="000000"/>
                <w:sz w:val="18"/>
                <w:szCs w:val="18"/>
                <w:vertAlign w:val="superscript"/>
              </w:rPr>
              <w:t>32</w:t>
            </w:r>
            <w:r>
              <w:rPr>
                <w:rFonts w:ascii="Calibri" w:eastAsia="Times New Roman" w:hAnsi="Calibri" w:cs="Calibri"/>
                <w:color w:val="000000"/>
                <w:sz w:val="18"/>
                <w:szCs w:val="18"/>
              </w:rPr>
              <w:fldChar w:fldCharType="end"/>
            </w:r>
          </w:p>
        </w:tc>
        <w:tc>
          <w:tcPr>
            <w:tcW w:w="1116" w:type="dxa"/>
            <w:tcBorders>
              <w:top w:val="nil"/>
              <w:left w:val="nil"/>
              <w:bottom w:val="single" w:sz="4" w:space="0" w:color="auto"/>
              <w:right w:val="single" w:sz="4" w:space="0" w:color="auto"/>
            </w:tcBorders>
            <w:shd w:val="clear" w:color="auto" w:fill="auto"/>
            <w:noWrap/>
            <w:vAlign w:val="bottom"/>
            <w:hideMark/>
          </w:tcPr>
          <w:p w14:paraId="6D26EF69"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Turkey</w:t>
            </w:r>
          </w:p>
        </w:tc>
        <w:tc>
          <w:tcPr>
            <w:tcW w:w="2700" w:type="dxa"/>
            <w:tcBorders>
              <w:top w:val="nil"/>
              <w:left w:val="nil"/>
              <w:bottom w:val="single" w:sz="4" w:space="0" w:color="auto"/>
              <w:right w:val="single" w:sz="4" w:space="0" w:color="auto"/>
            </w:tcBorders>
            <w:shd w:val="clear" w:color="auto" w:fill="auto"/>
            <w:vAlign w:val="bottom"/>
            <w:hideMark/>
          </w:tcPr>
          <w:p w14:paraId="09BB87A2"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March 2019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September 2019</w:t>
            </w:r>
            <w:r w:rsidRPr="00E04686">
              <w:rPr>
                <w:rFonts w:ascii="Calibri" w:eastAsia="Times New Roman" w:hAnsi="Calibri" w:cs="Calibri"/>
                <w:color w:val="000000"/>
                <w:sz w:val="18"/>
                <w:szCs w:val="18"/>
              </w:rPr>
              <w:br/>
              <w:t xml:space="preserve">March 2020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September 2020</w:t>
            </w:r>
          </w:p>
        </w:tc>
        <w:tc>
          <w:tcPr>
            <w:tcW w:w="829" w:type="dxa"/>
            <w:tcBorders>
              <w:top w:val="nil"/>
              <w:left w:val="nil"/>
              <w:bottom w:val="single" w:sz="4" w:space="0" w:color="auto"/>
              <w:right w:val="single" w:sz="4" w:space="0" w:color="auto"/>
            </w:tcBorders>
            <w:shd w:val="clear" w:color="auto" w:fill="auto"/>
            <w:noWrap/>
            <w:vAlign w:val="bottom"/>
            <w:hideMark/>
          </w:tcPr>
          <w:p w14:paraId="7A4F0852"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60 vs 56</w:t>
            </w:r>
          </w:p>
        </w:tc>
        <w:tc>
          <w:tcPr>
            <w:tcW w:w="1609" w:type="dxa"/>
            <w:tcBorders>
              <w:top w:val="nil"/>
              <w:left w:val="nil"/>
              <w:bottom w:val="single" w:sz="4" w:space="0" w:color="auto"/>
              <w:right w:val="single" w:sz="4" w:space="0" w:color="auto"/>
            </w:tcBorders>
            <w:shd w:val="clear" w:color="auto" w:fill="auto"/>
            <w:noWrap/>
            <w:vAlign w:val="bottom"/>
            <w:hideMark/>
          </w:tcPr>
          <w:p w14:paraId="44FF3404"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60.3 ±8.6 vs 64.2 ±10.01</w:t>
            </w:r>
          </w:p>
        </w:tc>
        <w:tc>
          <w:tcPr>
            <w:tcW w:w="2339" w:type="dxa"/>
            <w:tcBorders>
              <w:top w:val="nil"/>
              <w:left w:val="nil"/>
              <w:bottom w:val="single" w:sz="4" w:space="0" w:color="auto"/>
              <w:right w:val="single" w:sz="4" w:space="0" w:color="auto"/>
            </w:tcBorders>
            <w:shd w:val="clear" w:color="auto" w:fill="auto"/>
            <w:noWrap/>
            <w:vAlign w:val="bottom"/>
            <w:hideMark/>
          </w:tcPr>
          <w:p w14:paraId="0D7B4B9B"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49/11 vs 48/8</w:t>
            </w:r>
          </w:p>
        </w:tc>
        <w:tc>
          <w:tcPr>
            <w:tcW w:w="1120" w:type="dxa"/>
            <w:tcBorders>
              <w:top w:val="nil"/>
              <w:left w:val="nil"/>
              <w:bottom w:val="single" w:sz="4" w:space="0" w:color="auto"/>
              <w:right w:val="single" w:sz="4" w:space="0" w:color="auto"/>
            </w:tcBorders>
            <w:shd w:val="clear" w:color="auto" w:fill="auto"/>
            <w:noWrap/>
            <w:vAlign w:val="bottom"/>
            <w:hideMark/>
          </w:tcPr>
          <w:p w14:paraId="4E103E18" w14:textId="77777777" w:rsidR="002E26B0" w:rsidRPr="00E04686" w:rsidRDefault="002E26B0" w:rsidP="002E26B0">
            <w:pPr>
              <w:spacing w:after="0" w:line="240" w:lineRule="auto"/>
              <w:jc w:val="right"/>
              <w:rPr>
                <w:rFonts w:ascii="Calibri" w:eastAsia="Times New Roman" w:hAnsi="Calibri" w:cs="Calibri"/>
                <w:color w:val="000000"/>
                <w:sz w:val="18"/>
                <w:szCs w:val="18"/>
              </w:rPr>
            </w:pPr>
            <w:r w:rsidRPr="00E04686">
              <w:rPr>
                <w:rFonts w:ascii="Calibri" w:eastAsia="Times New Roman" w:hAnsi="Calibri" w:cs="Calibri"/>
                <w:color w:val="000000"/>
                <w:sz w:val="18"/>
                <w:szCs w:val="18"/>
              </w:rPr>
              <w:t>4</w:t>
            </w:r>
          </w:p>
        </w:tc>
      </w:tr>
      <w:tr w:rsidR="002E26B0" w:rsidRPr="00E04686" w14:paraId="0656EC84" w14:textId="77777777" w:rsidTr="002E26B0">
        <w:trPr>
          <w:trHeight w:val="49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6A18A86E" w14:textId="53F5C4FA"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Thompson et al 2022</w:t>
            </w:r>
            <w:r>
              <w:rPr>
                <w:rFonts w:ascii="Calibri" w:eastAsia="Times New Roman" w:hAnsi="Calibri" w:cs="Calibri"/>
                <w:color w:val="000000"/>
                <w:sz w:val="18"/>
                <w:szCs w:val="18"/>
              </w:rPr>
              <w:fldChar w:fldCharType="begin">
                <w:fldData xml:space="preserve">PEVuZE5vdGU+PENpdGU+PEF1dGhvcj5UaG9tcHNvbjwvQXV0aG9yPjxZZWFyPjIwMjI8L1llYXI+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</w:fldData>
              </w:fldChar>
            </w:r>
            <w:r>
              <w:rPr>
                <w:rFonts w:ascii="Calibri" w:eastAsia="Times New Roman" w:hAnsi="Calibri" w:cs="Calibri"/>
                <w:color w:val="000000"/>
                <w:sz w:val="18"/>
                <w:szCs w:val="18"/>
              </w:rPr>
              <w:instrText xml:space="preserve"> ADDIN EN.CITE </w:instrText>
            </w:r>
            <w:r>
              <w:rPr>
                <w:rFonts w:ascii="Calibri" w:eastAsia="Times New Roman" w:hAnsi="Calibri" w:cs="Calibri"/>
                <w:color w:val="000000"/>
                <w:sz w:val="18"/>
                <w:szCs w:val="18"/>
              </w:rPr>
              <w:fldChar w:fldCharType="begin">
                <w:fldData xml:space="preserve">PEVuZE5vdGU+PENpdGU+PEF1dGhvcj5UaG9tcHNvbjwvQXV0aG9yPjxZZWFyPjIwMjI8L1llYXI+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</w:fldData>
              </w:fldChar>
            </w:r>
            <w:r>
              <w:rPr>
                <w:rFonts w:ascii="Calibri" w:eastAsia="Times New Roman" w:hAnsi="Calibri" w:cs="Calibri"/>
                <w:color w:val="000000"/>
                <w:sz w:val="18"/>
                <w:szCs w:val="18"/>
              </w:rPr>
              <w:instrText xml:space="preserve"> ADDIN EN.CITE.DATA </w:instrText>
            </w:r>
            <w:r>
              <w:rPr>
                <w:rFonts w:ascii="Calibri" w:eastAsia="Times New Roman" w:hAnsi="Calibri" w:cs="Calibri"/>
                <w:color w:val="000000"/>
                <w:sz w:val="18"/>
                <w:szCs w:val="18"/>
              </w:rPr>
            </w:r>
            <w:r>
              <w:rPr>
                <w:rFonts w:ascii="Calibri" w:eastAsia="Times New Roman" w:hAnsi="Calibri" w:cs="Calibri"/>
                <w:color w:val="000000"/>
                <w:sz w:val="18"/>
                <w:szCs w:val="18"/>
              </w:rPr>
              <w:fldChar w:fldCharType="end"/>
            </w:r>
            <w:r>
              <w:rPr>
                <w:rFonts w:ascii="Calibri" w:eastAsia="Times New Roman" w:hAnsi="Calibri" w:cs="Calibri"/>
                <w:color w:val="000000"/>
                <w:sz w:val="18"/>
                <w:szCs w:val="18"/>
              </w:rPr>
            </w:r>
            <w:r>
              <w:rPr>
                <w:rFonts w:ascii="Calibri" w:eastAsia="Times New Roman" w:hAnsi="Calibri" w:cs="Calibri"/>
                <w:color w:val="000000"/>
                <w:sz w:val="18"/>
                <w:szCs w:val="18"/>
              </w:rPr>
              <w:fldChar w:fldCharType="separate"/>
            </w:r>
            <w:r w:rsidRPr="002E26B0">
              <w:rPr>
                <w:rFonts w:ascii="Calibri" w:eastAsia="Times New Roman" w:hAnsi="Calibri" w:cs="Calibri"/>
                <w:noProof/>
                <w:color w:val="000000"/>
                <w:sz w:val="18"/>
                <w:szCs w:val="18"/>
                <w:vertAlign w:val="superscript"/>
              </w:rPr>
              <w:t>20</w:t>
            </w:r>
            <w:r>
              <w:rPr>
                <w:rFonts w:ascii="Calibri" w:eastAsia="Times New Roman" w:hAnsi="Calibri" w:cs="Calibri"/>
                <w:color w:val="000000"/>
                <w:sz w:val="18"/>
                <w:szCs w:val="18"/>
              </w:rPr>
              <w:fldChar w:fldCharType="end"/>
            </w:r>
          </w:p>
        </w:tc>
        <w:tc>
          <w:tcPr>
            <w:tcW w:w="1116" w:type="dxa"/>
            <w:tcBorders>
              <w:top w:val="nil"/>
              <w:left w:val="nil"/>
              <w:bottom w:val="single" w:sz="4" w:space="0" w:color="auto"/>
              <w:right w:val="single" w:sz="4" w:space="0" w:color="auto"/>
            </w:tcBorders>
            <w:shd w:val="clear" w:color="auto" w:fill="auto"/>
            <w:noWrap/>
            <w:vAlign w:val="bottom"/>
            <w:hideMark/>
          </w:tcPr>
          <w:p w14:paraId="4F02825D"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USA</w:t>
            </w:r>
          </w:p>
        </w:tc>
        <w:tc>
          <w:tcPr>
            <w:tcW w:w="2700" w:type="dxa"/>
            <w:tcBorders>
              <w:top w:val="nil"/>
              <w:left w:val="nil"/>
              <w:bottom w:val="single" w:sz="4" w:space="0" w:color="auto"/>
              <w:right w:val="single" w:sz="4" w:space="0" w:color="auto"/>
            </w:tcBorders>
            <w:shd w:val="clear" w:color="auto" w:fill="auto"/>
            <w:vAlign w:val="bottom"/>
            <w:hideMark/>
          </w:tcPr>
          <w:p w14:paraId="2E501409"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March 2019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May 2019</w:t>
            </w:r>
            <w:r w:rsidRPr="00E04686">
              <w:rPr>
                <w:rFonts w:ascii="Calibri" w:eastAsia="Times New Roman" w:hAnsi="Calibri" w:cs="Calibri"/>
                <w:color w:val="000000"/>
                <w:sz w:val="18"/>
                <w:szCs w:val="18"/>
              </w:rPr>
              <w:br/>
              <w:t xml:space="preserve">March 2020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May 2020</w:t>
            </w:r>
          </w:p>
        </w:tc>
        <w:tc>
          <w:tcPr>
            <w:tcW w:w="829" w:type="dxa"/>
            <w:tcBorders>
              <w:top w:val="nil"/>
              <w:left w:val="nil"/>
              <w:bottom w:val="single" w:sz="4" w:space="0" w:color="auto"/>
              <w:right w:val="single" w:sz="4" w:space="0" w:color="auto"/>
            </w:tcBorders>
            <w:shd w:val="clear" w:color="auto" w:fill="auto"/>
            <w:noWrap/>
            <w:vAlign w:val="bottom"/>
            <w:hideMark/>
          </w:tcPr>
          <w:p w14:paraId="511D6679"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69 vs 117</w:t>
            </w:r>
          </w:p>
        </w:tc>
        <w:tc>
          <w:tcPr>
            <w:tcW w:w="1609" w:type="dxa"/>
            <w:tcBorders>
              <w:top w:val="nil"/>
              <w:left w:val="nil"/>
              <w:bottom w:val="single" w:sz="4" w:space="0" w:color="auto"/>
              <w:right w:val="single" w:sz="4" w:space="0" w:color="auto"/>
            </w:tcBorders>
            <w:shd w:val="clear" w:color="auto" w:fill="auto"/>
            <w:noWrap/>
            <w:vAlign w:val="bottom"/>
            <w:hideMark/>
          </w:tcPr>
          <w:p w14:paraId="6FF11B8D"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65.2 vs 63.5</w:t>
            </w:r>
          </w:p>
        </w:tc>
        <w:tc>
          <w:tcPr>
            <w:tcW w:w="2339" w:type="dxa"/>
            <w:tcBorders>
              <w:top w:val="nil"/>
              <w:left w:val="nil"/>
              <w:bottom w:val="single" w:sz="4" w:space="0" w:color="auto"/>
              <w:right w:val="single" w:sz="4" w:space="0" w:color="auto"/>
            </w:tcBorders>
            <w:shd w:val="clear" w:color="auto" w:fill="auto"/>
            <w:noWrap/>
            <w:vAlign w:val="bottom"/>
            <w:hideMark/>
          </w:tcPr>
          <w:p w14:paraId="0FBAEA22"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51/18 vs 77/40</w:t>
            </w:r>
          </w:p>
        </w:tc>
        <w:tc>
          <w:tcPr>
            <w:tcW w:w="1120" w:type="dxa"/>
            <w:tcBorders>
              <w:top w:val="nil"/>
              <w:left w:val="nil"/>
              <w:bottom w:val="single" w:sz="4" w:space="0" w:color="auto"/>
              <w:right w:val="single" w:sz="4" w:space="0" w:color="auto"/>
            </w:tcBorders>
            <w:shd w:val="clear" w:color="auto" w:fill="auto"/>
            <w:noWrap/>
            <w:vAlign w:val="bottom"/>
            <w:hideMark/>
          </w:tcPr>
          <w:p w14:paraId="10B4E236" w14:textId="77777777" w:rsidR="002E26B0" w:rsidRPr="00E04686" w:rsidRDefault="002E26B0" w:rsidP="002E26B0">
            <w:pPr>
              <w:spacing w:after="0" w:line="240" w:lineRule="auto"/>
              <w:jc w:val="right"/>
              <w:rPr>
                <w:rFonts w:ascii="Calibri" w:eastAsia="Times New Roman" w:hAnsi="Calibri" w:cs="Calibri"/>
                <w:color w:val="000000"/>
                <w:sz w:val="18"/>
                <w:szCs w:val="18"/>
              </w:rPr>
            </w:pPr>
            <w:r w:rsidRPr="00E04686">
              <w:rPr>
                <w:rFonts w:ascii="Calibri" w:eastAsia="Times New Roman" w:hAnsi="Calibri" w:cs="Calibri"/>
                <w:color w:val="000000"/>
                <w:sz w:val="18"/>
                <w:szCs w:val="18"/>
              </w:rPr>
              <w:t>4</w:t>
            </w:r>
          </w:p>
        </w:tc>
      </w:tr>
      <w:tr w:rsidR="002E26B0" w:rsidRPr="00E04686" w14:paraId="26A74293" w14:textId="77777777" w:rsidTr="002E26B0">
        <w:trPr>
          <w:trHeight w:val="49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4FBC2E96" w14:textId="596061DA"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Wai et al 2021</w:t>
            </w:r>
            <w:r>
              <w:rPr>
                <w:rFonts w:ascii="Calibri" w:eastAsia="Times New Roman" w:hAnsi="Calibri" w:cs="Calibri"/>
                <w:color w:val="000000"/>
                <w:sz w:val="18"/>
                <w:szCs w:val="18"/>
              </w:rPr>
              <w:fldChar w:fldCharType="begin"/>
            </w:r>
            <w:r>
              <w:rPr>
                <w:rFonts w:ascii="Calibri" w:eastAsia="Times New Roman" w:hAnsi="Calibri" w:cs="Calibri"/>
                <w:color w:val="000000"/>
                <w:sz w:val="18"/>
                <w:szCs w:val="18"/>
              </w:rPr>
              <w:instrText xml:space="preserve"> ADDIN EN.CITE &lt;EndNote&gt;&lt;Cite&gt;&lt;Author&gt;Wai&lt;/Author&gt;&lt;Year&gt;2021&lt;/Year&gt;&lt;RecNum&gt;82&lt;/RecNum&gt;&lt;DisplayText&gt;&lt;style face="superscript"&gt;30&lt;/style&gt;&lt;/DisplayText&gt;&lt;record&gt;&lt;rec-number&gt;82&lt;/rec-number&gt;&lt;foreign-keys&gt;&lt;key app="EN" db-id="fx92pt25dt2p9qetwroxwp9u9d9vtxv0ze9r" timestamp="1652353521"&gt;82&lt;/key&gt;&lt;/foreign-keys&gt;&lt;ref-type name="Journal Article"&gt;17&lt;/ref-type&gt;&lt;contributors&gt;&lt;authors&gt;&lt;author&gt;Wai, K. C.&lt;/author&gt;&lt;author&gt;Xu, M. J.&lt;/author&gt;&lt;author&gt;Lee, R. H.&lt;/author&gt;&lt;author&gt;El-Sayed, I. H.&lt;/author&gt;&lt;author&gt;George, J. R.&lt;/author&gt;&lt;author&gt;Heaton, C. M.&lt;/author&gt;&lt;author&gt;Knott, P. D.&lt;/author&gt;&lt;author&gt;Park, A. M.&lt;/author&gt;&lt;author&gt;Ryan, W. R.&lt;/author&gt;&lt;author&gt;Seth, R.&lt;/author&gt;&lt;author&gt;Ha, P. K.&lt;/author&gt;&lt;/authors&gt;&lt;/contributors&gt;&lt;auth-address&gt;Department of Otolaryngology Head and Neck Surgery, University of California, San Francisco, CA, United States&amp;#xD;School of Medicine, University of California, San Francisco, CA, United States&lt;/auth-address&gt;&lt;titles&gt;&lt;title&gt;Head and neck surgery during the coronavirus-19 pandemic: The University of California San Francisco experience&lt;/title&gt;&lt;secondary-title&gt;Head and Neck&lt;/secondary-title&gt;&lt;/titles&gt;&lt;periodical&gt;&lt;full-title&gt;Head and Neck&lt;/full-title&gt;&lt;/periodical&gt;&lt;pages&gt;622-629&lt;/pages&gt;&lt;volume&gt;43&lt;/volume&gt;&lt;number&gt;2&lt;/number&gt;&lt;keywords&gt;&lt;keyword&gt;cancer&lt;/keyword&gt;&lt;keyword&gt;COVID-19&lt;/keyword&gt;&lt;keyword&gt;head and neck&lt;/keyword&gt;&lt;keyword&gt;perioperative care&lt;/keyword&gt;&lt;keyword&gt;surgery&lt;/keyword&gt;&lt;/keywords&gt;&lt;dates&gt;&lt;year&gt;2021&lt;/year&gt;&lt;/dates&gt;&lt;work-type&gt;Article&lt;/work-type&gt;&lt;urls&gt;&lt;related-urls&gt;&lt;url&gt;https://www.scopus.com/inward/record.uri?eid=2-s2.0-85093516456&amp;amp;doi=10.1002%2fhed.26514&amp;amp;partnerID=40&amp;amp;md5=f37584d18ee0802abea47dbd2122bc89&lt;/url&gt;&lt;url&gt;https://onlinelibrary.wiley.com/doi/pdfdirect/10.1002/hed.26514?download=true&lt;/url&gt;&lt;/related-urls&gt;&lt;/urls&gt;&lt;electronic-resource-num&gt;10.1002/hed.26514&lt;/electronic-resource-num&gt;&lt;remote-database-name&gt;Scopus&lt;/remote-database-name&gt;&lt;/record&gt;&lt;/Cite&gt;&lt;/EndNote&gt;</w:instrText>
            </w:r>
            <w:r>
              <w:rPr>
                <w:rFonts w:ascii="Calibri" w:eastAsia="Times New Roman" w:hAnsi="Calibri" w:cs="Calibri"/>
                <w:color w:val="000000"/>
                <w:sz w:val="18"/>
                <w:szCs w:val="18"/>
              </w:rPr>
              <w:fldChar w:fldCharType="separate"/>
            </w:r>
            <w:r w:rsidRPr="002E26B0">
              <w:rPr>
                <w:rFonts w:ascii="Calibri" w:eastAsia="Times New Roman" w:hAnsi="Calibri" w:cs="Calibri"/>
                <w:noProof/>
                <w:color w:val="000000"/>
                <w:sz w:val="18"/>
                <w:szCs w:val="18"/>
                <w:vertAlign w:val="superscript"/>
              </w:rPr>
              <w:t>30</w:t>
            </w:r>
            <w:r>
              <w:rPr>
                <w:rFonts w:ascii="Calibri" w:eastAsia="Times New Roman" w:hAnsi="Calibri" w:cs="Calibri"/>
                <w:color w:val="000000"/>
                <w:sz w:val="18"/>
                <w:szCs w:val="18"/>
              </w:rPr>
              <w:fldChar w:fldCharType="end"/>
            </w:r>
          </w:p>
        </w:tc>
        <w:tc>
          <w:tcPr>
            <w:tcW w:w="1116" w:type="dxa"/>
            <w:tcBorders>
              <w:top w:val="nil"/>
              <w:left w:val="nil"/>
              <w:bottom w:val="single" w:sz="4" w:space="0" w:color="auto"/>
              <w:right w:val="single" w:sz="4" w:space="0" w:color="auto"/>
            </w:tcBorders>
            <w:shd w:val="clear" w:color="auto" w:fill="auto"/>
            <w:noWrap/>
            <w:vAlign w:val="bottom"/>
            <w:hideMark/>
          </w:tcPr>
          <w:p w14:paraId="015417E6"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USA</w:t>
            </w:r>
          </w:p>
        </w:tc>
        <w:tc>
          <w:tcPr>
            <w:tcW w:w="2700" w:type="dxa"/>
            <w:tcBorders>
              <w:top w:val="nil"/>
              <w:left w:val="nil"/>
              <w:bottom w:val="single" w:sz="4" w:space="0" w:color="auto"/>
              <w:right w:val="single" w:sz="4" w:space="0" w:color="auto"/>
            </w:tcBorders>
            <w:shd w:val="clear" w:color="auto" w:fill="auto"/>
            <w:vAlign w:val="bottom"/>
            <w:hideMark/>
          </w:tcPr>
          <w:p w14:paraId="12257925"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March 2019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April 2019</w:t>
            </w:r>
            <w:r w:rsidRPr="00E04686">
              <w:rPr>
                <w:rFonts w:ascii="Calibri" w:eastAsia="Times New Roman" w:hAnsi="Calibri" w:cs="Calibri"/>
                <w:color w:val="000000"/>
                <w:sz w:val="18"/>
                <w:szCs w:val="18"/>
              </w:rPr>
              <w:br/>
              <w:t xml:space="preserve">March 2020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April 2020</w:t>
            </w:r>
          </w:p>
        </w:tc>
        <w:tc>
          <w:tcPr>
            <w:tcW w:w="829" w:type="dxa"/>
            <w:tcBorders>
              <w:top w:val="nil"/>
              <w:left w:val="nil"/>
              <w:bottom w:val="single" w:sz="4" w:space="0" w:color="auto"/>
              <w:right w:val="single" w:sz="4" w:space="0" w:color="auto"/>
            </w:tcBorders>
            <w:shd w:val="clear" w:color="auto" w:fill="auto"/>
            <w:noWrap/>
            <w:vAlign w:val="bottom"/>
            <w:hideMark/>
          </w:tcPr>
          <w:p w14:paraId="42A548D3"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83 vs 56</w:t>
            </w:r>
          </w:p>
        </w:tc>
        <w:tc>
          <w:tcPr>
            <w:tcW w:w="1609" w:type="dxa"/>
            <w:tcBorders>
              <w:top w:val="nil"/>
              <w:left w:val="nil"/>
              <w:bottom w:val="single" w:sz="4" w:space="0" w:color="auto"/>
              <w:right w:val="single" w:sz="4" w:space="0" w:color="auto"/>
            </w:tcBorders>
            <w:shd w:val="clear" w:color="auto" w:fill="auto"/>
            <w:noWrap/>
            <w:vAlign w:val="bottom"/>
            <w:hideMark/>
          </w:tcPr>
          <w:p w14:paraId="59E79776"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58 ±15 vs 53 ±15</w:t>
            </w:r>
          </w:p>
        </w:tc>
        <w:tc>
          <w:tcPr>
            <w:tcW w:w="2339" w:type="dxa"/>
            <w:tcBorders>
              <w:top w:val="nil"/>
              <w:left w:val="nil"/>
              <w:bottom w:val="single" w:sz="4" w:space="0" w:color="auto"/>
              <w:right w:val="single" w:sz="4" w:space="0" w:color="auto"/>
            </w:tcBorders>
            <w:shd w:val="clear" w:color="auto" w:fill="auto"/>
            <w:noWrap/>
            <w:vAlign w:val="bottom"/>
            <w:hideMark/>
          </w:tcPr>
          <w:p w14:paraId="24AA7312"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51/32 vs 34/22</w:t>
            </w:r>
          </w:p>
        </w:tc>
        <w:tc>
          <w:tcPr>
            <w:tcW w:w="1120" w:type="dxa"/>
            <w:tcBorders>
              <w:top w:val="nil"/>
              <w:left w:val="nil"/>
              <w:bottom w:val="single" w:sz="4" w:space="0" w:color="auto"/>
              <w:right w:val="single" w:sz="4" w:space="0" w:color="auto"/>
            </w:tcBorders>
            <w:shd w:val="clear" w:color="auto" w:fill="auto"/>
            <w:noWrap/>
            <w:vAlign w:val="bottom"/>
            <w:hideMark/>
          </w:tcPr>
          <w:p w14:paraId="3A0D2DEA" w14:textId="77777777" w:rsidR="002E26B0" w:rsidRPr="00E04686" w:rsidRDefault="002E26B0" w:rsidP="002E26B0">
            <w:pPr>
              <w:spacing w:after="0" w:line="240" w:lineRule="auto"/>
              <w:jc w:val="right"/>
              <w:rPr>
                <w:rFonts w:ascii="Calibri" w:eastAsia="Times New Roman" w:hAnsi="Calibri" w:cs="Calibri"/>
                <w:color w:val="000000"/>
                <w:sz w:val="18"/>
                <w:szCs w:val="18"/>
              </w:rPr>
            </w:pPr>
            <w:r w:rsidRPr="00E04686">
              <w:rPr>
                <w:rFonts w:ascii="Calibri" w:eastAsia="Times New Roman" w:hAnsi="Calibri" w:cs="Calibri"/>
                <w:color w:val="000000"/>
                <w:sz w:val="18"/>
                <w:szCs w:val="18"/>
              </w:rPr>
              <w:t>4</w:t>
            </w:r>
          </w:p>
        </w:tc>
      </w:tr>
      <w:tr w:rsidR="002E26B0" w:rsidRPr="00E04686" w14:paraId="1DC14556" w14:textId="77777777" w:rsidTr="002E26B0">
        <w:trPr>
          <w:trHeight w:val="49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79B1CFB3" w14:textId="4909CC0E"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Yao et al 2021</w:t>
            </w:r>
            <w:r>
              <w:rPr>
                <w:rFonts w:ascii="Calibri" w:eastAsia="Times New Roman" w:hAnsi="Calibri" w:cs="Calibri"/>
                <w:color w:val="000000"/>
                <w:sz w:val="18"/>
                <w:szCs w:val="18"/>
              </w:rPr>
              <w:fldChar w:fldCharType="begin"/>
            </w:r>
            <w:r>
              <w:rPr>
                <w:rFonts w:ascii="Calibri" w:eastAsia="Times New Roman" w:hAnsi="Calibri" w:cs="Calibri"/>
                <w:color w:val="000000"/>
                <w:sz w:val="18"/>
                <w:szCs w:val="18"/>
              </w:rPr>
              <w:instrText xml:space="preserve"> ADDIN EN.CITE &lt;EndNote&gt;&lt;Cite&gt;&lt;Author&gt;Yao&lt;/Author&gt;&lt;Year&gt;2021&lt;/Year&gt;&lt;RecNum&gt;85&lt;/RecNum&gt;&lt;DisplayText&gt;&lt;style face="superscript"&gt;21&lt;/style&gt;&lt;/DisplayText&gt;&lt;record&gt;&lt;rec-number&gt;85&lt;/rec-number&gt;&lt;foreign-keys&gt;&lt;key app="EN" db-id="fx92pt25dt2p9qetwroxwp9u9d9vtxv0ze9r" timestamp="1652353521"&gt;85&lt;/key&gt;&lt;/foreign-keys&gt;&lt;ref-type name="Journal Article"&gt;17&lt;/ref-type&gt;&lt;contributors&gt;&lt;authors&gt;&lt;author&gt;Yao, P.&lt;/author&gt;&lt;author&gt;Cooley, V.&lt;/author&gt;&lt;author&gt;Kuhel, W.&lt;/author&gt;&lt;author&gt;Tassler, A.&lt;/author&gt;&lt;author&gt;Banuchi, V.&lt;/author&gt;&lt;author&gt;Long, S.&lt;/author&gt;&lt;author&gt;Savenkov, O.&lt;/author&gt;&lt;author&gt;Kutler, D. I.&lt;/author&gt;&lt;/authors&gt;&lt;/contributors&gt;&lt;auth-address&gt;Weill Cornell Medical College, Weill Cornell Medicine, New York, NY, United States&amp;#xD;Department of Population Health Sciences, Weill Cornell Medicine, New York, NY, United States&amp;#xD;Department of Otolaryngology-Head and Neck Surgery, Weill Cornell Medicine, New York, NY, United States&lt;/auth-address&gt;&lt;titles&gt;&lt;title&gt;Times to Diagnosis, Staging, and Treatment of Head and Neck Cancer Before and During COVID-19&lt;/title&gt;&lt;secondary-title&gt;OTO Open&lt;/secondary-title&gt;&lt;/titles&gt;&lt;periodical&gt;&lt;full-title&gt;OTO Open&lt;/full-title&gt;&lt;/periodical&gt;&lt;volume&gt;5&lt;/volume&gt;&lt;number&gt;4&lt;/number&gt;&lt;keywords&gt;&lt;keyword&gt;COVID-19&lt;/keyword&gt;&lt;keyword&gt;diagnosis delay&lt;/keyword&gt;&lt;keyword&gt;head and neck cancer&lt;/keyword&gt;&lt;keyword&gt;staging delay&lt;/keyword&gt;&lt;keyword&gt;treatment delay&lt;/keyword&gt;&lt;/keywords&gt;&lt;dates&gt;&lt;year&gt;2021&lt;/year&gt;&lt;/dates&gt;&lt;work-type&gt;Article&lt;/work-type&gt;&lt;urls&gt;&lt;related-urls&gt;&lt;url&gt;https://www.scopus.com/inward/record.uri?eid=2-s2.0-85120352496&amp;amp;doi=10.1177%2f2473974X211059429&amp;amp;partnerID=40&amp;amp;md5=05da3bc4340495ebf45aeb565921e577&lt;/url&gt;&lt;url&gt;https://journals.sagepub.com/doi/pdf/10.1177/2473974X211059429&lt;/url&gt;&lt;/related-urls&gt;&lt;/urls&gt;&lt;electronic-resource-num&gt;10.1177/2473974X211059429&lt;/electronic-resource-num&gt;&lt;remote-database-name&gt;Scopus&lt;/remote-database-name&gt;&lt;/record&gt;&lt;/Cite&gt;&lt;/EndNote&gt;</w:instrText>
            </w:r>
            <w:r>
              <w:rPr>
                <w:rFonts w:ascii="Calibri" w:eastAsia="Times New Roman" w:hAnsi="Calibri" w:cs="Calibri"/>
                <w:color w:val="000000"/>
                <w:sz w:val="18"/>
                <w:szCs w:val="18"/>
              </w:rPr>
              <w:fldChar w:fldCharType="separate"/>
            </w:r>
            <w:r w:rsidRPr="002E26B0">
              <w:rPr>
                <w:rFonts w:ascii="Calibri" w:eastAsia="Times New Roman" w:hAnsi="Calibri" w:cs="Calibri"/>
                <w:noProof/>
                <w:color w:val="000000"/>
                <w:sz w:val="18"/>
                <w:szCs w:val="18"/>
                <w:vertAlign w:val="superscript"/>
              </w:rPr>
              <w:t>21</w:t>
            </w:r>
            <w:r>
              <w:rPr>
                <w:rFonts w:ascii="Calibri" w:eastAsia="Times New Roman" w:hAnsi="Calibri" w:cs="Calibri"/>
                <w:color w:val="000000"/>
                <w:sz w:val="18"/>
                <w:szCs w:val="18"/>
              </w:rPr>
              <w:fldChar w:fldCharType="end"/>
            </w:r>
          </w:p>
        </w:tc>
        <w:tc>
          <w:tcPr>
            <w:tcW w:w="1116" w:type="dxa"/>
            <w:tcBorders>
              <w:top w:val="nil"/>
              <w:left w:val="nil"/>
              <w:bottom w:val="single" w:sz="4" w:space="0" w:color="auto"/>
              <w:right w:val="single" w:sz="4" w:space="0" w:color="auto"/>
            </w:tcBorders>
            <w:shd w:val="clear" w:color="auto" w:fill="auto"/>
            <w:noWrap/>
            <w:vAlign w:val="bottom"/>
            <w:hideMark/>
          </w:tcPr>
          <w:p w14:paraId="3579FF1D"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USA</w:t>
            </w:r>
          </w:p>
        </w:tc>
        <w:tc>
          <w:tcPr>
            <w:tcW w:w="2700" w:type="dxa"/>
            <w:tcBorders>
              <w:top w:val="nil"/>
              <w:left w:val="nil"/>
              <w:bottom w:val="single" w:sz="4" w:space="0" w:color="auto"/>
              <w:right w:val="single" w:sz="4" w:space="0" w:color="auto"/>
            </w:tcBorders>
            <w:shd w:val="clear" w:color="auto" w:fill="auto"/>
            <w:vAlign w:val="bottom"/>
            <w:hideMark/>
          </w:tcPr>
          <w:p w14:paraId="243CC365"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September 2019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January 2020</w:t>
            </w:r>
            <w:r w:rsidRPr="00E04686">
              <w:rPr>
                <w:rFonts w:ascii="Calibri" w:eastAsia="Times New Roman" w:hAnsi="Calibri" w:cs="Calibri"/>
                <w:color w:val="000000"/>
                <w:sz w:val="18"/>
                <w:szCs w:val="18"/>
              </w:rPr>
              <w:br/>
              <w:t xml:space="preserve">March 2020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July 2020</w:t>
            </w:r>
          </w:p>
        </w:tc>
        <w:tc>
          <w:tcPr>
            <w:tcW w:w="829" w:type="dxa"/>
            <w:tcBorders>
              <w:top w:val="nil"/>
              <w:left w:val="nil"/>
              <w:bottom w:val="single" w:sz="4" w:space="0" w:color="auto"/>
              <w:right w:val="single" w:sz="4" w:space="0" w:color="auto"/>
            </w:tcBorders>
            <w:shd w:val="clear" w:color="auto" w:fill="auto"/>
            <w:noWrap/>
            <w:vAlign w:val="bottom"/>
            <w:hideMark/>
          </w:tcPr>
          <w:p w14:paraId="4A20B496"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68 vs 26</w:t>
            </w:r>
          </w:p>
        </w:tc>
        <w:tc>
          <w:tcPr>
            <w:tcW w:w="1609" w:type="dxa"/>
            <w:tcBorders>
              <w:top w:val="nil"/>
              <w:left w:val="nil"/>
              <w:bottom w:val="single" w:sz="4" w:space="0" w:color="auto"/>
              <w:right w:val="single" w:sz="4" w:space="0" w:color="auto"/>
            </w:tcBorders>
            <w:shd w:val="clear" w:color="auto" w:fill="auto"/>
            <w:noWrap/>
            <w:vAlign w:val="bottom"/>
            <w:hideMark/>
          </w:tcPr>
          <w:p w14:paraId="63BCAF7D"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55 (47</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72)</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vs 70 (65</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82)*</w:t>
            </w:r>
            <w:r>
              <w:rPr>
                <w:rFonts w:ascii="Calibri" w:eastAsia="Times New Roman" w:hAnsi="Calibri" w:cs="Calibri"/>
                <w:color w:val="000000"/>
                <w:sz w:val="18"/>
                <w:szCs w:val="18"/>
              </w:rPr>
              <w:t>*</w:t>
            </w:r>
          </w:p>
        </w:tc>
        <w:tc>
          <w:tcPr>
            <w:tcW w:w="2339" w:type="dxa"/>
            <w:tcBorders>
              <w:top w:val="nil"/>
              <w:left w:val="nil"/>
              <w:bottom w:val="single" w:sz="4" w:space="0" w:color="auto"/>
              <w:right w:val="single" w:sz="4" w:space="0" w:color="auto"/>
            </w:tcBorders>
            <w:shd w:val="clear" w:color="auto" w:fill="auto"/>
            <w:noWrap/>
            <w:vAlign w:val="bottom"/>
            <w:hideMark/>
          </w:tcPr>
          <w:p w14:paraId="58A535CF"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34/34 vs 17/9</w:t>
            </w:r>
          </w:p>
        </w:tc>
        <w:tc>
          <w:tcPr>
            <w:tcW w:w="1120" w:type="dxa"/>
            <w:tcBorders>
              <w:top w:val="nil"/>
              <w:left w:val="nil"/>
              <w:bottom w:val="single" w:sz="4" w:space="0" w:color="auto"/>
              <w:right w:val="single" w:sz="4" w:space="0" w:color="auto"/>
            </w:tcBorders>
            <w:shd w:val="clear" w:color="auto" w:fill="auto"/>
            <w:noWrap/>
            <w:vAlign w:val="bottom"/>
            <w:hideMark/>
          </w:tcPr>
          <w:p w14:paraId="550E3983" w14:textId="77777777" w:rsidR="002E26B0" w:rsidRPr="00E04686" w:rsidRDefault="002E26B0" w:rsidP="002E26B0">
            <w:pPr>
              <w:spacing w:after="0" w:line="240" w:lineRule="auto"/>
              <w:jc w:val="right"/>
              <w:rPr>
                <w:rFonts w:ascii="Calibri" w:eastAsia="Times New Roman" w:hAnsi="Calibri" w:cs="Calibri"/>
                <w:color w:val="000000"/>
                <w:sz w:val="18"/>
                <w:szCs w:val="18"/>
              </w:rPr>
            </w:pPr>
            <w:r w:rsidRPr="00E04686">
              <w:rPr>
                <w:rFonts w:ascii="Calibri" w:eastAsia="Times New Roman" w:hAnsi="Calibri" w:cs="Calibri"/>
                <w:color w:val="000000"/>
                <w:sz w:val="18"/>
                <w:szCs w:val="18"/>
              </w:rPr>
              <w:t>6</w:t>
            </w:r>
          </w:p>
        </w:tc>
      </w:tr>
      <w:tr w:rsidR="002E26B0" w:rsidRPr="00E04686" w14:paraId="4929E517" w14:textId="77777777" w:rsidTr="002E26B0">
        <w:trPr>
          <w:trHeight w:val="49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1A8DB98E" w14:textId="1E73F034"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Bhamra et al 2022</w:t>
            </w:r>
            <w:r>
              <w:rPr>
                <w:rFonts w:ascii="Calibri" w:eastAsia="Times New Roman" w:hAnsi="Calibri" w:cs="Calibri"/>
                <w:color w:val="000000"/>
                <w:sz w:val="18"/>
                <w:szCs w:val="18"/>
              </w:rPr>
              <w:fldChar w:fldCharType="begin"/>
            </w:r>
            <w:r>
              <w:rPr>
                <w:rFonts w:ascii="Calibri" w:eastAsia="Times New Roman" w:hAnsi="Calibri" w:cs="Calibri"/>
                <w:color w:val="000000"/>
                <w:sz w:val="18"/>
                <w:szCs w:val="18"/>
              </w:rPr>
              <w:instrText xml:space="preserve"> ADDIN EN.CITE &lt;EndNote&gt;&lt;Cite&gt;&lt;Author&gt;Bhamra&lt;/Author&gt;&lt;Year&gt;2022&lt;/Year&gt;&lt;RecNum&gt;33&lt;/RecNum&gt;&lt;DisplayText&gt;&lt;style face="superscript"&gt;39&lt;/style&gt;&lt;/DisplayText&gt;&lt;record&gt;&lt;rec-number&gt;33&lt;/rec-number&gt;&lt;foreign-keys&gt;&lt;key app="EN" db-id="fx92pt25dt2p9qetwroxwp9u9d9vtxv0ze9r" timestamp="1652353520"&gt;33&lt;/key&gt;&lt;/foreign-keys&gt;&lt;ref-type name="Journal Article"&gt;17&lt;/ref-type&gt;&lt;contributors&gt;&lt;authors&gt;&lt;author&gt;Bhamra, N.&lt;/author&gt;&lt;author&gt;Gorman, B.&lt;/author&gt;&lt;author&gt;Arnold, W.&lt;/author&gt;&lt;author&gt;Rajah, A.&lt;/author&gt;&lt;author&gt;Jolly, K.&lt;/author&gt;&lt;author&gt;Nieto, H.&lt;/author&gt;&lt;author&gt;Fussey, J.&lt;/author&gt;&lt;author&gt;Liew, L.&lt;/author&gt;&lt;/authors&gt;&lt;/contributors&gt;&lt;auth-address&gt;Department of Otolaryngology, Royal Wolverhampton NHS Trust, Wolverhampton, United Kingdom&amp;#xD;Department of Otolaryngology, Dudley Group NHS Foundation Trust, Dudley, United Kingdom&lt;/auth-address&gt;&lt;titles&gt;&lt;title&gt;The impact of coronavirus disease 2019 on suspected head and neck cancer two-week-wait referrals&lt;/title&gt;&lt;secondary-title&gt;Journal of Laryngology and Otology&lt;/secondary-title&gt;&lt;/titles&gt;&lt;periodical&gt;&lt;full-title&gt;Journal of Laryngology and Otology&lt;/full-title&gt;&lt;/periodical&gt;&lt;pages&gt;248-251&lt;/pages&gt;&lt;volume&gt;136&lt;/volume&gt;&lt;number&gt;3&lt;/number&gt;&lt;keywords&gt;&lt;keyword&gt;Cancer&lt;/keyword&gt;&lt;keyword&gt;COVID-19&lt;/keyword&gt;&lt;keyword&gt;COVID-19 Pandemic&lt;/keyword&gt;&lt;keyword&gt;Referrals&lt;/keyword&gt;&lt;/keywords&gt;&lt;dates&gt;&lt;year&gt;2022&lt;/year&gt;&lt;/dates&gt;&lt;work-type&gt;Article&lt;/work-type&gt;&lt;urls&gt;&lt;related-urls&gt;&lt;url&gt;https://www.scopus.com/inward/record.uri?eid=2-s2.0-85126490558&amp;amp;doi=10.1017%2fS0022215121001717&amp;amp;partnerID=40&amp;amp;md5=7e16761539449844e60b30a4383c5ddb&lt;/url&gt;&lt;url&gt;https://www.cambridge.org/core/journals/journal-of-laryngology-and-otology/article/abs/impact-of-coronavirus-disease-2019-on-suspected-head-and-neck-cancer-twoweekwait-referrals/96E12C51E9215299EB6E8505594E8E03&lt;/url&gt;&lt;/related-urls&gt;&lt;/urls&gt;&lt;electronic-resource-num&gt;10.1017/S0022215121001717&lt;/electronic-resource-num&gt;&lt;remote-database-name&gt;Scopus&lt;/remote-database-name&gt;&lt;/record&gt;&lt;/Cite&gt;&lt;/EndNote&gt;</w:instrText>
            </w:r>
            <w:r>
              <w:rPr>
                <w:rFonts w:ascii="Calibri" w:eastAsia="Times New Roman" w:hAnsi="Calibri" w:cs="Calibri"/>
                <w:color w:val="000000"/>
                <w:sz w:val="18"/>
                <w:szCs w:val="18"/>
              </w:rPr>
              <w:fldChar w:fldCharType="separate"/>
            </w:r>
            <w:r w:rsidRPr="002E26B0">
              <w:rPr>
                <w:rFonts w:ascii="Calibri" w:eastAsia="Times New Roman" w:hAnsi="Calibri" w:cs="Calibri"/>
                <w:noProof/>
                <w:color w:val="000000"/>
                <w:sz w:val="18"/>
                <w:szCs w:val="18"/>
                <w:vertAlign w:val="superscript"/>
              </w:rPr>
              <w:t>39</w:t>
            </w:r>
            <w:r>
              <w:rPr>
                <w:rFonts w:ascii="Calibri" w:eastAsia="Times New Roman" w:hAnsi="Calibri" w:cs="Calibri"/>
                <w:color w:val="000000"/>
                <w:sz w:val="18"/>
                <w:szCs w:val="18"/>
              </w:rPr>
              <w:fldChar w:fldCharType="end"/>
            </w:r>
          </w:p>
        </w:tc>
        <w:tc>
          <w:tcPr>
            <w:tcW w:w="1116" w:type="dxa"/>
            <w:tcBorders>
              <w:top w:val="nil"/>
              <w:left w:val="nil"/>
              <w:bottom w:val="single" w:sz="4" w:space="0" w:color="auto"/>
              <w:right w:val="single" w:sz="4" w:space="0" w:color="auto"/>
            </w:tcBorders>
            <w:shd w:val="clear" w:color="auto" w:fill="auto"/>
            <w:noWrap/>
            <w:vAlign w:val="bottom"/>
            <w:hideMark/>
          </w:tcPr>
          <w:p w14:paraId="4A1430BC"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UK</w:t>
            </w:r>
          </w:p>
        </w:tc>
        <w:tc>
          <w:tcPr>
            <w:tcW w:w="2700" w:type="dxa"/>
            <w:tcBorders>
              <w:top w:val="nil"/>
              <w:left w:val="nil"/>
              <w:bottom w:val="single" w:sz="4" w:space="0" w:color="auto"/>
              <w:right w:val="single" w:sz="4" w:space="0" w:color="auto"/>
            </w:tcBorders>
            <w:shd w:val="clear" w:color="auto" w:fill="auto"/>
            <w:vAlign w:val="bottom"/>
            <w:hideMark/>
          </w:tcPr>
          <w:p w14:paraId="039E8653"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February 2019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April 2019</w:t>
            </w:r>
            <w:r w:rsidRPr="00E04686">
              <w:rPr>
                <w:rFonts w:ascii="Calibri" w:eastAsia="Times New Roman" w:hAnsi="Calibri" w:cs="Calibri"/>
                <w:color w:val="000000"/>
                <w:sz w:val="18"/>
                <w:szCs w:val="18"/>
              </w:rPr>
              <w:br/>
              <w:t xml:space="preserve">February 2020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April 2020</w:t>
            </w:r>
          </w:p>
        </w:tc>
        <w:tc>
          <w:tcPr>
            <w:tcW w:w="829" w:type="dxa"/>
            <w:tcBorders>
              <w:top w:val="nil"/>
              <w:left w:val="nil"/>
              <w:bottom w:val="single" w:sz="4" w:space="0" w:color="auto"/>
              <w:right w:val="single" w:sz="4" w:space="0" w:color="auto"/>
            </w:tcBorders>
            <w:shd w:val="clear" w:color="auto" w:fill="auto"/>
            <w:noWrap/>
            <w:vAlign w:val="bottom"/>
            <w:hideMark/>
          </w:tcPr>
          <w:p w14:paraId="7393D273"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38 vs 31</w:t>
            </w:r>
          </w:p>
        </w:tc>
        <w:tc>
          <w:tcPr>
            <w:tcW w:w="1609" w:type="dxa"/>
            <w:tcBorders>
              <w:top w:val="nil"/>
              <w:left w:val="nil"/>
              <w:bottom w:val="single" w:sz="4" w:space="0" w:color="auto"/>
              <w:right w:val="single" w:sz="4" w:space="0" w:color="auto"/>
            </w:tcBorders>
            <w:shd w:val="clear" w:color="auto" w:fill="auto"/>
            <w:noWrap/>
            <w:vAlign w:val="bottom"/>
            <w:hideMark/>
          </w:tcPr>
          <w:p w14:paraId="08FD7DBE"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N/A</w:t>
            </w:r>
          </w:p>
        </w:tc>
        <w:tc>
          <w:tcPr>
            <w:tcW w:w="2339" w:type="dxa"/>
            <w:tcBorders>
              <w:top w:val="nil"/>
              <w:left w:val="nil"/>
              <w:bottom w:val="single" w:sz="4" w:space="0" w:color="auto"/>
              <w:right w:val="single" w:sz="4" w:space="0" w:color="auto"/>
            </w:tcBorders>
            <w:shd w:val="clear" w:color="auto" w:fill="auto"/>
            <w:noWrap/>
            <w:vAlign w:val="bottom"/>
            <w:hideMark/>
          </w:tcPr>
          <w:p w14:paraId="7FCD8E27"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N/A</w:t>
            </w:r>
          </w:p>
        </w:tc>
        <w:tc>
          <w:tcPr>
            <w:tcW w:w="1120" w:type="dxa"/>
            <w:tcBorders>
              <w:top w:val="nil"/>
              <w:left w:val="nil"/>
              <w:bottom w:val="single" w:sz="4" w:space="0" w:color="auto"/>
              <w:right w:val="single" w:sz="4" w:space="0" w:color="auto"/>
            </w:tcBorders>
            <w:shd w:val="clear" w:color="auto" w:fill="auto"/>
            <w:noWrap/>
            <w:vAlign w:val="bottom"/>
            <w:hideMark/>
          </w:tcPr>
          <w:p w14:paraId="0BD36DD9" w14:textId="77777777" w:rsidR="002E26B0" w:rsidRPr="00E04686" w:rsidRDefault="002E26B0" w:rsidP="002E26B0">
            <w:pPr>
              <w:spacing w:after="0" w:line="240" w:lineRule="auto"/>
              <w:jc w:val="right"/>
              <w:rPr>
                <w:rFonts w:ascii="Calibri" w:eastAsia="Times New Roman" w:hAnsi="Calibri" w:cs="Calibri"/>
                <w:color w:val="000000"/>
                <w:sz w:val="18"/>
                <w:szCs w:val="18"/>
              </w:rPr>
            </w:pPr>
            <w:r w:rsidRPr="00E04686">
              <w:rPr>
                <w:rFonts w:ascii="Calibri" w:eastAsia="Times New Roman" w:hAnsi="Calibri" w:cs="Calibri"/>
                <w:color w:val="000000"/>
                <w:sz w:val="18"/>
                <w:szCs w:val="18"/>
              </w:rPr>
              <w:t>4</w:t>
            </w:r>
          </w:p>
        </w:tc>
      </w:tr>
      <w:tr w:rsidR="002E26B0" w:rsidRPr="00E04686" w14:paraId="2F3609BC" w14:textId="77777777" w:rsidTr="002E26B0">
        <w:trPr>
          <w:trHeight w:val="49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6746733A" w14:textId="254D8B83"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Heimes et al 2021</w:t>
            </w:r>
            <w:r>
              <w:rPr>
                <w:rFonts w:ascii="Calibri" w:eastAsia="Times New Roman" w:hAnsi="Calibri" w:cs="Calibri"/>
                <w:color w:val="000000"/>
                <w:sz w:val="18"/>
                <w:szCs w:val="18"/>
              </w:rPr>
              <w:fldChar w:fldCharType="begin"/>
            </w:r>
            <w:r>
              <w:rPr>
                <w:rFonts w:ascii="Calibri" w:eastAsia="Times New Roman" w:hAnsi="Calibri" w:cs="Calibri"/>
                <w:color w:val="000000"/>
                <w:sz w:val="18"/>
                <w:szCs w:val="18"/>
              </w:rPr>
              <w:instrText xml:space="preserve"> ADDIN EN.CITE &lt;EndNote&gt;&lt;Cite&gt;&lt;Author&gt;Heimes&lt;/Author&gt;&lt;Year&gt;2021&lt;/Year&gt;&lt;RecNum&gt;48&lt;/RecNum&gt;&lt;DisplayText&gt;&lt;style face="superscript"&gt;28&lt;/style&gt;&lt;/DisplayText&gt;&lt;record&gt;&lt;rec-number&gt;48&lt;/rec-number&gt;&lt;foreign-keys&gt;&lt;key app="EN" db-id="fx92pt25dt2p9qetwroxwp9u9d9vtxv0ze9r" timestamp="1652353521"&gt;48&lt;/key&gt;&lt;/foreign-keys&gt;&lt;ref-type name="Journal Article"&gt;17&lt;/ref-type&gt;&lt;contributors&gt;&lt;authors&gt;&lt;author&gt;Heimes, Diana&lt;/author&gt;&lt;author&gt;Mueller, Lena Katharina&lt;/author&gt;&lt;author&gt;Schellin, Alexandra&lt;/author&gt;&lt;author&gt;Naujokat, Hendrik&lt;/author&gt;&lt;author&gt;Graetz, Christian&lt;/author&gt;&lt;author&gt;Schwendicke, Falk&lt;/author&gt;&lt;author&gt;Goedecke, Maximilian&lt;/author&gt;&lt;author&gt;Beck-Broichsitter, Benedicta&lt;/author&gt;&lt;author&gt;Kaemmerer, Peer W.&lt;/author&gt;&lt;/authors&gt;&lt;/contributors&gt;&lt;titles&gt;&lt;title&gt;Consequences of the COVID-19 Pandemic and Governmental Containment Policies on the Detection and Therapy of Oral Malignant Lesions-A Retrospective, Multicenter Cohort Study from Germany&lt;/title&gt;&lt;secondary-title&gt;Cancers&lt;/secondary-title&gt;&lt;/titles&gt;&lt;periodical&gt;&lt;full-title&gt;Cancers&lt;/full-title&gt;&lt;/periodical&gt;&lt;volume&gt;13&lt;/volume&gt;&lt;number&gt;12&lt;/number&gt;&lt;dates&gt;&lt;year&gt;2021&lt;/year&gt;&lt;pub-dates&gt;&lt;date&gt;Jun&lt;/date&gt;&lt;/pub-dates&gt;&lt;/dates&gt;&lt;accession-num&gt;WOS:000665996800001&lt;/accession-num&gt;&lt;urls&gt;&lt;related-urls&gt;&lt;url&gt;&amp;lt;Go to ISI&amp;gt;://WOS:000665996800001&lt;/url&gt;&lt;url&gt;https://mdpi-res.com/d_attachment/cancers/cancers-13-02892/article_deploy/cancers-13-02892.pdf?version=1623245855&lt;/url&gt;&lt;/related-urls&gt;&lt;/urls&gt;&lt;custom7&gt;2892&lt;/custom7&gt;&lt;electronic-resource-num&gt;10.3390/cancers13122892&lt;/electronic-resource-num&gt;&lt;/record&gt;&lt;/Cite&gt;&lt;/EndNote&gt;</w:instrText>
            </w:r>
            <w:r>
              <w:rPr>
                <w:rFonts w:ascii="Calibri" w:eastAsia="Times New Roman" w:hAnsi="Calibri" w:cs="Calibri"/>
                <w:color w:val="000000"/>
                <w:sz w:val="18"/>
                <w:szCs w:val="18"/>
              </w:rPr>
              <w:fldChar w:fldCharType="separate"/>
            </w:r>
            <w:r w:rsidRPr="002E26B0">
              <w:rPr>
                <w:rFonts w:ascii="Calibri" w:eastAsia="Times New Roman" w:hAnsi="Calibri" w:cs="Calibri"/>
                <w:noProof/>
                <w:color w:val="000000"/>
                <w:sz w:val="18"/>
                <w:szCs w:val="18"/>
                <w:vertAlign w:val="superscript"/>
              </w:rPr>
              <w:t>28</w:t>
            </w:r>
            <w:r>
              <w:rPr>
                <w:rFonts w:ascii="Calibri" w:eastAsia="Times New Roman" w:hAnsi="Calibri" w:cs="Calibri"/>
                <w:color w:val="000000"/>
                <w:sz w:val="18"/>
                <w:szCs w:val="18"/>
              </w:rPr>
              <w:fldChar w:fldCharType="end"/>
            </w:r>
          </w:p>
        </w:tc>
        <w:tc>
          <w:tcPr>
            <w:tcW w:w="1116" w:type="dxa"/>
            <w:tcBorders>
              <w:top w:val="nil"/>
              <w:left w:val="nil"/>
              <w:bottom w:val="single" w:sz="4" w:space="0" w:color="auto"/>
              <w:right w:val="single" w:sz="4" w:space="0" w:color="auto"/>
            </w:tcBorders>
            <w:shd w:val="clear" w:color="auto" w:fill="auto"/>
            <w:noWrap/>
            <w:vAlign w:val="bottom"/>
            <w:hideMark/>
          </w:tcPr>
          <w:p w14:paraId="14BF6A0A"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Germany</w:t>
            </w:r>
          </w:p>
        </w:tc>
        <w:tc>
          <w:tcPr>
            <w:tcW w:w="2700" w:type="dxa"/>
            <w:tcBorders>
              <w:top w:val="nil"/>
              <w:left w:val="nil"/>
              <w:bottom w:val="single" w:sz="4" w:space="0" w:color="auto"/>
              <w:right w:val="single" w:sz="4" w:space="0" w:color="auto"/>
            </w:tcBorders>
            <w:shd w:val="clear" w:color="auto" w:fill="auto"/>
            <w:vAlign w:val="bottom"/>
            <w:hideMark/>
          </w:tcPr>
          <w:p w14:paraId="0E53BFAD"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March 2019/18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June 2019/18*</w:t>
            </w:r>
            <w:r w:rsidRPr="00E04686">
              <w:rPr>
                <w:rFonts w:ascii="Calibri" w:eastAsia="Times New Roman" w:hAnsi="Calibri" w:cs="Calibri"/>
                <w:color w:val="000000"/>
                <w:sz w:val="18"/>
                <w:szCs w:val="18"/>
              </w:rPr>
              <w:br/>
              <w:t xml:space="preserve">March 2020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June 2020</w:t>
            </w:r>
          </w:p>
        </w:tc>
        <w:tc>
          <w:tcPr>
            <w:tcW w:w="829" w:type="dxa"/>
            <w:tcBorders>
              <w:top w:val="nil"/>
              <w:left w:val="nil"/>
              <w:bottom w:val="single" w:sz="4" w:space="0" w:color="auto"/>
              <w:right w:val="single" w:sz="4" w:space="0" w:color="auto"/>
            </w:tcBorders>
            <w:shd w:val="clear" w:color="auto" w:fill="auto"/>
            <w:noWrap/>
            <w:vAlign w:val="bottom"/>
            <w:hideMark/>
          </w:tcPr>
          <w:p w14:paraId="3DED129C"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N/A</w:t>
            </w:r>
          </w:p>
        </w:tc>
        <w:tc>
          <w:tcPr>
            <w:tcW w:w="1609" w:type="dxa"/>
            <w:tcBorders>
              <w:top w:val="nil"/>
              <w:left w:val="nil"/>
              <w:bottom w:val="single" w:sz="4" w:space="0" w:color="auto"/>
              <w:right w:val="single" w:sz="4" w:space="0" w:color="auto"/>
            </w:tcBorders>
            <w:shd w:val="clear" w:color="auto" w:fill="auto"/>
            <w:noWrap/>
            <w:vAlign w:val="bottom"/>
            <w:hideMark/>
          </w:tcPr>
          <w:p w14:paraId="4AEFBE71"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N/A</w:t>
            </w:r>
          </w:p>
        </w:tc>
        <w:tc>
          <w:tcPr>
            <w:tcW w:w="2339" w:type="dxa"/>
            <w:tcBorders>
              <w:top w:val="nil"/>
              <w:left w:val="nil"/>
              <w:bottom w:val="single" w:sz="4" w:space="0" w:color="auto"/>
              <w:right w:val="single" w:sz="4" w:space="0" w:color="auto"/>
            </w:tcBorders>
            <w:shd w:val="clear" w:color="auto" w:fill="auto"/>
            <w:noWrap/>
            <w:vAlign w:val="bottom"/>
            <w:hideMark/>
          </w:tcPr>
          <w:p w14:paraId="6A69D1BC"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N/A</w:t>
            </w:r>
          </w:p>
        </w:tc>
        <w:tc>
          <w:tcPr>
            <w:tcW w:w="1120" w:type="dxa"/>
            <w:tcBorders>
              <w:top w:val="nil"/>
              <w:left w:val="nil"/>
              <w:bottom w:val="single" w:sz="4" w:space="0" w:color="auto"/>
              <w:right w:val="single" w:sz="4" w:space="0" w:color="auto"/>
            </w:tcBorders>
            <w:shd w:val="clear" w:color="auto" w:fill="auto"/>
            <w:noWrap/>
            <w:vAlign w:val="bottom"/>
            <w:hideMark/>
          </w:tcPr>
          <w:p w14:paraId="78A00D95" w14:textId="77777777" w:rsidR="002E26B0" w:rsidRPr="00E04686" w:rsidRDefault="002E26B0" w:rsidP="002E26B0">
            <w:pPr>
              <w:spacing w:after="0" w:line="240" w:lineRule="auto"/>
              <w:jc w:val="right"/>
              <w:rPr>
                <w:rFonts w:ascii="Calibri" w:eastAsia="Times New Roman" w:hAnsi="Calibri" w:cs="Calibri"/>
                <w:color w:val="000000"/>
                <w:sz w:val="18"/>
                <w:szCs w:val="18"/>
              </w:rPr>
            </w:pPr>
            <w:r w:rsidRPr="00E04686">
              <w:rPr>
                <w:rFonts w:ascii="Calibri" w:eastAsia="Times New Roman" w:hAnsi="Calibri" w:cs="Calibri"/>
                <w:color w:val="000000"/>
                <w:sz w:val="18"/>
                <w:szCs w:val="18"/>
              </w:rPr>
              <w:t>6</w:t>
            </w:r>
          </w:p>
        </w:tc>
      </w:tr>
      <w:tr w:rsidR="002E26B0" w:rsidRPr="00E04686" w14:paraId="4FC0DF66" w14:textId="77777777" w:rsidTr="002E26B0">
        <w:trPr>
          <w:trHeight w:val="49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47204DD5" w14:textId="511348CA"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Schoonbeek et al 2022</w:t>
            </w:r>
            <w:r>
              <w:rPr>
                <w:rFonts w:ascii="Calibri" w:eastAsia="Times New Roman" w:hAnsi="Calibri" w:cs="Calibri"/>
                <w:color w:val="000000"/>
                <w:sz w:val="18"/>
                <w:szCs w:val="18"/>
              </w:rPr>
              <w:fldChar w:fldCharType="begin">
                <w:fldData xml:space="preserve">PEVuZE5vdGU+PENpdGU+PEF1dGhvcj5TY2hvb25iZWVrPC9BdXRob3I+PFllYXI+MjAyMjwvWWVh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</w:fldData>
              </w:fldChar>
            </w:r>
            <w:r w:rsidR="005905CC">
              <w:rPr>
                <w:rFonts w:ascii="Calibri" w:eastAsia="Times New Roman" w:hAnsi="Calibri" w:cs="Calibri"/>
                <w:color w:val="000000"/>
                <w:sz w:val="18"/>
                <w:szCs w:val="18"/>
              </w:rPr>
              <w:instrText xml:space="preserve"> ADDIN EN.CITE </w:instrText>
            </w:r>
            <w:r w:rsidR="005905CC">
              <w:rPr>
                <w:rFonts w:ascii="Calibri" w:eastAsia="Times New Roman" w:hAnsi="Calibri" w:cs="Calibri"/>
                <w:color w:val="000000"/>
                <w:sz w:val="18"/>
                <w:szCs w:val="18"/>
              </w:rPr>
              <w:fldChar w:fldCharType="begin">
                <w:fldData xml:space="preserve">PEVuZE5vdGU+PENpdGU+PEF1dGhvcj5TY2hvb25iZWVrPC9BdXRob3I+PFllYXI+MjAyMjwvWWVh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</w:fldData>
              </w:fldChar>
            </w:r>
            <w:r w:rsidR="005905CC">
              <w:rPr>
                <w:rFonts w:ascii="Calibri" w:eastAsia="Times New Roman" w:hAnsi="Calibri" w:cs="Calibri"/>
                <w:color w:val="000000"/>
                <w:sz w:val="18"/>
                <w:szCs w:val="18"/>
              </w:rPr>
              <w:instrText xml:space="preserve"> ADDIN EN.CITE.DATA </w:instrText>
            </w:r>
            <w:r w:rsidR="005905CC">
              <w:rPr>
                <w:rFonts w:ascii="Calibri" w:eastAsia="Times New Roman" w:hAnsi="Calibri" w:cs="Calibri"/>
                <w:color w:val="000000"/>
                <w:sz w:val="18"/>
                <w:szCs w:val="18"/>
              </w:rPr>
            </w:r>
            <w:r w:rsidR="005905CC">
              <w:rPr>
                <w:rFonts w:ascii="Calibri" w:eastAsia="Times New Roman" w:hAnsi="Calibri" w:cs="Calibri"/>
                <w:color w:val="000000"/>
                <w:sz w:val="18"/>
                <w:szCs w:val="18"/>
              </w:rPr>
              <w:fldChar w:fldCharType="end"/>
            </w:r>
            <w:r>
              <w:rPr>
                <w:rFonts w:ascii="Calibri" w:eastAsia="Times New Roman" w:hAnsi="Calibri" w:cs="Calibri"/>
                <w:color w:val="000000"/>
                <w:sz w:val="18"/>
                <w:szCs w:val="18"/>
              </w:rPr>
              <w:fldChar w:fldCharType="separate"/>
            </w:r>
            <w:r w:rsidRPr="002E26B0">
              <w:rPr>
                <w:rFonts w:ascii="Calibri" w:eastAsia="Times New Roman" w:hAnsi="Calibri" w:cs="Calibri"/>
                <w:noProof/>
                <w:color w:val="000000"/>
                <w:sz w:val="18"/>
                <w:szCs w:val="18"/>
                <w:vertAlign w:val="superscript"/>
              </w:rPr>
              <w:t>36</w:t>
            </w:r>
            <w:r>
              <w:rPr>
                <w:rFonts w:ascii="Calibri" w:eastAsia="Times New Roman" w:hAnsi="Calibri" w:cs="Calibri"/>
                <w:color w:val="000000"/>
                <w:sz w:val="18"/>
                <w:szCs w:val="18"/>
              </w:rPr>
              <w:fldChar w:fldCharType="end"/>
            </w:r>
          </w:p>
        </w:tc>
        <w:tc>
          <w:tcPr>
            <w:tcW w:w="1116" w:type="dxa"/>
            <w:tcBorders>
              <w:top w:val="nil"/>
              <w:left w:val="nil"/>
              <w:bottom w:val="single" w:sz="4" w:space="0" w:color="auto"/>
              <w:right w:val="single" w:sz="4" w:space="0" w:color="auto"/>
            </w:tcBorders>
            <w:shd w:val="clear" w:color="auto" w:fill="auto"/>
            <w:noWrap/>
            <w:vAlign w:val="bottom"/>
            <w:hideMark/>
          </w:tcPr>
          <w:p w14:paraId="3D56CABB"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Netherlands</w:t>
            </w:r>
          </w:p>
        </w:tc>
        <w:tc>
          <w:tcPr>
            <w:tcW w:w="2700" w:type="dxa"/>
            <w:tcBorders>
              <w:top w:val="nil"/>
              <w:left w:val="nil"/>
              <w:bottom w:val="single" w:sz="4" w:space="0" w:color="auto"/>
              <w:right w:val="single" w:sz="4" w:space="0" w:color="auto"/>
            </w:tcBorders>
            <w:shd w:val="clear" w:color="auto" w:fill="auto"/>
            <w:vAlign w:val="bottom"/>
            <w:hideMark/>
          </w:tcPr>
          <w:p w14:paraId="45AC466B"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June 2019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December 2019</w:t>
            </w:r>
            <w:r w:rsidRPr="00E04686">
              <w:rPr>
                <w:rFonts w:ascii="Calibri" w:eastAsia="Times New Roman" w:hAnsi="Calibri" w:cs="Calibri"/>
                <w:color w:val="000000"/>
                <w:sz w:val="18"/>
                <w:szCs w:val="18"/>
              </w:rPr>
              <w:br/>
              <w:t xml:space="preserve">June 2020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December 2020</w:t>
            </w:r>
          </w:p>
        </w:tc>
        <w:tc>
          <w:tcPr>
            <w:tcW w:w="829" w:type="dxa"/>
            <w:tcBorders>
              <w:top w:val="nil"/>
              <w:left w:val="nil"/>
              <w:bottom w:val="single" w:sz="4" w:space="0" w:color="auto"/>
              <w:right w:val="single" w:sz="4" w:space="0" w:color="auto"/>
            </w:tcBorders>
            <w:shd w:val="clear" w:color="auto" w:fill="auto"/>
            <w:noWrap/>
            <w:vAlign w:val="bottom"/>
            <w:hideMark/>
          </w:tcPr>
          <w:p w14:paraId="7D165294"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1635 vs 1698</w:t>
            </w:r>
          </w:p>
        </w:tc>
        <w:tc>
          <w:tcPr>
            <w:tcW w:w="1609" w:type="dxa"/>
            <w:tcBorders>
              <w:top w:val="nil"/>
              <w:left w:val="nil"/>
              <w:bottom w:val="single" w:sz="4" w:space="0" w:color="auto"/>
              <w:right w:val="single" w:sz="4" w:space="0" w:color="auto"/>
            </w:tcBorders>
            <w:shd w:val="clear" w:color="auto" w:fill="auto"/>
            <w:noWrap/>
            <w:vAlign w:val="bottom"/>
            <w:hideMark/>
          </w:tcPr>
          <w:p w14:paraId="5C6B048E"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 66.1 ±12.0 vs 66.4 ±12.4</w:t>
            </w:r>
          </w:p>
        </w:tc>
        <w:tc>
          <w:tcPr>
            <w:tcW w:w="2339" w:type="dxa"/>
            <w:tcBorders>
              <w:top w:val="nil"/>
              <w:left w:val="nil"/>
              <w:bottom w:val="single" w:sz="4" w:space="0" w:color="auto"/>
              <w:right w:val="single" w:sz="4" w:space="0" w:color="auto"/>
            </w:tcBorders>
            <w:shd w:val="clear" w:color="auto" w:fill="auto"/>
            <w:noWrap/>
            <w:vAlign w:val="bottom"/>
            <w:hideMark/>
          </w:tcPr>
          <w:p w14:paraId="109AA11E"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1098/537 vs 1114/584</w:t>
            </w:r>
          </w:p>
        </w:tc>
        <w:tc>
          <w:tcPr>
            <w:tcW w:w="1120" w:type="dxa"/>
            <w:tcBorders>
              <w:top w:val="nil"/>
              <w:left w:val="nil"/>
              <w:bottom w:val="single" w:sz="4" w:space="0" w:color="auto"/>
              <w:right w:val="single" w:sz="4" w:space="0" w:color="auto"/>
            </w:tcBorders>
            <w:shd w:val="clear" w:color="auto" w:fill="auto"/>
            <w:noWrap/>
            <w:vAlign w:val="bottom"/>
            <w:hideMark/>
          </w:tcPr>
          <w:p w14:paraId="1723B419" w14:textId="77777777" w:rsidR="002E26B0" w:rsidRPr="00E04686" w:rsidRDefault="002E26B0" w:rsidP="002E26B0">
            <w:pPr>
              <w:spacing w:after="0" w:line="240" w:lineRule="auto"/>
              <w:jc w:val="right"/>
              <w:rPr>
                <w:rFonts w:ascii="Calibri" w:eastAsia="Times New Roman" w:hAnsi="Calibri" w:cs="Calibri"/>
                <w:color w:val="000000"/>
                <w:sz w:val="18"/>
                <w:szCs w:val="18"/>
              </w:rPr>
            </w:pPr>
            <w:r w:rsidRPr="00E04686">
              <w:rPr>
                <w:rFonts w:ascii="Calibri" w:eastAsia="Times New Roman" w:hAnsi="Calibri" w:cs="Calibri"/>
                <w:color w:val="000000"/>
                <w:sz w:val="18"/>
                <w:szCs w:val="18"/>
              </w:rPr>
              <w:t>6</w:t>
            </w:r>
          </w:p>
        </w:tc>
      </w:tr>
      <w:tr w:rsidR="002E26B0" w:rsidRPr="00E04686" w14:paraId="6EE34880" w14:textId="77777777" w:rsidTr="002E26B0">
        <w:trPr>
          <w:trHeight w:val="49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35472E5D" w14:textId="33B6626F"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Solis et al 2021</w:t>
            </w:r>
            <w:r>
              <w:rPr>
                <w:rFonts w:ascii="Calibri" w:eastAsia="Times New Roman" w:hAnsi="Calibri" w:cs="Calibri"/>
                <w:color w:val="000000"/>
                <w:sz w:val="18"/>
                <w:szCs w:val="18"/>
              </w:rPr>
              <w:fldChar w:fldCharType="begin"/>
            </w:r>
            <w:r>
              <w:rPr>
                <w:rFonts w:ascii="Calibri" w:eastAsia="Times New Roman" w:hAnsi="Calibri" w:cs="Calibri"/>
                <w:color w:val="000000"/>
                <w:sz w:val="18"/>
                <w:szCs w:val="18"/>
              </w:rPr>
              <w:instrText xml:space="preserve"> ADDIN EN.CITE &lt;EndNote&gt;&lt;Cite&gt;&lt;Author&gt;Solis&lt;/Author&gt;&lt;Year&gt;2021&lt;/Year&gt;&lt;RecNum&gt;69&lt;/RecNum&gt;&lt;DisplayText&gt;&lt;style face="superscript"&gt;23&lt;/style&gt;&lt;/DisplayText&gt;&lt;record&gt;&lt;rec-number&gt;69&lt;/rec-number&gt;&lt;foreign-keys&gt;&lt;key app="EN" db-id="fx92pt25dt2p9qetwroxwp9u9d9vtxv0ze9r" timestamp="1652353521"&gt;69&lt;/key&gt;&lt;/foreign-keys&gt;&lt;ref-type name="Journal Article"&gt;17&lt;/ref-type&gt;&lt;contributors&gt;&lt;authors&gt;&lt;author&gt;Solis, R. N.&lt;/author&gt;&lt;author&gt;Mehrzad, M.&lt;/author&gt;&lt;author&gt;Faiq, S.&lt;/author&gt;&lt;author&gt;Frusciante, R. P.&lt;/author&gt;&lt;author&gt;Sekhon, H. K.&lt;/author&gt;&lt;author&gt;Abouyared, M.&lt;/author&gt;&lt;author&gt;Bewley, A. F.&lt;/author&gt;&lt;author&gt;Farwell, D. G.&lt;/author&gt;&lt;author&gt;Birkeland, A. C.&lt;/author&gt;&lt;/authors&gt;&lt;/contributors&gt;&lt;auth-address&gt;Department of Otolaryngology–Head and Neck Surgery, University of California, Davis, CA, United States&lt;/auth-address&gt;&lt;titles&gt;&lt;title&gt;The Impact of COVID-19 on Head and Neck Cancer Treatment: Before and During the Pandemic&lt;/title&gt;&lt;secondary-title&gt;OTO Open&lt;/secondary-title&gt;&lt;/titles&gt;&lt;periodical&gt;&lt;full-title&gt;OTO Open&lt;/full-title&gt;&lt;/periodical&gt;&lt;volume&gt;5&lt;/volume&gt;&lt;number&gt;4&lt;/number&gt;&lt;keywords&gt;&lt;keyword&gt;COVID-19&lt;/keyword&gt;&lt;keyword&gt;delays in care&lt;/keyword&gt;&lt;keyword&gt;head and neck cancer&lt;/keyword&gt;&lt;keyword&gt;head and neck cancer care&lt;/keyword&gt;&lt;keyword&gt;pandemic&lt;/keyword&gt;&lt;/keywords&gt;&lt;dates&gt;&lt;year&gt;2021&lt;/year&gt;&lt;/dates&gt;&lt;work-type&gt;Article&lt;/work-type&gt;&lt;urls&gt;&lt;related-urls&gt;&lt;url&gt;https://www.scopus.com/inward/record.uri?eid=2-s2.0-85121867822&amp;amp;doi=10.1177%2f2473974X211068075&amp;amp;partnerID=40&amp;amp;md5=14e499d325287aa6ff82b6278bef1ba4&lt;/url&gt;&lt;url&gt;https://journals.sagepub.com/doi/pdf/10.1177/2473974X211068075&lt;/url&gt;&lt;/related-urls&gt;&lt;/urls&gt;&lt;electronic-resource-num&gt;10.1177/2473974X211068075&lt;/electronic-resource-num&gt;&lt;remote-database-name&gt;Scopus&lt;/remote-database-name&gt;&lt;/record&gt;&lt;/Cite&gt;&lt;/EndNote&gt;</w:instrText>
            </w:r>
            <w:r>
              <w:rPr>
                <w:rFonts w:ascii="Calibri" w:eastAsia="Times New Roman" w:hAnsi="Calibri" w:cs="Calibri"/>
                <w:color w:val="000000"/>
                <w:sz w:val="18"/>
                <w:szCs w:val="18"/>
              </w:rPr>
              <w:fldChar w:fldCharType="separate"/>
            </w:r>
            <w:r w:rsidRPr="002E26B0">
              <w:rPr>
                <w:rFonts w:ascii="Calibri" w:eastAsia="Times New Roman" w:hAnsi="Calibri" w:cs="Calibri"/>
                <w:noProof/>
                <w:color w:val="000000"/>
                <w:sz w:val="18"/>
                <w:szCs w:val="18"/>
                <w:vertAlign w:val="superscript"/>
              </w:rPr>
              <w:t>23</w:t>
            </w:r>
            <w:r>
              <w:rPr>
                <w:rFonts w:ascii="Calibri" w:eastAsia="Times New Roman" w:hAnsi="Calibri" w:cs="Calibri"/>
                <w:color w:val="000000"/>
                <w:sz w:val="18"/>
                <w:szCs w:val="18"/>
              </w:rPr>
              <w:fldChar w:fldCharType="end"/>
            </w:r>
          </w:p>
        </w:tc>
        <w:tc>
          <w:tcPr>
            <w:tcW w:w="1116" w:type="dxa"/>
            <w:tcBorders>
              <w:top w:val="nil"/>
              <w:left w:val="nil"/>
              <w:bottom w:val="single" w:sz="4" w:space="0" w:color="auto"/>
              <w:right w:val="single" w:sz="4" w:space="0" w:color="auto"/>
            </w:tcBorders>
            <w:shd w:val="clear" w:color="auto" w:fill="auto"/>
            <w:noWrap/>
            <w:vAlign w:val="bottom"/>
            <w:hideMark/>
          </w:tcPr>
          <w:p w14:paraId="06CA6541"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USA</w:t>
            </w:r>
          </w:p>
        </w:tc>
        <w:tc>
          <w:tcPr>
            <w:tcW w:w="2700" w:type="dxa"/>
            <w:tcBorders>
              <w:top w:val="nil"/>
              <w:left w:val="nil"/>
              <w:bottom w:val="single" w:sz="4" w:space="0" w:color="auto"/>
              <w:right w:val="single" w:sz="4" w:space="0" w:color="auto"/>
            </w:tcBorders>
            <w:shd w:val="clear" w:color="auto" w:fill="auto"/>
            <w:vAlign w:val="bottom"/>
            <w:hideMark/>
          </w:tcPr>
          <w:p w14:paraId="1D9B1C52"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September 2019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March 2020</w:t>
            </w:r>
            <w:r w:rsidRPr="00E04686">
              <w:rPr>
                <w:rFonts w:ascii="Calibri" w:eastAsia="Times New Roman" w:hAnsi="Calibri" w:cs="Calibri"/>
                <w:color w:val="000000"/>
                <w:sz w:val="18"/>
                <w:szCs w:val="18"/>
              </w:rPr>
              <w:br/>
              <w:t xml:space="preserve">March 2020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September 2020</w:t>
            </w:r>
          </w:p>
        </w:tc>
        <w:tc>
          <w:tcPr>
            <w:tcW w:w="829" w:type="dxa"/>
            <w:tcBorders>
              <w:top w:val="nil"/>
              <w:left w:val="nil"/>
              <w:bottom w:val="single" w:sz="4" w:space="0" w:color="auto"/>
              <w:right w:val="single" w:sz="4" w:space="0" w:color="auto"/>
            </w:tcBorders>
            <w:shd w:val="clear" w:color="auto" w:fill="auto"/>
            <w:noWrap/>
            <w:vAlign w:val="bottom"/>
            <w:hideMark/>
          </w:tcPr>
          <w:p w14:paraId="629A47FC"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77 vs 60</w:t>
            </w:r>
          </w:p>
        </w:tc>
        <w:tc>
          <w:tcPr>
            <w:tcW w:w="1609" w:type="dxa"/>
            <w:tcBorders>
              <w:top w:val="nil"/>
              <w:left w:val="nil"/>
              <w:bottom w:val="single" w:sz="4" w:space="0" w:color="auto"/>
              <w:right w:val="single" w:sz="4" w:space="0" w:color="auto"/>
            </w:tcBorders>
            <w:shd w:val="clear" w:color="auto" w:fill="auto"/>
            <w:noWrap/>
            <w:vAlign w:val="bottom"/>
            <w:hideMark/>
          </w:tcPr>
          <w:p w14:paraId="53C8725A"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65 (43</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92) vs 67 (23</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87)</w:t>
            </w:r>
          </w:p>
        </w:tc>
        <w:tc>
          <w:tcPr>
            <w:tcW w:w="2339" w:type="dxa"/>
            <w:tcBorders>
              <w:top w:val="nil"/>
              <w:left w:val="nil"/>
              <w:bottom w:val="single" w:sz="4" w:space="0" w:color="auto"/>
              <w:right w:val="single" w:sz="4" w:space="0" w:color="auto"/>
            </w:tcBorders>
            <w:shd w:val="clear" w:color="auto" w:fill="auto"/>
            <w:noWrap/>
            <w:vAlign w:val="bottom"/>
            <w:hideMark/>
          </w:tcPr>
          <w:p w14:paraId="4BD7BE70"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53/25 vs 46/14</w:t>
            </w:r>
          </w:p>
        </w:tc>
        <w:tc>
          <w:tcPr>
            <w:tcW w:w="1120" w:type="dxa"/>
            <w:tcBorders>
              <w:top w:val="nil"/>
              <w:left w:val="nil"/>
              <w:bottom w:val="single" w:sz="4" w:space="0" w:color="auto"/>
              <w:right w:val="single" w:sz="4" w:space="0" w:color="auto"/>
            </w:tcBorders>
            <w:shd w:val="clear" w:color="auto" w:fill="auto"/>
            <w:noWrap/>
            <w:vAlign w:val="bottom"/>
            <w:hideMark/>
          </w:tcPr>
          <w:p w14:paraId="2EB19D10" w14:textId="77777777" w:rsidR="002E26B0" w:rsidRPr="00E04686" w:rsidRDefault="002E26B0" w:rsidP="002E26B0">
            <w:pPr>
              <w:spacing w:after="0" w:line="240" w:lineRule="auto"/>
              <w:jc w:val="right"/>
              <w:rPr>
                <w:rFonts w:ascii="Calibri" w:eastAsia="Times New Roman" w:hAnsi="Calibri" w:cs="Calibri"/>
                <w:color w:val="000000"/>
                <w:sz w:val="18"/>
                <w:szCs w:val="18"/>
              </w:rPr>
            </w:pPr>
            <w:r w:rsidRPr="00E04686">
              <w:rPr>
                <w:rFonts w:ascii="Calibri" w:eastAsia="Times New Roman" w:hAnsi="Calibri" w:cs="Calibri"/>
                <w:color w:val="000000"/>
                <w:sz w:val="18"/>
                <w:szCs w:val="18"/>
              </w:rPr>
              <w:t>6</w:t>
            </w:r>
          </w:p>
        </w:tc>
      </w:tr>
      <w:tr w:rsidR="002E26B0" w:rsidRPr="00E04686" w14:paraId="3A9D91DB" w14:textId="77777777" w:rsidTr="002E26B0">
        <w:trPr>
          <w:trHeight w:val="49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2061409A" w14:textId="59BBEC98"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Kiong et al 2021</w:t>
            </w:r>
            <w:r>
              <w:rPr>
                <w:rFonts w:ascii="Calibri" w:eastAsia="Times New Roman" w:hAnsi="Calibri" w:cs="Calibri"/>
                <w:color w:val="000000"/>
                <w:sz w:val="18"/>
                <w:szCs w:val="18"/>
              </w:rPr>
              <w:fldChar w:fldCharType="begin"/>
            </w:r>
            <w:r>
              <w:rPr>
                <w:rFonts w:ascii="Calibri" w:eastAsia="Times New Roman" w:hAnsi="Calibri" w:cs="Calibri"/>
                <w:color w:val="000000"/>
                <w:sz w:val="18"/>
                <w:szCs w:val="18"/>
              </w:rPr>
              <w:instrText xml:space="preserve"> ADDIN EN.CITE &lt;EndNote&gt;&lt;Cite&gt;&lt;Author&gt;Kiong&lt;/Author&gt;&lt;Year&gt;2021&lt;/Year&gt;&lt;RecNum&gt;50&lt;/RecNum&gt;&lt;DisplayText&gt;&lt;style face="superscript"&gt;24&lt;/style&gt;&lt;/DisplayText&gt;&lt;record&gt;&lt;rec-number&gt;50&lt;/rec-number&gt;&lt;foreign-keys&gt;&lt;key app="EN" db-id="fx92pt25dt2p9qetwroxwp9u9d9vtxv0ze9r" timestamp="1652353521"&gt;50&lt;/key&gt;&lt;/foreign-keys&gt;&lt;ref-type name="Journal Article"&gt;17&lt;/ref-type&gt;&lt;contributors&gt;&lt;authors&gt;&lt;author&gt;Kiong, K. L.&lt;/author&gt;&lt;author&gt;Diaz, E. M.&lt;/author&gt;&lt;author&gt;Gross, N. D.&lt;/author&gt;&lt;author&gt;Diaz, E. M., Jr.&lt;/author&gt;&lt;author&gt;Hanna, E. Y.&lt;/author&gt;&lt;/authors&gt;&lt;/contributors&gt;&lt;auth-address&gt;Department of Head and Neck Surgery, The University of Texas M. D. Anderson Cancer Center, Houston, TX, United States&amp;#xD;Department of Otorhinolaryngology – Head and Neck Surgery, Singapore General Hospital, Singapore, Singapore&lt;/auth-address&gt;&lt;titles&gt;&lt;title&gt;The impact of COVID-19 on head and neck cancer diagnosis and disease extent&lt;/title&gt;&lt;secondary-title&gt;Head and Neck&lt;/secondary-title&gt;&lt;/titles&gt;&lt;periodical&gt;&lt;full-title&gt;Head and Neck&lt;/full-title&gt;&lt;/periodical&gt;&lt;pages&gt;1890-1897&lt;/pages&gt;&lt;volume&gt;43&lt;/volume&gt;&lt;number&gt;6&lt;/number&gt;&lt;keywords&gt;&lt;keyword&gt;COVID-19&lt;/keyword&gt;&lt;keyword&gt;head and neck cancer&lt;/keyword&gt;&lt;keyword&gt;head and neck surgery&lt;/keyword&gt;&lt;keyword&gt;health care&lt;/keyword&gt;&lt;keyword&gt;SARS-COV2&lt;/keyword&gt;&lt;/keywords&gt;&lt;dates&gt;&lt;year&gt;2021&lt;/year&gt;&lt;/dates&gt;&lt;work-type&gt;Article&lt;/work-type&gt;&lt;urls&gt;&lt;related-urls&gt;&lt;url&gt;https://www.scopus.com/inward/record.uri?eid=2-s2.0-85101867290&amp;amp;doi=10.1002%2fhed.26665&amp;amp;partnerID=40&amp;amp;md5=1202c173f200325eb6c4d4c16ad57407&lt;/url&gt;&lt;url&gt;https://www.ncbi.nlm.nih.gov/pmc/articles/PMC8013528/pdf/HED-9999-0.pdf&lt;/url&gt;&lt;/related-urls&gt;&lt;/urls&gt;&lt;electronic-resource-num&gt;10.1002/hed.26665&lt;/electronic-resource-num&gt;&lt;remote-database-name&gt;Scopus&lt;/remote-database-name&gt;&lt;/record&gt;&lt;/Cite&gt;&lt;/EndNote&gt;</w:instrText>
            </w:r>
            <w:r>
              <w:rPr>
                <w:rFonts w:ascii="Calibri" w:eastAsia="Times New Roman" w:hAnsi="Calibri" w:cs="Calibri"/>
                <w:color w:val="000000"/>
                <w:sz w:val="18"/>
                <w:szCs w:val="18"/>
              </w:rPr>
              <w:fldChar w:fldCharType="separate"/>
            </w:r>
            <w:r w:rsidRPr="002E26B0">
              <w:rPr>
                <w:rFonts w:ascii="Calibri" w:eastAsia="Times New Roman" w:hAnsi="Calibri" w:cs="Calibri"/>
                <w:noProof/>
                <w:color w:val="000000"/>
                <w:sz w:val="18"/>
                <w:szCs w:val="18"/>
                <w:vertAlign w:val="superscript"/>
              </w:rPr>
              <w:t>24</w:t>
            </w:r>
            <w:r>
              <w:rPr>
                <w:rFonts w:ascii="Calibri" w:eastAsia="Times New Roman" w:hAnsi="Calibri" w:cs="Calibri"/>
                <w:color w:val="000000"/>
                <w:sz w:val="18"/>
                <w:szCs w:val="18"/>
              </w:rPr>
              <w:fldChar w:fldCharType="end"/>
            </w:r>
          </w:p>
        </w:tc>
        <w:tc>
          <w:tcPr>
            <w:tcW w:w="1116" w:type="dxa"/>
            <w:tcBorders>
              <w:top w:val="nil"/>
              <w:left w:val="nil"/>
              <w:bottom w:val="single" w:sz="4" w:space="0" w:color="auto"/>
              <w:right w:val="single" w:sz="4" w:space="0" w:color="auto"/>
            </w:tcBorders>
            <w:shd w:val="clear" w:color="auto" w:fill="auto"/>
            <w:noWrap/>
            <w:vAlign w:val="bottom"/>
            <w:hideMark/>
          </w:tcPr>
          <w:p w14:paraId="4DF80F37"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USA</w:t>
            </w:r>
          </w:p>
        </w:tc>
        <w:tc>
          <w:tcPr>
            <w:tcW w:w="2700" w:type="dxa"/>
            <w:tcBorders>
              <w:top w:val="nil"/>
              <w:left w:val="nil"/>
              <w:bottom w:val="single" w:sz="4" w:space="0" w:color="auto"/>
              <w:right w:val="single" w:sz="4" w:space="0" w:color="auto"/>
            </w:tcBorders>
            <w:shd w:val="clear" w:color="auto" w:fill="auto"/>
            <w:vAlign w:val="bottom"/>
            <w:hideMark/>
          </w:tcPr>
          <w:p w14:paraId="406C7E75"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May 2019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June 2019</w:t>
            </w:r>
            <w:r w:rsidRPr="00E04686">
              <w:rPr>
                <w:rFonts w:ascii="Calibri" w:eastAsia="Times New Roman" w:hAnsi="Calibri" w:cs="Calibri"/>
                <w:color w:val="000000"/>
                <w:sz w:val="18"/>
                <w:szCs w:val="18"/>
              </w:rPr>
              <w:br/>
              <w:t>May 2020</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June 2020</w:t>
            </w:r>
          </w:p>
        </w:tc>
        <w:tc>
          <w:tcPr>
            <w:tcW w:w="829" w:type="dxa"/>
            <w:tcBorders>
              <w:top w:val="nil"/>
              <w:left w:val="nil"/>
              <w:bottom w:val="single" w:sz="4" w:space="0" w:color="auto"/>
              <w:right w:val="single" w:sz="4" w:space="0" w:color="auto"/>
            </w:tcBorders>
            <w:shd w:val="clear" w:color="auto" w:fill="auto"/>
            <w:noWrap/>
            <w:vAlign w:val="bottom"/>
            <w:hideMark/>
          </w:tcPr>
          <w:p w14:paraId="1D3C214D"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128 vs 103</w:t>
            </w:r>
          </w:p>
        </w:tc>
        <w:tc>
          <w:tcPr>
            <w:tcW w:w="1609" w:type="dxa"/>
            <w:tcBorders>
              <w:top w:val="nil"/>
              <w:left w:val="nil"/>
              <w:bottom w:val="single" w:sz="4" w:space="0" w:color="auto"/>
              <w:right w:val="single" w:sz="4" w:space="0" w:color="auto"/>
            </w:tcBorders>
            <w:shd w:val="clear" w:color="auto" w:fill="auto"/>
            <w:noWrap/>
            <w:vAlign w:val="bottom"/>
            <w:hideMark/>
          </w:tcPr>
          <w:p w14:paraId="26D655CD"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64 (22</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95) vs 65 (27</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89)</w:t>
            </w:r>
          </w:p>
        </w:tc>
        <w:tc>
          <w:tcPr>
            <w:tcW w:w="2339" w:type="dxa"/>
            <w:tcBorders>
              <w:top w:val="nil"/>
              <w:left w:val="nil"/>
              <w:bottom w:val="single" w:sz="4" w:space="0" w:color="auto"/>
              <w:right w:val="single" w:sz="4" w:space="0" w:color="auto"/>
            </w:tcBorders>
            <w:shd w:val="clear" w:color="auto" w:fill="auto"/>
            <w:noWrap/>
            <w:vAlign w:val="bottom"/>
            <w:hideMark/>
          </w:tcPr>
          <w:p w14:paraId="07A65040"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121/35 vs 87/30</w:t>
            </w:r>
          </w:p>
        </w:tc>
        <w:tc>
          <w:tcPr>
            <w:tcW w:w="1120" w:type="dxa"/>
            <w:tcBorders>
              <w:top w:val="nil"/>
              <w:left w:val="nil"/>
              <w:bottom w:val="single" w:sz="4" w:space="0" w:color="auto"/>
              <w:right w:val="single" w:sz="4" w:space="0" w:color="auto"/>
            </w:tcBorders>
            <w:shd w:val="clear" w:color="auto" w:fill="auto"/>
            <w:noWrap/>
            <w:vAlign w:val="bottom"/>
            <w:hideMark/>
          </w:tcPr>
          <w:p w14:paraId="12615243" w14:textId="77777777" w:rsidR="002E26B0" w:rsidRPr="00E04686" w:rsidRDefault="002E26B0" w:rsidP="002E26B0">
            <w:pPr>
              <w:spacing w:after="0" w:line="240" w:lineRule="auto"/>
              <w:jc w:val="right"/>
              <w:rPr>
                <w:rFonts w:ascii="Calibri" w:eastAsia="Times New Roman" w:hAnsi="Calibri" w:cs="Calibri"/>
                <w:color w:val="000000"/>
                <w:sz w:val="18"/>
                <w:szCs w:val="18"/>
              </w:rPr>
            </w:pPr>
            <w:r w:rsidRPr="00E04686">
              <w:rPr>
                <w:rFonts w:ascii="Calibri" w:eastAsia="Times New Roman" w:hAnsi="Calibri" w:cs="Calibri"/>
                <w:color w:val="000000"/>
                <w:sz w:val="18"/>
                <w:szCs w:val="18"/>
              </w:rPr>
              <w:t>6</w:t>
            </w:r>
          </w:p>
        </w:tc>
      </w:tr>
      <w:tr w:rsidR="002E26B0" w:rsidRPr="00E04686" w14:paraId="7CFECFEC" w14:textId="77777777" w:rsidTr="002E26B0">
        <w:trPr>
          <w:trHeight w:val="49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49F15D45" w14:textId="6CBF5CAB"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Drake et al 2022</w:t>
            </w:r>
            <w:r>
              <w:rPr>
                <w:rFonts w:ascii="Calibri" w:eastAsia="Times New Roman" w:hAnsi="Calibri" w:cs="Calibri"/>
                <w:color w:val="000000"/>
                <w:sz w:val="18"/>
                <w:szCs w:val="18"/>
              </w:rPr>
              <w:fldChar w:fldCharType="begin"/>
            </w:r>
            <w:r>
              <w:rPr>
                <w:rFonts w:ascii="Calibri" w:eastAsia="Times New Roman" w:hAnsi="Calibri" w:cs="Calibri"/>
                <w:color w:val="000000"/>
                <w:sz w:val="18"/>
                <w:szCs w:val="18"/>
              </w:rPr>
              <w:instrText xml:space="preserve"> ADDIN EN.CITE &lt;EndNote&gt;&lt;Cite&gt;&lt;Author&gt;Drake&lt;/Author&gt;&lt;Year&gt;2022&lt;/Year&gt;&lt;RecNum&gt;43&lt;/RecNum&gt;&lt;DisplayText&gt;&lt;style face="superscript"&gt;25&lt;/style&gt;&lt;/DisplayText&gt;&lt;record&gt;&lt;rec-number&gt;43&lt;/rec-number&gt;&lt;foreign-keys&gt;&lt;key app="EN" db-id="fx92pt25dt2p9qetwroxwp9u9d9vtxv0ze9r" timestamp="1652353521"&gt;43&lt;/key&gt;&lt;/foreign-keys&gt;&lt;ref-type name="Journal Article"&gt;17&lt;/ref-type&gt;&lt;contributors&gt;&lt;authors&gt;&lt;author&gt;Drake, I.&lt;/author&gt;&lt;author&gt;Rogers, A.&lt;/author&gt;&lt;author&gt;Stewart, M.&lt;/author&gt;&lt;author&gt;Montgomery, J.&lt;/author&gt;&lt;/authors&gt;&lt;/contributors&gt;&lt;auth-address&gt;Department of ENT, Queen Elizabeth University Hospital Glasgow, 1345 Govan Road, Glasgow, G51 4TF, United Kingdom&lt;/auth-address&gt;&lt;titles&gt;&lt;title&gt;The Impact of COVID-19 on the Head and Neck Cancer Pathway in the West of Scotland&lt;/title&gt;&lt;secondary-title&gt;Journal of Laryngology and Otology&lt;/secondary-title&gt;&lt;/titles&gt;&lt;periodical&gt;&lt;full-title&gt;Journal of Laryngology and Otology&lt;/full-title&gt;&lt;/periodical&gt;&lt;keywords&gt;&lt;keyword&gt;Head and neck cancer, treatment&lt;/keyword&gt;&lt;keyword&gt;Outpatients&lt;/keyword&gt;&lt;/keywords&gt;&lt;dates&gt;&lt;year&gt;2022&lt;/year&gt;&lt;/dates&gt;&lt;work-type&gt;Article&lt;/work-type&gt;&lt;urls&gt;&lt;related-urls&gt;&lt;url&gt;https://www.scopus.com/inward/record.uri?eid=2-s2.0-85125870956&amp;amp;doi=10.1017%2fS0022215122000603&amp;amp;partnerID=40&amp;amp;md5=9238854a7343c0bae1f88d6eb5b995b7&lt;/url&gt;&lt;url&gt;https://www.cambridge.org/core/journals/journal-of-laryngology-and-otology/article/abs/impact-of-coronavirus-disease-2019-on-the-head-and-neck-cancer-pathway-in-the-west-of-scotland/608EB6E3A5DB61BC9567F10B522AE5FF&lt;/url&gt;&lt;/related-urls&gt;&lt;/urls&gt;&lt;electronic-resource-num&gt;10.1017/S0022215122000603&lt;/electronic-resource-num&gt;&lt;remote-database-name&gt;Scopus&lt;/remote-database-name&gt;&lt;/record&gt;&lt;/Cite&gt;&lt;/EndNote&gt;</w:instrText>
            </w:r>
            <w:r>
              <w:rPr>
                <w:rFonts w:ascii="Calibri" w:eastAsia="Times New Roman" w:hAnsi="Calibri" w:cs="Calibri"/>
                <w:color w:val="000000"/>
                <w:sz w:val="18"/>
                <w:szCs w:val="18"/>
              </w:rPr>
              <w:fldChar w:fldCharType="separate"/>
            </w:r>
            <w:r w:rsidRPr="002E26B0">
              <w:rPr>
                <w:rFonts w:ascii="Calibri" w:eastAsia="Times New Roman" w:hAnsi="Calibri" w:cs="Calibri"/>
                <w:noProof/>
                <w:color w:val="000000"/>
                <w:sz w:val="18"/>
                <w:szCs w:val="18"/>
                <w:vertAlign w:val="superscript"/>
              </w:rPr>
              <w:t>25</w:t>
            </w:r>
            <w:r>
              <w:rPr>
                <w:rFonts w:ascii="Calibri" w:eastAsia="Times New Roman" w:hAnsi="Calibri" w:cs="Calibri"/>
                <w:color w:val="000000"/>
                <w:sz w:val="18"/>
                <w:szCs w:val="18"/>
              </w:rPr>
              <w:fldChar w:fldCharType="end"/>
            </w:r>
          </w:p>
        </w:tc>
        <w:tc>
          <w:tcPr>
            <w:tcW w:w="1116" w:type="dxa"/>
            <w:tcBorders>
              <w:top w:val="nil"/>
              <w:left w:val="nil"/>
              <w:bottom w:val="single" w:sz="4" w:space="0" w:color="auto"/>
              <w:right w:val="single" w:sz="4" w:space="0" w:color="auto"/>
            </w:tcBorders>
            <w:shd w:val="clear" w:color="auto" w:fill="auto"/>
            <w:noWrap/>
            <w:vAlign w:val="bottom"/>
            <w:hideMark/>
          </w:tcPr>
          <w:p w14:paraId="4B93EA52"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UK</w:t>
            </w:r>
          </w:p>
        </w:tc>
        <w:tc>
          <w:tcPr>
            <w:tcW w:w="2700" w:type="dxa"/>
            <w:tcBorders>
              <w:top w:val="nil"/>
              <w:left w:val="nil"/>
              <w:bottom w:val="single" w:sz="4" w:space="0" w:color="auto"/>
              <w:right w:val="single" w:sz="4" w:space="0" w:color="auto"/>
            </w:tcBorders>
            <w:shd w:val="clear" w:color="auto" w:fill="auto"/>
            <w:vAlign w:val="bottom"/>
            <w:hideMark/>
          </w:tcPr>
          <w:p w14:paraId="049125DB"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March 2019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May 2019</w:t>
            </w:r>
            <w:r w:rsidRPr="00E04686">
              <w:rPr>
                <w:rFonts w:ascii="Calibri" w:eastAsia="Times New Roman" w:hAnsi="Calibri" w:cs="Calibri"/>
                <w:color w:val="000000"/>
                <w:sz w:val="18"/>
                <w:szCs w:val="18"/>
              </w:rPr>
              <w:br/>
              <w:t xml:space="preserve">March 2020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May 2020</w:t>
            </w:r>
          </w:p>
        </w:tc>
        <w:tc>
          <w:tcPr>
            <w:tcW w:w="829" w:type="dxa"/>
            <w:tcBorders>
              <w:top w:val="nil"/>
              <w:left w:val="nil"/>
              <w:bottom w:val="single" w:sz="4" w:space="0" w:color="auto"/>
              <w:right w:val="single" w:sz="4" w:space="0" w:color="auto"/>
            </w:tcBorders>
            <w:shd w:val="clear" w:color="auto" w:fill="auto"/>
            <w:noWrap/>
            <w:vAlign w:val="bottom"/>
            <w:hideMark/>
          </w:tcPr>
          <w:p w14:paraId="4F6602C6"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118 vs 118</w:t>
            </w:r>
          </w:p>
        </w:tc>
        <w:tc>
          <w:tcPr>
            <w:tcW w:w="1609" w:type="dxa"/>
            <w:tcBorders>
              <w:top w:val="nil"/>
              <w:left w:val="nil"/>
              <w:bottom w:val="single" w:sz="4" w:space="0" w:color="auto"/>
              <w:right w:val="single" w:sz="4" w:space="0" w:color="auto"/>
            </w:tcBorders>
            <w:shd w:val="clear" w:color="auto" w:fill="auto"/>
            <w:noWrap/>
            <w:vAlign w:val="bottom"/>
            <w:hideMark/>
          </w:tcPr>
          <w:p w14:paraId="178532F5"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63.7 ±10.8 vs 61.5 ±10.0</w:t>
            </w:r>
          </w:p>
        </w:tc>
        <w:tc>
          <w:tcPr>
            <w:tcW w:w="2339" w:type="dxa"/>
            <w:tcBorders>
              <w:top w:val="nil"/>
              <w:left w:val="nil"/>
              <w:bottom w:val="single" w:sz="4" w:space="0" w:color="auto"/>
              <w:right w:val="single" w:sz="4" w:space="0" w:color="auto"/>
            </w:tcBorders>
            <w:shd w:val="clear" w:color="auto" w:fill="auto"/>
            <w:noWrap/>
            <w:vAlign w:val="bottom"/>
            <w:hideMark/>
          </w:tcPr>
          <w:p w14:paraId="6C00B05A"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80/38 vs 91/27</w:t>
            </w:r>
          </w:p>
        </w:tc>
        <w:tc>
          <w:tcPr>
            <w:tcW w:w="1120" w:type="dxa"/>
            <w:tcBorders>
              <w:top w:val="nil"/>
              <w:left w:val="nil"/>
              <w:bottom w:val="single" w:sz="4" w:space="0" w:color="auto"/>
              <w:right w:val="single" w:sz="4" w:space="0" w:color="auto"/>
            </w:tcBorders>
            <w:shd w:val="clear" w:color="auto" w:fill="auto"/>
            <w:noWrap/>
            <w:vAlign w:val="bottom"/>
            <w:hideMark/>
          </w:tcPr>
          <w:p w14:paraId="717A543E" w14:textId="77777777" w:rsidR="002E26B0" w:rsidRPr="00E04686" w:rsidRDefault="002E26B0" w:rsidP="002E26B0">
            <w:pPr>
              <w:spacing w:after="0" w:line="240" w:lineRule="auto"/>
              <w:jc w:val="right"/>
              <w:rPr>
                <w:rFonts w:ascii="Calibri" w:eastAsia="Times New Roman" w:hAnsi="Calibri" w:cs="Calibri"/>
                <w:color w:val="000000"/>
                <w:sz w:val="18"/>
                <w:szCs w:val="18"/>
              </w:rPr>
            </w:pPr>
            <w:r w:rsidRPr="00E04686">
              <w:rPr>
                <w:rFonts w:ascii="Calibri" w:eastAsia="Times New Roman" w:hAnsi="Calibri" w:cs="Calibri"/>
                <w:color w:val="000000"/>
                <w:sz w:val="18"/>
                <w:szCs w:val="18"/>
              </w:rPr>
              <w:t>5</w:t>
            </w:r>
          </w:p>
        </w:tc>
      </w:tr>
      <w:tr w:rsidR="002E26B0" w:rsidRPr="00E04686" w14:paraId="3954983D" w14:textId="77777777" w:rsidTr="002E26B0">
        <w:trPr>
          <w:trHeight w:val="495"/>
        </w:trPr>
        <w:tc>
          <w:tcPr>
            <w:tcW w:w="1560" w:type="dxa"/>
            <w:tcBorders>
              <w:top w:val="nil"/>
              <w:left w:val="single" w:sz="4" w:space="0" w:color="auto"/>
              <w:bottom w:val="single" w:sz="4" w:space="0" w:color="auto"/>
              <w:right w:val="single" w:sz="4" w:space="0" w:color="auto"/>
            </w:tcBorders>
            <w:shd w:val="clear" w:color="auto" w:fill="auto"/>
            <w:vAlign w:val="bottom"/>
            <w:hideMark/>
          </w:tcPr>
          <w:p w14:paraId="567B853F" w14:textId="655568A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Balk et al 2022</w:t>
            </w:r>
            <w:r>
              <w:rPr>
                <w:rFonts w:ascii="Calibri" w:eastAsia="Times New Roman" w:hAnsi="Calibri" w:cs="Calibri"/>
                <w:color w:val="000000"/>
                <w:sz w:val="18"/>
                <w:szCs w:val="18"/>
              </w:rPr>
              <w:fldChar w:fldCharType="begin">
                <w:fldData xml:space="preserve">PEVuZE5vdGU+PENpdGU+PEF1dGhvcj5CYWxrPC9BdXRob3I+PFllYXI+MjAyMjwvWWVhcj48UmVj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</w:fldData>
              </w:fldChar>
            </w:r>
            <w:r>
              <w:rPr>
                <w:rFonts w:ascii="Calibri" w:eastAsia="Times New Roman" w:hAnsi="Calibri" w:cs="Calibri"/>
                <w:color w:val="000000"/>
                <w:sz w:val="18"/>
                <w:szCs w:val="18"/>
              </w:rPr>
              <w:instrText xml:space="preserve"> ADDIN EN.CITE </w:instrText>
            </w:r>
            <w:r>
              <w:rPr>
                <w:rFonts w:ascii="Calibri" w:eastAsia="Times New Roman" w:hAnsi="Calibri" w:cs="Calibri"/>
                <w:color w:val="000000"/>
                <w:sz w:val="18"/>
                <w:szCs w:val="18"/>
              </w:rPr>
              <w:fldChar w:fldCharType="begin">
                <w:fldData xml:space="preserve">PEVuZE5vdGU+PENpdGU+PEF1dGhvcj5CYWxrPC9BdXRob3I+PFllYXI+MjAyMjwvWWVhcj48UmVj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</w:fldData>
              </w:fldChar>
            </w:r>
            <w:r>
              <w:rPr>
                <w:rFonts w:ascii="Calibri" w:eastAsia="Times New Roman" w:hAnsi="Calibri" w:cs="Calibri"/>
                <w:color w:val="000000"/>
                <w:sz w:val="18"/>
                <w:szCs w:val="18"/>
              </w:rPr>
              <w:instrText xml:space="preserve"> ADDIN EN.CITE.DATA </w:instrText>
            </w:r>
            <w:r>
              <w:rPr>
                <w:rFonts w:ascii="Calibri" w:eastAsia="Times New Roman" w:hAnsi="Calibri" w:cs="Calibri"/>
                <w:color w:val="000000"/>
                <w:sz w:val="18"/>
                <w:szCs w:val="18"/>
              </w:rPr>
            </w:r>
            <w:r>
              <w:rPr>
                <w:rFonts w:ascii="Calibri" w:eastAsia="Times New Roman" w:hAnsi="Calibri" w:cs="Calibri"/>
                <w:color w:val="000000"/>
                <w:sz w:val="18"/>
                <w:szCs w:val="18"/>
              </w:rPr>
              <w:fldChar w:fldCharType="end"/>
            </w:r>
            <w:r>
              <w:rPr>
                <w:rFonts w:ascii="Calibri" w:eastAsia="Times New Roman" w:hAnsi="Calibri" w:cs="Calibri"/>
                <w:color w:val="000000"/>
                <w:sz w:val="18"/>
                <w:szCs w:val="18"/>
              </w:rPr>
            </w:r>
            <w:r>
              <w:rPr>
                <w:rFonts w:ascii="Calibri" w:eastAsia="Times New Roman" w:hAnsi="Calibri" w:cs="Calibri"/>
                <w:color w:val="000000"/>
                <w:sz w:val="18"/>
                <w:szCs w:val="18"/>
              </w:rPr>
              <w:fldChar w:fldCharType="separate"/>
            </w:r>
            <w:r w:rsidRPr="002E26B0">
              <w:rPr>
                <w:rFonts w:ascii="Calibri" w:eastAsia="Times New Roman" w:hAnsi="Calibri" w:cs="Calibri"/>
                <w:noProof/>
                <w:color w:val="000000"/>
                <w:sz w:val="18"/>
                <w:szCs w:val="18"/>
                <w:vertAlign w:val="superscript"/>
              </w:rPr>
              <w:t>29</w:t>
            </w:r>
            <w:r>
              <w:rPr>
                <w:rFonts w:ascii="Calibri" w:eastAsia="Times New Roman" w:hAnsi="Calibri" w:cs="Calibri"/>
                <w:color w:val="000000"/>
                <w:sz w:val="18"/>
                <w:szCs w:val="18"/>
              </w:rPr>
              <w:fldChar w:fldCharType="end"/>
            </w:r>
          </w:p>
        </w:tc>
        <w:tc>
          <w:tcPr>
            <w:tcW w:w="1116" w:type="dxa"/>
            <w:tcBorders>
              <w:top w:val="nil"/>
              <w:left w:val="nil"/>
              <w:bottom w:val="single" w:sz="4" w:space="0" w:color="auto"/>
              <w:right w:val="single" w:sz="4" w:space="0" w:color="auto"/>
            </w:tcBorders>
            <w:shd w:val="clear" w:color="auto" w:fill="auto"/>
            <w:noWrap/>
            <w:vAlign w:val="bottom"/>
            <w:hideMark/>
          </w:tcPr>
          <w:p w14:paraId="5BB3AD1C"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Germany</w:t>
            </w:r>
          </w:p>
        </w:tc>
        <w:tc>
          <w:tcPr>
            <w:tcW w:w="2700" w:type="dxa"/>
            <w:tcBorders>
              <w:top w:val="nil"/>
              <w:left w:val="nil"/>
              <w:bottom w:val="single" w:sz="4" w:space="0" w:color="auto"/>
              <w:right w:val="single" w:sz="4" w:space="0" w:color="auto"/>
            </w:tcBorders>
            <w:shd w:val="clear" w:color="auto" w:fill="auto"/>
            <w:vAlign w:val="bottom"/>
            <w:hideMark/>
          </w:tcPr>
          <w:p w14:paraId="1704E23E"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March 2019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March 2020</w:t>
            </w:r>
            <w:r w:rsidRPr="00E04686">
              <w:rPr>
                <w:rFonts w:ascii="Calibri" w:eastAsia="Times New Roman" w:hAnsi="Calibri" w:cs="Calibri"/>
                <w:color w:val="000000"/>
                <w:sz w:val="18"/>
                <w:szCs w:val="18"/>
              </w:rPr>
              <w:br/>
              <w:t xml:space="preserve">April 2020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April 2021</w:t>
            </w:r>
          </w:p>
        </w:tc>
        <w:tc>
          <w:tcPr>
            <w:tcW w:w="829" w:type="dxa"/>
            <w:tcBorders>
              <w:top w:val="nil"/>
              <w:left w:val="nil"/>
              <w:bottom w:val="single" w:sz="4" w:space="0" w:color="auto"/>
              <w:right w:val="single" w:sz="4" w:space="0" w:color="auto"/>
            </w:tcBorders>
            <w:shd w:val="clear" w:color="auto" w:fill="auto"/>
            <w:noWrap/>
            <w:vAlign w:val="bottom"/>
            <w:hideMark/>
          </w:tcPr>
          <w:p w14:paraId="31681A8C"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319 vs 293</w:t>
            </w:r>
          </w:p>
        </w:tc>
        <w:tc>
          <w:tcPr>
            <w:tcW w:w="1609" w:type="dxa"/>
            <w:tcBorders>
              <w:top w:val="nil"/>
              <w:left w:val="nil"/>
              <w:bottom w:val="single" w:sz="4" w:space="0" w:color="auto"/>
              <w:right w:val="single" w:sz="4" w:space="0" w:color="auto"/>
            </w:tcBorders>
            <w:shd w:val="clear" w:color="auto" w:fill="auto"/>
            <w:noWrap/>
            <w:vAlign w:val="bottom"/>
            <w:hideMark/>
          </w:tcPr>
          <w:p w14:paraId="01CF4547"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 63.27 ±11.89 vs 62.48 ±11.87</w:t>
            </w:r>
          </w:p>
        </w:tc>
        <w:tc>
          <w:tcPr>
            <w:tcW w:w="2339" w:type="dxa"/>
            <w:tcBorders>
              <w:top w:val="nil"/>
              <w:left w:val="nil"/>
              <w:bottom w:val="single" w:sz="4" w:space="0" w:color="auto"/>
              <w:right w:val="single" w:sz="4" w:space="0" w:color="auto"/>
            </w:tcBorders>
            <w:shd w:val="clear" w:color="auto" w:fill="auto"/>
            <w:noWrap/>
            <w:vAlign w:val="bottom"/>
            <w:hideMark/>
          </w:tcPr>
          <w:p w14:paraId="07A17529"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 236/83 vs 216/77</w:t>
            </w:r>
          </w:p>
        </w:tc>
        <w:tc>
          <w:tcPr>
            <w:tcW w:w="1120" w:type="dxa"/>
            <w:tcBorders>
              <w:top w:val="nil"/>
              <w:left w:val="nil"/>
              <w:bottom w:val="single" w:sz="4" w:space="0" w:color="auto"/>
              <w:right w:val="single" w:sz="4" w:space="0" w:color="auto"/>
            </w:tcBorders>
            <w:shd w:val="clear" w:color="auto" w:fill="auto"/>
            <w:noWrap/>
            <w:vAlign w:val="bottom"/>
            <w:hideMark/>
          </w:tcPr>
          <w:p w14:paraId="58185A7F" w14:textId="77777777" w:rsidR="002E26B0" w:rsidRPr="00E04686" w:rsidRDefault="002E26B0" w:rsidP="002E26B0">
            <w:pPr>
              <w:spacing w:after="0" w:line="240" w:lineRule="auto"/>
              <w:jc w:val="right"/>
              <w:rPr>
                <w:rFonts w:ascii="Calibri" w:eastAsia="Times New Roman" w:hAnsi="Calibri" w:cs="Calibri"/>
                <w:color w:val="000000"/>
                <w:sz w:val="18"/>
                <w:szCs w:val="18"/>
              </w:rPr>
            </w:pPr>
            <w:r w:rsidRPr="00E04686">
              <w:rPr>
                <w:rFonts w:ascii="Calibri" w:eastAsia="Times New Roman" w:hAnsi="Calibri" w:cs="Calibri"/>
                <w:color w:val="000000"/>
                <w:sz w:val="18"/>
                <w:szCs w:val="18"/>
              </w:rPr>
              <w:t>6</w:t>
            </w:r>
          </w:p>
        </w:tc>
      </w:tr>
      <w:tr w:rsidR="002E26B0" w:rsidRPr="00E04686" w14:paraId="05E397C7" w14:textId="77777777" w:rsidTr="002E26B0">
        <w:trPr>
          <w:trHeight w:val="49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7D612C1B" w14:textId="34D7574D"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Ruiz-Medina et al 2021</w:t>
            </w:r>
            <w:r>
              <w:rPr>
                <w:rFonts w:ascii="Calibri" w:eastAsia="Times New Roman" w:hAnsi="Calibri" w:cs="Calibri"/>
                <w:color w:val="000000"/>
                <w:sz w:val="18"/>
                <w:szCs w:val="18"/>
              </w:rPr>
              <w:fldChar w:fldCharType="begin"/>
            </w:r>
            <w:r>
              <w:rPr>
                <w:rFonts w:ascii="Calibri" w:eastAsia="Times New Roman" w:hAnsi="Calibri" w:cs="Calibri"/>
                <w:color w:val="000000"/>
                <w:sz w:val="18"/>
                <w:szCs w:val="18"/>
              </w:rPr>
              <w:instrText xml:space="preserve"> ADDIN EN.CITE &lt;EndNote&gt;&lt;Cite&gt;&lt;Author&gt;Ruiz-Medina&lt;/Author&gt;&lt;Year&gt;2021&lt;/Year&gt;&lt;RecNum&gt;65&lt;/RecNum&gt;&lt;DisplayText&gt;&lt;style face="superscript"&gt;26&lt;/style&gt;&lt;/DisplayText&gt;&lt;record&gt;&lt;rec-number&gt;65&lt;/rec-number&gt;&lt;foreign-keys&gt;&lt;key app="EN" db-id="fx92pt25dt2p9qetwroxwp9u9d9vtxv0ze9r" timestamp="1652353521"&gt;65&lt;/key&gt;&lt;/foreign-keys&gt;&lt;ref-type name="Journal Article"&gt;17&lt;/ref-type&gt;&lt;contributors&gt;&lt;authors&gt;&lt;author&gt;Ruiz-Medina, Sofia&lt;/author&gt;&lt;author&gt;Gil, Silvia&lt;/author&gt;&lt;author&gt;Jimenez, Begona&lt;/author&gt;&lt;author&gt;Rodriguez-Brazzarola, Pablo&lt;/author&gt;&lt;author&gt;Diaz-Redondo, Tamara&lt;/author&gt;&lt;author&gt;Cazorla, Mireya&lt;/author&gt;&lt;author&gt;Munoz-Ayllon, Marta&lt;/author&gt;&lt;author&gt;Ramos, Inmaculada&lt;/author&gt;&lt;author&gt;Reyna, Carmen&lt;/author&gt;&lt;author&gt;Jose Bermejo, Maria&lt;/author&gt;&lt;author&gt;Godoy, Ana&lt;/author&gt;&lt;author&gt;Torres, Esperanza&lt;/author&gt;&lt;author&gt;Cobo, Manuel&lt;/author&gt;&lt;author&gt;Galvez, Laura&lt;/author&gt;&lt;author&gt;Rueda, Antonio&lt;/author&gt;&lt;author&gt;Alba, Emilio&lt;/author&gt;&lt;author&gt;Ribelles, Nuria&lt;/author&gt;&lt;/authors&gt;&lt;/contributors&gt;&lt;titles&gt;&lt;title&gt;Significant Decrease in Annual Cancer Diagnoses in Spain during the COVID-19 Pandemic: A Real-Data Study&lt;/title&gt;&lt;secondary-title&gt;Cancers&lt;/secondary-title&gt;&lt;/titles&gt;&lt;periodical&gt;&lt;full-title&gt;Cancers&lt;/full-title&gt;&lt;/periodical&gt;&lt;volume&gt;13&lt;/volume&gt;&lt;number&gt;13&lt;/number&gt;&lt;dates&gt;&lt;year&gt;2021&lt;/year&gt;&lt;pub-dates&gt;&lt;date&gt;Jul&lt;/date&gt;&lt;/pub-dates&gt;&lt;/dates&gt;&lt;accession-num&gt;WOS:000671259000001&lt;/accession-num&gt;&lt;urls&gt;&lt;related-urls&gt;&lt;url&gt;&amp;lt;Go to ISI&amp;gt;://WOS:000671259000001&lt;/url&gt;&lt;url&gt;https://mdpi-res.com/d_attachment/cancers/cancers-13-03215/article_deploy/cancers-13-03215.pdf?version=1624865485&lt;/url&gt;&lt;/related-urls&gt;&lt;/urls&gt;&lt;custom7&gt;3215&lt;/custom7&gt;&lt;electronic-resource-num&gt;10.3390/cancers13133215&lt;/electronic-resource-num&gt;&lt;/record&gt;&lt;/Cite&gt;&lt;/EndNote&gt;</w:instrText>
            </w:r>
            <w:r>
              <w:rPr>
                <w:rFonts w:ascii="Calibri" w:eastAsia="Times New Roman" w:hAnsi="Calibri" w:cs="Calibri"/>
                <w:color w:val="000000"/>
                <w:sz w:val="18"/>
                <w:szCs w:val="18"/>
              </w:rPr>
              <w:fldChar w:fldCharType="separate"/>
            </w:r>
            <w:r w:rsidRPr="002E26B0">
              <w:rPr>
                <w:rFonts w:ascii="Calibri" w:eastAsia="Times New Roman" w:hAnsi="Calibri" w:cs="Calibri"/>
                <w:noProof/>
                <w:color w:val="000000"/>
                <w:sz w:val="18"/>
                <w:szCs w:val="18"/>
                <w:vertAlign w:val="superscript"/>
              </w:rPr>
              <w:t>26</w:t>
            </w:r>
            <w:r>
              <w:rPr>
                <w:rFonts w:ascii="Calibri" w:eastAsia="Times New Roman" w:hAnsi="Calibri" w:cs="Calibri"/>
                <w:color w:val="000000"/>
                <w:sz w:val="18"/>
                <w:szCs w:val="18"/>
              </w:rPr>
              <w:fldChar w:fldCharType="end"/>
            </w:r>
          </w:p>
        </w:tc>
        <w:tc>
          <w:tcPr>
            <w:tcW w:w="1116" w:type="dxa"/>
            <w:tcBorders>
              <w:top w:val="nil"/>
              <w:left w:val="nil"/>
              <w:bottom w:val="single" w:sz="4" w:space="0" w:color="auto"/>
              <w:right w:val="single" w:sz="4" w:space="0" w:color="auto"/>
            </w:tcBorders>
            <w:shd w:val="clear" w:color="auto" w:fill="auto"/>
            <w:noWrap/>
            <w:vAlign w:val="bottom"/>
            <w:hideMark/>
          </w:tcPr>
          <w:p w14:paraId="13E600BF"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Spain</w:t>
            </w:r>
          </w:p>
        </w:tc>
        <w:tc>
          <w:tcPr>
            <w:tcW w:w="2700" w:type="dxa"/>
            <w:tcBorders>
              <w:top w:val="nil"/>
              <w:left w:val="nil"/>
              <w:bottom w:val="single" w:sz="4" w:space="0" w:color="auto"/>
              <w:right w:val="single" w:sz="4" w:space="0" w:color="auto"/>
            </w:tcBorders>
            <w:shd w:val="clear" w:color="auto" w:fill="auto"/>
            <w:vAlign w:val="bottom"/>
            <w:hideMark/>
          </w:tcPr>
          <w:p w14:paraId="79B75974"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March 2019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March 2020</w:t>
            </w:r>
            <w:r w:rsidRPr="00E04686">
              <w:rPr>
                <w:rFonts w:ascii="Calibri" w:eastAsia="Times New Roman" w:hAnsi="Calibri" w:cs="Calibri"/>
                <w:color w:val="000000"/>
                <w:sz w:val="18"/>
                <w:szCs w:val="18"/>
              </w:rPr>
              <w:br/>
              <w:t xml:space="preserve">March 2020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March 2021</w:t>
            </w:r>
          </w:p>
        </w:tc>
        <w:tc>
          <w:tcPr>
            <w:tcW w:w="829" w:type="dxa"/>
            <w:tcBorders>
              <w:top w:val="nil"/>
              <w:left w:val="nil"/>
              <w:bottom w:val="single" w:sz="4" w:space="0" w:color="auto"/>
              <w:right w:val="single" w:sz="4" w:space="0" w:color="auto"/>
            </w:tcBorders>
            <w:shd w:val="clear" w:color="auto" w:fill="auto"/>
            <w:noWrap/>
            <w:vAlign w:val="bottom"/>
            <w:hideMark/>
          </w:tcPr>
          <w:p w14:paraId="09EFAE94"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108 vs 92</w:t>
            </w:r>
          </w:p>
        </w:tc>
        <w:tc>
          <w:tcPr>
            <w:tcW w:w="1609" w:type="dxa"/>
            <w:tcBorders>
              <w:top w:val="nil"/>
              <w:left w:val="nil"/>
              <w:bottom w:val="single" w:sz="4" w:space="0" w:color="auto"/>
              <w:right w:val="single" w:sz="4" w:space="0" w:color="auto"/>
            </w:tcBorders>
            <w:shd w:val="clear" w:color="auto" w:fill="auto"/>
            <w:noWrap/>
            <w:vAlign w:val="bottom"/>
            <w:hideMark/>
          </w:tcPr>
          <w:p w14:paraId="4B092BEC"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N/A</w:t>
            </w:r>
          </w:p>
        </w:tc>
        <w:tc>
          <w:tcPr>
            <w:tcW w:w="2339" w:type="dxa"/>
            <w:tcBorders>
              <w:top w:val="nil"/>
              <w:left w:val="nil"/>
              <w:bottom w:val="single" w:sz="4" w:space="0" w:color="auto"/>
              <w:right w:val="single" w:sz="4" w:space="0" w:color="auto"/>
            </w:tcBorders>
            <w:shd w:val="clear" w:color="auto" w:fill="auto"/>
            <w:noWrap/>
            <w:vAlign w:val="bottom"/>
            <w:hideMark/>
          </w:tcPr>
          <w:p w14:paraId="39E6D381"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N/A</w:t>
            </w:r>
          </w:p>
        </w:tc>
        <w:tc>
          <w:tcPr>
            <w:tcW w:w="1120" w:type="dxa"/>
            <w:tcBorders>
              <w:top w:val="nil"/>
              <w:left w:val="nil"/>
              <w:bottom w:val="single" w:sz="4" w:space="0" w:color="auto"/>
              <w:right w:val="single" w:sz="4" w:space="0" w:color="auto"/>
            </w:tcBorders>
            <w:shd w:val="clear" w:color="auto" w:fill="auto"/>
            <w:noWrap/>
            <w:vAlign w:val="bottom"/>
            <w:hideMark/>
          </w:tcPr>
          <w:p w14:paraId="674CBC60" w14:textId="77777777" w:rsidR="002E26B0" w:rsidRPr="00E04686" w:rsidRDefault="002E26B0" w:rsidP="002E26B0">
            <w:pPr>
              <w:spacing w:after="0" w:line="240" w:lineRule="auto"/>
              <w:jc w:val="right"/>
              <w:rPr>
                <w:rFonts w:ascii="Calibri" w:eastAsia="Times New Roman" w:hAnsi="Calibri" w:cs="Calibri"/>
                <w:color w:val="000000"/>
                <w:sz w:val="18"/>
                <w:szCs w:val="18"/>
              </w:rPr>
            </w:pPr>
            <w:r w:rsidRPr="00E04686">
              <w:rPr>
                <w:rFonts w:ascii="Calibri" w:eastAsia="Times New Roman" w:hAnsi="Calibri" w:cs="Calibri"/>
                <w:color w:val="000000"/>
                <w:sz w:val="18"/>
                <w:szCs w:val="18"/>
              </w:rPr>
              <w:t>6</w:t>
            </w:r>
          </w:p>
        </w:tc>
      </w:tr>
      <w:tr w:rsidR="002E26B0" w:rsidRPr="00E04686" w14:paraId="6F0D94E0" w14:textId="77777777" w:rsidTr="002E26B0">
        <w:trPr>
          <w:trHeight w:val="49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07426C29" w14:textId="09415AFA"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Gazzini et al 2021</w:t>
            </w:r>
            <w:r>
              <w:rPr>
                <w:rFonts w:ascii="Calibri" w:eastAsia="Times New Roman" w:hAnsi="Calibri" w:cs="Calibri"/>
                <w:color w:val="000000"/>
                <w:sz w:val="18"/>
                <w:szCs w:val="18"/>
              </w:rPr>
              <w:fldChar w:fldCharType="begin">
                <w:fldData xml:space="preserve">PEVuZE5vdGU+PENpdGU+PEF1dGhvcj5HYXp6aW5pPC9BdXRob3I+PFllYXI+MjAyMTwvWWVhcj48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</w:fldData>
              </w:fldChar>
            </w:r>
            <w:r>
              <w:rPr>
                <w:rFonts w:ascii="Calibri" w:eastAsia="Times New Roman" w:hAnsi="Calibri" w:cs="Calibri"/>
                <w:color w:val="000000"/>
                <w:sz w:val="18"/>
                <w:szCs w:val="18"/>
              </w:rPr>
              <w:instrText xml:space="preserve"> ADDIN EN.CITE </w:instrText>
            </w:r>
            <w:r>
              <w:rPr>
                <w:rFonts w:ascii="Calibri" w:eastAsia="Times New Roman" w:hAnsi="Calibri" w:cs="Calibri"/>
                <w:color w:val="000000"/>
                <w:sz w:val="18"/>
                <w:szCs w:val="18"/>
              </w:rPr>
              <w:fldChar w:fldCharType="begin">
                <w:fldData xml:space="preserve">PEVuZE5vdGU+PENpdGU+PEF1dGhvcj5HYXp6aW5pPC9BdXRob3I+PFllYXI+MjAyMTwvWWVhcj48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</w:fldData>
              </w:fldChar>
            </w:r>
            <w:r>
              <w:rPr>
                <w:rFonts w:ascii="Calibri" w:eastAsia="Times New Roman" w:hAnsi="Calibri" w:cs="Calibri"/>
                <w:color w:val="000000"/>
                <w:sz w:val="18"/>
                <w:szCs w:val="18"/>
              </w:rPr>
              <w:instrText xml:space="preserve"> ADDIN EN.CITE.DATA </w:instrText>
            </w:r>
            <w:r>
              <w:rPr>
                <w:rFonts w:ascii="Calibri" w:eastAsia="Times New Roman" w:hAnsi="Calibri" w:cs="Calibri"/>
                <w:color w:val="000000"/>
                <w:sz w:val="18"/>
                <w:szCs w:val="18"/>
              </w:rPr>
            </w:r>
            <w:r>
              <w:rPr>
                <w:rFonts w:ascii="Calibri" w:eastAsia="Times New Roman" w:hAnsi="Calibri" w:cs="Calibri"/>
                <w:color w:val="000000"/>
                <w:sz w:val="18"/>
                <w:szCs w:val="18"/>
              </w:rPr>
              <w:fldChar w:fldCharType="end"/>
            </w:r>
            <w:r>
              <w:rPr>
                <w:rFonts w:ascii="Calibri" w:eastAsia="Times New Roman" w:hAnsi="Calibri" w:cs="Calibri"/>
                <w:color w:val="000000"/>
                <w:sz w:val="18"/>
                <w:szCs w:val="18"/>
              </w:rPr>
            </w:r>
            <w:r>
              <w:rPr>
                <w:rFonts w:ascii="Calibri" w:eastAsia="Times New Roman" w:hAnsi="Calibri" w:cs="Calibri"/>
                <w:color w:val="000000"/>
                <w:sz w:val="18"/>
                <w:szCs w:val="18"/>
              </w:rPr>
              <w:fldChar w:fldCharType="separate"/>
            </w:r>
            <w:r w:rsidRPr="002E26B0">
              <w:rPr>
                <w:rFonts w:ascii="Calibri" w:eastAsia="Times New Roman" w:hAnsi="Calibri" w:cs="Calibri"/>
                <w:noProof/>
                <w:color w:val="000000"/>
                <w:sz w:val="18"/>
                <w:szCs w:val="18"/>
                <w:vertAlign w:val="superscript"/>
              </w:rPr>
              <w:t>31</w:t>
            </w:r>
            <w:r>
              <w:rPr>
                <w:rFonts w:ascii="Calibri" w:eastAsia="Times New Roman" w:hAnsi="Calibri" w:cs="Calibri"/>
                <w:color w:val="000000"/>
                <w:sz w:val="18"/>
                <w:szCs w:val="18"/>
              </w:rPr>
              <w:fldChar w:fldCharType="end"/>
            </w:r>
          </w:p>
        </w:tc>
        <w:tc>
          <w:tcPr>
            <w:tcW w:w="1116" w:type="dxa"/>
            <w:tcBorders>
              <w:top w:val="nil"/>
              <w:left w:val="nil"/>
              <w:bottom w:val="single" w:sz="4" w:space="0" w:color="auto"/>
              <w:right w:val="single" w:sz="4" w:space="0" w:color="auto"/>
            </w:tcBorders>
            <w:shd w:val="clear" w:color="auto" w:fill="auto"/>
            <w:noWrap/>
            <w:vAlign w:val="bottom"/>
            <w:hideMark/>
          </w:tcPr>
          <w:p w14:paraId="1A3C2395"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Italy</w:t>
            </w:r>
          </w:p>
        </w:tc>
        <w:tc>
          <w:tcPr>
            <w:tcW w:w="2700" w:type="dxa"/>
            <w:tcBorders>
              <w:top w:val="nil"/>
              <w:left w:val="nil"/>
              <w:bottom w:val="single" w:sz="4" w:space="0" w:color="auto"/>
              <w:right w:val="single" w:sz="4" w:space="0" w:color="auto"/>
            </w:tcBorders>
            <w:shd w:val="clear" w:color="auto" w:fill="auto"/>
            <w:vAlign w:val="bottom"/>
            <w:hideMark/>
          </w:tcPr>
          <w:p w14:paraId="102DD7EF"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May 2019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March 2020</w:t>
            </w:r>
            <w:r w:rsidRPr="00E04686">
              <w:rPr>
                <w:rFonts w:ascii="Calibri" w:eastAsia="Times New Roman" w:hAnsi="Calibri" w:cs="Calibri"/>
                <w:color w:val="000000"/>
                <w:sz w:val="18"/>
                <w:szCs w:val="18"/>
              </w:rPr>
              <w:br/>
              <w:t xml:space="preserve">March 2020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January 2021</w:t>
            </w:r>
          </w:p>
        </w:tc>
        <w:tc>
          <w:tcPr>
            <w:tcW w:w="829" w:type="dxa"/>
            <w:tcBorders>
              <w:top w:val="nil"/>
              <w:left w:val="nil"/>
              <w:bottom w:val="single" w:sz="4" w:space="0" w:color="auto"/>
              <w:right w:val="single" w:sz="4" w:space="0" w:color="auto"/>
            </w:tcBorders>
            <w:shd w:val="clear" w:color="auto" w:fill="auto"/>
            <w:noWrap/>
            <w:vAlign w:val="bottom"/>
            <w:hideMark/>
          </w:tcPr>
          <w:p w14:paraId="49C1A645"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79 vs 45</w:t>
            </w:r>
          </w:p>
        </w:tc>
        <w:tc>
          <w:tcPr>
            <w:tcW w:w="1609" w:type="dxa"/>
            <w:tcBorders>
              <w:top w:val="nil"/>
              <w:left w:val="nil"/>
              <w:bottom w:val="single" w:sz="4" w:space="0" w:color="auto"/>
              <w:right w:val="single" w:sz="4" w:space="0" w:color="auto"/>
            </w:tcBorders>
            <w:shd w:val="clear" w:color="auto" w:fill="auto"/>
            <w:noWrap/>
            <w:vAlign w:val="bottom"/>
            <w:hideMark/>
          </w:tcPr>
          <w:p w14:paraId="2514729F"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70.3 vs 69.4</w:t>
            </w:r>
          </w:p>
        </w:tc>
        <w:tc>
          <w:tcPr>
            <w:tcW w:w="2339" w:type="dxa"/>
            <w:tcBorders>
              <w:top w:val="nil"/>
              <w:left w:val="nil"/>
              <w:bottom w:val="single" w:sz="4" w:space="0" w:color="auto"/>
              <w:right w:val="single" w:sz="4" w:space="0" w:color="auto"/>
            </w:tcBorders>
            <w:shd w:val="clear" w:color="auto" w:fill="auto"/>
            <w:noWrap/>
            <w:vAlign w:val="bottom"/>
            <w:hideMark/>
          </w:tcPr>
          <w:p w14:paraId="1C7DF12A"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N/A</w:t>
            </w:r>
          </w:p>
        </w:tc>
        <w:tc>
          <w:tcPr>
            <w:tcW w:w="1120" w:type="dxa"/>
            <w:tcBorders>
              <w:top w:val="nil"/>
              <w:left w:val="nil"/>
              <w:bottom w:val="single" w:sz="4" w:space="0" w:color="auto"/>
              <w:right w:val="single" w:sz="4" w:space="0" w:color="auto"/>
            </w:tcBorders>
            <w:shd w:val="clear" w:color="auto" w:fill="auto"/>
            <w:noWrap/>
            <w:vAlign w:val="bottom"/>
            <w:hideMark/>
          </w:tcPr>
          <w:p w14:paraId="2699A2F7" w14:textId="77777777" w:rsidR="002E26B0" w:rsidRPr="00E04686" w:rsidRDefault="002E26B0" w:rsidP="002E26B0">
            <w:pPr>
              <w:spacing w:after="0" w:line="240" w:lineRule="auto"/>
              <w:jc w:val="right"/>
              <w:rPr>
                <w:rFonts w:ascii="Calibri" w:eastAsia="Times New Roman" w:hAnsi="Calibri" w:cs="Calibri"/>
                <w:color w:val="000000"/>
                <w:sz w:val="18"/>
                <w:szCs w:val="18"/>
              </w:rPr>
            </w:pPr>
            <w:r w:rsidRPr="00E04686">
              <w:rPr>
                <w:rFonts w:ascii="Calibri" w:eastAsia="Times New Roman" w:hAnsi="Calibri" w:cs="Calibri"/>
                <w:color w:val="000000"/>
                <w:sz w:val="18"/>
                <w:szCs w:val="18"/>
              </w:rPr>
              <w:t>6</w:t>
            </w:r>
          </w:p>
        </w:tc>
      </w:tr>
      <w:tr w:rsidR="002E26B0" w:rsidRPr="00E04686" w14:paraId="0BC7CDEA" w14:textId="77777777" w:rsidTr="002E26B0">
        <w:trPr>
          <w:trHeight w:val="49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77154996" w14:textId="7F5B2118"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Ralli et al 2021</w:t>
            </w:r>
            <w:r>
              <w:rPr>
                <w:rFonts w:ascii="Calibri" w:eastAsia="Times New Roman" w:hAnsi="Calibri" w:cs="Calibri"/>
                <w:color w:val="000000"/>
                <w:sz w:val="18"/>
                <w:szCs w:val="18"/>
              </w:rPr>
              <w:fldChar w:fldCharType="begin"/>
            </w:r>
            <w:r>
              <w:rPr>
                <w:rFonts w:ascii="Calibri" w:eastAsia="Times New Roman" w:hAnsi="Calibri" w:cs="Calibri"/>
                <w:color w:val="000000"/>
                <w:sz w:val="18"/>
                <w:szCs w:val="18"/>
              </w:rPr>
              <w:instrText xml:space="preserve"> ADDIN EN.CITE &lt;EndNote&gt;&lt;Cite&gt;&lt;Author&gt;Ralli&lt;/Author&gt;&lt;Year&gt;2021&lt;/Year&gt;&lt;RecNum&gt;63&lt;/RecNum&gt;&lt;DisplayText&gt;&lt;style face="superscript"&gt;40&lt;/style&gt;&lt;/DisplayText&gt;&lt;record&gt;&lt;rec-number&gt;63&lt;/rec-number&gt;&lt;foreign-keys&gt;&lt;key app="EN" db-id="fx92pt25dt2p9qetwroxwp9u9d9vtxv0ze9r" timestamp="1652353521"&gt;63&lt;/key&gt;&lt;/foreign-keys&gt;&lt;ref-type name="Journal Article"&gt;17&lt;/ref-type&gt;&lt;contributors&gt;&lt;authors&gt;&lt;author&gt;Ralli, M.&lt;/author&gt;&lt;author&gt;Colizza, A.&lt;/author&gt;&lt;author&gt;Cambria, F.&lt;/author&gt;&lt;author&gt;Gilardi, A.&lt;/author&gt;&lt;author&gt;Meliante, P.&lt;/author&gt;&lt;author&gt;Cavalcanti, L.&lt;/author&gt;&lt;author&gt;Minni, A.&lt;/author&gt;&lt;author&gt;Greco, A.&lt;/author&gt;&lt;author&gt;De Vincentiis, M.&lt;/author&gt;&lt;/authors&gt;&lt;/contributors&gt;&lt;auth-address&gt;Department of Sense Organs, Sapienza University of Rome, Rome, Italy&amp;#xD;Department of Oral and Maxillofacial Sciences, Sapienza University of Rome, Rome, Italy&lt;/auth-address&gt;&lt;titles&gt;&lt;title&gt;Effects of COVID-19 pandemic on head and neck oncology activity: The experience of our University Hospital&lt;/title&gt;&lt;secondary-title&gt;European Review for Medical and Pharmacological Sciences&lt;/secondary-title&gt;&lt;/titles&gt;&lt;periodical&gt;&lt;full-title&gt;European Review for Medical and Pharmacological Sciences&lt;/full-title&gt;&lt;/periodical&gt;&lt;pages&gt;7268-7271&lt;/pages&gt;&lt;volume&gt;25&lt;/volume&gt;&lt;number&gt;23&lt;/number&gt;&lt;keywords&gt;&lt;keyword&gt;Cancer&lt;/keyword&gt;&lt;keyword&gt;COVID-19&lt;/keyword&gt;&lt;keyword&gt;Head and neck&lt;/keyword&gt;&lt;keyword&gt;Oncology&lt;/keyword&gt;&lt;keyword&gt;Otolaryngology&lt;/keyword&gt;&lt;keyword&gt;SARS-CoV-2&lt;/keyword&gt;&lt;/keywords&gt;&lt;dates&gt;&lt;year&gt;2021&lt;/year&gt;&lt;/dates&gt;&lt;work-type&gt;Article&lt;/work-type&gt;&lt;urls&gt;&lt;related-urls&gt;&lt;url&gt;https://www.scopus.com/inward/record.uri?eid=2-s2.0-85121989219&amp;amp;doi=10.26355%2feurrev_202112_27419&amp;amp;partnerID=40&amp;amp;md5=c7839dcb0f55f2d6269e81b5dbb3426f&lt;/url&gt;&lt;/related-urls&gt;&lt;/urls&gt;&lt;custom7&gt;A37&lt;/custom7&gt;&lt;electronic-resource-num&gt;10.26355/eurrev_202112_27419&lt;/electronic-resource-num&gt;&lt;remote-database-name&gt;Scopus&lt;/remote-database-name&gt;&lt;/record&gt;&lt;/Cite&gt;&lt;/EndNote&gt;</w:instrText>
            </w:r>
            <w:r>
              <w:rPr>
                <w:rFonts w:ascii="Calibri" w:eastAsia="Times New Roman" w:hAnsi="Calibri" w:cs="Calibri"/>
                <w:color w:val="000000"/>
                <w:sz w:val="18"/>
                <w:szCs w:val="18"/>
              </w:rPr>
              <w:fldChar w:fldCharType="separate"/>
            </w:r>
            <w:r w:rsidRPr="002E26B0">
              <w:rPr>
                <w:rFonts w:ascii="Calibri" w:eastAsia="Times New Roman" w:hAnsi="Calibri" w:cs="Calibri"/>
                <w:noProof/>
                <w:color w:val="000000"/>
                <w:sz w:val="18"/>
                <w:szCs w:val="18"/>
                <w:vertAlign w:val="superscript"/>
              </w:rPr>
              <w:t>40</w:t>
            </w:r>
            <w:r>
              <w:rPr>
                <w:rFonts w:ascii="Calibri" w:eastAsia="Times New Roman" w:hAnsi="Calibri" w:cs="Calibri"/>
                <w:color w:val="000000"/>
                <w:sz w:val="18"/>
                <w:szCs w:val="18"/>
              </w:rPr>
              <w:fldChar w:fldCharType="end"/>
            </w:r>
          </w:p>
        </w:tc>
        <w:tc>
          <w:tcPr>
            <w:tcW w:w="1116" w:type="dxa"/>
            <w:tcBorders>
              <w:top w:val="nil"/>
              <w:left w:val="nil"/>
              <w:bottom w:val="single" w:sz="4" w:space="0" w:color="auto"/>
              <w:right w:val="single" w:sz="4" w:space="0" w:color="auto"/>
            </w:tcBorders>
            <w:shd w:val="clear" w:color="auto" w:fill="auto"/>
            <w:noWrap/>
            <w:vAlign w:val="bottom"/>
            <w:hideMark/>
          </w:tcPr>
          <w:p w14:paraId="06B4F535"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Italy</w:t>
            </w:r>
          </w:p>
        </w:tc>
        <w:tc>
          <w:tcPr>
            <w:tcW w:w="2700" w:type="dxa"/>
            <w:tcBorders>
              <w:top w:val="nil"/>
              <w:left w:val="nil"/>
              <w:bottom w:val="single" w:sz="4" w:space="0" w:color="auto"/>
              <w:right w:val="single" w:sz="4" w:space="0" w:color="auto"/>
            </w:tcBorders>
            <w:shd w:val="clear" w:color="auto" w:fill="auto"/>
            <w:vAlign w:val="bottom"/>
            <w:hideMark/>
          </w:tcPr>
          <w:p w14:paraId="672FB384"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March 2019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March 2020</w:t>
            </w:r>
            <w:r w:rsidRPr="00E04686">
              <w:rPr>
                <w:rFonts w:ascii="Calibri" w:eastAsia="Times New Roman" w:hAnsi="Calibri" w:cs="Calibri"/>
                <w:color w:val="000000"/>
                <w:sz w:val="18"/>
                <w:szCs w:val="18"/>
              </w:rPr>
              <w:br/>
              <w:t xml:space="preserve">March 2020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March 2021</w:t>
            </w:r>
          </w:p>
        </w:tc>
        <w:tc>
          <w:tcPr>
            <w:tcW w:w="829" w:type="dxa"/>
            <w:tcBorders>
              <w:top w:val="nil"/>
              <w:left w:val="nil"/>
              <w:bottom w:val="single" w:sz="4" w:space="0" w:color="auto"/>
              <w:right w:val="single" w:sz="4" w:space="0" w:color="auto"/>
            </w:tcBorders>
            <w:shd w:val="clear" w:color="auto" w:fill="auto"/>
            <w:noWrap/>
            <w:vAlign w:val="bottom"/>
            <w:hideMark/>
          </w:tcPr>
          <w:p w14:paraId="2C06B0D0"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101 vs 92</w:t>
            </w:r>
          </w:p>
        </w:tc>
        <w:tc>
          <w:tcPr>
            <w:tcW w:w="1609" w:type="dxa"/>
            <w:tcBorders>
              <w:top w:val="nil"/>
              <w:left w:val="nil"/>
              <w:bottom w:val="single" w:sz="4" w:space="0" w:color="auto"/>
              <w:right w:val="single" w:sz="4" w:space="0" w:color="auto"/>
            </w:tcBorders>
            <w:shd w:val="clear" w:color="auto" w:fill="auto"/>
            <w:noWrap/>
            <w:vAlign w:val="bottom"/>
            <w:hideMark/>
          </w:tcPr>
          <w:p w14:paraId="17B9D795"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N/A</w:t>
            </w:r>
          </w:p>
        </w:tc>
        <w:tc>
          <w:tcPr>
            <w:tcW w:w="2339" w:type="dxa"/>
            <w:tcBorders>
              <w:top w:val="nil"/>
              <w:left w:val="nil"/>
              <w:bottom w:val="single" w:sz="4" w:space="0" w:color="auto"/>
              <w:right w:val="single" w:sz="4" w:space="0" w:color="auto"/>
            </w:tcBorders>
            <w:shd w:val="clear" w:color="auto" w:fill="auto"/>
            <w:noWrap/>
            <w:vAlign w:val="bottom"/>
            <w:hideMark/>
          </w:tcPr>
          <w:p w14:paraId="4F903590"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N/A</w:t>
            </w:r>
          </w:p>
        </w:tc>
        <w:tc>
          <w:tcPr>
            <w:tcW w:w="1120" w:type="dxa"/>
            <w:tcBorders>
              <w:top w:val="nil"/>
              <w:left w:val="nil"/>
              <w:bottom w:val="single" w:sz="4" w:space="0" w:color="auto"/>
              <w:right w:val="single" w:sz="4" w:space="0" w:color="auto"/>
            </w:tcBorders>
            <w:shd w:val="clear" w:color="auto" w:fill="auto"/>
            <w:noWrap/>
            <w:vAlign w:val="bottom"/>
            <w:hideMark/>
          </w:tcPr>
          <w:p w14:paraId="6A63A542" w14:textId="77777777" w:rsidR="002E26B0" w:rsidRPr="00E04686" w:rsidRDefault="002E26B0" w:rsidP="002E26B0">
            <w:pPr>
              <w:spacing w:after="0" w:line="240" w:lineRule="auto"/>
              <w:jc w:val="right"/>
              <w:rPr>
                <w:rFonts w:ascii="Calibri" w:eastAsia="Times New Roman" w:hAnsi="Calibri" w:cs="Calibri"/>
                <w:color w:val="000000"/>
                <w:sz w:val="18"/>
                <w:szCs w:val="18"/>
              </w:rPr>
            </w:pPr>
            <w:r w:rsidRPr="00E04686">
              <w:rPr>
                <w:rFonts w:ascii="Calibri" w:eastAsia="Times New Roman" w:hAnsi="Calibri" w:cs="Calibri"/>
                <w:color w:val="000000"/>
                <w:sz w:val="18"/>
                <w:szCs w:val="18"/>
              </w:rPr>
              <w:t>5</w:t>
            </w:r>
          </w:p>
        </w:tc>
      </w:tr>
      <w:tr w:rsidR="002E26B0" w:rsidRPr="00E04686" w14:paraId="6661940A" w14:textId="77777777" w:rsidTr="002E26B0">
        <w:trPr>
          <w:trHeight w:val="49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0B3343EE" w14:textId="2888F21E"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De Luca et al 2022</w:t>
            </w:r>
            <w:r>
              <w:rPr>
                <w:rFonts w:ascii="Calibri" w:eastAsia="Times New Roman" w:hAnsi="Calibri" w:cs="Calibri"/>
                <w:color w:val="000000"/>
                <w:sz w:val="18"/>
                <w:szCs w:val="18"/>
              </w:rPr>
              <w:fldChar w:fldCharType="begin"/>
            </w:r>
            <w:r>
              <w:rPr>
                <w:rFonts w:ascii="Calibri" w:eastAsia="Times New Roman" w:hAnsi="Calibri" w:cs="Calibri"/>
                <w:color w:val="000000"/>
                <w:sz w:val="18"/>
                <w:szCs w:val="18"/>
              </w:rPr>
              <w:instrText xml:space="preserve"> ADDIN EN.CITE &lt;EndNote&gt;&lt;Cite&gt;&lt;Author&gt;De Luca&lt;/Author&gt;&lt;Year&gt;2022&lt;/Year&gt;&lt;RecNum&gt;41&lt;/RecNum&gt;&lt;DisplayText&gt;&lt;style face="superscript"&gt;34&lt;/style&gt;&lt;/DisplayText&gt;&lt;record&gt;&lt;rec-number&gt;41&lt;/rec-number&gt;&lt;foreign-keys&gt;&lt;key app="EN" db-id="fx92pt25dt2p9qetwroxwp9u9d9vtxv0ze9r" timestamp="1652353521"&gt;41&lt;/key&gt;&lt;/foreign-keys&gt;&lt;ref-type name="Journal Article"&gt;17&lt;/ref-type&gt;&lt;contributors&gt;&lt;authors&gt;&lt;author&gt;De Luca, P.&lt;/author&gt;&lt;author&gt;Bisogno, A.&lt;/author&gt;&lt;author&gt;Colacurcio, V.&lt;/author&gt;&lt;author&gt;Marra, P.&lt;/author&gt;&lt;author&gt;Cassandro, C.&lt;/author&gt;&lt;author&gt;Camaioni, A.&lt;/author&gt;&lt;author&gt;Cassandro, E.&lt;/author&gt;&lt;author&gt;Scarpa, A.&lt;/author&gt;&lt;/authors&gt;&lt;/contributors&gt;&lt;auth-address&gt;Department of Medicine, Surgery and Dentistry, University of Salerno, Salerno, Italy&amp;#xD;Department of Surgical Sciences, University of Turin, Turin, Italy&amp;#xD;Otolaryngology Department, San Giovanni-Addolorata Hospital, Rome, Italy&lt;/auth-address&gt;&lt;titles&gt;&lt;title&gt;Diagnosis and treatment delay of head and neck cancers during COVID-19 era in a tertiary care academic hospital: what should we expect?&lt;/title&gt;&lt;secondary-title&gt;European Archives of Oto-Rhino-Laryngology&lt;/secondary-title&gt;&lt;/titles&gt;&lt;periodical&gt;&lt;full-title&gt;European Archives of Oto-Rhino-Laryngology&lt;/full-title&gt;&lt;/periodical&gt;&lt;pages&gt;961-965&lt;/pages&gt;&lt;volume&gt;279&lt;/volume&gt;&lt;number&gt;2&lt;/number&gt;&lt;keywords&gt;&lt;keyword&gt;COVID-19&lt;/keyword&gt;&lt;keyword&gt;Diagnosis delay&lt;/keyword&gt;&lt;keyword&gt;Head and neck cancer&lt;/keyword&gt;&lt;keyword&gt;Lockdown&lt;/keyword&gt;&lt;keyword&gt;Oncology&lt;/keyword&gt;&lt;/keywords&gt;&lt;dates&gt;&lt;year&gt;2022&lt;/year&gt;&lt;/dates&gt;&lt;work-type&gt;Article&lt;/work-type&gt;&lt;urls&gt;&lt;related-urls&gt;&lt;url&gt;https://www.scopus.com/inward/record.uri?eid=2-s2.0-85105402494&amp;amp;doi=10.1007%2fs00405-021-06834-1&amp;amp;partnerID=40&amp;amp;md5=6b099aadf2d3e9f75d9ec5bece9ef841&lt;/url&gt;&lt;url&gt;https://www.ncbi.nlm.nih.gov/pmc/articles/PMC8085654/pdf/405_2021_Article_6834.pdf&lt;/url&gt;&lt;/related-urls&gt;&lt;/urls&gt;&lt;electronic-resource-num&gt;10.1007/s00405-021-06834-1&lt;/electronic-resource-num&gt;&lt;remote-database-name&gt;Scopus&lt;/remote-database-name&gt;&lt;/record&gt;&lt;/Cite&gt;&lt;/EndNote&gt;</w:instrText>
            </w:r>
            <w:r>
              <w:rPr>
                <w:rFonts w:ascii="Calibri" w:eastAsia="Times New Roman" w:hAnsi="Calibri" w:cs="Calibri"/>
                <w:color w:val="000000"/>
                <w:sz w:val="18"/>
                <w:szCs w:val="18"/>
              </w:rPr>
              <w:fldChar w:fldCharType="separate"/>
            </w:r>
            <w:r w:rsidRPr="002E26B0">
              <w:rPr>
                <w:rFonts w:ascii="Calibri" w:eastAsia="Times New Roman" w:hAnsi="Calibri" w:cs="Calibri"/>
                <w:noProof/>
                <w:color w:val="000000"/>
                <w:sz w:val="18"/>
                <w:szCs w:val="18"/>
                <w:vertAlign w:val="superscript"/>
              </w:rPr>
              <w:t>34</w:t>
            </w:r>
            <w:r>
              <w:rPr>
                <w:rFonts w:ascii="Calibri" w:eastAsia="Times New Roman" w:hAnsi="Calibri" w:cs="Calibri"/>
                <w:color w:val="000000"/>
                <w:sz w:val="18"/>
                <w:szCs w:val="18"/>
              </w:rPr>
              <w:fldChar w:fldCharType="end"/>
            </w:r>
          </w:p>
        </w:tc>
        <w:tc>
          <w:tcPr>
            <w:tcW w:w="1116" w:type="dxa"/>
            <w:tcBorders>
              <w:top w:val="nil"/>
              <w:left w:val="nil"/>
              <w:bottom w:val="single" w:sz="4" w:space="0" w:color="auto"/>
              <w:right w:val="single" w:sz="4" w:space="0" w:color="auto"/>
            </w:tcBorders>
            <w:shd w:val="clear" w:color="auto" w:fill="auto"/>
            <w:noWrap/>
            <w:vAlign w:val="bottom"/>
            <w:hideMark/>
          </w:tcPr>
          <w:p w14:paraId="48C1C499"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Italy</w:t>
            </w:r>
          </w:p>
        </w:tc>
        <w:tc>
          <w:tcPr>
            <w:tcW w:w="2700" w:type="dxa"/>
            <w:tcBorders>
              <w:top w:val="nil"/>
              <w:left w:val="nil"/>
              <w:bottom w:val="single" w:sz="4" w:space="0" w:color="auto"/>
              <w:right w:val="single" w:sz="4" w:space="0" w:color="auto"/>
            </w:tcBorders>
            <w:shd w:val="clear" w:color="auto" w:fill="auto"/>
            <w:vAlign w:val="bottom"/>
            <w:hideMark/>
          </w:tcPr>
          <w:p w14:paraId="4C9FF1D4"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March 2015</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19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November 2015</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19*</w:t>
            </w:r>
            <w:r w:rsidRPr="00E04686">
              <w:rPr>
                <w:rFonts w:ascii="Calibri" w:eastAsia="Times New Roman" w:hAnsi="Calibri" w:cs="Calibri"/>
                <w:color w:val="000000"/>
                <w:sz w:val="18"/>
                <w:szCs w:val="18"/>
              </w:rPr>
              <w:br/>
              <w:t xml:space="preserve">March 2020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November 2020</w:t>
            </w:r>
          </w:p>
        </w:tc>
        <w:tc>
          <w:tcPr>
            <w:tcW w:w="829" w:type="dxa"/>
            <w:tcBorders>
              <w:top w:val="nil"/>
              <w:left w:val="nil"/>
              <w:bottom w:val="single" w:sz="4" w:space="0" w:color="auto"/>
              <w:right w:val="single" w:sz="4" w:space="0" w:color="auto"/>
            </w:tcBorders>
            <w:shd w:val="clear" w:color="auto" w:fill="auto"/>
            <w:noWrap/>
            <w:vAlign w:val="bottom"/>
            <w:hideMark/>
          </w:tcPr>
          <w:p w14:paraId="2F0D4076"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N/A</w:t>
            </w:r>
          </w:p>
        </w:tc>
        <w:tc>
          <w:tcPr>
            <w:tcW w:w="1609" w:type="dxa"/>
            <w:tcBorders>
              <w:top w:val="nil"/>
              <w:left w:val="nil"/>
              <w:bottom w:val="single" w:sz="4" w:space="0" w:color="auto"/>
              <w:right w:val="single" w:sz="4" w:space="0" w:color="auto"/>
            </w:tcBorders>
            <w:shd w:val="clear" w:color="auto" w:fill="auto"/>
            <w:noWrap/>
            <w:vAlign w:val="bottom"/>
            <w:hideMark/>
          </w:tcPr>
          <w:p w14:paraId="2A6EBEAB"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N/A</w:t>
            </w:r>
          </w:p>
        </w:tc>
        <w:tc>
          <w:tcPr>
            <w:tcW w:w="2339" w:type="dxa"/>
            <w:tcBorders>
              <w:top w:val="nil"/>
              <w:left w:val="nil"/>
              <w:bottom w:val="single" w:sz="4" w:space="0" w:color="auto"/>
              <w:right w:val="single" w:sz="4" w:space="0" w:color="auto"/>
            </w:tcBorders>
            <w:shd w:val="clear" w:color="auto" w:fill="auto"/>
            <w:noWrap/>
            <w:vAlign w:val="bottom"/>
            <w:hideMark/>
          </w:tcPr>
          <w:p w14:paraId="75956AC1"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N/A</w:t>
            </w:r>
          </w:p>
        </w:tc>
        <w:tc>
          <w:tcPr>
            <w:tcW w:w="1120" w:type="dxa"/>
            <w:tcBorders>
              <w:top w:val="nil"/>
              <w:left w:val="nil"/>
              <w:bottom w:val="single" w:sz="4" w:space="0" w:color="auto"/>
              <w:right w:val="single" w:sz="4" w:space="0" w:color="auto"/>
            </w:tcBorders>
            <w:shd w:val="clear" w:color="auto" w:fill="auto"/>
            <w:noWrap/>
            <w:vAlign w:val="bottom"/>
            <w:hideMark/>
          </w:tcPr>
          <w:p w14:paraId="002D56A4" w14:textId="77777777" w:rsidR="002E26B0" w:rsidRPr="00E04686" w:rsidRDefault="002E26B0" w:rsidP="002E26B0">
            <w:pPr>
              <w:spacing w:after="0" w:line="240" w:lineRule="auto"/>
              <w:jc w:val="right"/>
              <w:rPr>
                <w:rFonts w:ascii="Calibri" w:eastAsia="Times New Roman" w:hAnsi="Calibri" w:cs="Calibri"/>
                <w:color w:val="000000"/>
                <w:sz w:val="18"/>
                <w:szCs w:val="18"/>
              </w:rPr>
            </w:pPr>
            <w:r w:rsidRPr="00E04686">
              <w:rPr>
                <w:rFonts w:ascii="Calibri" w:eastAsia="Times New Roman" w:hAnsi="Calibri" w:cs="Calibri"/>
                <w:color w:val="000000"/>
                <w:sz w:val="18"/>
                <w:szCs w:val="18"/>
              </w:rPr>
              <w:t>5</w:t>
            </w:r>
          </w:p>
        </w:tc>
      </w:tr>
      <w:tr w:rsidR="002E26B0" w:rsidRPr="00E04686" w14:paraId="68F137A7" w14:textId="77777777" w:rsidTr="002E26B0">
        <w:trPr>
          <w:trHeight w:val="49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487921E5" w14:textId="0945C2BC"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Taylor et al 2020</w:t>
            </w:r>
            <w:r>
              <w:rPr>
                <w:rFonts w:ascii="Calibri" w:eastAsia="Times New Roman" w:hAnsi="Calibri" w:cs="Calibri"/>
                <w:color w:val="000000"/>
                <w:sz w:val="18"/>
                <w:szCs w:val="18"/>
              </w:rPr>
              <w:fldChar w:fldCharType="begin"/>
            </w:r>
            <w:r>
              <w:rPr>
                <w:rFonts w:ascii="Calibri" w:eastAsia="Times New Roman" w:hAnsi="Calibri" w:cs="Calibri"/>
                <w:color w:val="000000"/>
                <w:sz w:val="18"/>
                <w:szCs w:val="18"/>
              </w:rPr>
              <w:instrText xml:space="preserve"> ADDIN EN.CITE &lt;EndNote&gt;&lt;Cite&gt;&lt;Author&gt;Taylor&lt;/Author&gt;&lt;Year&gt;2020&lt;/Year&gt;&lt;RecNum&gt;75&lt;/RecNum&gt;&lt;DisplayText&gt;&lt;style face="superscript"&gt;37&lt;/style&gt;&lt;/DisplayText&gt;&lt;record&gt;&lt;rec-number&gt;75&lt;/rec-number&gt;&lt;foreign-keys&gt;&lt;key app="EN" db-id="fx92pt25dt2p9qetwroxwp9u9d9vtxv0ze9r" timestamp="1652353521"&gt;75&lt;/key&gt;&lt;/foreign-keys&gt;&lt;ref-type name="Journal Article"&gt;17&lt;/ref-type&gt;&lt;contributors&gt;&lt;authors&gt;&lt;author&gt;Taylor, R.&lt;/author&gt;&lt;author&gt;Omakobia, E.&lt;/author&gt;&lt;author&gt;Sood, S.&lt;/author&gt;&lt;author&gt;Glore, R. J.&lt;/author&gt;&lt;/authors&gt;&lt;/contributors&gt;&lt;auth-address&gt;ENT Department, Bradford Royal Infirmary, Bradford Teaching Hospitals NHS Foundation Trust, United Kingdom&lt;/auth-address&gt;&lt;titles&gt;&lt;title&gt;The impact of coronavirus disease 2019 on head and neck cancer services: A UK tertiary centre study&lt;/title&gt;&lt;secondary-title&gt;Journal of Laryngology and Otology&lt;/secondary-title&gt;&lt;/titles&gt;&lt;periodical&gt;&lt;full-title&gt;Journal of Laryngology and Otology&lt;/full-title&gt;&lt;/periodical&gt;&lt;pages&gt;684-687&lt;/pages&gt;&lt;volume&gt;134&lt;/volume&gt;&lt;number&gt;8&lt;/number&gt;&lt;keywords&gt;&lt;keyword&gt;Coronavirus&lt;/keyword&gt;&lt;keyword&gt;COVID-19&lt;/keyword&gt;&lt;keyword&gt;Head And Neck Neoplasms&lt;/keyword&gt;&lt;keyword&gt;Laryngopharyngeal Reflux&lt;/keyword&gt;&lt;keyword&gt;Retrospective Studies&lt;/keyword&gt;&lt;/keywords&gt;&lt;dates&gt;&lt;year&gt;2020&lt;/year&gt;&lt;/dates&gt;&lt;work-type&gt;Article&lt;/work-type&gt;&lt;urls&gt;&lt;related-urls&gt;&lt;url&gt;https://www.scopus.com/inward/record.uri?eid=2-s2.0-85090012299&amp;amp;doi=10.1017%2fS0022215120001735&amp;amp;partnerID=40&amp;amp;md5=728ce6c9d0d79da294c193cb8258ef6c&lt;/url&gt;&lt;url&gt;https://www.cambridge.org/core/services/aop-cambridge-core/content/view/14253BAB4704F405AC6A53F4F1FEB67B/S0022215120001735a.pdf/div-class-title-the-impact-of-coronavirus-disease-2019-on-head-and-neck-cancer-services-a-uk-tertiary-centre-study-div.pdf&lt;/url&gt;&lt;/related-urls&gt;&lt;/urls&gt;&lt;electronic-resource-num&gt;10.1017/S0022215120001735&lt;/electronic-resource-num&gt;&lt;remote-database-name&gt;Scopus&lt;/remote-database-name&gt;&lt;/record&gt;&lt;/Cite&gt;&lt;/EndNote&gt;</w:instrText>
            </w:r>
            <w:r>
              <w:rPr>
                <w:rFonts w:ascii="Calibri" w:eastAsia="Times New Roman" w:hAnsi="Calibri" w:cs="Calibri"/>
                <w:color w:val="000000"/>
                <w:sz w:val="18"/>
                <w:szCs w:val="18"/>
              </w:rPr>
              <w:fldChar w:fldCharType="separate"/>
            </w:r>
            <w:r w:rsidRPr="002E26B0">
              <w:rPr>
                <w:rFonts w:ascii="Calibri" w:eastAsia="Times New Roman" w:hAnsi="Calibri" w:cs="Calibri"/>
                <w:noProof/>
                <w:color w:val="000000"/>
                <w:sz w:val="18"/>
                <w:szCs w:val="18"/>
                <w:vertAlign w:val="superscript"/>
              </w:rPr>
              <w:t>37</w:t>
            </w:r>
            <w:r>
              <w:rPr>
                <w:rFonts w:ascii="Calibri" w:eastAsia="Times New Roman" w:hAnsi="Calibri" w:cs="Calibri"/>
                <w:color w:val="000000"/>
                <w:sz w:val="18"/>
                <w:szCs w:val="18"/>
              </w:rPr>
              <w:fldChar w:fldCharType="end"/>
            </w:r>
          </w:p>
        </w:tc>
        <w:tc>
          <w:tcPr>
            <w:tcW w:w="1116" w:type="dxa"/>
            <w:tcBorders>
              <w:top w:val="nil"/>
              <w:left w:val="nil"/>
              <w:bottom w:val="single" w:sz="4" w:space="0" w:color="auto"/>
              <w:right w:val="single" w:sz="4" w:space="0" w:color="auto"/>
            </w:tcBorders>
            <w:shd w:val="clear" w:color="auto" w:fill="auto"/>
            <w:noWrap/>
            <w:vAlign w:val="bottom"/>
            <w:hideMark/>
          </w:tcPr>
          <w:p w14:paraId="6A162362"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UK</w:t>
            </w:r>
          </w:p>
        </w:tc>
        <w:tc>
          <w:tcPr>
            <w:tcW w:w="2700" w:type="dxa"/>
            <w:tcBorders>
              <w:top w:val="nil"/>
              <w:left w:val="nil"/>
              <w:bottom w:val="single" w:sz="4" w:space="0" w:color="auto"/>
              <w:right w:val="single" w:sz="4" w:space="0" w:color="auto"/>
            </w:tcBorders>
            <w:shd w:val="clear" w:color="auto" w:fill="auto"/>
            <w:vAlign w:val="bottom"/>
            <w:hideMark/>
          </w:tcPr>
          <w:p w14:paraId="6E585498"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January 2020</w:t>
            </w:r>
            <w:r w:rsidRPr="00E04686">
              <w:rPr>
                <w:rFonts w:ascii="Calibri" w:eastAsia="Times New Roman" w:hAnsi="Calibri" w:cs="Calibri"/>
                <w:color w:val="000000"/>
                <w:sz w:val="18"/>
                <w:szCs w:val="18"/>
              </w:rPr>
              <w:br/>
              <w:t>April 2020</w:t>
            </w:r>
          </w:p>
        </w:tc>
        <w:tc>
          <w:tcPr>
            <w:tcW w:w="829" w:type="dxa"/>
            <w:tcBorders>
              <w:top w:val="nil"/>
              <w:left w:val="nil"/>
              <w:bottom w:val="single" w:sz="4" w:space="0" w:color="auto"/>
              <w:right w:val="single" w:sz="4" w:space="0" w:color="auto"/>
            </w:tcBorders>
            <w:shd w:val="clear" w:color="auto" w:fill="auto"/>
            <w:noWrap/>
            <w:vAlign w:val="bottom"/>
            <w:hideMark/>
          </w:tcPr>
          <w:p w14:paraId="4DB23DEF"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N/A</w:t>
            </w:r>
          </w:p>
        </w:tc>
        <w:tc>
          <w:tcPr>
            <w:tcW w:w="1609" w:type="dxa"/>
            <w:tcBorders>
              <w:top w:val="nil"/>
              <w:left w:val="nil"/>
              <w:bottom w:val="single" w:sz="4" w:space="0" w:color="auto"/>
              <w:right w:val="single" w:sz="4" w:space="0" w:color="auto"/>
            </w:tcBorders>
            <w:shd w:val="clear" w:color="auto" w:fill="auto"/>
            <w:noWrap/>
            <w:vAlign w:val="bottom"/>
            <w:hideMark/>
          </w:tcPr>
          <w:p w14:paraId="49FED742"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N/A</w:t>
            </w:r>
          </w:p>
        </w:tc>
        <w:tc>
          <w:tcPr>
            <w:tcW w:w="2339" w:type="dxa"/>
            <w:tcBorders>
              <w:top w:val="nil"/>
              <w:left w:val="nil"/>
              <w:bottom w:val="single" w:sz="4" w:space="0" w:color="auto"/>
              <w:right w:val="single" w:sz="4" w:space="0" w:color="auto"/>
            </w:tcBorders>
            <w:shd w:val="clear" w:color="auto" w:fill="auto"/>
            <w:noWrap/>
            <w:vAlign w:val="bottom"/>
            <w:hideMark/>
          </w:tcPr>
          <w:p w14:paraId="5094EC39"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N/A</w:t>
            </w:r>
          </w:p>
        </w:tc>
        <w:tc>
          <w:tcPr>
            <w:tcW w:w="1120" w:type="dxa"/>
            <w:tcBorders>
              <w:top w:val="nil"/>
              <w:left w:val="nil"/>
              <w:bottom w:val="single" w:sz="4" w:space="0" w:color="auto"/>
              <w:right w:val="single" w:sz="4" w:space="0" w:color="auto"/>
            </w:tcBorders>
            <w:shd w:val="clear" w:color="auto" w:fill="auto"/>
            <w:noWrap/>
            <w:vAlign w:val="bottom"/>
            <w:hideMark/>
          </w:tcPr>
          <w:p w14:paraId="7C371A19" w14:textId="77777777" w:rsidR="002E26B0" w:rsidRPr="00E04686" w:rsidRDefault="002E26B0" w:rsidP="002E26B0">
            <w:pPr>
              <w:spacing w:after="0" w:line="240" w:lineRule="auto"/>
              <w:jc w:val="right"/>
              <w:rPr>
                <w:rFonts w:ascii="Calibri" w:eastAsia="Times New Roman" w:hAnsi="Calibri" w:cs="Calibri"/>
                <w:color w:val="000000"/>
                <w:sz w:val="18"/>
                <w:szCs w:val="18"/>
              </w:rPr>
            </w:pPr>
            <w:r w:rsidRPr="00E04686">
              <w:rPr>
                <w:rFonts w:ascii="Calibri" w:eastAsia="Times New Roman" w:hAnsi="Calibri" w:cs="Calibri"/>
                <w:color w:val="000000"/>
                <w:sz w:val="18"/>
                <w:szCs w:val="18"/>
              </w:rPr>
              <w:t>4</w:t>
            </w:r>
          </w:p>
        </w:tc>
      </w:tr>
      <w:tr w:rsidR="002E26B0" w:rsidRPr="00E04686" w14:paraId="7F89A825" w14:textId="77777777" w:rsidTr="002E26B0">
        <w:trPr>
          <w:trHeight w:val="49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08F0E434" w14:textId="34AD0778"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lastRenderedPageBreak/>
              <w:t>Peacock et al 2021</w:t>
            </w:r>
            <w:r>
              <w:rPr>
                <w:rFonts w:ascii="Calibri" w:eastAsia="Times New Roman" w:hAnsi="Calibri" w:cs="Calibri"/>
                <w:color w:val="000000"/>
                <w:sz w:val="18"/>
                <w:szCs w:val="18"/>
              </w:rPr>
              <w:fldChar w:fldCharType="begin"/>
            </w:r>
            <w:r>
              <w:rPr>
                <w:rFonts w:ascii="Calibri" w:eastAsia="Times New Roman" w:hAnsi="Calibri" w:cs="Calibri"/>
                <w:color w:val="000000"/>
                <w:sz w:val="18"/>
                <w:szCs w:val="18"/>
              </w:rPr>
              <w:instrText xml:space="preserve"> ADDIN EN.CITE &lt;EndNote&gt;&lt;Cite&gt;&lt;Author&gt;Peacock&lt;/Author&gt;&lt;Year&gt;2021&lt;/Year&gt;&lt;RecNum&gt;61&lt;/RecNum&gt;&lt;DisplayText&gt;&lt;style face="superscript"&gt;35&lt;/style&gt;&lt;/DisplayText&gt;&lt;record&gt;&lt;rec-number&gt;61&lt;/rec-number&gt;&lt;foreign-keys&gt;&lt;key app="EN" db-id="fx92pt25dt2p9qetwroxwp9u9d9vtxv0ze9r" timestamp="1652353521"&gt;61&lt;/key&gt;&lt;/foreign-keys&gt;&lt;ref-type name="Journal Article"&gt;17&lt;/ref-type&gt;&lt;contributors&gt;&lt;authors&gt;&lt;author&gt;Peacock, H. M.&lt;/author&gt;&lt;author&gt;Tambuyzer, T.&lt;/author&gt;&lt;author&gt;Verdoodt, F.&lt;/author&gt;&lt;author&gt;Calay, F.&lt;/author&gt;&lt;author&gt;Poirel, H. A.&lt;/author&gt;&lt;author&gt;De Schutter, H.&lt;/author&gt;&lt;author&gt;Francart, J.&lt;/author&gt;&lt;author&gt;Van Damme, N.&lt;/author&gt;&lt;author&gt;Van Eycken, L.&lt;/author&gt;&lt;/authors&gt;&lt;/contributors&gt;&lt;auth-address&gt;Belgian Cancer Registry, Brussels, Belgium&lt;/auth-address&gt;&lt;titles&gt;&lt;title&gt;Decline and incomplete recovery in cancer diagnoses during the COVID-19 pandemic in Belgium: a year-long, population-level analysis&lt;/title&gt;&lt;secondary-title&gt;ESMO Open&lt;/secondary-title&gt;&lt;/titles&gt;&lt;periodical&gt;&lt;full-title&gt;ESMO Open&lt;/full-title&gt;&lt;/periodical&gt;&lt;volume&gt;6&lt;/volume&gt;&lt;number&gt;4&lt;/number&gt;&lt;keywords&gt;&lt;keyword&gt;COVID-19 pandemic&lt;/keyword&gt;&lt;keyword&gt;diagnostic delay&lt;/keyword&gt;&lt;keyword&gt;head and neck cancer&lt;/keyword&gt;&lt;keyword&gt;hematological malignancy&lt;/keyword&gt;&lt;keyword&gt;neoplasm&lt;/keyword&gt;&lt;keyword&gt;population-based cancer registry&lt;/keyword&gt;&lt;/keywords&gt;&lt;dates&gt;&lt;year&gt;2021&lt;/year&gt;&lt;/dates&gt;&lt;work-type&gt;Article&lt;/work-type&gt;&lt;urls&gt;&lt;related-urls&gt;&lt;url&gt;https://www.scopus.com/inward/record.uri?eid=2-s2.0-85115452424&amp;amp;doi=10.1016%2fj.esmoop.2021.100197&amp;amp;partnerID=40&amp;amp;md5=0621a037e3b9a9dc682dfecad7319ae8&lt;/url&gt;&lt;url&gt;https://www.esmoopen.com/article/S2059-7029(21)00158-7/pdf&lt;/url&gt;&lt;/related-urls&gt;&lt;/urls&gt;&lt;custom7&gt;100197&lt;/custom7&gt;&lt;electronic-resource-num&gt;10.1016/j.esmoop.2021.100197&lt;/electronic-resource-num&gt;&lt;remote-database-name&gt;Scopus&lt;/remote-database-name&gt;&lt;/record&gt;&lt;/Cite&gt;&lt;/EndNote&gt;</w:instrText>
            </w:r>
            <w:r>
              <w:rPr>
                <w:rFonts w:ascii="Calibri" w:eastAsia="Times New Roman" w:hAnsi="Calibri" w:cs="Calibri"/>
                <w:color w:val="000000"/>
                <w:sz w:val="18"/>
                <w:szCs w:val="18"/>
              </w:rPr>
              <w:fldChar w:fldCharType="separate"/>
            </w:r>
            <w:r w:rsidRPr="002E26B0">
              <w:rPr>
                <w:rFonts w:ascii="Calibri" w:eastAsia="Times New Roman" w:hAnsi="Calibri" w:cs="Calibri"/>
                <w:noProof/>
                <w:color w:val="000000"/>
                <w:sz w:val="18"/>
                <w:szCs w:val="18"/>
                <w:vertAlign w:val="superscript"/>
              </w:rPr>
              <w:t>35</w:t>
            </w:r>
            <w:r>
              <w:rPr>
                <w:rFonts w:ascii="Calibri" w:eastAsia="Times New Roman" w:hAnsi="Calibri" w:cs="Calibri"/>
                <w:color w:val="000000"/>
                <w:sz w:val="18"/>
                <w:szCs w:val="18"/>
              </w:rPr>
              <w:fldChar w:fldCharType="end"/>
            </w:r>
          </w:p>
        </w:tc>
        <w:tc>
          <w:tcPr>
            <w:tcW w:w="1116" w:type="dxa"/>
            <w:tcBorders>
              <w:top w:val="nil"/>
              <w:left w:val="nil"/>
              <w:bottom w:val="single" w:sz="4" w:space="0" w:color="auto"/>
              <w:right w:val="single" w:sz="4" w:space="0" w:color="auto"/>
            </w:tcBorders>
            <w:shd w:val="clear" w:color="auto" w:fill="auto"/>
            <w:noWrap/>
            <w:vAlign w:val="bottom"/>
            <w:hideMark/>
          </w:tcPr>
          <w:p w14:paraId="1C6F4CE6"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Belgium</w:t>
            </w:r>
          </w:p>
        </w:tc>
        <w:tc>
          <w:tcPr>
            <w:tcW w:w="2700" w:type="dxa"/>
            <w:tcBorders>
              <w:top w:val="nil"/>
              <w:left w:val="nil"/>
              <w:bottom w:val="single" w:sz="4" w:space="0" w:color="auto"/>
              <w:right w:val="single" w:sz="4" w:space="0" w:color="auto"/>
            </w:tcBorders>
            <w:shd w:val="clear" w:color="auto" w:fill="auto"/>
            <w:vAlign w:val="bottom"/>
            <w:hideMark/>
          </w:tcPr>
          <w:p w14:paraId="74E5DB42"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January 2019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December 2019</w:t>
            </w:r>
            <w:r w:rsidRPr="00E04686">
              <w:rPr>
                <w:rFonts w:ascii="Calibri" w:eastAsia="Times New Roman" w:hAnsi="Calibri" w:cs="Calibri"/>
                <w:color w:val="000000"/>
                <w:sz w:val="18"/>
                <w:szCs w:val="18"/>
              </w:rPr>
              <w:br/>
              <w:t xml:space="preserve">January 2020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December 2020</w:t>
            </w:r>
          </w:p>
        </w:tc>
        <w:tc>
          <w:tcPr>
            <w:tcW w:w="829" w:type="dxa"/>
            <w:tcBorders>
              <w:top w:val="nil"/>
              <w:left w:val="nil"/>
              <w:bottom w:val="single" w:sz="4" w:space="0" w:color="auto"/>
              <w:right w:val="single" w:sz="4" w:space="0" w:color="auto"/>
            </w:tcBorders>
            <w:shd w:val="clear" w:color="auto" w:fill="auto"/>
            <w:noWrap/>
            <w:vAlign w:val="bottom"/>
            <w:hideMark/>
          </w:tcPr>
          <w:p w14:paraId="31196CA9"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N/A</w:t>
            </w:r>
          </w:p>
        </w:tc>
        <w:tc>
          <w:tcPr>
            <w:tcW w:w="1609" w:type="dxa"/>
            <w:tcBorders>
              <w:top w:val="nil"/>
              <w:left w:val="nil"/>
              <w:bottom w:val="single" w:sz="4" w:space="0" w:color="auto"/>
              <w:right w:val="single" w:sz="4" w:space="0" w:color="auto"/>
            </w:tcBorders>
            <w:shd w:val="clear" w:color="auto" w:fill="auto"/>
            <w:noWrap/>
            <w:vAlign w:val="bottom"/>
            <w:hideMark/>
          </w:tcPr>
          <w:p w14:paraId="376A68A3"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N/A</w:t>
            </w:r>
          </w:p>
        </w:tc>
        <w:tc>
          <w:tcPr>
            <w:tcW w:w="2339" w:type="dxa"/>
            <w:tcBorders>
              <w:top w:val="nil"/>
              <w:left w:val="nil"/>
              <w:bottom w:val="single" w:sz="4" w:space="0" w:color="auto"/>
              <w:right w:val="single" w:sz="4" w:space="0" w:color="auto"/>
            </w:tcBorders>
            <w:shd w:val="clear" w:color="auto" w:fill="auto"/>
            <w:noWrap/>
            <w:vAlign w:val="bottom"/>
            <w:hideMark/>
          </w:tcPr>
          <w:p w14:paraId="083CF582"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N/A</w:t>
            </w:r>
          </w:p>
        </w:tc>
        <w:tc>
          <w:tcPr>
            <w:tcW w:w="1120" w:type="dxa"/>
            <w:tcBorders>
              <w:top w:val="nil"/>
              <w:left w:val="nil"/>
              <w:bottom w:val="single" w:sz="4" w:space="0" w:color="auto"/>
              <w:right w:val="single" w:sz="4" w:space="0" w:color="auto"/>
            </w:tcBorders>
            <w:shd w:val="clear" w:color="auto" w:fill="auto"/>
            <w:noWrap/>
            <w:vAlign w:val="bottom"/>
            <w:hideMark/>
          </w:tcPr>
          <w:p w14:paraId="25A329DC" w14:textId="77777777" w:rsidR="002E26B0" w:rsidRPr="00E04686" w:rsidRDefault="002E26B0" w:rsidP="002E26B0">
            <w:pPr>
              <w:spacing w:after="0" w:line="240" w:lineRule="auto"/>
              <w:jc w:val="right"/>
              <w:rPr>
                <w:rFonts w:ascii="Calibri" w:eastAsia="Times New Roman" w:hAnsi="Calibri" w:cs="Calibri"/>
                <w:color w:val="000000"/>
                <w:sz w:val="18"/>
                <w:szCs w:val="18"/>
              </w:rPr>
            </w:pPr>
            <w:r w:rsidRPr="00E04686">
              <w:rPr>
                <w:rFonts w:ascii="Calibri" w:eastAsia="Times New Roman" w:hAnsi="Calibri" w:cs="Calibri"/>
                <w:color w:val="000000"/>
                <w:sz w:val="18"/>
                <w:szCs w:val="18"/>
              </w:rPr>
              <w:t>6</w:t>
            </w:r>
          </w:p>
        </w:tc>
      </w:tr>
      <w:tr w:rsidR="002E26B0" w:rsidRPr="00E04686" w14:paraId="68F7F2A3" w14:textId="77777777" w:rsidTr="002E26B0">
        <w:trPr>
          <w:trHeight w:val="49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5F04A1BB" w14:textId="6682385B"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Abelardo at al 2022</w:t>
            </w:r>
            <w:r>
              <w:rPr>
                <w:rFonts w:ascii="Calibri" w:eastAsia="Times New Roman" w:hAnsi="Calibri" w:cs="Calibri"/>
                <w:color w:val="000000"/>
                <w:sz w:val="18"/>
                <w:szCs w:val="18"/>
              </w:rPr>
              <w:fldChar w:fldCharType="begin">
                <w:fldData xml:space="preserve">PEVuZE5vdGU+PENpdGU+PEF1dGhvcj5BYmVsYXJkbzwvQXV0aG9yPjxZZWFyPjIwMjI8L1llYXI+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</w:fldData>
              </w:fldChar>
            </w:r>
            <w:r>
              <w:rPr>
                <w:rFonts w:ascii="Calibri" w:eastAsia="Times New Roman" w:hAnsi="Calibri" w:cs="Calibri"/>
                <w:color w:val="000000"/>
                <w:sz w:val="18"/>
                <w:szCs w:val="18"/>
              </w:rPr>
              <w:instrText xml:space="preserve"> ADDIN EN.CITE </w:instrText>
            </w:r>
            <w:r>
              <w:rPr>
                <w:rFonts w:ascii="Calibri" w:eastAsia="Times New Roman" w:hAnsi="Calibri" w:cs="Calibri"/>
                <w:color w:val="000000"/>
                <w:sz w:val="18"/>
                <w:szCs w:val="18"/>
              </w:rPr>
              <w:fldChar w:fldCharType="begin">
                <w:fldData xml:space="preserve">PEVuZE5vdGU+PENpdGU+PEF1dGhvcj5BYmVsYXJkbzwvQXV0aG9yPjxZZWFyPjIwMjI8L1llYXI+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</w:fldData>
              </w:fldChar>
            </w:r>
            <w:r>
              <w:rPr>
                <w:rFonts w:ascii="Calibri" w:eastAsia="Times New Roman" w:hAnsi="Calibri" w:cs="Calibri"/>
                <w:color w:val="000000"/>
                <w:sz w:val="18"/>
                <w:szCs w:val="18"/>
              </w:rPr>
              <w:instrText xml:space="preserve"> ADDIN EN.CITE.DATA </w:instrText>
            </w:r>
            <w:r>
              <w:rPr>
                <w:rFonts w:ascii="Calibri" w:eastAsia="Times New Roman" w:hAnsi="Calibri" w:cs="Calibri"/>
                <w:color w:val="000000"/>
                <w:sz w:val="18"/>
                <w:szCs w:val="18"/>
              </w:rPr>
            </w:r>
            <w:r>
              <w:rPr>
                <w:rFonts w:ascii="Calibri" w:eastAsia="Times New Roman" w:hAnsi="Calibri" w:cs="Calibri"/>
                <w:color w:val="000000"/>
                <w:sz w:val="18"/>
                <w:szCs w:val="18"/>
              </w:rPr>
              <w:fldChar w:fldCharType="end"/>
            </w:r>
            <w:r>
              <w:rPr>
                <w:rFonts w:ascii="Calibri" w:eastAsia="Times New Roman" w:hAnsi="Calibri" w:cs="Calibri"/>
                <w:color w:val="000000"/>
                <w:sz w:val="18"/>
                <w:szCs w:val="18"/>
              </w:rPr>
            </w:r>
            <w:r>
              <w:rPr>
                <w:rFonts w:ascii="Calibri" w:eastAsia="Times New Roman" w:hAnsi="Calibri" w:cs="Calibri"/>
                <w:color w:val="000000"/>
                <w:sz w:val="18"/>
                <w:szCs w:val="18"/>
              </w:rPr>
              <w:fldChar w:fldCharType="separate"/>
            </w:r>
            <w:r w:rsidRPr="002E26B0">
              <w:rPr>
                <w:rFonts w:ascii="Calibri" w:eastAsia="Times New Roman" w:hAnsi="Calibri" w:cs="Calibri"/>
                <w:noProof/>
                <w:color w:val="000000"/>
                <w:sz w:val="18"/>
                <w:szCs w:val="18"/>
                <w:vertAlign w:val="superscript"/>
              </w:rPr>
              <w:t>38</w:t>
            </w:r>
            <w:r>
              <w:rPr>
                <w:rFonts w:ascii="Calibri" w:eastAsia="Times New Roman" w:hAnsi="Calibri" w:cs="Calibri"/>
                <w:color w:val="000000"/>
                <w:sz w:val="18"/>
                <w:szCs w:val="18"/>
              </w:rPr>
              <w:fldChar w:fldCharType="end"/>
            </w:r>
          </w:p>
        </w:tc>
        <w:tc>
          <w:tcPr>
            <w:tcW w:w="1116" w:type="dxa"/>
            <w:tcBorders>
              <w:top w:val="nil"/>
              <w:left w:val="nil"/>
              <w:bottom w:val="single" w:sz="4" w:space="0" w:color="auto"/>
              <w:right w:val="single" w:sz="4" w:space="0" w:color="auto"/>
            </w:tcBorders>
            <w:shd w:val="clear" w:color="auto" w:fill="auto"/>
            <w:noWrap/>
            <w:vAlign w:val="bottom"/>
            <w:hideMark/>
          </w:tcPr>
          <w:p w14:paraId="4FBD5A60"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UK</w:t>
            </w:r>
          </w:p>
        </w:tc>
        <w:tc>
          <w:tcPr>
            <w:tcW w:w="2700" w:type="dxa"/>
            <w:tcBorders>
              <w:top w:val="nil"/>
              <w:left w:val="nil"/>
              <w:bottom w:val="single" w:sz="4" w:space="0" w:color="auto"/>
              <w:right w:val="single" w:sz="4" w:space="0" w:color="auto"/>
            </w:tcBorders>
            <w:shd w:val="clear" w:color="auto" w:fill="auto"/>
            <w:vAlign w:val="bottom"/>
            <w:hideMark/>
          </w:tcPr>
          <w:p w14:paraId="2E40EDBE"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April 2019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November 2019</w:t>
            </w:r>
            <w:r w:rsidRPr="00E04686">
              <w:rPr>
                <w:rFonts w:ascii="Calibri" w:eastAsia="Times New Roman" w:hAnsi="Calibri" w:cs="Calibri"/>
                <w:color w:val="000000"/>
                <w:sz w:val="18"/>
                <w:szCs w:val="18"/>
              </w:rPr>
              <w:br/>
              <w:t xml:space="preserve">April 2020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November 2020</w:t>
            </w:r>
          </w:p>
        </w:tc>
        <w:tc>
          <w:tcPr>
            <w:tcW w:w="829" w:type="dxa"/>
            <w:tcBorders>
              <w:top w:val="nil"/>
              <w:left w:val="nil"/>
              <w:bottom w:val="single" w:sz="4" w:space="0" w:color="auto"/>
              <w:right w:val="single" w:sz="4" w:space="0" w:color="auto"/>
            </w:tcBorders>
            <w:shd w:val="clear" w:color="auto" w:fill="auto"/>
            <w:noWrap/>
            <w:vAlign w:val="bottom"/>
            <w:hideMark/>
          </w:tcPr>
          <w:p w14:paraId="0BED55D6"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862 vs 557</w:t>
            </w:r>
          </w:p>
        </w:tc>
        <w:tc>
          <w:tcPr>
            <w:tcW w:w="1609" w:type="dxa"/>
            <w:tcBorders>
              <w:top w:val="nil"/>
              <w:left w:val="nil"/>
              <w:bottom w:val="single" w:sz="4" w:space="0" w:color="auto"/>
              <w:right w:val="single" w:sz="4" w:space="0" w:color="auto"/>
            </w:tcBorders>
            <w:shd w:val="clear" w:color="auto" w:fill="auto"/>
            <w:noWrap/>
            <w:vAlign w:val="bottom"/>
            <w:hideMark/>
          </w:tcPr>
          <w:p w14:paraId="2B02B4FB"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65 (3</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96) vs 63 (6</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99)</w:t>
            </w:r>
          </w:p>
        </w:tc>
        <w:tc>
          <w:tcPr>
            <w:tcW w:w="2339" w:type="dxa"/>
            <w:tcBorders>
              <w:top w:val="nil"/>
              <w:left w:val="nil"/>
              <w:bottom w:val="single" w:sz="4" w:space="0" w:color="auto"/>
              <w:right w:val="single" w:sz="4" w:space="0" w:color="auto"/>
            </w:tcBorders>
            <w:shd w:val="clear" w:color="auto" w:fill="auto"/>
            <w:noWrap/>
            <w:vAlign w:val="bottom"/>
            <w:hideMark/>
          </w:tcPr>
          <w:p w14:paraId="21E5CA8A"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375/487 vs 263/294</w:t>
            </w:r>
          </w:p>
        </w:tc>
        <w:tc>
          <w:tcPr>
            <w:tcW w:w="1120" w:type="dxa"/>
            <w:tcBorders>
              <w:top w:val="nil"/>
              <w:left w:val="nil"/>
              <w:bottom w:val="single" w:sz="4" w:space="0" w:color="auto"/>
              <w:right w:val="single" w:sz="4" w:space="0" w:color="auto"/>
            </w:tcBorders>
            <w:shd w:val="clear" w:color="auto" w:fill="auto"/>
            <w:noWrap/>
            <w:vAlign w:val="bottom"/>
            <w:hideMark/>
          </w:tcPr>
          <w:p w14:paraId="0797E34F" w14:textId="77777777" w:rsidR="002E26B0" w:rsidRPr="00E04686" w:rsidRDefault="002E26B0" w:rsidP="002E26B0">
            <w:pPr>
              <w:spacing w:after="0" w:line="240" w:lineRule="auto"/>
              <w:jc w:val="right"/>
              <w:rPr>
                <w:rFonts w:ascii="Calibri" w:eastAsia="Times New Roman" w:hAnsi="Calibri" w:cs="Calibri"/>
                <w:color w:val="000000"/>
                <w:sz w:val="18"/>
                <w:szCs w:val="18"/>
              </w:rPr>
            </w:pPr>
            <w:r w:rsidRPr="00E04686">
              <w:rPr>
                <w:rFonts w:ascii="Calibri" w:eastAsia="Times New Roman" w:hAnsi="Calibri" w:cs="Calibri"/>
                <w:color w:val="000000"/>
                <w:sz w:val="18"/>
                <w:szCs w:val="18"/>
              </w:rPr>
              <w:t>5</w:t>
            </w:r>
          </w:p>
        </w:tc>
      </w:tr>
      <w:tr w:rsidR="002E26B0" w:rsidRPr="00E04686" w14:paraId="184054F3" w14:textId="77777777" w:rsidTr="002E26B0">
        <w:trPr>
          <w:trHeight w:val="49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0B24461D" w14:textId="51D52E72"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Belmont et al 2020</w:t>
            </w:r>
            <w:r>
              <w:rPr>
                <w:rFonts w:ascii="Calibri" w:eastAsia="Times New Roman" w:hAnsi="Calibri" w:cs="Calibri"/>
                <w:color w:val="000000"/>
                <w:sz w:val="18"/>
                <w:szCs w:val="18"/>
              </w:rPr>
              <w:fldChar w:fldCharType="begin"/>
            </w:r>
            <w:r>
              <w:rPr>
                <w:rFonts w:ascii="Calibri" w:eastAsia="Times New Roman" w:hAnsi="Calibri" w:cs="Calibri"/>
                <w:color w:val="000000"/>
                <w:sz w:val="18"/>
                <w:szCs w:val="18"/>
              </w:rPr>
              <w:instrText xml:space="preserve"> ADDIN EN.CITE &lt;EndNote&gt;&lt;Cite&gt;&lt;Author&gt;Belmont&lt;/Author&gt;&lt;Year&gt;2022&lt;/Year&gt;&lt;RecNum&gt;32&lt;/RecNum&gt;&lt;DisplayText&gt;&lt;style face="superscript"&gt;41&lt;/style&gt;&lt;/DisplayText&gt;&lt;record&gt;&lt;rec-number&gt;32&lt;/rec-number&gt;&lt;foreign-keys&gt;&lt;key app="EN" db-id="fx92pt25dt2p9qetwroxwp9u9d9vtxv0ze9r" timestamp="1652353520"&gt;32&lt;/key&gt;&lt;/foreign-keys&gt;&lt;ref-type name="Journal Article"&gt;17&lt;/ref-type&gt;&lt;contributors&gt;&lt;authors&gt;&lt;author&gt;Belmont, Anne-Sophie&lt;/author&gt;&lt;author&gt;Sajous, Christophe&lt;/author&gt;&lt;author&gt;Bruyas, Amandine&lt;/author&gt;&lt;author&gt;Calattini, Sara&lt;/author&gt;&lt;author&gt;Cartalat, Stephanie&lt;/author&gt;&lt;author&gt;Chauvenet, Marion&lt;/author&gt;&lt;author&gt;Colombel, Marc&lt;/author&gt;&lt;author&gt;Dalle, Stephane&lt;/author&gt;&lt;author&gt;Dagonneau, Tristan&lt;/author&gt;&lt;author&gt;Darrason, Marie&lt;/author&gt;&lt;author&gt;Devouassoux, Gilles&lt;/author&gt;&lt;author&gt;Duruisseaux, Michael&lt;/author&gt;&lt;author&gt;Guillet, Marielle&lt;/author&gt;&lt;author&gt;Glehen, Olivier&lt;/author&gt;&lt;author&gt;Philouze, Pierre&lt;/author&gt;&lt;author&gt;Tronc, Francois&lt;/author&gt;&lt;author&gt;Walter, Thomas&lt;/author&gt;&lt;author&gt;You, Benoit&lt;/author&gt;&lt;author&gt;Freyer, Gilles&lt;/author&gt;&lt;/authors&gt;&lt;/contributors&gt;&lt;titles&gt;&lt;title&gt;Impact of the First Wave of the COVID-19 Pandemic on the Lyon University Hospital Cancer Institute (IC-HCL)&lt;/title&gt;&lt;secondary-title&gt;Cancers&lt;/secondary-title&gt;&lt;/titles&gt;&lt;periodical&gt;&lt;full-title&gt;Cancers&lt;/full-title&gt;&lt;/periodical&gt;&lt;volume&gt;14&lt;/volume&gt;&lt;number&gt;1&lt;/number&gt;&lt;dates&gt;&lt;year&gt;2022&lt;/year&gt;&lt;pub-dates&gt;&lt;date&gt;Jan&lt;/date&gt;&lt;/pub-dates&gt;&lt;/dates&gt;&lt;accession-num&gt;WOS:000741309800001&lt;/accession-num&gt;&lt;urls&gt;&lt;related-urls&gt;&lt;url&gt;&amp;lt;Go to ISI&amp;gt;://WOS:000741309800001&lt;/url&gt;&lt;url&gt;https://mdpi-res.com/d_attachment/cancers/cancers-14-00029/article_deploy/cancers-14-00029-v2.pdf?version=1640232952&lt;/url&gt;&lt;/related-urls&gt;&lt;/urls&gt;&lt;custom7&gt;29&lt;/custom7&gt;&lt;electronic-resource-num&gt;10.3390/cancers14010029&lt;/electronic-resource-num&gt;&lt;/record&gt;&lt;/Cite&gt;&lt;/EndNote&gt;</w:instrText>
            </w:r>
            <w:r>
              <w:rPr>
                <w:rFonts w:ascii="Calibri" w:eastAsia="Times New Roman" w:hAnsi="Calibri" w:cs="Calibri"/>
                <w:color w:val="000000"/>
                <w:sz w:val="18"/>
                <w:szCs w:val="18"/>
              </w:rPr>
              <w:fldChar w:fldCharType="separate"/>
            </w:r>
            <w:r w:rsidRPr="002E26B0">
              <w:rPr>
                <w:rFonts w:ascii="Calibri" w:eastAsia="Times New Roman" w:hAnsi="Calibri" w:cs="Calibri"/>
                <w:noProof/>
                <w:color w:val="000000"/>
                <w:sz w:val="18"/>
                <w:szCs w:val="18"/>
                <w:vertAlign w:val="superscript"/>
              </w:rPr>
              <w:t>41</w:t>
            </w:r>
            <w:r>
              <w:rPr>
                <w:rFonts w:ascii="Calibri" w:eastAsia="Times New Roman" w:hAnsi="Calibri" w:cs="Calibri"/>
                <w:color w:val="000000"/>
                <w:sz w:val="18"/>
                <w:szCs w:val="18"/>
              </w:rPr>
              <w:fldChar w:fldCharType="end"/>
            </w:r>
          </w:p>
        </w:tc>
        <w:tc>
          <w:tcPr>
            <w:tcW w:w="1116" w:type="dxa"/>
            <w:tcBorders>
              <w:top w:val="nil"/>
              <w:left w:val="nil"/>
              <w:bottom w:val="single" w:sz="4" w:space="0" w:color="auto"/>
              <w:right w:val="single" w:sz="4" w:space="0" w:color="auto"/>
            </w:tcBorders>
            <w:shd w:val="clear" w:color="auto" w:fill="auto"/>
            <w:noWrap/>
            <w:vAlign w:val="bottom"/>
            <w:hideMark/>
          </w:tcPr>
          <w:p w14:paraId="09A2736C"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France</w:t>
            </w:r>
          </w:p>
        </w:tc>
        <w:tc>
          <w:tcPr>
            <w:tcW w:w="2700" w:type="dxa"/>
            <w:tcBorders>
              <w:top w:val="nil"/>
              <w:left w:val="nil"/>
              <w:bottom w:val="single" w:sz="4" w:space="0" w:color="auto"/>
              <w:right w:val="single" w:sz="4" w:space="0" w:color="auto"/>
            </w:tcBorders>
            <w:shd w:val="clear" w:color="auto" w:fill="auto"/>
            <w:vAlign w:val="bottom"/>
            <w:hideMark/>
          </w:tcPr>
          <w:p w14:paraId="3832A225"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December 2019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February 2019</w:t>
            </w:r>
            <w:r w:rsidRPr="00E04686">
              <w:rPr>
                <w:rFonts w:ascii="Calibri" w:eastAsia="Times New Roman" w:hAnsi="Calibri" w:cs="Calibri"/>
                <w:color w:val="000000"/>
                <w:sz w:val="18"/>
                <w:szCs w:val="18"/>
              </w:rPr>
              <w:br/>
              <w:t xml:space="preserve">March 2020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May 2020</w:t>
            </w:r>
          </w:p>
        </w:tc>
        <w:tc>
          <w:tcPr>
            <w:tcW w:w="829" w:type="dxa"/>
            <w:tcBorders>
              <w:top w:val="nil"/>
              <w:left w:val="nil"/>
              <w:bottom w:val="single" w:sz="4" w:space="0" w:color="auto"/>
              <w:right w:val="single" w:sz="4" w:space="0" w:color="auto"/>
            </w:tcBorders>
            <w:shd w:val="clear" w:color="auto" w:fill="auto"/>
            <w:noWrap/>
            <w:vAlign w:val="bottom"/>
            <w:hideMark/>
          </w:tcPr>
          <w:p w14:paraId="098329DB"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N/A</w:t>
            </w:r>
          </w:p>
        </w:tc>
        <w:tc>
          <w:tcPr>
            <w:tcW w:w="1609" w:type="dxa"/>
            <w:tcBorders>
              <w:top w:val="nil"/>
              <w:left w:val="nil"/>
              <w:bottom w:val="single" w:sz="4" w:space="0" w:color="auto"/>
              <w:right w:val="single" w:sz="4" w:space="0" w:color="auto"/>
            </w:tcBorders>
            <w:shd w:val="clear" w:color="auto" w:fill="auto"/>
            <w:noWrap/>
            <w:vAlign w:val="bottom"/>
            <w:hideMark/>
          </w:tcPr>
          <w:p w14:paraId="07E963D2"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N/A</w:t>
            </w:r>
          </w:p>
        </w:tc>
        <w:tc>
          <w:tcPr>
            <w:tcW w:w="2339" w:type="dxa"/>
            <w:tcBorders>
              <w:top w:val="nil"/>
              <w:left w:val="nil"/>
              <w:bottom w:val="single" w:sz="4" w:space="0" w:color="auto"/>
              <w:right w:val="single" w:sz="4" w:space="0" w:color="auto"/>
            </w:tcBorders>
            <w:shd w:val="clear" w:color="auto" w:fill="auto"/>
            <w:noWrap/>
            <w:vAlign w:val="bottom"/>
            <w:hideMark/>
          </w:tcPr>
          <w:p w14:paraId="1FA717AD"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N/A</w:t>
            </w:r>
          </w:p>
        </w:tc>
        <w:tc>
          <w:tcPr>
            <w:tcW w:w="1120" w:type="dxa"/>
            <w:tcBorders>
              <w:top w:val="nil"/>
              <w:left w:val="nil"/>
              <w:bottom w:val="single" w:sz="4" w:space="0" w:color="auto"/>
              <w:right w:val="single" w:sz="4" w:space="0" w:color="auto"/>
            </w:tcBorders>
            <w:shd w:val="clear" w:color="auto" w:fill="auto"/>
            <w:noWrap/>
            <w:vAlign w:val="bottom"/>
            <w:hideMark/>
          </w:tcPr>
          <w:p w14:paraId="68441E03" w14:textId="77777777" w:rsidR="002E26B0" w:rsidRPr="00E04686" w:rsidRDefault="002E26B0" w:rsidP="002E26B0">
            <w:pPr>
              <w:spacing w:after="0" w:line="240" w:lineRule="auto"/>
              <w:jc w:val="right"/>
              <w:rPr>
                <w:rFonts w:ascii="Calibri" w:eastAsia="Times New Roman" w:hAnsi="Calibri" w:cs="Calibri"/>
                <w:color w:val="000000"/>
                <w:sz w:val="18"/>
                <w:szCs w:val="18"/>
              </w:rPr>
            </w:pPr>
            <w:r w:rsidRPr="00E04686">
              <w:rPr>
                <w:rFonts w:ascii="Calibri" w:eastAsia="Times New Roman" w:hAnsi="Calibri" w:cs="Calibri"/>
                <w:color w:val="000000"/>
                <w:sz w:val="18"/>
                <w:szCs w:val="18"/>
              </w:rPr>
              <w:t>5</w:t>
            </w:r>
          </w:p>
        </w:tc>
      </w:tr>
      <w:tr w:rsidR="002E26B0" w:rsidRPr="00E04686" w14:paraId="67348ECB" w14:textId="77777777" w:rsidTr="002E26B0">
        <w:trPr>
          <w:trHeight w:val="49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7707AB6A" w14:textId="3B96F4D0"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Morrison et al 2020</w:t>
            </w:r>
            <w:r>
              <w:rPr>
                <w:rFonts w:ascii="Calibri" w:eastAsia="Times New Roman" w:hAnsi="Calibri" w:cs="Calibri"/>
                <w:color w:val="000000"/>
                <w:sz w:val="18"/>
                <w:szCs w:val="18"/>
              </w:rPr>
              <w:fldChar w:fldCharType="begin"/>
            </w:r>
            <w:r>
              <w:rPr>
                <w:rFonts w:ascii="Calibri" w:eastAsia="Times New Roman" w:hAnsi="Calibri" w:cs="Calibri"/>
                <w:color w:val="000000"/>
                <w:sz w:val="18"/>
                <w:szCs w:val="18"/>
              </w:rPr>
              <w:instrText xml:space="preserve"> ADDIN EN.CITE &lt;EndNote&gt;&lt;Cite&gt;&lt;Author&gt;Morrison&lt;/Author&gt;&lt;Year&gt;2020&lt;/Year&gt;&lt;RecNum&gt;59&lt;/RecNum&gt;&lt;DisplayText&gt;&lt;style face="superscript"&gt;42&lt;/style&gt;&lt;/DisplayText&gt;&lt;record&gt;&lt;rec-number&gt;59&lt;/rec-number&gt;&lt;foreign-keys&gt;&lt;key app="EN" db-id="fx92pt25dt2p9qetwroxwp9u9d9vtxv0ze9r" timestamp="1652353521"&gt;59&lt;/key&gt;&lt;/foreign-keys&gt;&lt;ref-type name="Journal Article"&gt;17&lt;/ref-type&gt;&lt;contributors&gt;&lt;authors&gt;&lt;author&gt;Morrison, Daniel R.&lt;/author&gt;&lt;author&gt;Gentile, Christopher&lt;/author&gt;&lt;author&gt;McCammon, Susan&lt;/author&gt;&lt;author&gt;Buczek, Erin&lt;/author&gt;&lt;/authors&gt;&lt;/contributors&gt;&lt;titles&gt;&lt;title&gt;Head and neck oncologic surgery in the COVID-19 pandemic: Our experience in a deep south tertiary care center&lt;/title&gt;&lt;secondary-title&gt;Head and Neck-Journal for the Sciences and Specialties of the Head and Neck&lt;/secondary-title&gt;&lt;/titles&gt;&lt;periodical&gt;&lt;full-title&gt;Head and Neck-Journal for the Sciences and Specialties of the Head and Neck&lt;/full-title&gt;&lt;/periodical&gt;&lt;pages&gt;1471-1476&lt;/pages&gt;&lt;volume&gt;42&lt;/volume&gt;&lt;number&gt;7&lt;/number&gt;&lt;dates&gt;&lt;year&gt;2020&lt;/year&gt;&lt;pub-dates&gt;&lt;date&gt;Jul&lt;/date&gt;&lt;/pub-dates&gt;&lt;/dates&gt;&lt;isbn&gt;1043-3074&lt;/isbn&gt;&lt;accession-num&gt;WOS:000533672200001&lt;/accession-num&gt;&lt;urls&gt;&lt;related-urls&gt;&lt;url&gt;&amp;lt;Go to ISI&amp;gt;://WOS:000533672200001&lt;/url&gt;&lt;url&gt;https://www.ncbi.nlm.nih.gov/pmc/articles/PMC7276746/pdf/HED-9999-na.pdf&lt;/url&gt;&lt;/related-urls&gt;&lt;/urls&gt;&lt;electronic-resource-num&gt;10.1002/hed.26262&lt;/electronic-resource-num&gt;&lt;/record&gt;&lt;/Cite&gt;&lt;/EndNote&gt;</w:instrText>
            </w:r>
            <w:r>
              <w:rPr>
                <w:rFonts w:ascii="Calibri" w:eastAsia="Times New Roman" w:hAnsi="Calibri" w:cs="Calibri"/>
                <w:color w:val="000000"/>
                <w:sz w:val="18"/>
                <w:szCs w:val="18"/>
              </w:rPr>
              <w:fldChar w:fldCharType="separate"/>
            </w:r>
            <w:r w:rsidRPr="002E26B0">
              <w:rPr>
                <w:rFonts w:ascii="Calibri" w:eastAsia="Times New Roman" w:hAnsi="Calibri" w:cs="Calibri"/>
                <w:noProof/>
                <w:color w:val="000000"/>
                <w:sz w:val="18"/>
                <w:szCs w:val="18"/>
                <w:vertAlign w:val="superscript"/>
              </w:rPr>
              <w:t>42</w:t>
            </w:r>
            <w:r>
              <w:rPr>
                <w:rFonts w:ascii="Calibri" w:eastAsia="Times New Roman" w:hAnsi="Calibri" w:cs="Calibri"/>
                <w:color w:val="000000"/>
                <w:sz w:val="18"/>
                <w:szCs w:val="18"/>
              </w:rPr>
              <w:fldChar w:fldCharType="end"/>
            </w:r>
          </w:p>
        </w:tc>
        <w:tc>
          <w:tcPr>
            <w:tcW w:w="1116" w:type="dxa"/>
            <w:tcBorders>
              <w:top w:val="nil"/>
              <w:left w:val="nil"/>
              <w:bottom w:val="single" w:sz="4" w:space="0" w:color="auto"/>
              <w:right w:val="single" w:sz="4" w:space="0" w:color="auto"/>
            </w:tcBorders>
            <w:shd w:val="clear" w:color="auto" w:fill="auto"/>
            <w:noWrap/>
            <w:vAlign w:val="bottom"/>
            <w:hideMark/>
          </w:tcPr>
          <w:p w14:paraId="7C480A19"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USA</w:t>
            </w:r>
          </w:p>
        </w:tc>
        <w:tc>
          <w:tcPr>
            <w:tcW w:w="2700" w:type="dxa"/>
            <w:tcBorders>
              <w:top w:val="nil"/>
              <w:left w:val="nil"/>
              <w:bottom w:val="single" w:sz="4" w:space="0" w:color="auto"/>
              <w:right w:val="single" w:sz="4" w:space="0" w:color="auto"/>
            </w:tcBorders>
            <w:shd w:val="clear" w:color="auto" w:fill="auto"/>
            <w:vAlign w:val="bottom"/>
            <w:hideMark/>
          </w:tcPr>
          <w:p w14:paraId="72B86660"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 xml:space="preserve">March 2019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April 2019</w:t>
            </w:r>
            <w:r w:rsidRPr="00E04686">
              <w:rPr>
                <w:rFonts w:ascii="Calibri" w:eastAsia="Times New Roman" w:hAnsi="Calibri" w:cs="Calibri"/>
                <w:color w:val="000000"/>
                <w:sz w:val="18"/>
                <w:szCs w:val="18"/>
              </w:rPr>
              <w:br/>
              <w:t xml:space="preserve">March 2020 </w:t>
            </w:r>
            <w:r>
              <w:rPr>
                <w:rFonts w:ascii="Calibri" w:eastAsia="Times New Roman" w:hAnsi="Calibri" w:cs="Calibri"/>
                <w:color w:val="000000"/>
                <w:sz w:val="18"/>
                <w:szCs w:val="18"/>
              </w:rPr>
              <w:t>–</w:t>
            </w:r>
            <w:r w:rsidRPr="00E04686">
              <w:rPr>
                <w:rFonts w:ascii="Calibri" w:eastAsia="Times New Roman" w:hAnsi="Calibri" w:cs="Calibri"/>
                <w:color w:val="000000"/>
                <w:sz w:val="18"/>
                <w:szCs w:val="18"/>
              </w:rPr>
              <w:t xml:space="preserve"> April 2020</w:t>
            </w:r>
          </w:p>
        </w:tc>
        <w:tc>
          <w:tcPr>
            <w:tcW w:w="829" w:type="dxa"/>
            <w:tcBorders>
              <w:top w:val="nil"/>
              <w:left w:val="nil"/>
              <w:bottom w:val="single" w:sz="4" w:space="0" w:color="auto"/>
              <w:right w:val="single" w:sz="4" w:space="0" w:color="auto"/>
            </w:tcBorders>
            <w:shd w:val="clear" w:color="auto" w:fill="auto"/>
            <w:noWrap/>
            <w:vAlign w:val="bottom"/>
            <w:hideMark/>
          </w:tcPr>
          <w:p w14:paraId="273C7679"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N/A</w:t>
            </w:r>
          </w:p>
        </w:tc>
        <w:tc>
          <w:tcPr>
            <w:tcW w:w="1609" w:type="dxa"/>
            <w:tcBorders>
              <w:top w:val="nil"/>
              <w:left w:val="nil"/>
              <w:bottom w:val="single" w:sz="4" w:space="0" w:color="auto"/>
              <w:right w:val="single" w:sz="4" w:space="0" w:color="auto"/>
            </w:tcBorders>
            <w:shd w:val="clear" w:color="auto" w:fill="auto"/>
            <w:noWrap/>
            <w:vAlign w:val="bottom"/>
            <w:hideMark/>
          </w:tcPr>
          <w:p w14:paraId="5599D4B3"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N/A</w:t>
            </w:r>
          </w:p>
        </w:tc>
        <w:tc>
          <w:tcPr>
            <w:tcW w:w="2339" w:type="dxa"/>
            <w:tcBorders>
              <w:top w:val="nil"/>
              <w:left w:val="nil"/>
              <w:bottom w:val="single" w:sz="4" w:space="0" w:color="auto"/>
              <w:right w:val="single" w:sz="4" w:space="0" w:color="auto"/>
            </w:tcBorders>
            <w:shd w:val="clear" w:color="auto" w:fill="auto"/>
            <w:noWrap/>
            <w:vAlign w:val="bottom"/>
            <w:hideMark/>
          </w:tcPr>
          <w:p w14:paraId="0981C194" w14:textId="77777777" w:rsidR="002E26B0" w:rsidRPr="00E04686" w:rsidRDefault="002E26B0" w:rsidP="002E26B0">
            <w:pPr>
              <w:spacing w:after="0" w:line="240" w:lineRule="auto"/>
              <w:rPr>
                <w:rFonts w:ascii="Calibri" w:eastAsia="Times New Roman" w:hAnsi="Calibri" w:cs="Calibri"/>
                <w:color w:val="000000"/>
                <w:sz w:val="18"/>
                <w:szCs w:val="18"/>
              </w:rPr>
            </w:pPr>
            <w:r w:rsidRPr="00E04686">
              <w:rPr>
                <w:rFonts w:ascii="Calibri" w:eastAsia="Times New Roman" w:hAnsi="Calibri" w:cs="Calibri"/>
                <w:color w:val="000000"/>
                <w:sz w:val="18"/>
                <w:szCs w:val="18"/>
              </w:rPr>
              <w:t>N/A</w:t>
            </w:r>
          </w:p>
        </w:tc>
        <w:tc>
          <w:tcPr>
            <w:tcW w:w="1120" w:type="dxa"/>
            <w:tcBorders>
              <w:top w:val="nil"/>
              <w:left w:val="nil"/>
              <w:bottom w:val="single" w:sz="4" w:space="0" w:color="auto"/>
              <w:right w:val="single" w:sz="4" w:space="0" w:color="auto"/>
            </w:tcBorders>
            <w:shd w:val="clear" w:color="auto" w:fill="auto"/>
            <w:noWrap/>
            <w:vAlign w:val="bottom"/>
            <w:hideMark/>
          </w:tcPr>
          <w:p w14:paraId="51EC097B" w14:textId="77777777" w:rsidR="002E26B0" w:rsidRPr="00E04686" w:rsidRDefault="002E26B0" w:rsidP="002E26B0">
            <w:pPr>
              <w:spacing w:after="0" w:line="240" w:lineRule="auto"/>
              <w:jc w:val="right"/>
              <w:rPr>
                <w:rFonts w:ascii="Calibri" w:eastAsia="Times New Roman" w:hAnsi="Calibri" w:cs="Calibri"/>
                <w:color w:val="000000"/>
                <w:sz w:val="18"/>
                <w:szCs w:val="18"/>
              </w:rPr>
            </w:pPr>
            <w:r w:rsidRPr="00E04686">
              <w:rPr>
                <w:rFonts w:ascii="Calibri" w:eastAsia="Times New Roman" w:hAnsi="Calibri" w:cs="Calibri"/>
                <w:color w:val="000000"/>
                <w:sz w:val="18"/>
                <w:szCs w:val="18"/>
              </w:rPr>
              <w:t>4</w:t>
            </w:r>
          </w:p>
        </w:tc>
      </w:tr>
    </w:tbl>
    <w:p w14:paraId="617853C0" w14:textId="4F2772B4" w:rsidR="005E1EA3" w:rsidRDefault="005E1EA3" w:rsidP="005E1EA3">
      <w:pPr>
        <w:ind w:left="142"/>
      </w:pPr>
      <w:r>
        <w:t>N/a – data not provided</w:t>
      </w:r>
    </w:p>
    <w:p w14:paraId="6031D3A0" w14:textId="77777777" w:rsidR="005E1EA3" w:rsidRDefault="005E1EA3" w:rsidP="005E1EA3">
      <w:pPr>
        <w:ind w:left="142"/>
        <w:rPr>
          <w:rFonts w:ascii="Calibri" w:eastAsia="Times New Roman" w:hAnsi="Calibri" w:cs="Calibri"/>
          <w:color w:val="000000"/>
        </w:rPr>
      </w:pPr>
      <w:r w:rsidRPr="00E04686">
        <w:rPr>
          <w:rFonts w:ascii="Calibri" w:eastAsia="Times New Roman" w:hAnsi="Calibri" w:cs="Calibri"/>
          <w:color w:val="000000"/>
        </w:rPr>
        <w:t>*average of preceding years</w:t>
      </w:r>
    </w:p>
    <w:p w14:paraId="72908A06" w14:textId="77777777" w:rsidR="005E1EA3" w:rsidRPr="00E04686" w:rsidRDefault="005E1EA3" w:rsidP="005E1EA3">
      <w:pPr>
        <w:ind w:left="142"/>
      </w:pPr>
      <w:r>
        <w:rPr>
          <w:rFonts w:ascii="Calibri" w:eastAsia="Times New Roman" w:hAnsi="Calibri" w:cs="Calibri"/>
          <w:color w:val="000000"/>
        </w:rPr>
        <w:t>*</w:t>
      </w:r>
      <w:r w:rsidRPr="00E04686">
        <w:rPr>
          <w:rFonts w:ascii="Calibri" w:eastAsia="Times New Roman" w:hAnsi="Calibri" w:cs="Calibri"/>
          <w:color w:val="000000"/>
        </w:rPr>
        <w:t>*(IQR)</w:t>
      </w:r>
    </w:p>
    <w:p w14:paraId="3A7CD376" w14:textId="77777777" w:rsidR="005E1EA3" w:rsidRDefault="005E1EA3" w:rsidP="005E1EA3">
      <w:pPr>
        <w:ind w:left="284"/>
        <w:rPr>
          <w:i/>
          <w:iCs/>
        </w:rPr>
      </w:pPr>
      <w:r>
        <w:rPr>
          <w:b/>
          <w:bCs/>
          <w:i/>
          <w:iCs/>
        </w:rPr>
        <w:t xml:space="preserve">Table 2 </w:t>
      </w:r>
      <w:r w:rsidRPr="001921C2">
        <w:rPr>
          <w:i/>
          <w:iCs/>
        </w:rPr>
        <w:t xml:space="preserve">Pooled Meta-Analysis Outcomes </w:t>
      </w:r>
    </w:p>
    <w:tbl>
      <w:tblPr>
        <w:tblW w:w="10850" w:type="dxa"/>
        <w:tblInd w:w="-922" w:type="dxa"/>
        <w:tblLook w:val="04A0" w:firstRow="1" w:lastRow="0" w:firstColumn="1" w:lastColumn="0" w:noHBand="0" w:noVBand="1"/>
      </w:tblPr>
      <w:tblGrid>
        <w:gridCol w:w="1780"/>
        <w:gridCol w:w="965"/>
        <w:gridCol w:w="965"/>
        <w:gridCol w:w="1160"/>
        <w:gridCol w:w="1180"/>
        <w:gridCol w:w="960"/>
        <w:gridCol w:w="960"/>
        <w:gridCol w:w="960"/>
        <w:gridCol w:w="960"/>
        <w:gridCol w:w="960"/>
      </w:tblGrid>
      <w:tr w:rsidR="005E1EA3" w:rsidRPr="001A1272" w14:paraId="5466CC34" w14:textId="77777777" w:rsidTr="007A7A1D">
        <w:trPr>
          <w:trHeight w:val="1500"/>
        </w:trPr>
        <w:tc>
          <w:tcPr>
            <w:tcW w:w="17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C933E7" w14:textId="77777777" w:rsidR="005E1EA3" w:rsidRPr="00B759AB" w:rsidRDefault="005E1EA3" w:rsidP="007A7A1D">
            <w:pPr>
              <w:spacing w:after="0" w:line="240" w:lineRule="auto"/>
              <w:rPr>
                <w:rFonts w:ascii="Calibri" w:eastAsia="Times New Roman" w:hAnsi="Calibri" w:cs="Calibri"/>
                <w:b/>
                <w:bCs/>
                <w:color w:val="000000"/>
              </w:rPr>
            </w:pPr>
            <w:r w:rsidRPr="00B759AB">
              <w:rPr>
                <w:rFonts w:ascii="Calibri" w:eastAsia="Times New Roman" w:hAnsi="Calibri" w:cs="Calibri"/>
                <w:b/>
                <w:bCs/>
                <w:color w:val="000000"/>
              </w:rPr>
              <w:t>Outcome</w:t>
            </w:r>
          </w:p>
        </w:tc>
        <w:tc>
          <w:tcPr>
            <w:tcW w:w="965" w:type="dxa"/>
            <w:tcBorders>
              <w:top w:val="single" w:sz="4" w:space="0" w:color="auto"/>
              <w:left w:val="nil"/>
              <w:bottom w:val="single" w:sz="4" w:space="0" w:color="auto"/>
              <w:right w:val="single" w:sz="4" w:space="0" w:color="auto"/>
            </w:tcBorders>
            <w:shd w:val="clear" w:color="auto" w:fill="auto"/>
            <w:vAlign w:val="bottom"/>
            <w:hideMark/>
          </w:tcPr>
          <w:p w14:paraId="7ED8FD2E" w14:textId="77777777" w:rsidR="005E1EA3" w:rsidRPr="00B759AB" w:rsidRDefault="005E1EA3" w:rsidP="007A7A1D">
            <w:pPr>
              <w:spacing w:after="0" w:line="240" w:lineRule="auto"/>
              <w:rPr>
                <w:rFonts w:ascii="Calibri" w:eastAsia="Times New Roman" w:hAnsi="Calibri" w:cs="Calibri"/>
                <w:b/>
                <w:bCs/>
                <w:color w:val="000000"/>
              </w:rPr>
            </w:pPr>
            <w:r w:rsidRPr="00B759AB">
              <w:rPr>
                <w:rFonts w:ascii="Calibri" w:eastAsia="Times New Roman" w:hAnsi="Calibri" w:cs="Calibri"/>
                <w:b/>
                <w:bCs/>
                <w:color w:val="000000"/>
              </w:rPr>
              <w:t>Number of Studies</w:t>
            </w:r>
          </w:p>
        </w:tc>
        <w:tc>
          <w:tcPr>
            <w:tcW w:w="965" w:type="dxa"/>
            <w:tcBorders>
              <w:top w:val="single" w:sz="4" w:space="0" w:color="auto"/>
              <w:left w:val="nil"/>
              <w:bottom w:val="single" w:sz="4" w:space="0" w:color="auto"/>
              <w:right w:val="single" w:sz="4" w:space="0" w:color="auto"/>
            </w:tcBorders>
            <w:shd w:val="clear" w:color="auto" w:fill="auto"/>
            <w:vAlign w:val="bottom"/>
            <w:hideMark/>
          </w:tcPr>
          <w:p w14:paraId="6575CCDD" w14:textId="77777777" w:rsidR="005E1EA3" w:rsidRPr="00B759AB" w:rsidRDefault="005E1EA3" w:rsidP="007A7A1D">
            <w:pPr>
              <w:spacing w:after="0" w:line="240" w:lineRule="auto"/>
              <w:rPr>
                <w:rFonts w:ascii="Calibri" w:eastAsia="Times New Roman" w:hAnsi="Calibri" w:cs="Calibri"/>
                <w:b/>
                <w:bCs/>
                <w:color w:val="000000"/>
              </w:rPr>
            </w:pPr>
            <w:r w:rsidRPr="00B759AB">
              <w:rPr>
                <w:rFonts w:ascii="Calibri" w:eastAsia="Times New Roman" w:hAnsi="Calibri" w:cs="Calibri"/>
                <w:b/>
                <w:bCs/>
                <w:color w:val="000000"/>
              </w:rPr>
              <w:t>Total Number of Patients</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14:paraId="73411D90" w14:textId="77777777" w:rsidR="005E1EA3" w:rsidRDefault="005E1EA3" w:rsidP="007A7A1D">
            <w:pPr>
              <w:spacing w:after="0" w:line="240" w:lineRule="auto"/>
              <w:rPr>
                <w:rFonts w:ascii="Calibri" w:eastAsia="Times New Roman" w:hAnsi="Calibri" w:cs="Calibri"/>
                <w:b/>
                <w:bCs/>
                <w:color w:val="000000"/>
              </w:rPr>
            </w:pPr>
            <w:r w:rsidRPr="00B759AB">
              <w:rPr>
                <w:rFonts w:ascii="Calibri" w:eastAsia="Times New Roman" w:hAnsi="Calibri" w:cs="Calibri"/>
                <w:b/>
                <w:bCs/>
                <w:color w:val="000000"/>
              </w:rPr>
              <w:t xml:space="preserve">Patients in Pre-Pandemic Cohort </w:t>
            </w:r>
          </w:p>
          <w:p w14:paraId="24181101" w14:textId="77777777" w:rsidR="005E1EA3" w:rsidRPr="00B759AB" w:rsidRDefault="005E1EA3" w:rsidP="007A7A1D">
            <w:pPr>
              <w:spacing w:after="0" w:line="240" w:lineRule="auto"/>
              <w:rPr>
                <w:rFonts w:ascii="Calibri" w:eastAsia="Times New Roman" w:hAnsi="Calibri" w:cs="Calibri"/>
                <w:b/>
                <w:bCs/>
                <w:color w:val="000000"/>
              </w:rPr>
            </w:pPr>
            <w:r w:rsidRPr="00B759AB">
              <w:rPr>
                <w:rFonts w:ascii="Calibri" w:eastAsia="Times New Roman" w:hAnsi="Calibri" w:cs="Calibri"/>
                <w:b/>
                <w:bCs/>
                <w:color w:val="000000"/>
              </w:rPr>
              <w:t>n</w:t>
            </w:r>
            <w:r>
              <w:rPr>
                <w:rFonts w:ascii="Calibri" w:eastAsia="Times New Roman" w:hAnsi="Calibri" w:cs="Calibri"/>
                <w:b/>
                <w:bCs/>
                <w:color w:val="000000"/>
              </w:rPr>
              <w:t xml:space="preserve"> </w:t>
            </w:r>
            <w:r w:rsidRPr="00B759AB">
              <w:rPr>
                <w:rFonts w:ascii="Calibri" w:eastAsia="Times New Roman" w:hAnsi="Calibri" w:cs="Calibri"/>
                <w:b/>
                <w:bCs/>
                <w:color w:val="000000"/>
              </w:rPr>
              <w:t>(%)</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14:paraId="4A511839" w14:textId="77777777" w:rsidR="005E1EA3" w:rsidRDefault="005E1EA3" w:rsidP="007A7A1D">
            <w:pPr>
              <w:spacing w:after="0" w:line="240" w:lineRule="auto"/>
              <w:rPr>
                <w:rFonts w:ascii="Calibri" w:eastAsia="Times New Roman" w:hAnsi="Calibri" w:cs="Calibri"/>
                <w:b/>
                <w:bCs/>
                <w:color w:val="000000"/>
              </w:rPr>
            </w:pPr>
            <w:r w:rsidRPr="00B759AB">
              <w:rPr>
                <w:rFonts w:ascii="Calibri" w:eastAsia="Times New Roman" w:hAnsi="Calibri" w:cs="Calibri"/>
                <w:b/>
                <w:bCs/>
                <w:color w:val="000000"/>
              </w:rPr>
              <w:t xml:space="preserve">Patients in Pandemic Cohort </w:t>
            </w:r>
          </w:p>
          <w:p w14:paraId="241B19C7" w14:textId="77777777" w:rsidR="005E1EA3" w:rsidRPr="00B759AB" w:rsidRDefault="005E1EA3" w:rsidP="007A7A1D">
            <w:pPr>
              <w:spacing w:after="0" w:line="240" w:lineRule="auto"/>
              <w:rPr>
                <w:rFonts w:ascii="Calibri" w:eastAsia="Times New Roman" w:hAnsi="Calibri" w:cs="Calibri"/>
                <w:b/>
                <w:bCs/>
                <w:color w:val="000000"/>
              </w:rPr>
            </w:pPr>
            <w:r>
              <w:rPr>
                <w:rFonts w:ascii="Calibri" w:eastAsia="Times New Roman" w:hAnsi="Calibri" w:cs="Calibri"/>
                <w:b/>
                <w:bCs/>
                <w:color w:val="000000"/>
              </w:rPr>
              <w:t xml:space="preserve">n </w:t>
            </w:r>
            <w:r w:rsidRPr="00B759AB">
              <w:rPr>
                <w:rFonts w:ascii="Calibri" w:eastAsia="Times New Roman" w:hAnsi="Calibri" w:cs="Calibri"/>
                <w:b/>
                <w:bCs/>
                <w:color w:val="000000"/>
              </w:rPr>
              <w:t>(%)</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3EB89D51" w14:textId="77777777" w:rsidR="005E1EA3" w:rsidRPr="00B759AB" w:rsidRDefault="005E1EA3" w:rsidP="007A7A1D">
            <w:pPr>
              <w:spacing w:after="0" w:line="240" w:lineRule="auto"/>
              <w:rPr>
                <w:rFonts w:ascii="Calibri" w:eastAsia="Times New Roman" w:hAnsi="Calibri" w:cs="Calibri"/>
                <w:b/>
                <w:bCs/>
                <w:color w:val="000000"/>
              </w:rPr>
            </w:pPr>
            <w:r w:rsidRPr="00B759AB">
              <w:rPr>
                <w:rFonts w:ascii="Calibri" w:eastAsia="Times New Roman" w:hAnsi="Calibri" w:cs="Calibri"/>
                <w:b/>
                <w:bCs/>
                <w:color w:val="000000"/>
              </w:rPr>
              <w:t>OR</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4B7804D7" w14:textId="77777777" w:rsidR="005E1EA3" w:rsidRPr="00B759AB" w:rsidRDefault="005E1EA3" w:rsidP="007A7A1D">
            <w:pPr>
              <w:spacing w:after="0" w:line="240" w:lineRule="auto"/>
              <w:rPr>
                <w:rFonts w:ascii="Calibri" w:eastAsia="Times New Roman" w:hAnsi="Calibri" w:cs="Calibri"/>
                <w:b/>
                <w:bCs/>
                <w:color w:val="000000"/>
              </w:rPr>
            </w:pPr>
            <w:r w:rsidRPr="00B759AB">
              <w:rPr>
                <w:rFonts w:ascii="Calibri" w:eastAsia="Times New Roman" w:hAnsi="Calibri" w:cs="Calibri"/>
                <w:b/>
                <w:bCs/>
                <w:color w:val="000000"/>
              </w:rPr>
              <w:t>95% CI</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565E92D5" w14:textId="77777777" w:rsidR="005E1EA3" w:rsidRPr="00B759AB" w:rsidRDefault="005E1EA3" w:rsidP="007A7A1D">
            <w:pPr>
              <w:spacing w:after="0" w:line="240" w:lineRule="auto"/>
              <w:rPr>
                <w:rFonts w:ascii="Calibri" w:eastAsia="Times New Roman" w:hAnsi="Calibri" w:cs="Calibri"/>
                <w:b/>
                <w:bCs/>
                <w:color w:val="000000"/>
              </w:rPr>
            </w:pPr>
            <w:r w:rsidRPr="00B759AB">
              <w:rPr>
                <w:rFonts w:ascii="Calibri" w:eastAsia="Times New Roman" w:hAnsi="Calibri" w:cs="Calibri"/>
                <w:b/>
                <w:bCs/>
                <w:color w:val="000000"/>
              </w:rPr>
              <w:t>Overall Effect P-Value</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0533D059" w14:textId="77777777" w:rsidR="005E1EA3" w:rsidRPr="00B759AB" w:rsidRDefault="005E1EA3" w:rsidP="007A7A1D">
            <w:pPr>
              <w:spacing w:after="0" w:line="240" w:lineRule="auto"/>
              <w:rPr>
                <w:rFonts w:ascii="Calibri" w:eastAsia="Times New Roman" w:hAnsi="Calibri" w:cs="Calibri"/>
                <w:b/>
                <w:bCs/>
                <w:color w:val="000000"/>
              </w:rPr>
            </w:pPr>
            <w:r w:rsidRPr="00B759AB">
              <w:rPr>
                <w:rFonts w:ascii="Calibri" w:eastAsia="Times New Roman" w:hAnsi="Calibri" w:cs="Calibri"/>
                <w:b/>
                <w:bCs/>
                <w:color w:val="000000"/>
              </w:rPr>
              <w:t>I</w:t>
            </w:r>
            <w:r w:rsidRPr="00B759AB">
              <w:rPr>
                <w:rFonts w:ascii="Calibri" w:eastAsia="Times New Roman" w:hAnsi="Calibri" w:cs="Calibri"/>
                <w:b/>
                <w:bCs/>
                <w:color w:val="000000"/>
                <w:vertAlign w:val="superscript"/>
              </w:rPr>
              <w:t>2</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2FCC8714" w14:textId="77777777" w:rsidR="005E1EA3" w:rsidRPr="00B759AB" w:rsidRDefault="005E1EA3" w:rsidP="007A7A1D">
            <w:pPr>
              <w:spacing w:after="0" w:line="240" w:lineRule="auto"/>
              <w:rPr>
                <w:rFonts w:ascii="Calibri" w:eastAsia="Times New Roman" w:hAnsi="Calibri" w:cs="Calibri"/>
                <w:b/>
                <w:bCs/>
                <w:color w:val="000000"/>
              </w:rPr>
            </w:pPr>
            <w:r w:rsidRPr="00B759AB">
              <w:rPr>
                <w:rFonts w:ascii="Calibri" w:eastAsia="Times New Roman" w:hAnsi="Calibri" w:cs="Calibri"/>
                <w:b/>
                <w:bCs/>
                <w:color w:val="000000"/>
              </w:rPr>
              <w:t>I</w:t>
            </w:r>
            <w:r w:rsidRPr="00B759AB">
              <w:rPr>
                <w:rFonts w:ascii="Calibri" w:eastAsia="Times New Roman" w:hAnsi="Calibri" w:cs="Calibri"/>
                <w:b/>
                <w:bCs/>
                <w:color w:val="000000"/>
                <w:vertAlign w:val="superscript"/>
              </w:rPr>
              <w:t xml:space="preserve">2 </w:t>
            </w:r>
            <w:r w:rsidRPr="00B759AB">
              <w:rPr>
                <w:rFonts w:ascii="Calibri" w:eastAsia="Times New Roman" w:hAnsi="Calibri" w:cs="Calibri"/>
                <w:b/>
                <w:bCs/>
                <w:color w:val="000000"/>
              </w:rPr>
              <w:t>p-value</w:t>
            </w:r>
          </w:p>
        </w:tc>
      </w:tr>
      <w:tr w:rsidR="005E1EA3" w:rsidRPr="001A1272" w14:paraId="5E6CA1F3" w14:textId="77777777" w:rsidTr="007A7A1D">
        <w:trPr>
          <w:trHeight w:val="300"/>
        </w:trPr>
        <w:tc>
          <w:tcPr>
            <w:tcW w:w="10850" w:type="dxa"/>
            <w:gridSpan w:val="10"/>
            <w:tcBorders>
              <w:top w:val="single" w:sz="4" w:space="0" w:color="auto"/>
              <w:left w:val="single" w:sz="4" w:space="0" w:color="auto"/>
              <w:bottom w:val="single" w:sz="4" w:space="0" w:color="auto"/>
              <w:right w:val="single" w:sz="4" w:space="0" w:color="auto"/>
            </w:tcBorders>
            <w:shd w:val="clear" w:color="auto" w:fill="auto"/>
            <w:vAlign w:val="bottom"/>
            <w:hideMark/>
          </w:tcPr>
          <w:p w14:paraId="06B4BABD" w14:textId="77777777" w:rsidR="005E1EA3" w:rsidRPr="00B759AB" w:rsidRDefault="005E1EA3" w:rsidP="007A7A1D">
            <w:pPr>
              <w:spacing w:after="0" w:line="240" w:lineRule="auto"/>
              <w:jc w:val="center"/>
              <w:rPr>
                <w:rFonts w:ascii="Calibri" w:eastAsia="Times New Roman" w:hAnsi="Calibri" w:cs="Calibri"/>
                <w:b/>
                <w:bCs/>
                <w:color w:val="000000"/>
              </w:rPr>
            </w:pPr>
            <w:r w:rsidRPr="00B759AB">
              <w:rPr>
                <w:rFonts w:ascii="Calibri" w:eastAsia="Times New Roman" w:hAnsi="Calibri" w:cs="Calibri"/>
                <w:b/>
                <w:bCs/>
                <w:color w:val="000000"/>
              </w:rPr>
              <w:t>TNM Stage</w:t>
            </w:r>
          </w:p>
        </w:tc>
      </w:tr>
      <w:tr w:rsidR="005E1EA3" w:rsidRPr="001A1272" w14:paraId="2AAC95F9" w14:textId="77777777" w:rsidTr="007A7A1D">
        <w:trPr>
          <w:trHeight w:val="300"/>
        </w:trPr>
        <w:tc>
          <w:tcPr>
            <w:tcW w:w="1780" w:type="dxa"/>
            <w:tcBorders>
              <w:top w:val="nil"/>
              <w:left w:val="single" w:sz="4" w:space="0" w:color="auto"/>
              <w:bottom w:val="single" w:sz="4" w:space="0" w:color="auto"/>
              <w:right w:val="single" w:sz="4" w:space="0" w:color="auto"/>
            </w:tcBorders>
            <w:shd w:val="clear" w:color="auto" w:fill="auto"/>
            <w:noWrap/>
            <w:vAlign w:val="bottom"/>
            <w:hideMark/>
          </w:tcPr>
          <w:p w14:paraId="088DD773" w14:textId="77777777" w:rsidR="005E1EA3" w:rsidRPr="001A1272" w:rsidRDefault="005E1EA3" w:rsidP="007A7A1D">
            <w:pPr>
              <w:spacing w:after="0" w:line="240" w:lineRule="auto"/>
              <w:rPr>
                <w:rFonts w:ascii="Calibri" w:eastAsia="Times New Roman" w:hAnsi="Calibri" w:cs="Calibri"/>
                <w:color w:val="000000"/>
              </w:rPr>
            </w:pPr>
            <w:r w:rsidRPr="001A1272">
              <w:rPr>
                <w:rFonts w:ascii="Calibri" w:eastAsia="Times New Roman" w:hAnsi="Calibri" w:cs="Calibri"/>
                <w:color w:val="000000"/>
              </w:rPr>
              <w:t>T1 and T2</w:t>
            </w:r>
          </w:p>
        </w:tc>
        <w:tc>
          <w:tcPr>
            <w:tcW w:w="965" w:type="dxa"/>
            <w:tcBorders>
              <w:top w:val="nil"/>
              <w:left w:val="nil"/>
              <w:bottom w:val="single" w:sz="4" w:space="0" w:color="auto"/>
              <w:right w:val="single" w:sz="4" w:space="0" w:color="auto"/>
            </w:tcBorders>
            <w:shd w:val="clear" w:color="auto" w:fill="auto"/>
            <w:noWrap/>
            <w:vAlign w:val="bottom"/>
            <w:hideMark/>
          </w:tcPr>
          <w:p w14:paraId="448F0708" w14:textId="77777777" w:rsidR="005E1EA3" w:rsidRPr="001A1272" w:rsidRDefault="005E1EA3" w:rsidP="007A7A1D">
            <w:pPr>
              <w:spacing w:after="0" w:line="240" w:lineRule="auto"/>
              <w:jc w:val="right"/>
              <w:rPr>
                <w:rFonts w:ascii="Calibri" w:eastAsia="Times New Roman" w:hAnsi="Calibri" w:cs="Calibri"/>
                <w:color w:val="000000"/>
              </w:rPr>
            </w:pPr>
            <w:r w:rsidRPr="001A1272">
              <w:rPr>
                <w:rFonts w:ascii="Calibri" w:eastAsia="Times New Roman" w:hAnsi="Calibri" w:cs="Calibri"/>
                <w:color w:val="000000"/>
              </w:rPr>
              <w:t>1</w:t>
            </w:r>
            <w:r>
              <w:rPr>
                <w:rFonts w:ascii="Calibri" w:eastAsia="Times New Roman" w:hAnsi="Calibri" w:cs="Calibri"/>
                <w:color w:val="000000"/>
              </w:rPr>
              <w:t>3</w:t>
            </w:r>
          </w:p>
        </w:tc>
        <w:tc>
          <w:tcPr>
            <w:tcW w:w="965" w:type="dxa"/>
            <w:tcBorders>
              <w:top w:val="nil"/>
              <w:left w:val="nil"/>
              <w:bottom w:val="single" w:sz="4" w:space="0" w:color="auto"/>
              <w:right w:val="single" w:sz="4" w:space="0" w:color="auto"/>
            </w:tcBorders>
            <w:shd w:val="clear" w:color="auto" w:fill="auto"/>
            <w:noWrap/>
            <w:vAlign w:val="bottom"/>
            <w:hideMark/>
          </w:tcPr>
          <w:p w14:paraId="3E0D96D9" w14:textId="77777777" w:rsidR="005E1EA3" w:rsidRPr="001A1272" w:rsidRDefault="005E1EA3" w:rsidP="007A7A1D">
            <w:pPr>
              <w:spacing w:after="0" w:line="240" w:lineRule="auto"/>
              <w:jc w:val="right"/>
              <w:rPr>
                <w:rFonts w:ascii="Calibri" w:eastAsia="Times New Roman" w:hAnsi="Calibri" w:cs="Calibri"/>
                <w:color w:val="000000"/>
              </w:rPr>
            </w:pPr>
            <w:r>
              <w:rPr>
                <w:rFonts w:ascii="Calibri" w:eastAsia="Times New Roman" w:hAnsi="Calibri" w:cs="Calibri"/>
                <w:color w:val="000000"/>
              </w:rPr>
              <w:t>3288</w:t>
            </w:r>
          </w:p>
        </w:tc>
        <w:tc>
          <w:tcPr>
            <w:tcW w:w="1160" w:type="dxa"/>
            <w:tcBorders>
              <w:top w:val="nil"/>
              <w:left w:val="nil"/>
              <w:bottom w:val="single" w:sz="4" w:space="0" w:color="auto"/>
              <w:right w:val="single" w:sz="4" w:space="0" w:color="auto"/>
            </w:tcBorders>
            <w:shd w:val="clear" w:color="auto" w:fill="auto"/>
            <w:noWrap/>
            <w:vAlign w:val="bottom"/>
            <w:hideMark/>
          </w:tcPr>
          <w:p w14:paraId="2A60CD9D" w14:textId="77777777" w:rsidR="005E1EA3" w:rsidRPr="001A1272" w:rsidRDefault="005E1EA3" w:rsidP="007A7A1D">
            <w:pPr>
              <w:spacing w:after="0" w:line="240" w:lineRule="auto"/>
              <w:rPr>
                <w:rFonts w:ascii="Calibri" w:eastAsia="Times New Roman" w:hAnsi="Calibri" w:cs="Calibri"/>
                <w:color w:val="000000"/>
              </w:rPr>
            </w:pPr>
            <w:r>
              <w:rPr>
                <w:rFonts w:ascii="Calibri" w:eastAsia="Times New Roman" w:hAnsi="Calibri" w:cs="Calibri"/>
                <w:color w:val="000000"/>
              </w:rPr>
              <w:t>1005</w:t>
            </w:r>
            <w:r w:rsidRPr="001A1272">
              <w:rPr>
                <w:rFonts w:ascii="Calibri" w:eastAsia="Times New Roman" w:hAnsi="Calibri" w:cs="Calibri"/>
                <w:color w:val="000000"/>
              </w:rPr>
              <w:t xml:space="preserve"> (</w:t>
            </w:r>
            <w:r>
              <w:rPr>
                <w:rFonts w:ascii="Calibri" w:eastAsia="Times New Roman" w:hAnsi="Calibri" w:cs="Calibri"/>
                <w:color w:val="000000"/>
              </w:rPr>
              <w:t>57</w:t>
            </w:r>
            <w:r w:rsidRPr="001A1272">
              <w:rPr>
                <w:rFonts w:ascii="Calibri" w:eastAsia="Times New Roman" w:hAnsi="Calibri" w:cs="Calibri"/>
                <w:color w:val="000000"/>
              </w:rPr>
              <w:t>)</w:t>
            </w:r>
          </w:p>
        </w:tc>
        <w:tc>
          <w:tcPr>
            <w:tcW w:w="1180" w:type="dxa"/>
            <w:tcBorders>
              <w:top w:val="nil"/>
              <w:left w:val="nil"/>
              <w:bottom w:val="single" w:sz="4" w:space="0" w:color="auto"/>
              <w:right w:val="single" w:sz="4" w:space="0" w:color="auto"/>
            </w:tcBorders>
            <w:shd w:val="clear" w:color="auto" w:fill="auto"/>
            <w:noWrap/>
            <w:vAlign w:val="bottom"/>
            <w:hideMark/>
          </w:tcPr>
          <w:p w14:paraId="5EBCBE26" w14:textId="77777777" w:rsidR="005E1EA3" w:rsidRPr="001A1272" w:rsidRDefault="005E1EA3" w:rsidP="007A7A1D">
            <w:pPr>
              <w:spacing w:after="0" w:line="240" w:lineRule="auto"/>
              <w:rPr>
                <w:rFonts w:ascii="Calibri" w:eastAsia="Times New Roman" w:hAnsi="Calibri" w:cs="Calibri"/>
                <w:color w:val="000000"/>
              </w:rPr>
            </w:pPr>
            <w:r>
              <w:rPr>
                <w:rFonts w:ascii="Calibri" w:eastAsia="Times New Roman" w:hAnsi="Calibri" w:cs="Calibri"/>
                <w:color w:val="000000"/>
              </w:rPr>
              <w:t>791</w:t>
            </w:r>
            <w:r w:rsidRPr="001A1272">
              <w:rPr>
                <w:rFonts w:ascii="Calibri" w:eastAsia="Times New Roman" w:hAnsi="Calibri" w:cs="Calibri"/>
                <w:color w:val="000000"/>
              </w:rPr>
              <w:t xml:space="preserve"> (</w:t>
            </w:r>
            <w:r>
              <w:rPr>
                <w:rFonts w:ascii="Calibri" w:eastAsia="Times New Roman" w:hAnsi="Calibri" w:cs="Calibri"/>
                <w:color w:val="000000"/>
              </w:rPr>
              <w:t>51</w:t>
            </w:r>
            <w:r w:rsidRPr="001A1272">
              <w:rPr>
                <w:rFonts w:ascii="Calibri" w:eastAsia="Times New Roman" w:hAnsi="Calibri" w:cs="Calibri"/>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14:paraId="09D7A7E7" w14:textId="77777777" w:rsidR="005E1EA3" w:rsidRPr="001A1272" w:rsidRDefault="005E1EA3" w:rsidP="007A7A1D">
            <w:pPr>
              <w:spacing w:after="0" w:line="240" w:lineRule="auto"/>
              <w:jc w:val="right"/>
              <w:rPr>
                <w:rFonts w:ascii="Calibri" w:eastAsia="Times New Roman" w:hAnsi="Calibri" w:cs="Calibri"/>
                <w:color w:val="000000"/>
              </w:rPr>
            </w:pPr>
            <w:r w:rsidRPr="001A1272">
              <w:rPr>
                <w:rFonts w:ascii="Calibri" w:eastAsia="Times New Roman" w:hAnsi="Calibri" w:cs="Calibri"/>
                <w:color w:val="000000"/>
              </w:rPr>
              <w:t>0.76</w:t>
            </w:r>
          </w:p>
        </w:tc>
        <w:tc>
          <w:tcPr>
            <w:tcW w:w="960" w:type="dxa"/>
            <w:tcBorders>
              <w:top w:val="nil"/>
              <w:left w:val="nil"/>
              <w:bottom w:val="single" w:sz="4" w:space="0" w:color="auto"/>
              <w:right w:val="single" w:sz="4" w:space="0" w:color="auto"/>
            </w:tcBorders>
            <w:shd w:val="clear" w:color="auto" w:fill="auto"/>
            <w:noWrap/>
            <w:vAlign w:val="bottom"/>
            <w:hideMark/>
          </w:tcPr>
          <w:p w14:paraId="3150F234" w14:textId="77777777" w:rsidR="005E1EA3" w:rsidRPr="001A1272" w:rsidRDefault="005E1EA3" w:rsidP="007A7A1D">
            <w:pPr>
              <w:spacing w:after="0" w:line="240" w:lineRule="auto"/>
              <w:rPr>
                <w:rFonts w:ascii="Calibri" w:eastAsia="Times New Roman" w:hAnsi="Calibri" w:cs="Calibri"/>
                <w:color w:val="000000"/>
              </w:rPr>
            </w:pPr>
            <w:r w:rsidRPr="001A1272">
              <w:rPr>
                <w:rFonts w:ascii="Calibri" w:eastAsia="Times New Roman" w:hAnsi="Calibri" w:cs="Calibri"/>
                <w:color w:val="000000"/>
              </w:rPr>
              <w:t>0.62</w:t>
            </w:r>
            <w:r>
              <w:rPr>
                <w:rFonts w:ascii="Calibri" w:eastAsia="Times New Roman" w:hAnsi="Calibri" w:cs="Calibri"/>
                <w:color w:val="000000"/>
              </w:rPr>
              <w:t>–</w:t>
            </w:r>
            <w:r w:rsidRPr="001A1272">
              <w:rPr>
                <w:rFonts w:ascii="Calibri" w:eastAsia="Times New Roman" w:hAnsi="Calibri" w:cs="Calibri"/>
                <w:color w:val="000000"/>
              </w:rPr>
              <w:t>0.9</w:t>
            </w:r>
            <w:r>
              <w:rPr>
                <w:rFonts w:ascii="Calibri" w:eastAsia="Times New Roman" w:hAnsi="Calibri" w:cs="Calibri"/>
                <w:color w:val="000000"/>
              </w:rPr>
              <w:t>4</w:t>
            </w:r>
          </w:p>
        </w:tc>
        <w:tc>
          <w:tcPr>
            <w:tcW w:w="960" w:type="dxa"/>
            <w:tcBorders>
              <w:top w:val="nil"/>
              <w:left w:val="nil"/>
              <w:bottom w:val="single" w:sz="4" w:space="0" w:color="auto"/>
              <w:right w:val="single" w:sz="4" w:space="0" w:color="auto"/>
            </w:tcBorders>
            <w:shd w:val="clear" w:color="auto" w:fill="auto"/>
            <w:noWrap/>
            <w:vAlign w:val="bottom"/>
            <w:hideMark/>
          </w:tcPr>
          <w:p w14:paraId="096891F5" w14:textId="77777777" w:rsidR="005E1EA3" w:rsidRPr="001A1272" w:rsidRDefault="005E1EA3" w:rsidP="007A7A1D">
            <w:pPr>
              <w:spacing w:after="0" w:line="240" w:lineRule="auto"/>
              <w:jc w:val="right"/>
              <w:rPr>
                <w:rFonts w:ascii="Calibri" w:eastAsia="Times New Roman" w:hAnsi="Calibri" w:cs="Calibri"/>
                <w:color w:val="000000"/>
              </w:rPr>
            </w:pPr>
            <w:r w:rsidRPr="001A1272">
              <w:rPr>
                <w:rFonts w:ascii="Calibri" w:eastAsia="Times New Roman" w:hAnsi="Calibri" w:cs="Calibri"/>
                <w:color w:val="000000"/>
              </w:rPr>
              <w:t>0.0</w:t>
            </w:r>
            <w:r>
              <w:rPr>
                <w:rFonts w:ascii="Calibri" w:eastAsia="Times New Roman" w:hAnsi="Calibri" w:cs="Calibri"/>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14:paraId="0BB4080C" w14:textId="77777777" w:rsidR="005E1EA3" w:rsidRPr="001A1272" w:rsidRDefault="005E1EA3" w:rsidP="007A7A1D">
            <w:pPr>
              <w:spacing w:after="0" w:line="240" w:lineRule="auto"/>
              <w:jc w:val="right"/>
              <w:rPr>
                <w:rFonts w:ascii="Calibri" w:eastAsia="Times New Roman" w:hAnsi="Calibri" w:cs="Calibri"/>
                <w:color w:val="000000"/>
              </w:rPr>
            </w:pPr>
            <w:r w:rsidRPr="001A1272">
              <w:rPr>
                <w:rFonts w:ascii="Calibri" w:eastAsia="Times New Roman" w:hAnsi="Calibri" w:cs="Calibri"/>
                <w:color w:val="000000"/>
              </w:rPr>
              <w:t>4</w:t>
            </w:r>
            <w:r>
              <w:rPr>
                <w:rFonts w:ascii="Calibri" w:eastAsia="Times New Roman" w:hAnsi="Calibri" w:cs="Calibri"/>
                <w:color w:val="000000"/>
              </w:rPr>
              <w:t>3</w:t>
            </w:r>
            <w:r w:rsidRPr="001A1272">
              <w:rPr>
                <w:rFonts w:ascii="Calibri" w:eastAsia="Times New Roman" w:hAnsi="Calibri" w:cs="Calibri"/>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14:paraId="14A57600" w14:textId="77777777" w:rsidR="005E1EA3" w:rsidRPr="001A1272" w:rsidRDefault="005E1EA3" w:rsidP="007A7A1D">
            <w:pPr>
              <w:spacing w:after="0" w:line="240" w:lineRule="auto"/>
              <w:jc w:val="right"/>
              <w:rPr>
                <w:rFonts w:ascii="Calibri" w:eastAsia="Times New Roman" w:hAnsi="Calibri" w:cs="Calibri"/>
                <w:color w:val="000000"/>
              </w:rPr>
            </w:pPr>
            <w:r w:rsidRPr="001A1272">
              <w:rPr>
                <w:rFonts w:ascii="Calibri" w:eastAsia="Times New Roman" w:hAnsi="Calibri" w:cs="Calibri"/>
                <w:color w:val="000000"/>
              </w:rPr>
              <w:t>0.05</w:t>
            </w:r>
          </w:p>
        </w:tc>
      </w:tr>
      <w:tr w:rsidR="005E1EA3" w:rsidRPr="001A1272" w14:paraId="50C4C670" w14:textId="77777777" w:rsidTr="007A7A1D">
        <w:trPr>
          <w:trHeight w:val="300"/>
        </w:trPr>
        <w:tc>
          <w:tcPr>
            <w:tcW w:w="1780" w:type="dxa"/>
            <w:tcBorders>
              <w:top w:val="nil"/>
              <w:left w:val="single" w:sz="4" w:space="0" w:color="auto"/>
              <w:bottom w:val="single" w:sz="4" w:space="0" w:color="auto"/>
              <w:right w:val="single" w:sz="4" w:space="0" w:color="auto"/>
            </w:tcBorders>
            <w:shd w:val="clear" w:color="auto" w:fill="auto"/>
            <w:noWrap/>
            <w:vAlign w:val="bottom"/>
            <w:hideMark/>
          </w:tcPr>
          <w:p w14:paraId="3A023F3C" w14:textId="77777777" w:rsidR="005E1EA3" w:rsidRPr="001A1272" w:rsidRDefault="005E1EA3" w:rsidP="007A7A1D">
            <w:pPr>
              <w:spacing w:after="0" w:line="240" w:lineRule="auto"/>
              <w:rPr>
                <w:rFonts w:ascii="Calibri" w:eastAsia="Times New Roman" w:hAnsi="Calibri" w:cs="Calibri"/>
                <w:color w:val="000000"/>
              </w:rPr>
            </w:pPr>
            <w:r w:rsidRPr="001A1272">
              <w:rPr>
                <w:rFonts w:ascii="Calibri" w:eastAsia="Times New Roman" w:hAnsi="Calibri" w:cs="Calibri"/>
                <w:color w:val="000000"/>
              </w:rPr>
              <w:t>T3 and T4</w:t>
            </w:r>
          </w:p>
        </w:tc>
        <w:tc>
          <w:tcPr>
            <w:tcW w:w="965" w:type="dxa"/>
            <w:tcBorders>
              <w:top w:val="nil"/>
              <w:left w:val="nil"/>
              <w:bottom w:val="single" w:sz="4" w:space="0" w:color="auto"/>
              <w:right w:val="single" w:sz="4" w:space="0" w:color="auto"/>
            </w:tcBorders>
            <w:shd w:val="clear" w:color="auto" w:fill="auto"/>
            <w:noWrap/>
            <w:vAlign w:val="bottom"/>
            <w:hideMark/>
          </w:tcPr>
          <w:p w14:paraId="0340A91B" w14:textId="77777777" w:rsidR="005E1EA3" w:rsidRPr="001A1272" w:rsidRDefault="005E1EA3" w:rsidP="007A7A1D">
            <w:pPr>
              <w:spacing w:after="0" w:line="240" w:lineRule="auto"/>
              <w:jc w:val="right"/>
              <w:rPr>
                <w:rFonts w:ascii="Calibri" w:eastAsia="Times New Roman" w:hAnsi="Calibri" w:cs="Calibri"/>
                <w:color w:val="000000"/>
              </w:rPr>
            </w:pPr>
            <w:r w:rsidRPr="001A1272">
              <w:rPr>
                <w:rFonts w:ascii="Calibri" w:eastAsia="Times New Roman" w:hAnsi="Calibri" w:cs="Calibri"/>
                <w:color w:val="000000"/>
              </w:rPr>
              <w:t>1</w:t>
            </w:r>
            <w:r>
              <w:rPr>
                <w:rFonts w:ascii="Calibri" w:eastAsia="Times New Roman" w:hAnsi="Calibri" w:cs="Calibri"/>
                <w:color w:val="000000"/>
              </w:rPr>
              <w:t>3</w:t>
            </w:r>
          </w:p>
        </w:tc>
        <w:tc>
          <w:tcPr>
            <w:tcW w:w="965" w:type="dxa"/>
            <w:tcBorders>
              <w:top w:val="nil"/>
              <w:left w:val="nil"/>
              <w:bottom w:val="single" w:sz="4" w:space="0" w:color="auto"/>
              <w:right w:val="single" w:sz="4" w:space="0" w:color="auto"/>
            </w:tcBorders>
            <w:shd w:val="clear" w:color="auto" w:fill="auto"/>
            <w:noWrap/>
            <w:vAlign w:val="bottom"/>
            <w:hideMark/>
          </w:tcPr>
          <w:p w14:paraId="62A42F26" w14:textId="77777777" w:rsidR="005E1EA3" w:rsidRPr="001A1272" w:rsidRDefault="005E1EA3" w:rsidP="007A7A1D">
            <w:pPr>
              <w:spacing w:after="0" w:line="240" w:lineRule="auto"/>
              <w:jc w:val="right"/>
              <w:rPr>
                <w:rFonts w:ascii="Calibri" w:eastAsia="Times New Roman" w:hAnsi="Calibri" w:cs="Calibri"/>
                <w:color w:val="000000"/>
              </w:rPr>
            </w:pPr>
            <w:r>
              <w:rPr>
                <w:rFonts w:ascii="Calibri" w:eastAsia="Times New Roman" w:hAnsi="Calibri" w:cs="Calibri"/>
                <w:color w:val="000000"/>
              </w:rPr>
              <w:t>3288</w:t>
            </w:r>
          </w:p>
        </w:tc>
        <w:tc>
          <w:tcPr>
            <w:tcW w:w="1160" w:type="dxa"/>
            <w:tcBorders>
              <w:top w:val="nil"/>
              <w:left w:val="nil"/>
              <w:bottom w:val="single" w:sz="4" w:space="0" w:color="auto"/>
              <w:right w:val="single" w:sz="4" w:space="0" w:color="auto"/>
            </w:tcBorders>
            <w:shd w:val="clear" w:color="auto" w:fill="auto"/>
            <w:noWrap/>
            <w:vAlign w:val="bottom"/>
            <w:hideMark/>
          </w:tcPr>
          <w:p w14:paraId="4FB1A371" w14:textId="77777777" w:rsidR="005E1EA3" w:rsidRPr="001A1272" w:rsidRDefault="005E1EA3" w:rsidP="007A7A1D">
            <w:pPr>
              <w:spacing w:after="0" w:line="240" w:lineRule="auto"/>
              <w:rPr>
                <w:rFonts w:ascii="Calibri" w:eastAsia="Times New Roman" w:hAnsi="Calibri" w:cs="Calibri"/>
                <w:color w:val="000000"/>
              </w:rPr>
            </w:pPr>
            <w:r>
              <w:rPr>
                <w:rFonts w:ascii="Calibri" w:eastAsia="Times New Roman" w:hAnsi="Calibri" w:cs="Calibri"/>
                <w:color w:val="000000"/>
              </w:rPr>
              <w:t>752</w:t>
            </w:r>
            <w:r w:rsidRPr="001A1272">
              <w:rPr>
                <w:rFonts w:ascii="Calibri" w:eastAsia="Times New Roman" w:hAnsi="Calibri" w:cs="Calibri"/>
                <w:color w:val="000000"/>
              </w:rPr>
              <w:t xml:space="preserve"> (</w:t>
            </w:r>
            <w:r>
              <w:rPr>
                <w:rFonts w:ascii="Calibri" w:eastAsia="Times New Roman" w:hAnsi="Calibri" w:cs="Calibri"/>
                <w:color w:val="000000"/>
              </w:rPr>
              <w:t>43</w:t>
            </w:r>
            <w:r w:rsidRPr="001A1272">
              <w:rPr>
                <w:rFonts w:ascii="Calibri" w:eastAsia="Times New Roman" w:hAnsi="Calibri" w:cs="Calibri"/>
                <w:color w:val="000000"/>
              </w:rPr>
              <w:t>)</w:t>
            </w:r>
          </w:p>
        </w:tc>
        <w:tc>
          <w:tcPr>
            <w:tcW w:w="1180" w:type="dxa"/>
            <w:tcBorders>
              <w:top w:val="nil"/>
              <w:left w:val="nil"/>
              <w:bottom w:val="single" w:sz="4" w:space="0" w:color="auto"/>
              <w:right w:val="single" w:sz="4" w:space="0" w:color="auto"/>
            </w:tcBorders>
            <w:shd w:val="clear" w:color="auto" w:fill="auto"/>
            <w:noWrap/>
            <w:vAlign w:val="bottom"/>
            <w:hideMark/>
          </w:tcPr>
          <w:p w14:paraId="6CD80056" w14:textId="77777777" w:rsidR="005E1EA3" w:rsidRPr="001A1272" w:rsidRDefault="005E1EA3" w:rsidP="007A7A1D">
            <w:pPr>
              <w:spacing w:after="0" w:line="240" w:lineRule="auto"/>
              <w:rPr>
                <w:rFonts w:ascii="Calibri" w:eastAsia="Times New Roman" w:hAnsi="Calibri" w:cs="Calibri"/>
                <w:color w:val="000000"/>
              </w:rPr>
            </w:pPr>
            <w:r>
              <w:rPr>
                <w:rFonts w:ascii="Calibri" w:eastAsia="Times New Roman" w:hAnsi="Calibri" w:cs="Calibri"/>
                <w:color w:val="000000"/>
              </w:rPr>
              <w:t>739</w:t>
            </w:r>
            <w:r w:rsidRPr="001A1272">
              <w:rPr>
                <w:rFonts w:ascii="Calibri" w:eastAsia="Times New Roman" w:hAnsi="Calibri" w:cs="Calibri"/>
                <w:color w:val="000000"/>
              </w:rPr>
              <w:t xml:space="preserve"> (</w:t>
            </w:r>
            <w:r>
              <w:rPr>
                <w:rFonts w:ascii="Calibri" w:eastAsia="Times New Roman" w:hAnsi="Calibri" w:cs="Calibri"/>
                <w:color w:val="000000"/>
              </w:rPr>
              <w:t>49</w:t>
            </w:r>
            <w:r w:rsidRPr="001A1272">
              <w:rPr>
                <w:rFonts w:ascii="Calibri" w:eastAsia="Times New Roman" w:hAnsi="Calibri" w:cs="Calibri"/>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14:paraId="3591DEBA" w14:textId="77777777" w:rsidR="005E1EA3" w:rsidRPr="001A1272" w:rsidRDefault="005E1EA3" w:rsidP="007A7A1D">
            <w:pPr>
              <w:spacing w:after="0" w:line="240" w:lineRule="auto"/>
              <w:jc w:val="right"/>
              <w:rPr>
                <w:rFonts w:ascii="Calibri" w:eastAsia="Times New Roman" w:hAnsi="Calibri" w:cs="Calibri"/>
                <w:color w:val="000000"/>
              </w:rPr>
            </w:pPr>
            <w:r w:rsidRPr="001A1272">
              <w:rPr>
                <w:rFonts w:ascii="Calibri" w:eastAsia="Times New Roman" w:hAnsi="Calibri" w:cs="Calibri"/>
                <w:color w:val="000000"/>
              </w:rPr>
              <w:t>1.3</w:t>
            </w:r>
            <w:r>
              <w:rPr>
                <w:rFonts w:ascii="Calibri" w:eastAsia="Times New Roman" w:hAnsi="Calibri" w:cs="Calibri"/>
                <w:color w:val="000000"/>
              </w:rPr>
              <w:t>2</w:t>
            </w:r>
          </w:p>
        </w:tc>
        <w:tc>
          <w:tcPr>
            <w:tcW w:w="960" w:type="dxa"/>
            <w:tcBorders>
              <w:top w:val="nil"/>
              <w:left w:val="nil"/>
              <w:bottom w:val="single" w:sz="4" w:space="0" w:color="auto"/>
              <w:right w:val="single" w:sz="4" w:space="0" w:color="auto"/>
            </w:tcBorders>
            <w:shd w:val="clear" w:color="auto" w:fill="auto"/>
            <w:noWrap/>
            <w:vAlign w:val="bottom"/>
            <w:hideMark/>
          </w:tcPr>
          <w:p w14:paraId="381A463C" w14:textId="77777777" w:rsidR="005E1EA3" w:rsidRPr="001A1272" w:rsidRDefault="005E1EA3" w:rsidP="007A7A1D">
            <w:pPr>
              <w:spacing w:after="0" w:line="240" w:lineRule="auto"/>
              <w:rPr>
                <w:rFonts w:ascii="Calibri" w:eastAsia="Times New Roman" w:hAnsi="Calibri" w:cs="Calibri"/>
                <w:color w:val="000000"/>
              </w:rPr>
            </w:pPr>
            <w:r w:rsidRPr="001A1272">
              <w:rPr>
                <w:rFonts w:ascii="Calibri" w:eastAsia="Times New Roman" w:hAnsi="Calibri" w:cs="Calibri"/>
                <w:color w:val="000000"/>
              </w:rPr>
              <w:t>1.</w:t>
            </w:r>
            <w:r>
              <w:rPr>
                <w:rFonts w:ascii="Calibri" w:eastAsia="Times New Roman" w:hAnsi="Calibri" w:cs="Calibri"/>
                <w:color w:val="000000"/>
              </w:rPr>
              <w:t>08–</w:t>
            </w:r>
            <w:r w:rsidRPr="001A1272">
              <w:rPr>
                <w:rFonts w:ascii="Calibri" w:eastAsia="Times New Roman" w:hAnsi="Calibri" w:cs="Calibri"/>
                <w:color w:val="000000"/>
              </w:rPr>
              <w:t>1.6</w:t>
            </w:r>
            <w:r>
              <w:rPr>
                <w:rFonts w:ascii="Calibri" w:eastAsia="Times New Roman" w:hAnsi="Calibri" w:cs="Calibri"/>
                <w:color w:val="000000"/>
              </w:rPr>
              <w:t>2</w:t>
            </w:r>
          </w:p>
        </w:tc>
        <w:tc>
          <w:tcPr>
            <w:tcW w:w="960" w:type="dxa"/>
            <w:tcBorders>
              <w:top w:val="nil"/>
              <w:left w:val="nil"/>
              <w:bottom w:val="single" w:sz="4" w:space="0" w:color="auto"/>
              <w:right w:val="single" w:sz="4" w:space="0" w:color="auto"/>
            </w:tcBorders>
            <w:shd w:val="clear" w:color="auto" w:fill="auto"/>
            <w:noWrap/>
            <w:vAlign w:val="bottom"/>
            <w:hideMark/>
          </w:tcPr>
          <w:p w14:paraId="63053C45" w14:textId="77777777" w:rsidR="005E1EA3" w:rsidRPr="001A1272" w:rsidRDefault="005E1EA3" w:rsidP="007A7A1D">
            <w:pPr>
              <w:spacing w:after="0" w:line="240" w:lineRule="auto"/>
              <w:jc w:val="right"/>
              <w:rPr>
                <w:rFonts w:ascii="Calibri" w:eastAsia="Times New Roman" w:hAnsi="Calibri" w:cs="Calibri"/>
                <w:color w:val="000000"/>
              </w:rPr>
            </w:pPr>
            <w:r w:rsidRPr="001A1272">
              <w:rPr>
                <w:rFonts w:ascii="Calibri" w:eastAsia="Times New Roman" w:hAnsi="Calibri" w:cs="Calibri"/>
                <w:color w:val="000000"/>
              </w:rPr>
              <w:t>0.00</w:t>
            </w:r>
            <w:r>
              <w:rPr>
                <w:rFonts w:ascii="Calibri" w:eastAsia="Times New Roman" w:hAnsi="Calibri" w:cs="Calibri"/>
                <w:color w:val="000000"/>
              </w:rPr>
              <w:t>7</w:t>
            </w:r>
          </w:p>
        </w:tc>
        <w:tc>
          <w:tcPr>
            <w:tcW w:w="960" w:type="dxa"/>
            <w:tcBorders>
              <w:top w:val="nil"/>
              <w:left w:val="nil"/>
              <w:bottom w:val="single" w:sz="4" w:space="0" w:color="auto"/>
              <w:right w:val="single" w:sz="4" w:space="0" w:color="auto"/>
            </w:tcBorders>
            <w:shd w:val="clear" w:color="auto" w:fill="auto"/>
            <w:noWrap/>
            <w:vAlign w:val="bottom"/>
            <w:hideMark/>
          </w:tcPr>
          <w:p w14:paraId="5AE6000D" w14:textId="77777777" w:rsidR="005E1EA3" w:rsidRPr="001A1272" w:rsidRDefault="005E1EA3" w:rsidP="007A7A1D">
            <w:pPr>
              <w:spacing w:after="0" w:line="240" w:lineRule="auto"/>
              <w:jc w:val="right"/>
              <w:rPr>
                <w:rFonts w:ascii="Calibri" w:eastAsia="Times New Roman" w:hAnsi="Calibri" w:cs="Calibri"/>
                <w:color w:val="000000"/>
              </w:rPr>
            </w:pPr>
            <w:r w:rsidRPr="001A1272">
              <w:rPr>
                <w:rFonts w:ascii="Calibri" w:eastAsia="Times New Roman" w:hAnsi="Calibri" w:cs="Calibri"/>
                <w:color w:val="000000"/>
              </w:rPr>
              <w:t>4</w:t>
            </w:r>
            <w:r>
              <w:rPr>
                <w:rFonts w:ascii="Calibri" w:eastAsia="Times New Roman" w:hAnsi="Calibri" w:cs="Calibri"/>
                <w:color w:val="000000"/>
              </w:rPr>
              <w:t>2</w:t>
            </w:r>
            <w:r w:rsidRPr="001A1272">
              <w:rPr>
                <w:rFonts w:ascii="Calibri" w:eastAsia="Times New Roman" w:hAnsi="Calibri" w:cs="Calibri"/>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14:paraId="449CDC85" w14:textId="77777777" w:rsidR="005E1EA3" w:rsidRPr="001A1272" w:rsidRDefault="005E1EA3" w:rsidP="007A7A1D">
            <w:pPr>
              <w:spacing w:after="0" w:line="240" w:lineRule="auto"/>
              <w:jc w:val="right"/>
              <w:rPr>
                <w:rFonts w:ascii="Calibri" w:eastAsia="Times New Roman" w:hAnsi="Calibri" w:cs="Calibri"/>
                <w:color w:val="000000"/>
              </w:rPr>
            </w:pPr>
            <w:r w:rsidRPr="001A1272">
              <w:rPr>
                <w:rFonts w:ascii="Calibri" w:eastAsia="Times New Roman" w:hAnsi="Calibri" w:cs="Calibri"/>
                <w:color w:val="000000"/>
              </w:rPr>
              <w:t>0.06</w:t>
            </w:r>
          </w:p>
        </w:tc>
      </w:tr>
      <w:tr w:rsidR="005E1EA3" w:rsidRPr="001A1272" w14:paraId="3103D68C" w14:textId="77777777" w:rsidTr="007A7A1D">
        <w:trPr>
          <w:trHeight w:val="300"/>
        </w:trPr>
        <w:tc>
          <w:tcPr>
            <w:tcW w:w="1780" w:type="dxa"/>
            <w:tcBorders>
              <w:top w:val="nil"/>
              <w:left w:val="single" w:sz="4" w:space="0" w:color="auto"/>
              <w:bottom w:val="single" w:sz="4" w:space="0" w:color="auto"/>
              <w:right w:val="single" w:sz="4" w:space="0" w:color="auto"/>
            </w:tcBorders>
            <w:shd w:val="clear" w:color="auto" w:fill="auto"/>
            <w:noWrap/>
            <w:vAlign w:val="bottom"/>
            <w:hideMark/>
          </w:tcPr>
          <w:p w14:paraId="27FD94A6" w14:textId="77777777" w:rsidR="005E1EA3" w:rsidRPr="001A1272" w:rsidRDefault="005E1EA3" w:rsidP="007A7A1D">
            <w:pPr>
              <w:spacing w:after="0" w:line="240" w:lineRule="auto"/>
              <w:rPr>
                <w:rFonts w:ascii="Calibri" w:eastAsia="Times New Roman" w:hAnsi="Calibri" w:cs="Calibri"/>
                <w:color w:val="000000"/>
              </w:rPr>
            </w:pPr>
            <w:r w:rsidRPr="001A1272">
              <w:rPr>
                <w:rFonts w:ascii="Calibri" w:eastAsia="Times New Roman" w:hAnsi="Calibri" w:cs="Calibri"/>
                <w:color w:val="000000"/>
              </w:rPr>
              <w:t>N</w:t>
            </w:r>
            <w:r>
              <w:rPr>
                <w:rFonts w:ascii="Calibri" w:eastAsia="Times New Roman" w:hAnsi="Calibri" w:cs="Calibri"/>
                <w:color w:val="000000"/>
              </w:rPr>
              <w:t>1 or &gt;</w:t>
            </w:r>
          </w:p>
        </w:tc>
        <w:tc>
          <w:tcPr>
            <w:tcW w:w="965" w:type="dxa"/>
            <w:tcBorders>
              <w:top w:val="nil"/>
              <w:left w:val="nil"/>
              <w:bottom w:val="single" w:sz="4" w:space="0" w:color="auto"/>
              <w:right w:val="single" w:sz="4" w:space="0" w:color="auto"/>
            </w:tcBorders>
            <w:shd w:val="clear" w:color="auto" w:fill="auto"/>
            <w:noWrap/>
            <w:vAlign w:val="bottom"/>
            <w:hideMark/>
          </w:tcPr>
          <w:p w14:paraId="463C759A" w14:textId="77777777" w:rsidR="005E1EA3" w:rsidRPr="001A1272" w:rsidRDefault="005E1EA3" w:rsidP="007A7A1D">
            <w:pPr>
              <w:spacing w:after="0" w:line="240" w:lineRule="auto"/>
              <w:jc w:val="right"/>
              <w:rPr>
                <w:rFonts w:ascii="Calibri" w:eastAsia="Times New Roman" w:hAnsi="Calibri" w:cs="Calibri"/>
                <w:color w:val="000000"/>
              </w:rPr>
            </w:pPr>
            <w:r w:rsidRPr="001A1272">
              <w:rPr>
                <w:rFonts w:ascii="Calibri" w:eastAsia="Times New Roman" w:hAnsi="Calibri" w:cs="Calibri"/>
                <w:color w:val="000000"/>
              </w:rPr>
              <w:t>1</w:t>
            </w:r>
            <w:r>
              <w:rPr>
                <w:rFonts w:ascii="Calibri" w:eastAsia="Times New Roman" w:hAnsi="Calibri" w:cs="Calibri"/>
                <w:color w:val="000000"/>
              </w:rPr>
              <w:t>2</w:t>
            </w:r>
          </w:p>
        </w:tc>
        <w:tc>
          <w:tcPr>
            <w:tcW w:w="965" w:type="dxa"/>
            <w:tcBorders>
              <w:top w:val="nil"/>
              <w:left w:val="nil"/>
              <w:bottom w:val="single" w:sz="4" w:space="0" w:color="auto"/>
              <w:right w:val="single" w:sz="4" w:space="0" w:color="auto"/>
            </w:tcBorders>
            <w:shd w:val="clear" w:color="auto" w:fill="auto"/>
            <w:noWrap/>
            <w:vAlign w:val="bottom"/>
            <w:hideMark/>
          </w:tcPr>
          <w:p w14:paraId="187871DC" w14:textId="77777777" w:rsidR="005E1EA3" w:rsidRPr="001A1272" w:rsidRDefault="005E1EA3" w:rsidP="007A7A1D">
            <w:pPr>
              <w:spacing w:after="0" w:line="240" w:lineRule="auto"/>
              <w:jc w:val="right"/>
              <w:rPr>
                <w:rFonts w:ascii="Calibri" w:eastAsia="Times New Roman" w:hAnsi="Calibri" w:cs="Calibri"/>
                <w:color w:val="000000"/>
              </w:rPr>
            </w:pPr>
            <w:r>
              <w:rPr>
                <w:rFonts w:ascii="Calibri" w:eastAsia="Times New Roman" w:hAnsi="Calibri" w:cs="Calibri"/>
                <w:color w:val="000000"/>
              </w:rPr>
              <w:t>3133</w:t>
            </w:r>
          </w:p>
        </w:tc>
        <w:tc>
          <w:tcPr>
            <w:tcW w:w="1160" w:type="dxa"/>
            <w:tcBorders>
              <w:top w:val="nil"/>
              <w:left w:val="nil"/>
              <w:bottom w:val="single" w:sz="4" w:space="0" w:color="auto"/>
              <w:right w:val="single" w:sz="4" w:space="0" w:color="auto"/>
            </w:tcBorders>
            <w:shd w:val="clear" w:color="auto" w:fill="auto"/>
            <w:noWrap/>
            <w:vAlign w:val="bottom"/>
            <w:hideMark/>
          </w:tcPr>
          <w:p w14:paraId="5FB4C163" w14:textId="77777777" w:rsidR="005E1EA3" w:rsidRPr="001A1272" w:rsidRDefault="005E1EA3" w:rsidP="007A7A1D">
            <w:pPr>
              <w:spacing w:after="0" w:line="240" w:lineRule="auto"/>
              <w:rPr>
                <w:rFonts w:ascii="Calibri" w:eastAsia="Times New Roman" w:hAnsi="Calibri" w:cs="Calibri"/>
                <w:color w:val="000000"/>
              </w:rPr>
            </w:pPr>
            <w:r>
              <w:rPr>
                <w:rFonts w:ascii="Calibri" w:eastAsia="Times New Roman" w:hAnsi="Calibri" w:cs="Calibri"/>
                <w:color w:val="000000"/>
              </w:rPr>
              <w:t>752</w:t>
            </w:r>
            <w:r w:rsidRPr="001A1272">
              <w:rPr>
                <w:rFonts w:ascii="Calibri" w:eastAsia="Times New Roman" w:hAnsi="Calibri" w:cs="Calibri"/>
                <w:color w:val="000000"/>
              </w:rPr>
              <w:t xml:space="preserve"> (</w:t>
            </w:r>
            <w:r>
              <w:rPr>
                <w:rFonts w:ascii="Calibri" w:eastAsia="Times New Roman" w:hAnsi="Calibri" w:cs="Calibri"/>
                <w:color w:val="000000"/>
              </w:rPr>
              <w:t>45</w:t>
            </w:r>
            <w:r w:rsidRPr="001A1272">
              <w:rPr>
                <w:rFonts w:ascii="Calibri" w:eastAsia="Times New Roman" w:hAnsi="Calibri" w:cs="Calibri"/>
                <w:color w:val="000000"/>
              </w:rPr>
              <w:t>)</w:t>
            </w:r>
          </w:p>
        </w:tc>
        <w:tc>
          <w:tcPr>
            <w:tcW w:w="1180" w:type="dxa"/>
            <w:tcBorders>
              <w:top w:val="nil"/>
              <w:left w:val="nil"/>
              <w:bottom w:val="single" w:sz="4" w:space="0" w:color="auto"/>
              <w:right w:val="single" w:sz="4" w:space="0" w:color="auto"/>
            </w:tcBorders>
            <w:shd w:val="clear" w:color="auto" w:fill="auto"/>
            <w:noWrap/>
            <w:vAlign w:val="bottom"/>
            <w:hideMark/>
          </w:tcPr>
          <w:p w14:paraId="346BE335" w14:textId="77777777" w:rsidR="005E1EA3" w:rsidRPr="001A1272" w:rsidRDefault="005E1EA3" w:rsidP="007A7A1D">
            <w:pPr>
              <w:spacing w:after="0" w:line="240" w:lineRule="auto"/>
              <w:rPr>
                <w:rFonts w:ascii="Calibri" w:eastAsia="Times New Roman" w:hAnsi="Calibri" w:cs="Calibri"/>
                <w:color w:val="000000"/>
              </w:rPr>
            </w:pPr>
            <w:r>
              <w:rPr>
                <w:rFonts w:ascii="Calibri" w:eastAsia="Times New Roman" w:hAnsi="Calibri" w:cs="Calibri"/>
                <w:color w:val="000000"/>
              </w:rPr>
              <w:t>732</w:t>
            </w:r>
            <w:r w:rsidRPr="001A1272">
              <w:rPr>
                <w:rFonts w:ascii="Calibri" w:eastAsia="Times New Roman" w:hAnsi="Calibri" w:cs="Calibri"/>
                <w:color w:val="000000"/>
              </w:rPr>
              <w:t xml:space="preserve"> (</w:t>
            </w:r>
            <w:r>
              <w:rPr>
                <w:rFonts w:ascii="Calibri" w:eastAsia="Times New Roman" w:hAnsi="Calibri" w:cs="Calibri"/>
                <w:color w:val="000000"/>
              </w:rPr>
              <w:t>50</w:t>
            </w:r>
            <w:r w:rsidRPr="001A1272">
              <w:rPr>
                <w:rFonts w:ascii="Calibri" w:eastAsia="Times New Roman" w:hAnsi="Calibri" w:cs="Calibri"/>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14:paraId="29F845D7" w14:textId="77777777" w:rsidR="005E1EA3" w:rsidRPr="001A1272" w:rsidRDefault="005E1EA3" w:rsidP="007A7A1D">
            <w:pPr>
              <w:spacing w:after="0" w:line="240" w:lineRule="auto"/>
              <w:jc w:val="right"/>
              <w:rPr>
                <w:rFonts w:ascii="Calibri" w:eastAsia="Times New Roman" w:hAnsi="Calibri" w:cs="Calibri"/>
                <w:color w:val="000000"/>
              </w:rPr>
            </w:pPr>
            <w:r w:rsidRPr="001A1272">
              <w:rPr>
                <w:rFonts w:ascii="Calibri" w:eastAsia="Times New Roman" w:hAnsi="Calibri" w:cs="Calibri"/>
                <w:color w:val="000000"/>
              </w:rPr>
              <w:t>1.</w:t>
            </w:r>
            <w:r>
              <w:rPr>
                <w:rFonts w:ascii="Calibri" w:eastAsia="Times New Roman" w:hAnsi="Calibri" w:cs="Calibri"/>
                <w:color w:val="000000"/>
              </w:rPr>
              <w:t>16</w:t>
            </w:r>
          </w:p>
        </w:tc>
        <w:tc>
          <w:tcPr>
            <w:tcW w:w="960" w:type="dxa"/>
            <w:tcBorders>
              <w:top w:val="nil"/>
              <w:left w:val="nil"/>
              <w:bottom w:val="single" w:sz="4" w:space="0" w:color="auto"/>
              <w:right w:val="single" w:sz="4" w:space="0" w:color="auto"/>
            </w:tcBorders>
            <w:shd w:val="clear" w:color="auto" w:fill="auto"/>
            <w:noWrap/>
            <w:vAlign w:val="bottom"/>
            <w:hideMark/>
          </w:tcPr>
          <w:p w14:paraId="349C1DED" w14:textId="77777777" w:rsidR="005E1EA3" w:rsidRPr="001A1272" w:rsidRDefault="005E1EA3" w:rsidP="007A7A1D">
            <w:pPr>
              <w:spacing w:after="0" w:line="240" w:lineRule="auto"/>
              <w:rPr>
                <w:rFonts w:ascii="Calibri" w:eastAsia="Times New Roman" w:hAnsi="Calibri" w:cs="Calibri"/>
                <w:color w:val="000000"/>
              </w:rPr>
            </w:pPr>
            <w:r>
              <w:rPr>
                <w:rFonts w:ascii="Calibri" w:eastAsia="Times New Roman" w:hAnsi="Calibri" w:cs="Calibri"/>
                <w:color w:val="000000"/>
              </w:rPr>
              <w:t>1.00–</w:t>
            </w:r>
            <w:r w:rsidRPr="001A1272">
              <w:rPr>
                <w:rFonts w:ascii="Calibri" w:eastAsia="Times New Roman" w:hAnsi="Calibri" w:cs="Calibri"/>
                <w:color w:val="000000"/>
              </w:rPr>
              <w:t>1.</w:t>
            </w:r>
            <w:r>
              <w:rPr>
                <w:rFonts w:ascii="Calibri" w:eastAsia="Times New Roman" w:hAnsi="Calibri" w:cs="Calibri"/>
                <w:color w:val="000000"/>
              </w:rPr>
              <w:t>35</w:t>
            </w:r>
          </w:p>
        </w:tc>
        <w:tc>
          <w:tcPr>
            <w:tcW w:w="960" w:type="dxa"/>
            <w:tcBorders>
              <w:top w:val="nil"/>
              <w:left w:val="nil"/>
              <w:bottom w:val="single" w:sz="4" w:space="0" w:color="auto"/>
              <w:right w:val="single" w:sz="4" w:space="0" w:color="auto"/>
            </w:tcBorders>
            <w:shd w:val="clear" w:color="auto" w:fill="auto"/>
            <w:noWrap/>
            <w:vAlign w:val="bottom"/>
            <w:hideMark/>
          </w:tcPr>
          <w:p w14:paraId="6434D840" w14:textId="77777777" w:rsidR="005E1EA3" w:rsidRPr="001A1272" w:rsidRDefault="005E1EA3" w:rsidP="007A7A1D">
            <w:pPr>
              <w:spacing w:after="0" w:line="240" w:lineRule="auto"/>
              <w:jc w:val="right"/>
              <w:rPr>
                <w:rFonts w:ascii="Calibri" w:eastAsia="Times New Roman" w:hAnsi="Calibri" w:cs="Calibri"/>
                <w:color w:val="000000"/>
              </w:rPr>
            </w:pPr>
            <w:r w:rsidRPr="001A1272">
              <w:rPr>
                <w:rFonts w:ascii="Calibri" w:eastAsia="Times New Roman" w:hAnsi="Calibri" w:cs="Calibri"/>
                <w:color w:val="000000"/>
              </w:rPr>
              <w:t>0.</w:t>
            </w:r>
            <w:r>
              <w:rPr>
                <w:rFonts w:ascii="Calibri" w:eastAsia="Times New Roman" w:hAnsi="Calibri" w:cs="Calibri"/>
                <w:color w:val="000000"/>
              </w:rPr>
              <w:t>04</w:t>
            </w:r>
          </w:p>
        </w:tc>
        <w:tc>
          <w:tcPr>
            <w:tcW w:w="960" w:type="dxa"/>
            <w:tcBorders>
              <w:top w:val="nil"/>
              <w:left w:val="nil"/>
              <w:bottom w:val="single" w:sz="4" w:space="0" w:color="auto"/>
              <w:right w:val="single" w:sz="4" w:space="0" w:color="auto"/>
            </w:tcBorders>
            <w:shd w:val="clear" w:color="auto" w:fill="auto"/>
            <w:noWrap/>
            <w:vAlign w:val="bottom"/>
            <w:hideMark/>
          </w:tcPr>
          <w:p w14:paraId="5A58F035" w14:textId="77777777" w:rsidR="005E1EA3" w:rsidRPr="001A1272" w:rsidRDefault="005E1EA3" w:rsidP="007A7A1D">
            <w:pPr>
              <w:spacing w:after="0" w:line="240" w:lineRule="auto"/>
              <w:jc w:val="right"/>
              <w:rPr>
                <w:rFonts w:ascii="Calibri" w:eastAsia="Times New Roman" w:hAnsi="Calibri" w:cs="Calibri"/>
                <w:color w:val="000000"/>
              </w:rPr>
            </w:pPr>
            <w:r w:rsidRPr="001A1272">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14:paraId="2103FCBE" w14:textId="77777777" w:rsidR="005E1EA3" w:rsidRPr="001A1272" w:rsidRDefault="005E1EA3" w:rsidP="007A7A1D">
            <w:pPr>
              <w:spacing w:after="0" w:line="240" w:lineRule="auto"/>
              <w:jc w:val="right"/>
              <w:rPr>
                <w:rFonts w:ascii="Calibri" w:eastAsia="Times New Roman" w:hAnsi="Calibri" w:cs="Calibri"/>
                <w:color w:val="000000"/>
              </w:rPr>
            </w:pPr>
            <w:r w:rsidRPr="001A1272">
              <w:rPr>
                <w:rFonts w:ascii="Calibri" w:eastAsia="Times New Roman" w:hAnsi="Calibri" w:cs="Calibri"/>
                <w:color w:val="000000"/>
              </w:rPr>
              <w:t>0.62</w:t>
            </w:r>
          </w:p>
        </w:tc>
      </w:tr>
      <w:tr w:rsidR="005E1EA3" w:rsidRPr="001A1272" w14:paraId="571CD6BF" w14:textId="77777777" w:rsidTr="007A7A1D">
        <w:trPr>
          <w:trHeight w:val="300"/>
        </w:trPr>
        <w:tc>
          <w:tcPr>
            <w:tcW w:w="1780" w:type="dxa"/>
            <w:tcBorders>
              <w:top w:val="nil"/>
              <w:left w:val="single" w:sz="4" w:space="0" w:color="auto"/>
              <w:bottom w:val="single" w:sz="4" w:space="0" w:color="auto"/>
              <w:right w:val="single" w:sz="4" w:space="0" w:color="auto"/>
            </w:tcBorders>
            <w:shd w:val="clear" w:color="auto" w:fill="auto"/>
            <w:noWrap/>
            <w:vAlign w:val="bottom"/>
            <w:hideMark/>
          </w:tcPr>
          <w:p w14:paraId="7B4A844F" w14:textId="77777777" w:rsidR="005E1EA3" w:rsidRPr="001A1272" w:rsidRDefault="005E1EA3" w:rsidP="007A7A1D">
            <w:pPr>
              <w:spacing w:after="0" w:line="240" w:lineRule="auto"/>
              <w:rPr>
                <w:rFonts w:ascii="Calibri" w:eastAsia="Times New Roman" w:hAnsi="Calibri" w:cs="Calibri"/>
                <w:color w:val="000000"/>
              </w:rPr>
            </w:pPr>
            <w:r w:rsidRPr="001A1272">
              <w:rPr>
                <w:rFonts w:ascii="Calibri" w:eastAsia="Times New Roman" w:hAnsi="Calibri" w:cs="Calibri"/>
                <w:color w:val="000000"/>
              </w:rPr>
              <w:t>M</w:t>
            </w:r>
            <w:r>
              <w:rPr>
                <w:rFonts w:ascii="Calibri" w:eastAsia="Times New Roman" w:hAnsi="Calibri" w:cs="Calibri"/>
                <w:color w:val="000000"/>
              </w:rPr>
              <w:t>1</w:t>
            </w:r>
          </w:p>
        </w:tc>
        <w:tc>
          <w:tcPr>
            <w:tcW w:w="965" w:type="dxa"/>
            <w:tcBorders>
              <w:top w:val="nil"/>
              <w:left w:val="nil"/>
              <w:bottom w:val="single" w:sz="4" w:space="0" w:color="auto"/>
              <w:right w:val="single" w:sz="4" w:space="0" w:color="auto"/>
            </w:tcBorders>
            <w:shd w:val="clear" w:color="auto" w:fill="auto"/>
            <w:noWrap/>
            <w:vAlign w:val="bottom"/>
            <w:hideMark/>
          </w:tcPr>
          <w:p w14:paraId="74C2C787" w14:textId="77777777" w:rsidR="005E1EA3" w:rsidRPr="001A1272" w:rsidRDefault="005E1EA3" w:rsidP="007A7A1D">
            <w:pPr>
              <w:spacing w:after="0" w:line="240" w:lineRule="auto"/>
              <w:jc w:val="right"/>
              <w:rPr>
                <w:rFonts w:ascii="Calibri" w:eastAsia="Times New Roman" w:hAnsi="Calibri" w:cs="Calibri"/>
                <w:color w:val="000000"/>
              </w:rPr>
            </w:pPr>
            <w:r>
              <w:rPr>
                <w:rFonts w:ascii="Calibri" w:eastAsia="Times New Roman" w:hAnsi="Calibri" w:cs="Calibri"/>
                <w:color w:val="000000"/>
              </w:rPr>
              <w:t>6</w:t>
            </w:r>
          </w:p>
        </w:tc>
        <w:tc>
          <w:tcPr>
            <w:tcW w:w="965" w:type="dxa"/>
            <w:tcBorders>
              <w:top w:val="nil"/>
              <w:left w:val="nil"/>
              <w:bottom w:val="single" w:sz="4" w:space="0" w:color="auto"/>
              <w:right w:val="single" w:sz="4" w:space="0" w:color="auto"/>
            </w:tcBorders>
            <w:shd w:val="clear" w:color="auto" w:fill="auto"/>
            <w:noWrap/>
            <w:vAlign w:val="bottom"/>
            <w:hideMark/>
          </w:tcPr>
          <w:p w14:paraId="6F6D778F" w14:textId="77777777" w:rsidR="005E1EA3" w:rsidRPr="001A1272" w:rsidRDefault="005E1EA3" w:rsidP="007A7A1D">
            <w:pPr>
              <w:spacing w:after="0" w:line="240" w:lineRule="auto"/>
              <w:jc w:val="right"/>
              <w:rPr>
                <w:rFonts w:ascii="Calibri" w:eastAsia="Times New Roman" w:hAnsi="Calibri" w:cs="Calibri"/>
                <w:color w:val="000000"/>
              </w:rPr>
            </w:pPr>
            <w:r>
              <w:rPr>
                <w:rFonts w:ascii="Calibri" w:eastAsia="Times New Roman" w:hAnsi="Calibri" w:cs="Calibri"/>
                <w:color w:val="000000"/>
              </w:rPr>
              <w:t>1862</w:t>
            </w:r>
          </w:p>
        </w:tc>
        <w:tc>
          <w:tcPr>
            <w:tcW w:w="1160" w:type="dxa"/>
            <w:tcBorders>
              <w:top w:val="nil"/>
              <w:left w:val="nil"/>
              <w:bottom w:val="single" w:sz="4" w:space="0" w:color="auto"/>
              <w:right w:val="single" w:sz="4" w:space="0" w:color="auto"/>
            </w:tcBorders>
            <w:shd w:val="clear" w:color="auto" w:fill="auto"/>
            <w:noWrap/>
            <w:vAlign w:val="bottom"/>
            <w:hideMark/>
          </w:tcPr>
          <w:p w14:paraId="559089FB" w14:textId="77777777" w:rsidR="005E1EA3" w:rsidRPr="001A1272" w:rsidRDefault="005E1EA3" w:rsidP="007A7A1D">
            <w:pPr>
              <w:spacing w:after="0" w:line="240" w:lineRule="auto"/>
              <w:rPr>
                <w:rFonts w:ascii="Calibri" w:eastAsia="Times New Roman" w:hAnsi="Calibri" w:cs="Calibri"/>
                <w:color w:val="000000"/>
              </w:rPr>
            </w:pPr>
            <w:r w:rsidRPr="001A1272">
              <w:rPr>
                <w:rFonts w:ascii="Calibri" w:eastAsia="Times New Roman" w:hAnsi="Calibri" w:cs="Calibri"/>
                <w:color w:val="000000"/>
              </w:rPr>
              <w:t>4</w:t>
            </w:r>
            <w:r>
              <w:rPr>
                <w:rFonts w:ascii="Calibri" w:eastAsia="Times New Roman" w:hAnsi="Calibri" w:cs="Calibri"/>
                <w:color w:val="000000"/>
              </w:rPr>
              <w:t>9</w:t>
            </w:r>
            <w:r w:rsidRPr="001A1272">
              <w:rPr>
                <w:rFonts w:ascii="Calibri" w:eastAsia="Times New Roman" w:hAnsi="Calibri" w:cs="Calibri"/>
                <w:color w:val="000000"/>
              </w:rPr>
              <w:t xml:space="preserve"> (</w:t>
            </w:r>
            <w:r>
              <w:rPr>
                <w:rFonts w:ascii="Calibri" w:eastAsia="Times New Roman" w:hAnsi="Calibri" w:cs="Calibri"/>
                <w:color w:val="000000"/>
              </w:rPr>
              <w:t>5</w:t>
            </w:r>
            <w:r w:rsidRPr="001A1272">
              <w:rPr>
                <w:rFonts w:ascii="Calibri" w:eastAsia="Times New Roman" w:hAnsi="Calibri" w:cs="Calibri"/>
                <w:color w:val="000000"/>
              </w:rPr>
              <w:t>)</w:t>
            </w:r>
          </w:p>
        </w:tc>
        <w:tc>
          <w:tcPr>
            <w:tcW w:w="1180" w:type="dxa"/>
            <w:tcBorders>
              <w:top w:val="nil"/>
              <w:left w:val="nil"/>
              <w:bottom w:val="single" w:sz="4" w:space="0" w:color="auto"/>
              <w:right w:val="single" w:sz="4" w:space="0" w:color="auto"/>
            </w:tcBorders>
            <w:shd w:val="clear" w:color="auto" w:fill="auto"/>
            <w:noWrap/>
            <w:vAlign w:val="bottom"/>
            <w:hideMark/>
          </w:tcPr>
          <w:p w14:paraId="250A44B7" w14:textId="77777777" w:rsidR="005E1EA3" w:rsidRPr="001A1272" w:rsidRDefault="005E1EA3" w:rsidP="007A7A1D">
            <w:pPr>
              <w:spacing w:after="0" w:line="240" w:lineRule="auto"/>
              <w:rPr>
                <w:rFonts w:ascii="Calibri" w:eastAsia="Times New Roman" w:hAnsi="Calibri" w:cs="Calibri"/>
                <w:color w:val="000000"/>
              </w:rPr>
            </w:pPr>
            <w:r w:rsidRPr="001A1272">
              <w:rPr>
                <w:rFonts w:ascii="Calibri" w:eastAsia="Times New Roman" w:hAnsi="Calibri" w:cs="Calibri"/>
                <w:color w:val="000000"/>
              </w:rPr>
              <w:t>31 (</w:t>
            </w:r>
            <w:r>
              <w:rPr>
                <w:rFonts w:ascii="Calibri" w:eastAsia="Times New Roman" w:hAnsi="Calibri" w:cs="Calibri"/>
                <w:color w:val="000000"/>
              </w:rPr>
              <w:t>4</w:t>
            </w:r>
            <w:r w:rsidRPr="001A1272">
              <w:rPr>
                <w:rFonts w:ascii="Calibri" w:eastAsia="Times New Roman" w:hAnsi="Calibri" w:cs="Calibri"/>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14:paraId="15FAF4DA" w14:textId="77777777" w:rsidR="005E1EA3" w:rsidRPr="001A1272" w:rsidRDefault="005E1EA3" w:rsidP="007A7A1D">
            <w:pPr>
              <w:spacing w:after="0" w:line="240" w:lineRule="auto"/>
              <w:jc w:val="right"/>
              <w:rPr>
                <w:rFonts w:ascii="Calibri" w:eastAsia="Times New Roman" w:hAnsi="Calibri" w:cs="Calibri"/>
                <w:color w:val="000000"/>
              </w:rPr>
            </w:pPr>
            <w:r w:rsidRPr="001A1272">
              <w:rPr>
                <w:rFonts w:ascii="Calibri" w:eastAsia="Times New Roman" w:hAnsi="Calibri" w:cs="Calibri"/>
                <w:color w:val="000000"/>
              </w:rPr>
              <w:t>0.</w:t>
            </w:r>
            <w:r>
              <w:rPr>
                <w:rFonts w:ascii="Calibri" w:eastAsia="Times New Roman" w:hAnsi="Calibri" w:cs="Calibri"/>
                <w:color w:val="000000"/>
              </w:rPr>
              <w:t>8</w:t>
            </w:r>
            <w:r w:rsidRPr="001A1272">
              <w:rPr>
                <w:rFonts w:ascii="Calibri" w:eastAsia="Times New Roman" w:hAnsi="Calibri" w:cs="Calibri"/>
                <w:color w:val="000000"/>
              </w:rPr>
              <w:t>7</w:t>
            </w:r>
          </w:p>
        </w:tc>
        <w:tc>
          <w:tcPr>
            <w:tcW w:w="960" w:type="dxa"/>
            <w:tcBorders>
              <w:top w:val="nil"/>
              <w:left w:val="nil"/>
              <w:bottom w:val="single" w:sz="4" w:space="0" w:color="auto"/>
              <w:right w:val="single" w:sz="4" w:space="0" w:color="auto"/>
            </w:tcBorders>
            <w:shd w:val="clear" w:color="auto" w:fill="auto"/>
            <w:noWrap/>
            <w:vAlign w:val="bottom"/>
            <w:hideMark/>
          </w:tcPr>
          <w:p w14:paraId="579016E7" w14:textId="77777777" w:rsidR="005E1EA3" w:rsidRPr="001A1272" w:rsidRDefault="005E1EA3" w:rsidP="007A7A1D">
            <w:pPr>
              <w:spacing w:after="0" w:line="240" w:lineRule="auto"/>
              <w:rPr>
                <w:rFonts w:ascii="Calibri" w:eastAsia="Times New Roman" w:hAnsi="Calibri" w:cs="Calibri"/>
                <w:color w:val="000000"/>
              </w:rPr>
            </w:pPr>
            <w:r w:rsidRPr="001A1272">
              <w:rPr>
                <w:rFonts w:ascii="Calibri" w:eastAsia="Times New Roman" w:hAnsi="Calibri" w:cs="Calibri"/>
                <w:color w:val="000000"/>
              </w:rPr>
              <w:t>0.4</w:t>
            </w:r>
            <w:r>
              <w:rPr>
                <w:rFonts w:ascii="Calibri" w:eastAsia="Times New Roman" w:hAnsi="Calibri" w:cs="Calibri"/>
                <w:color w:val="000000"/>
              </w:rPr>
              <w:t>1–1.86</w:t>
            </w:r>
          </w:p>
        </w:tc>
        <w:tc>
          <w:tcPr>
            <w:tcW w:w="960" w:type="dxa"/>
            <w:tcBorders>
              <w:top w:val="nil"/>
              <w:left w:val="nil"/>
              <w:bottom w:val="single" w:sz="4" w:space="0" w:color="auto"/>
              <w:right w:val="single" w:sz="4" w:space="0" w:color="auto"/>
            </w:tcBorders>
            <w:shd w:val="clear" w:color="auto" w:fill="auto"/>
            <w:noWrap/>
            <w:vAlign w:val="bottom"/>
            <w:hideMark/>
          </w:tcPr>
          <w:p w14:paraId="4DCB6F3D" w14:textId="77777777" w:rsidR="005E1EA3" w:rsidRPr="001A1272" w:rsidRDefault="005E1EA3" w:rsidP="007A7A1D">
            <w:pPr>
              <w:spacing w:after="0" w:line="240" w:lineRule="auto"/>
              <w:jc w:val="right"/>
              <w:rPr>
                <w:rFonts w:ascii="Calibri" w:eastAsia="Times New Roman" w:hAnsi="Calibri" w:cs="Calibri"/>
                <w:color w:val="000000"/>
              </w:rPr>
            </w:pPr>
            <w:r w:rsidRPr="001A1272">
              <w:rPr>
                <w:rFonts w:ascii="Calibri" w:eastAsia="Times New Roman" w:hAnsi="Calibri" w:cs="Calibri"/>
                <w:color w:val="000000"/>
              </w:rPr>
              <w:t>0.</w:t>
            </w:r>
            <w:r>
              <w:rPr>
                <w:rFonts w:ascii="Calibri" w:eastAsia="Times New Roman" w:hAnsi="Calibri" w:cs="Calibri"/>
                <w:color w:val="000000"/>
              </w:rPr>
              <w:t>72</w:t>
            </w:r>
          </w:p>
        </w:tc>
        <w:tc>
          <w:tcPr>
            <w:tcW w:w="960" w:type="dxa"/>
            <w:tcBorders>
              <w:top w:val="nil"/>
              <w:left w:val="nil"/>
              <w:bottom w:val="single" w:sz="4" w:space="0" w:color="auto"/>
              <w:right w:val="single" w:sz="4" w:space="0" w:color="auto"/>
            </w:tcBorders>
            <w:shd w:val="clear" w:color="auto" w:fill="auto"/>
            <w:noWrap/>
            <w:vAlign w:val="bottom"/>
            <w:hideMark/>
          </w:tcPr>
          <w:p w14:paraId="10775067" w14:textId="77777777" w:rsidR="005E1EA3" w:rsidRPr="001A1272" w:rsidRDefault="005E1EA3" w:rsidP="007A7A1D">
            <w:pPr>
              <w:spacing w:after="0" w:line="240" w:lineRule="auto"/>
              <w:jc w:val="right"/>
              <w:rPr>
                <w:rFonts w:ascii="Calibri" w:eastAsia="Times New Roman" w:hAnsi="Calibri" w:cs="Calibri"/>
                <w:color w:val="000000"/>
              </w:rPr>
            </w:pPr>
            <w:r w:rsidRPr="001A1272">
              <w:rPr>
                <w:rFonts w:ascii="Calibri" w:eastAsia="Times New Roman" w:hAnsi="Calibri" w:cs="Calibri"/>
                <w:color w:val="000000"/>
              </w:rPr>
              <w:t>4</w:t>
            </w:r>
            <w:r>
              <w:rPr>
                <w:rFonts w:ascii="Calibri" w:eastAsia="Times New Roman" w:hAnsi="Calibri" w:cs="Calibri"/>
                <w:color w:val="000000"/>
              </w:rPr>
              <w:t>6</w:t>
            </w:r>
            <w:r w:rsidRPr="001A1272">
              <w:rPr>
                <w:rFonts w:ascii="Calibri" w:eastAsia="Times New Roman" w:hAnsi="Calibri" w:cs="Calibri"/>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14:paraId="4C543FB5" w14:textId="77777777" w:rsidR="005E1EA3" w:rsidRPr="001A1272" w:rsidRDefault="005E1EA3" w:rsidP="007A7A1D">
            <w:pPr>
              <w:spacing w:after="0" w:line="240" w:lineRule="auto"/>
              <w:jc w:val="right"/>
              <w:rPr>
                <w:rFonts w:ascii="Calibri" w:eastAsia="Times New Roman" w:hAnsi="Calibri" w:cs="Calibri"/>
                <w:color w:val="000000"/>
              </w:rPr>
            </w:pPr>
            <w:r w:rsidRPr="001A1272">
              <w:rPr>
                <w:rFonts w:ascii="Calibri" w:eastAsia="Times New Roman" w:hAnsi="Calibri" w:cs="Calibri"/>
                <w:color w:val="000000"/>
              </w:rPr>
              <w:t>0.1</w:t>
            </w:r>
            <w:r>
              <w:rPr>
                <w:rFonts w:ascii="Calibri" w:eastAsia="Times New Roman" w:hAnsi="Calibri" w:cs="Calibri"/>
                <w:color w:val="000000"/>
              </w:rPr>
              <w:t>0</w:t>
            </w:r>
          </w:p>
        </w:tc>
      </w:tr>
      <w:tr w:rsidR="005E1EA3" w:rsidRPr="001A1272" w14:paraId="7E4DB4BE" w14:textId="77777777" w:rsidTr="007A7A1D">
        <w:trPr>
          <w:trHeight w:val="300"/>
        </w:trPr>
        <w:tc>
          <w:tcPr>
            <w:tcW w:w="10850"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674EFB" w14:textId="77777777" w:rsidR="005E1EA3" w:rsidRPr="00B759AB" w:rsidRDefault="005E1EA3" w:rsidP="007A7A1D">
            <w:pPr>
              <w:spacing w:after="0" w:line="240" w:lineRule="auto"/>
              <w:jc w:val="center"/>
              <w:rPr>
                <w:rFonts w:ascii="Calibri" w:eastAsia="Times New Roman" w:hAnsi="Calibri" w:cs="Calibri"/>
                <w:b/>
                <w:bCs/>
                <w:color w:val="000000"/>
              </w:rPr>
            </w:pPr>
            <w:r w:rsidRPr="00B759AB">
              <w:rPr>
                <w:rFonts w:ascii="Calibri" w:eastAsia="Times New Roman" w:hAnsi="Calibri" w:cs="Calibri"/>
                <w:b/>
                <w:bCs/>
                <w:color w:val="000000"/>
              </w:rPr>
              <w:t>Overall AJCC/UICC Stage</w:t>
            </w:r>
          </w:p>
        </w:tc>
      </w:tr>
      <w:tr w:rsidR="005E1EA3" w:rsidRPr="001A1272" w14:paraId="71B78F38" w14:textId="77777777" w:rsidTr="007A7A1D">
        <w:trPr>
          <w:trHeight w:val="300"/>
        </w:trPr>
        <w:tc>
          <w:tcPr>
            <w:tcW w:w="1780" w:type="dxa"/>
            <w:tcBorders>
              <w:top w:val="nil"/>
              <w:left w:val="single" w:sz="4" w:space="0" w:color="auto"/>
              <w:bottom w:val="single" w:sz="4" w:space="0" w:color="auto"/>
              <w:right w:val="single" w:sz="4" w:space="0" w:color="auto"/>
            </w:tcBorders>
            <w:shd w:val="clear" w:color="auto" w:fill="auto"/>
            <w:noWrap/>
            <w:vAlign w:val="bottom"/>
            <w:hideMark/>
          </w:tcPr>
          <w:p w14:paraId="061BDAC2" w14:textId="77777777" w:rsidR="005E1EA3" w:rsidRPr="001A1272" w:rsidRDefault="005E1EA3" w:rsidP="007A7A1D">
            <w:pPr>
              <w:spacing w:after="0" w:line="240" w:lineRule="auto"/>
              <w:rPr>
                <w:rFonts w:ascii="Calibri" w:eastAsia="Times New Roman" w:hAnsi="Calibri" w:cs="Calibri"/>
                <w:color w:val="000000"/>
              </w:rPr>
            </w:pPr>
            <w:r w:rsidRPr="001A1272">
              <w:rPr>
                <w:rFonts w:ascii="Calibri" w:eastAsia="Times New Roman" w:hAnsi="Calibri" w:cs="Calibri"/>
                <w:color w:val="000000"/>
              </w:rPr>
              <w:t>Early Stage</w:t>
            </w:r>
            <w:r>
              <w:rPr>
                <w:rFonts w:ascii="Calibri" w:eastAsia="Times New Roman" w:hAnsi="Calibri" w:cs="Calibri"/>
                <w:color w:val="000000"/>
              </w:rPr>
              <w:t xml:space="preserve">  (I or II) </w:t>
            </w:r>
          </w:p>
        </w:tc>
        <w:tc>
          <w:tcPr>
            <w:tcW w:w="965" w:type="dxa"/>
            <w:tcBorders>
              <w:top w:val="nil"/>
              <w:left w:val="nil"/>
              <w:bottom w:val="single" w:sz="4" w:space="0" w:color="auto"/>
              <w:right w:val="single" w:sz="4" w:space="0" w:color="auto"/>
            </w:tcBorders>
            <w:shd w:val="clear" w:color="auto" w:fill="auto"/>
            <w:noWrap/>
            <w:vAlign w:val="bottom"/>
            <w:hideMark/>
          </w:tcPr>
          <w:p w14:paraId="75A3F028" w14:textId="77777777" w:rsidR="005E1EA3" w:rsidRPr="001A1272" w:rsidRDefault="005E1EA3" w:rsidP="007A7A1D">
            <w:pPr>
              <w:spacing w:after="0" w:line="240" w:lineRule="auto"/>
              <w:jc w:val="right"/>
              <w:rPr>
                <w:rFonts w:ascii="Calibri" w:eastAsia="Times New Roman" w:hAnsi="Calibri" w:cs="Calibri"/>
                <w:color w:val="000000"/>
              </w:rPr>
            </w:pPr>
            <w:r w:rsidRPr="001A1272">
              <w:rPr>
                <w:rFonts w:ascii="Calibri" w:eastAsia="Times New Roman" w:hAnsi="Calibri" w:cs="Calibri"/>
                <w:color w:val="000000"/>
              </w:rPr>
              <w:t>16</w:t>
            </w:r>
          </w:p>
        </w:tc>
        <w:tc>
          <w:tcPr>
            <w:tcW w:w="965" w:type="dxa"/>
            <w:tcBorders>
              <w:top w:val="nil"/>
              <w:left w:val="nil"/>
              <w:bottom w:val="single" w:sz="4" w:space="0" w:color="auto"/>
              <w:right w:val="single" w:sz="4" w:space="0" w:color="auto"/>
            </w:tcBorders>
            <w:shd w:val="clear" w:color="auto" w:fill="auto"/>
            <w:noWrap/>
            <w:vAlign w:val="bottom"/>
            <w:hideMark/>
          </w:tcPr>
          <w:p w14:paraId="2D412AC4" w14:textId="77777777" w:rsidR="005E1EA3" w:rsidRPr="001A1272" w:rsidRDefault="005E1EA3" w:rsidP="007A7A1D">
            <w:pPr>
              <w:spacing w:after="0" w:line="240" w:lineRule="auto"/>
              <w:jc w:val="right"/>
              <w:rPr>
                <w:rFonts w:ascii="Calibri" w:eastAsia="Times New Roman" w:hAnsi="Calibri" w:cs="Calibri"/>
                <w:color w:val="000000"/>
              </w:rPr>
            </w:pPr>
            <w:r w:rsidRPr="001A1272">
              <w:rPr>
                <w:rFonts w:ascii="Calibri" w:eastAsia="Times New Roman" w:hAnsi="Calibri" w:cs="Calibri"/>
                <w:color w:val="000000"/>
              </w:rPr>
              <w:t>7</w:t>
            </w:r>
            <w:r>
              <w:rPr>
                <w:rFonts w:ascii="Calibri" w:eastAsia="Times New Roman" w:hAnsi="Calibri" w:cs="Calibri"/>
                <w:color w:val="000000"/>
              </w:rPr>
              <w:t>020</w:t>
            </w:r>
          </w:p>
        </w:tc>
        <w:tc>
          <w:tcPr>
            <w:tcW w:w="1160" w:type="dxa"/>
            <w:tcBorders>
              <w:top w:val="nil"/>
              <w:left w:val="nil"/>
              <w:bottom w:val="single" w:sz="4" w:space="0" w:color="auto"/>
              <w:right w:val="single" w:sz="4" w:space="0" w:color="auto"/>
            </w:tcBorders>
            <w:shd w:val="clear" w:color="auto" w:fill="auto"/>
            <w:noWrap/>
            <w:vAlign w:val="bottom"/>
            <w:hideMark/>
          </w:tcPr>
          <w:p w14:paraId="38125AF9" w14:textId="77777777" w:rsidR="005E1EA3" w:rsidRPr="001A1272" w:rsidRDefault="005E1EA3" w:rsidP="007A7A1D">
            <w:pPr>
              <w:spacing w:after="0" w:line="240" w:lineRule="auto"/>
              <w:rPr>
                <w:rFonts w:ascii="Calibri" w:eastAsia="Times New Roman" w:hAnsi="Calibri" w:cs="Calibri"/>
                <w:color w:val="000000"/>
              </w:rPr>
            </w:pPr>
            <w:r w:rsidRPr="001A1272">
              <w:rPr>
                <w:rFonts w:ascii="Calibri" w:eastAsia="Times New Roman" w:hAnsi="Calibri" w:cs="Calibri"/>
                <w:color w:val="000000"/>
              </w:rPr>
              <w:t>1620 (</w:t>
            </w:r>
            <w:r>
              <w:rPr>
                <w:rFonts w:ascii="Calibri" w:eastAsia="Times New Roman" w:hAnsi="Calibri" w:cs="Calibri"/>
                <w:color w:val="000000"/>
              </w:rPr>
              <w:t>44</w:t>
            </w:r>
            <w:r w:rsidRPr="001A1272">
              <w:rPr>
                <w:rFonts w:ascii="Calibri" w:eastAsia="Times New Roman" w:hAnsi="Calibri" w:cs="Calibri"/>
                <w:color w:val="000000"/>
              </w:rPr>
              <w:t>)</w:t>
            </w:r>
          </w:p>
        </w:tc>
        <w:tc>
          <w:tcPr>
            <w:tcW w:w="1180" w:type="dxa"/>
            <w:tcBorders>
              <w:top w:val="nil"/>
              <w:left w:val="nil"/>
              <w:bottom w:val="single" w:sz="4" w:space="0" w:color="auto"/>
              <w:right w:val="single" w:sz="4" w:space="0" w:color="auto"/>
            </w:tcBorders>
            <w:shd w:val="clear" w:color="auto" w:fill="auto"/>
            <w:noWrap/>
            <w:vAlign w:val="bottom"/>
            <w:hideMark/>
          </w:tcPr>
          <w:p w14:paraId="3338DE05" w14:textId="77777777" w:rsidR="005E1EA3" w:rsidRPr="001A1272" w:rsidRDefault="005E1EA3" w:rsidP="007A7A1D">
            <w:pPr>
              <w:spacing w:after="0" w:line="240" w:lineRule="auto"/>
              <w:rPr>
                <w:rFonts w:ascii="Calibri" w:eastAsia="Times New Roman" w:hAnsi="Calibri" w:cs="Calibri"/>
                <w:color w:val="000000"/>
              </w:rPr>
            </w:pPr>
            <w:r w:rsidRPr="001A1272">
              <w:rPr>
                <w:rFonts w:ascii="Calibri" w:eastAsia="Times New Roman" w:hAnsi="Calibri" w:cs="Calibri"/>
                <w:color w:val="000000"/>
              </w:rPr>
              <w:t>1389 (</w:t>
            </w:r>
            <w:r>
              <w:rPr>
                <w:rFonts w:ascii="Calibri" w:eastAsia="Times New Roman" w:hAnsi="Calibri" w:cs="Calibri"/>
                <w:color w:val="000000"/>
              </w:rPr>
              <w:t>41</w:t>
            </w:r>
            <w:r w:rsidRPr="001A1272">
              <w:rPr>
                <w:rFonts w:ascii="Calibri" w:eastAsia="Times New Roman" w:hAnsi="Calibri" w:cs="Calibri"/>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14:paraId="27AA3E4F" w14:textId="77777777" w:rsidR="005E1EA3" w:rsidRPr="001A1272" w:rsidRDefault="005E1EA3" w:rsidP="007A7A1D">
            <w:pPr>
              <w:spacing w:after="0" w:line="240" w:lineRule="auto"/>
              <w:jc w:val="right"/>
              <w:rPr>
                <w:rFonts w:ascii="Calibri" w:eastAsia="Times New Roman" w:hAnsi="Calibri" w:cs="Calibri"/>
                <w:color w:val="000000"/>
              </w:rPr>
            </w:pPr>
            <w:r w:rsidRPr="001A1272">
              <w:rPr>
                <w:rFonts w:ascii="Calibri" w:eastAsia="Times New Roman" w:hAnsi="Calibri" w:cs="Calibri"/>
                <w:color w:val="000000"/>
              </w:rPr>
              <w:t>0.8</w:t>
            </w:r>
            <w:r>
              <w:rPr>
                <w:rFonts w:ascii="Calibri" w:eastAsia="Times New Roman" w:hAnsi="Calibri" w:cs="Calibri"/>
                <w:color w:val="000000"/>
              </w:rPr>
              <w:t>5</w:t>
            </w:r>
          </w:p>
        </w:tc>
        <w:tc>
          <w:tcPr>
            <w:tcW w:w="960" w:type="dxa"/>
            <w:tcBorders>
              <w:top w:val="nil"/>
              <w:left w:val="nil"/>
              <w:bottom w:val="single" w:sz="4" w:space="0" w:color="auto"/>
              <w:right w:val="single" w:sz="4" w:space="0" w:color="auto"/>
            </w:tcBorders>
            <w:shd w:val="clear" w:color="auto" w:fill="auto"/>
            <w:noWrap/>
            <w:vAlign w:val="bottom"/>
            <w:hideMark/>
          </w:tcPr>
          <w:p w14:paraId="49252408" w14:textId="77777777" w:rsidR="005E1EA3" w:rsidRPr="001A1272" w:rsidRDefault="005E1EA3" w:rsidP="007A7A1D">
            <w:pPr>
              <w:spacing w:after="0" w:line="240" w:lineRule="auto"/>
              <w:rPr>
                <w:rFonts w:ascii="Calibri" w:eastAsia="Times New Roman" w:hAnsi="Calibri" w:cs="Calibri"/>
                <w:color w:val="000000"/>
              </w:rPr>
            </w:pPr>
            <w:r w:rsidRPr="001A1272">
              <w:rPr>
                <w:rFonts w:ascii="Calibri" w:eastAsia="Times New Roman" w:hAnsi="Calibri" w:cs="Calibri"/>
                <w:color w:val="000000"/>
              </w:rPr>
              <w:t>0.7</w:t>
            </w:r>
            <w:r>
              <w:rPr>
                <w:rFonts w:ascii="Calibri" w:eastAsia="Times New Roman" w:hAnsi="Calibri" w:cs="Calibri"/>
                <w:color w:val="000000"/>
              </w:rPr>
              <w:t>3–0.98</w:t>
            </w:r>
          </w:p>
        </w:tc>
        <w:tc>
          <w:tcPr>
            <w:tcW w:w="960" w:type="dxa"/>
            <w:tcBorders>
              <w:top w:val="nil"/>
              <w:left w:val="nil"/>
              <w:bottom w:val="single" w:sz="4" w:space="0" w:color="auto"/>
              <w:right w:val="single" w:sz="4" w:space="0" w:color="auto"/>
            </w:tcBorders>
            <w:shd w:val="clear" w:color="auto" w:fill="auto"/>
            <w:noWrap/>
            <w:vAlign w:val="bottom"/>
            <w:hideMark/>
          </w:tcPr>
          <w:p w14:paraId="30E41DC0" w14:textId="77777777" w:rsidR="005E1EA3" w:rsidRPr="001A1272" w:rsidRDefault="005E1EA3" w:rsidP="007A7A1D">
            <w:pPr>
              <w:spacing w:after="0" w:line="240" w:lineRule="auto"/>
              <w:jc w:val="right"/>
              <w:rPr>
                <w:rFonts w:ascii="Calibri" w:eastAsia="Times New Roman" w:hAnsi="Calibri" w:cs="Calibri"/>
                <w:color w:val="000000"/>
              </w:rPr>
            </w:pPr>
            <w:r w:rsidRPr="001A1272">
              <w:rPr>
                <w:rFonts w:ascii="Calibri" w:eastAsia="Times New Roman" w:hAnsi="Calibri" w:cs="Calibri"/>
                <w:color w:val="000000"/>
              </w:rPr>
              <w:t>0.</w:t>
            </w:r>
            <w:r>
              <w:rPr>
                <w:rFonts w:ascii="Calibri" w:eastAsia="Times New Roman" w:hAnsi="Calibri" w:cs="Calibri"/>
                <w:color w:val="000000"/>
              </w:rPr>
              <w:t>02</w:t>
            </w:r>
          </w:p>
        </w:tc>
        <w:tc>
          <w:tcPr>
            <w:tcW w:w="960" w:type="dxa"/>
            <w:tcBorders>
              <w:top w:val="nil"/>
              <w:left w:val="nil"/>
              <w:bottom w:val="single" w:sz="4" w:space="0" w:color="auto"/>
              <w:right w:val="single" w:sz="4" w:space="0" w:color="auto"/>
            </w:tcBorders>
            <w:shd w:val="clear" w:color="auto" w:fill="auto"/>
            <w:noWrap/>
            <w:vAlign w:val="bottom"/>
            <w:hideMark/>
          </w:tcPr>
          <w:p w14:paraId="3A56163B" w14:textId="77777777" w:rsidR="005E1EA3" w:rsidRPr="001A1272" w:rsidRDefault="005E1EA3" w:rsidP="007A7A1D">
            <w:pPr>
              <w:spacing w:after="0" w:line="240" w:lineRule="auto"/>
              <w:jc w:val="right"/>
              <w:rPr>
                <w:rFonts w:ascii="Calibri" w:eastAsia="Times New Roman" w:hAnsi="Calibri" w:cs="Calibri"/>
                <w:color w:val="000000"/>
              </w:rPr>
            </w:pPr>
            <w:r>
              <w:rPr>
                <w:rFonts w:ascii="Calibri" w:eastAsia="Times New Roman" w:hAnsi="Calibri" w:cs="Calibri"/>
                <w:color w:val="000000"/>
              </w:rPr>
              <w:t>2</w:t>
            </w:r>
            <w:r w:rsidRPr="001A1272">
              <w:rPr>
                <w:rFonts w:ascii="Calibri" w:eastAsia="Times New Roman" w:hAnsi="Calibri" w:cs="Calibri"/>
                <w:color w:val="000000"/>
              </w:rPr>
              <w:t>6%</w:t>
            </w:r>
          </w:p>
        </w:tc>
        <w:tc>
          <w:tcPr>
            <w:tcW w:w="960" w:type="dxa"/>
            <w:tcBorders>
              <w:top w:val="nil"/>
              <w:left w:val="nil"/>
              <w:bottom w:val="single" w:sz="4" w:space="0" w:color="auto"/>
              <w:right w:val="single" w:sz="4" w:space="0" w:color="auto"/>
            </w:tcBorders>
            <w:shd w:val="clear" w:color="auto" w:fill="auto"/>
            <w:noWrap/>
            <w:vAlign w:val="bottom"/>
            <w:hideMark/>
          </w:tcPr>
          <w:p w14:paraId="139FBA37" w14:textId="77777777" w:rsidR="005E1EA3" w:rsidRPr="001A1272" w:rsidRDefault="005E1EA3" w:rsidP="007A7A1D">
            <w:pPr>
              <w:spacing w:after="0" w:line="240" w:lineRule="auto"/>
              <w:jc w:val="right"/>
              <w:rPr>
                <w:rFonts w:ascii="Calibri" w:eastAsia="Times New Roman" w:hAnsi="Calibri" w:cs="Calibri"/>
                <w:color w:val="000000"/>
              </w:rPr>
            </w:pPr>
            <w:r w:rsidRPr="001A1272">
              <w:rPr>
                <w:rFonts w:ascii="Calibri" w:eastAsia="Times New Roman" w:hAnsi="Calibri" w:cs="Calibri"/>
                <w:color w:val="000000"/>
              </w:rPr>
              <w:t>0.</w:t>
            </w:r>
            <w:r>
              <w:rPr>
                <w:rFonts w:ascii="Calibri" w:eastAsia="Times New Roman" w:hAnsi="Calibri" w:cs="Calibri"/>
                <w:color w:val="000000"/>
              </w:rPr>
              <w:t>16</w:t>
            </w:r>
          </w:p>
        </w:tc>
      </w:tr>
      <w:tr w:rsidR="005E1EA3" w:rsidRPr="001A1272" w14:paraId="43F31162" w14:textId="77777777" w:rsidTr="007A7A1D">
        <w:trPr>
          <w:trHeight w:val="300"/>
        </w:trPr>
        <w:tc>
          <w:tcPr>
            <w:tcW w:w="1780" w:type="dxa"/>
            <w:tcBorders>
              <w:top w:val="nil"/>
              <w:left w:val="single" w:sz="4" w:space="0" w:color="auto"/>
              <w:bottom w:val="single" w:sz="4" w:space="0" w:color="auto"/>
              <w:right w:val="single" w:sz="4" w:space="0" w:color="auto"/>
            </w:tcBorders>
            <w:shd w:val="clear" w:color="auto" w:fill="auto"/>
            <w:noWrap/>
            <w:vAlign w:val="bottom"/>
            <w:hideMark/>
          </w:tcPr>
          <w:p w14:paraId="29FE3CE0" w14:textId="77777777" w:rsidR="005E1EA3" w:rsidRPr="001A1272" w:rsidRDefault="005E1EA3" w:rsidP="007A7A1D">
            <w:pPr>
              <w:spacing w:after="0" w:line="240" w:lineRule="auto"/>
              <w:rPr>
                <w:rFonts w:ascii="Calibri" w:eastAsia="Times New Roman" w:hAnsi="Calibri" w:cs="Calibri"/>
                <w:color w:val="000000"/>
              </w:rPr>
            </w:pPr>
            <w:r w:rsidRPr="001A1272">
              <w:rPr>
                <w:rFonts w:ascii="Calibri" w:eastAsia="Times New Roman" w:hAnsi="Calibri" w:cs="Calibri"/>
                <w:color w:val="000000"/>
              </w:rPr>
              <w:t>Late Stage</w:t>
            </w:r>
            <w:r>
              <w:rPr>
                <w:rFonts w:ascii="Calibri" w:eastAsia="Times New Roman" w:hAnsi="Calibri" w:cs="Calibri"/>
                <w:color w:val="000000"/>
              </w:rPr>
              <w:t xml:space="preserve"> (III or IV)</w:t>
            </w:r>
          </w:p>
        </w:tc>
        <w:tc>
          <w:tcPr>
            <w:tcW w:w="965" w:type="dxa"/>
            <w:tcBorders>
              <w:top w:val="nil"/>
              <w:left w:val="nil"/>
              <w:bottom w:val="single" w:sz="4" w:space="0" w:color="auto"/>
              <w:right w:val="single" w:sz="4" w:space="0" w:color="auto"/>
            </w:tcBorders>
            <w:shd w:val="clear" w:color="auto" w:fill="auto"/>
            <w:noWrap/>
            <w:vAlign w:val="bottom"/>
            <w:hideMark/>
          </w:tcPr>
          <w:p w14:paraId="197215A6" w14:textId="77777777" w:rsidR="005E1EA3" w:rsidRPr="001A1272" w:rsidRDefault="005E1EA3" w:rsidP="007A7A1D">
            <w:pPr>
              <w:spacing w:after="0" w:line="240" w:lineRule="auto"/>
              <w:jc w:val="right"/>
              <w:rPr>
                <w:rFonts w:ascii="Calibri" w:eastAsia="Times New Roman" w:hAnsi="Calibri" w:cs="Calibri"/>
                <w:color w:val="000000"/>
              </w:rPr>
            </w:pPr>
            <w:r w:rsidRPr="001A1272">
              <w:rPr>
                <w:rFonts w:ascii="Calibri" w:eastAsia="Times New Roman" w:hAnsi="Calibri" w:cs="Calibri"/>
                <w:color w:val="000000"/>
              </w:rPr>
              <w:t>16</w:t>
            </w:r>
          </w:p>
        </w:tc>
        <w:tc>
          <w:tcPr>
            <w:tcW w:w="965" w:type="dxa"/>
            <w:tcBorders>
              <w:top w:val="nil"/>
              <w:left w:val="nil"/>
              <w:bottom w:val="single" w:sz="4" w:space="0" w:color="auto"/>
              <w:right w:val="single" w:sz="4" w:space="0" w:color="auto"/>
            </w:tcBorders>
            <w:shd w:val="clear" w:color="auto" w:fill="auto"/>
            <w:noWrap/>
            <w:vAlign w:val="bottom"/>
            <w:hideMark/>
          </w:tcPr>
          <w:p w14:paraId="48B54497" w14:textId="77777777" w:rsidR="005E1EA3" w:rsidRPr="001A1272" w:rsidRDefault="005E1EA3" w:rsidP="007A7A1D">
            <w:pPr>
              <w:spacing w:after="0" w:line="240" w:lineRule="auto"/>
              <w:jc w:val="right"/>
              <w:rPr>
                <w:rFonts w:ascii="Calibri" w:eastAsia="Times New Roman" w:hAnsi="Calibri" w:cs="Calibri"/>
                <w:color w:val="000000"/>
              </w:rPr>
            </w:pPr>
            <w:r w:rsidRPr="001A1272">
              <w:rPr>
                <w:rFonts w:ascii="Calibri" w:eastAsia="Times New Roman" w:hAnsi="Calibri" w:cs="Calibri"/>
                <w:color w:val="000000"/>
              </w:rPr>
              <w:t>7</w:t>
            </w:r>
            <w:r>
              <w:rPr>
                <w:rFonts w:ascii="Calibri" w:eastAsia="Times New Roman" w:hAnsi="Calibri" w:cs="Calibri"/>
                <w:color w:val="000000"/>
              </w:rPr>
              <w:t>020</w:t>
            </w:r>
          </w:p>
        </w:tc>
        <w:tc>
          <w:tcPr>
            <w:tcW w:w="1160" w:type="dxa"/>
            <w:tcBorders>
              <w:top w:val="nil"/>
              <w:left w:val="nil"/>
              <w:bottom w:val="single" w:sz="4" w:space="0" w:color="auto"/>
              <w:right w:val="single" w:sz="4" w:space="0" w:color="auto"/>
            </w:tcBorders>
            <w:shd w:val="clear" w:color="auto" w:fill="auto"/>
            <w:noWrap/>
            <w:vAlign w:val="bottom"/>
            <w:hideMark/>
          </w:tcPr>
          <w:p w14:paraId="6D15330A" w14:textId="77777777" w:rsidR="005E1EA3" w:rsidRPr="001A1272" w:rsidRDefault="005E1EA3" w:rsidP="007A7A1D">
            <w:pPr>
              <w:spacing w:after="0" w:line="240" w:lineRule="auto"/>
              <w:rPr>
                <w:rFonts w:ascii="Calibri" w:eastAsia="Times New Roman" w:hAnsi="Calibri" w:cs="Calibri"/>
                <w:color w:val="000000"/>
              </w:rPr>
            </w:pPr>
            <w:r w:rsidRPr="001A1272">
              <w:rPr>
                <w:rFonts w:ascii="Calibri" w:eastAsia="Times New Roman" w:hAnsi="Calibri" w:cs="Calibri"/>
                <w:color w:val="000000"/>
              </w:rPr>
              <w:t>1979 (</w:t>
            </w:r>
            <w:r>
              <w:rPr>
                <w:rFonts w:ascii="Calibri" w:eastAsia="Times New Roman" w:hAnsi="Calibri" w:cs="Calibri"/>
                <w:color w:val="000000"/>
              </w:rPr>
              <w:t>54</w:t>
            </w:r>
            <w:r w:rsidRPr="001A1272">
              <w:rPr>
                <w:rFonts w:ascii="Calibri" w:eastAsia="Times New Roman" w:hAnsi="Calibri" w:cs="Calibri"/>
                <w:color w:val="000000"/>
              </w:rPr>
              <w:t>)</w:t>
            </w:r>
          </w:p>
        </w:tc>
        <w:tc>
          <w:tcPr>
            <w:tcW w:w="1180" w:type="dxa"/>
            <w:tcBorders>
              <w:top w:val="nil"/>
              <w:left w:val="nil"/>
              <w:bottom w:val="single" w:sz="4" w:space="0" w:color="auto"/>
              <w:right w:val="single" w:sz="4" w:space="0" w:color="auto"/>
            </w:tcBorders>
            <w:shd w:val="clear" w:color="auto" w:fill="auto"/>
            <w:noWrap/>
            <w:vAlign w:val="bottom"/>
            <w:hideMark/>
          </w:tcPr>
          <w:p w14:paraId="6153ECD5" w14:textId="77777777" w:rsidR="005E1EA3" w:rsidRPr="001A1272" w:rsidRDefault="005E1EA3" w:rsidP="007A7A1D">
            <w:pPr>
              <w:spacing w:after="0" w:line="240" w:lineRule="auto"/>
              <w:rPr>
                <w:rFonts w:ascii="Calibri" w:eastAsia="Times New Roman" w:hAnsi="Calibri" w:cs="Calibri"/>
                <w:color w:val="000000"/>
              </w:rPr>
            </w:pPr>
            <w:r w:rsidRPr="001A1272">
              <w:rPr>
                <w:rFonts w:ascii="Calibri" w:eastAsia="Times New Roman" w:hAnsi="Calibri" w:cs="Calibri"/>
                <w:color w:val="000000"/>
              </w:rPr>
              <w:t>1933 (</w:t>
            </w:r>
            <w:r>
              <w:rPr>
                <w:rFonts w:ascii="Calibri" w:eastAsia="Times New Roman" w:hAnsi="Calibri" w:cs="Calibri"/>
                <w:color w:val="000000"/>
              </w:rPr>
              <w:t>57</w:t>
            </w:r>
            <w:r w:rsidRPr="001A1272">
              <w:rPr>
                <w:rFonts w:ascii="Calibri" w:eastAsia="Times New Roman" w:hAnsi="Calibri" w:cs="Calibri"/>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14:paraId="6BB19E4A" w14:textId="77777777" w:rsidR="005E1EA3" w:rsidRPr="001A1272" w:rsidRDefault="005E1EA3" w:rsidP="007A7A1D">
            <w:pPr>
              <w:spacing w:after="0" w:line="240" w:lineRule="auto"/>
              <w:jc w:val="right"/>
              <w:rPr>
                <w:rFonts w:ascii="Calibri" w:eastAsia="Times New Roman" w:hAnsi="Calibri" w:cs="Calibri"/>
                <w:color w:val="000000"/>
              </w:rPr>
            </w:pPr>
            <w:r w:rsidRPr="001A1272">
              <w:rPr>
                <w:rFonts w:ascii="Calibri" w:eastAsia="Times New Roman" w:hAnsi="Calibri" w:cs="Calibri"/>
                <w:color w:val="000000"/>
              </w:rPr>
              <w:t>1.</w:t>
            </w:r>
            <w:r>
              <w:rPr>
                <w:rFonts w:ascii="Calibri" w:eastAsia="Times New Roman" w:hAnsi="Calibri" w:cs="Calibri"/>
                <w:color w:val="000000"/>
              </w:rPr>
              <w:t>1</w:t>
            </w:r>
            <w:r w:rsidRPr="001A1272">
              <w:rPr>
                <w:rFonts w:ascii="Calibri" w:eastAsia="Times New Roman" w:hAnsi="Calibri" w:cs="Calibri"/>
                <w:color w:val="000000"/>
              </w:rPr>
              <w:t>7</w:t>
            </w:r>
          </w:p>
        </w:tc>
        <w:tc>
          <w:tcPr>
            <w:tcW w:w="960" w:type="dxa"/>
            <w:tcBorders>
              <w:top w:val="nil"/>
              <w:left w:val="nil"/>
              <w:bottom w:val="single" w:sz="4" w:space="0" w:color="auto"/>
              <w:right w:val="single" w:sz="4" w:space="0" w:color="auto"/>
            </w:tcBorders>
            <w:shd w:val="clear" w:color="auto" w:fill="auto"/>
            <w:noWrap/>
            <w:vAlign w:val="bottom"/>
            <w:hideMark/>
          </w:tcPr>
          <w:p w14:paraId="181260D7" w14:textId="77777777" w:rsidR="005E1EA3" w:rsidRPr="001A1272" w:rsidRDefault="005E1EA3" w:rsidP="007A7A1D">
            <w:pPr>
              <w:spacing w:after="0" w:line="240" w:lineRule="auto"/>
              <w:rPr>
                <w:rFonts w:ascii="Calibri" w:eastAsia="Times New Roman" w:hAnsi="Calibri" w:cs="Calibri"/>
                <w:color w:val="000000"/>
              </w:rPr>
            </w:pPr>
            <w:r w:rsidRPr="001A1272">
              <w:rPr>
                <w:rFonts w:ascii="Calibri" w:eastAsia="Times New Roman" w:hAnsi="Calibri" w:cs="Calibri"/>
                <w:color w:val="000000"/>
              </w:rPr>
              <w:t>1.0</w:t>
            </w:r>
            <w:r>
              <w:rPr>
                <w:rFonts w:ascii="Calibri" w:eastAsia="Times New Roman" w:hAnsi="Calibri" w:cs="Calibri"/>
                <w:color w:val="000000"/>
              </w:rPr>
              <w:t>1–</w:t>
            </w:r>
            <w:r w:rsidRPr="001A1272">
              <w:rPr>
                <w:rFonts w:ascii="Calibri" w:eastAsia="Times New Roman" w:hAnsi="Calibri" w:cs="Calibri"/>
                <w:color w:val="000000"/>
              </w:rPr>
              <w:t>1.</w:t>
            </w:r>
            <w:r>
              <w:rPr>
                <w:rFonts w:ascii="Calibri" w:eastAsia="Times New Roman" w:hAnsi="Calibri" w:cs="Calibri"/>
                <w:color w:val="000000"/>
              </w:rPr>
              <w:t>36</w:t>
            </w:r>
          </w:p>
        </w:tc>
        <w:tc>
          <w:tcPr>
            <w:tcW w:w="960" w:type="dxa"/>
            <w:tcBorders>
              <w:top w:val="nil"/>
              <w:left w:val="nil"/>
              <w:bottom w:val="single" w:sz="4" w:space="0" w:color="auto"/>
              <w:right w:val="single" w:sz="4" w:space="0" w:color="auto"/>
            </w:tcBorders>
            <w:shd w:val="clear" w:color="auto" w:fill="auto"/>
            <w:noWrap/>
            <w:vAlign w:val="bottom"/>
            <w:hideMark/>
          </w:tcPr>
          <w:p w14:paraId="1419D793" w14:textId="77777777" w:rsidR="005E1EA3" w:rsidRPr="001A1272" w:rsidRDefault="005E1EA3" w:rsidP="007A7A1D">
            <w:pPr>
              <w:spacing w:after="0" w:line="240" w:lineRule="auto"/>
              <w:jc w:val="right"/>
              <w:rPr>
                <w:rFonts w:ascii="Calibri" w:eastAsia="Times New Roman" w:hAnsi="Calibri" w:cs="Calibri"/>
                <w:color w:val="000000"/>
              </w:rPr>
            </w:pPr>
            <w:r w:rsidRPr="001A1272">
              <w:rPr>
                <w:rFonts w:ascii="Calibri" w:eastAsia="Times New Roman" w:hAnsi="Calibri" w:cs="Calibri"/>
                <w:color w:val="000000"/>
              </w:rPr>
              <w:t>0.03</w:t>
            </w:r>
          </w:p>
        </w:tc>
        <w:tc>
          <w:tcPr>
            <w:tcW w:w="960" w:type="dxa"/>
            <w:tcBorders>
              <w:top w:val="nil"/>
              <w:left w:val="nil"/>
              <w:bottom w:val="single" w:sz="4" w:space="0" w:color="auto"/>
              <w:right w:val="single" w:sz="4" w:space="0" w:color="auto"/>
            </w:tcBorders>
            <w:shd w:val="clear" w:color="auto" w:fill="auto"/>
            <w:noWrap/>
            <w:vAlign w:val="bottom"/>
            <w:hideMark/>
          </w:tcPr>
          <w:p w14:paraId="3E6FD01C" w14:textId="77777777" w:rsidR="005E1EA3" w:rsidRDefault="005E1EA3" w:rsidP="007A7A1D">
            <w:pPr>
              <w:spacing w:after="0" w:line="240" w:lineRule="auto"/>
              <w:jc w:val="right"/>
              <w:rPr>
                <w:rFonts w:ascii="Calibri" w:eastAsia="Times New Roman" w:hAnsi="Calibri" w:cs="Calibri"/>
                <w:color w:val="000000"/>
              </w:rPr>
            </w:pPr>
          </w:p>
          <w:p w14:paraId="628F945E" w14:textId="77777777" w:rsidR="005E1EA3" w:rsidRPr="001A1272" w:rsidRDefault="005E1EA3" w:rsidP="007A7A1D">
            <w:pPr>
              <w:spacing w:after="0" w:line="240" w:lineRule="auto"/>
              <w:ind w:right="110"/>
              <w:jc w:val="right"/>
              <w:rPr>
                <w:rFonts w:ascii="Calibri" w:eastAsia="Times New Roman" w:hAnsi="Calibri" w:cs="Calibri"/>
                <w:color w:val="000000"/>
              </w:rPr>
            </w:pPr>
            <w:r>
              <w:rPr>
                <w:rFonts w:ascii="Calibri" w:eastAsia="Times New Roman" w:hAnsi="Calibri" w:cs="Calibri"/>
                <w:color w:val="000000"/>
              </w:rPr>
              <w:t>2</w:t>
            </w:r>
            <w:r w:rsidRPr="001A1272">
              <w:rPr>
                <w:rFonts w:ascii="Calibri" w:eastAsia="Times New Roman" w:hAnsi="Calibri" w:cs="Calibri"/>
                <w:color w:val="000000"/>
              </w:rPr>
              <w:t>8%</w:t>
            </w:r>
          </w:p>
        </w:tc>
        <w:tc>
          <w:tcPr>
            <w:tcW w:w="960" w:type="dxa"/>
            <w:tcBorders>
              <w:top w:val="nil"/>
              <w:left w:val="nil"/>
              <w:bottom w:val="single" w:sz="4" w:space="0" w:color="auto"/>
              <w:right w:val="single" w:sz="4" w:space="0" w:color="auto"/>
            </w:tcBorders>
            <w:shd w:val="clear" w:color="auto" w:fill="auto"/>
            <w:noWrap/>
            <w:vAlign w:val="bottom"/>
            <w:hideMark/>
          </w:tcPr>
          <w:p w14:paraId="393BBDF4" w14:textId="77777777" w:rsidR="005E1EA3" w:rsidRPr="001A1272" w:rsidRDefault="005E1EA3" w:rsidP="007A7A1D">
            <w:pPr>
              <w:spacing w:after="0" w:line="240" w:lineRule="auto"/>
              <w:jc w:val="right"/>
              <w:rPr>
                <w:rFonts w:ascii="Calibri" w:eastAsia="Times New Roman" w:hAnsi="Calibri" w:cs="Calibri"/>
                <w:color w:val="000000"/>
              </w:rPr>
            </w:pPr>
            <w:r>
              <w:rPr>
                <w:rFonts w:ascii="Calibri" w:eastAsia="Times New Roman" w:hAnsi="Calibri" w:cs="Calibri"/>
                <w:color w:val="000000"/>
              </w:rPr>
              <w:t>0.14</w:t>
            </w:r>
          </w:p>
        </w:tc>
      </w:tr>
    </w:tbl>
    <w:p w14:paraId="5EEEAAFA" w14:textId="77777777" w:rsidR="005E1EA3" w:rsidRPr="001921C2" w:rsidRDefault="005E1EA3" w:rsidP="005E1EA3">
      <w:pPr>
        <w:ind w:left="284"/>
        <w:rPr>
          <w:i/>
          <w:iCs/>
        </w:rPr>
      </w:pPr>
    </w:p>
    <w:p w14:paraId="05221283" w14:textId="77777777" w:rsidR="005E1EA3" w:rsidRDefault="005E1EA3" w:rsidP="005E1EA3">
      <w:pPr>
        <w:ind w:left="284"/>
        <w:rPr>
          <w:i/>
          <w:iCs/>
        </w:rPr>
      </w:pPr>
      <w:r>
        <w:rPr>
          <w:b/>
          <w:bCs/>
          <w:i/>
          <w:iCs/>
        </w:rPr>
        <w:t xml:space="preserve">Figure 2a </w:t>
      </w:r>
      <w:r>
        <w:rPr>
          <w:i/>
          <w:iCs/>
        </w:rPr>
        <w:t>Overall AJCC/UICC Late-Stage Forest Plot</w:t>
      </w:r>
    </w:p>
    <w:p w14:paraId="072CEF54" w14:textId="77777777" w:rsidR="005E1EA3" w:rsidRDefault="005E1EA3" w:rsidP="005E1EA3">
      <w:pPr>
        <w:ind w:left="284"/>
        <w:rPr>
          <w:i/>
          <w:iCs/>
        </w:rPr>
      </w:pPr>
      <w:r>
        <w:rPr>
          <w:i/>
          <w:iCs/>
          <w:noProof/>
          <w:lang w:eastAsia="en-GB"/>
        </w:rPr>
        <w:lastRenderedPageBreak/>
        <w:drawing>
          <wp:inline distT="0" distB="0" distL="0" distR="0" wp14:anchorId="652299CC" wp14:editId="7B730EBB">
            <wp:extent cx="5731510" cy="2803525"/>
            <wp:effectExtent l="0" t="0" r="2540" b="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Table&#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5731510" cy="2803525"/>
                    </a:xfrm>
                    <a:prstGeom prst="rect">
                      <a:avLst/>
                    </a:prstGeom>
                  </pic:spPr>
                </pic:pic>
              </a:graphicData>
            </a:graphic>
          </wp:inline>
        </w:drawing>
      </w:r>
    </w:p>
    <w:p w14:paraId="61E624C8" w14:textId="77777777" w:rsidR="005E1EA3" w:rsidRDefault="005E1EA3" w:rsidP="005E1EA3">
      <w:pPr>
        <w:ind w:left="284"/>
        <w:rPr>
          <w:b/>
          <w:bCs/>
          <w:i/>
          <w:iCs/>
        </w:rPr>
      </w:pPr>
    </w:p>
    <w:p w14:paraId="551E007F" w14:textId="77777777" w:rsidR="005E1EA3" w:rsidRPr="003C2B64" w:rsidRDefault="005E1EA3" w:rsidP="005E1EA3">
      <w:pPr>
        <w:ind w:left="284"/>
        <w:rPr>
          <w:i/>
          <w:iCs/>
        </w:rPr>
      </w:pPr>
      <w:r>
        <w:rPr>
          <w:b/>
          <w:bCs/>
          <w:i/>
          <w:iCs/>
        </w:rPr>
        <w:t xml:space="preserve">Figure 2b </w:t>
      </w:r>
      <w:r>
        <w:rPr>
          <w:i/>
          <w:iCs/>
        </w:rPr>
        <w:t>Overall AJCC/UICC Early-Stage Forrest Plot</w:t>
      </w:r>
    </w:p>
    <w:p w14:paraId="7B05DAEE" w14:textId="77777777" w:rsidR="005E1EA3" w:rsidRDefault="005E1EA3" w:rsidP="005E1EA3">
      <w:pPr>
        <w:ind w:left="284"/>
      </w:pPr>
      <w:r>
        <w:rPr>
          <w:noProof/>
          <w:lang w:eastAsia="en-GB"/>
        </w:rPr>
        <w:drawing>
          <wp:inline distT="0" distB="0" distL="0" distR="0" wp14:anchorId="08092428" wp14:editId="61BCCEB2">
            <wp:extent cx="5731510" cy="2803525"/>
            <wp:effectExtent l="0" t="0" r="2540" b="0"/>
            <wp:docPr id="64" name="Picture 64"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Table&#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5731510" cy="2803525"/>
                    </a:xfrm>
                    <a:prstGeom prst="rect">
                      <a:avLst/>
                    </a:prstGeom>
                  </pic:spPr>
                </pic:pic>
              </a:graphicData>
            </a:graphic>
          </wp:inline>
        </w:drawing>
      </w:r>
    </w:p>
    <w:p w14:paraId="2AACD1A7" w14:textId="77777777" w:rsidR="005E1EA3" w:rsidRDefault="005E1EA3" w:rsidP="005E1EA3">
      <w:pPr>
        <w:ind w:left="284"/>
        <w:rPr>
          <w:i/>
          <w:iCs/>
        </w:rPr>
      </w:pPr>
      <w:r>
        <w:rPr>
          <w:b/>
          <w:bCs/>
          <w:i/>
          <w:iCs/>
        </w:rPr>
        <w:t xml:space="preserve">Figure 3 </w:t>
      </w:r>
      <w:r>
        <w:rPr>
          <w:i/>
          <w:iCs/>
        </w:rPr>
        <w:t>M1 Stage Forest Plot</w:t>
      </w:r>
    </w:p>
    <w:p w14:paraId="42F3AA71" w14:textId="77777777" w:rsidR="005E1EA3" w:rsidRDefault="005E1EA3" w:rsidP="005E1EA3">
      <w:pPr>
        <w:ind w:left="284"/>
        <w:rPr>
          <w:i/>
          <w:iCs/>
        </w:rPr>
      </w:pPr>
      <w:r>
        <w:rPr>
          <w:i/>
          <w:iCs/>
          <w:noProof/>
          <w:lang w:eastAsia="en-GB"/>
        </w:rPr>
        <w:drawing>
          <wp:inline distT="0" distB="0" distL="0" distR="0" wp14:anchorId="23527D66" wp14:editId="2EA179C3">
            <wp:extent cx="5731510" cy="1680210"/>
            <wp:effectExtent l="0" t="0" r="2540" b="0"/>
            <wp:docPr id="4" name="Picture 4"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Table&#10;&#10;Description automatically generated with medium confidence"/>
                    <pic:cNvPicPr/>
                  </pic:nvPicPr>
                  <pic:blipFill>
                    <a:blip r:embed="rId20">
                      <a:extLst>
                        <a:ext uri="{28A0092B-C50C-407E-A947-70E740481C1C}">
                          <a14:useLocalDpi xmlns:a14="http://schemas.microsoft.com/office/drawing/2010/main" val="0"/>
                        </a:ext>
                      </a:extLst>
                    </a:blip>
                    <a:stretch>
                      <a:fillRect/>
                    </a:stretch>
                  </pic:blipFill>
                  <pic:spPr>
                    <a:xfrm>
                      <a:off x="0" y="0"/>
                      <a:ext cx="5731510" cy="1680210"/>
                    </a:xfrm>
                    <a:prstGeom prst="rect">
                      <a:avLst/>
                    </a:prstGeom>
                  </pic:spPr>
                </pic:pic>
              </a:graphicData>
            </a:graphic>
          </wp:inline>
        </w:drawing>
      </w:r>
    </w:p>
    <w:p w14:paraId="18DE826D" w14:textId="77777777" w:rsidR="005E1EA3" w:rsidRDefault="005E1EA3" w:rsidP="005E1EA3">
      <w:pPr>
        <w:ind w:left="284"/>
        <w:rPr>
          <w:i/>
          <w:iCs/>
        </w:rPr>
      </w:pPr>
      <w:r>
        <w:rPr>
          <w:b/>
          <w:bCs/>
          <w:i/>
          <w:iCs/>
        </w:rPr>
        <w:t xml:space="preserve">Figure 4a </w:t>
      </w:r>
      <w:r w:rsidRPr="001921C2">
        <w:rPr>
          <w:i/>
          <w:iCs/>
        </w:rPr>
        <w:t>T</w:t>
      </w:r>
      <w:r>
        <w:rPr>
          <w:i/>
          <w:iCs/>
        </w:rPr>
        <w:t>3 and T4</w:t>
      </w:r>
      <w:r w:rsidRPr="001921C2">
        <w:rPr>
          <w:i/>
          <w:iCs/>
        </w:rPr>
        <w:t xml:space="preserve"> Stage Forest Plot</w:t>
      </w:r>
    </w:p>
    <w:p w14:paraId="2B3E4D1E" w14:textId="77777777" w:rsidR="005E1EA3" w:rsidRDefault="005E1EA3" w:rsidP="005E1EA3">
      <w:pPr>
        <w:ind w:left="284"/>
        <w:rPr>
          <w:b/>
          <w:bCs/>
          <w:i/>
          <w:iCs/>
        </w:rPr>
      </w:pPr>
      <w:r>
        <w:rPr>
          <w:b/>
          <w:bCs/>
          <w:i/>
          <w:iCs/>
          <w:noProof/>
          <w:lang w:eastAsia="en-GB"/>
        </w:rPr>
        <w:lastRenderedPageBreak/>
        <w:drawing>
          <wp:inline distT="0" distB="0" distL="0" distR="0" wp14:anchorId="03C9012A" wp14:editId="513E5B22">
            <wp:extent cx="5731510" cy="2481580"/>
            <wp:effectExtent l="0" t="0" r="2540" b="0"/>
            <wp:docPr id="5" name="Picture 5"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Table&#10;&#10;Description automatically generated"/>
                    <pic:cNvPicPr/>
                  </pic:nvPicPr>
                  <pic:blipFill>
                    <a:blip r:embed="rId21">
                      <a:extLst>
                        <a:ext uri="{28A0092B-C50C-407E-A947-70E740481C1C}">
                          <a14:useLocalDpi xmlns:a14="http://schemas.microsoft.com/office/drawing/2010/main" val="0"/>
                        </a:ext>
                      </a:extLst>
                    </a:blip>
                    <a:stretch>
                      <a:fillRect/>
                    </a:stretch>
                  </pic:blipFill>
                  <pic:spPr>
                    <a:xfrm>
                      <a:off x="0" y="0"/>
                      <a:ext cx="5731510" cy="2481580"/>
                    </a:xfrm>
                    <a:prstGeom prst="rect">
                      <a:avLst/>
                    </a:prstGeom>
                  </pic:spPr>
                </pic:pic>
              </a:graphicData>
            </a:graphic>
          </wp:inline>
        </w:drawing>
      </w:r>
    </w:p>
    <w:p w14:paraId="1021303F" w14:textId="77777777" w:rsidR="005E1EA3" w:rsidRDefault="005E1EA3" w:rsidP="005E1EA3">
      <w:pPr>
        <w:ind w:left="284"/>
        <w:rPr>
          <w:b/>
          <w:bCs/>
          <w:i/>
          <w:iCs/>
        </w:rPr>
      </w:pPr>
    </w:p>
    <w:p w14:paraId="6444AB24" w14:textId="77777777" w:rsidR="005E1EA3" w:rsidRDefault="005E1EA3" w:rsidP="005E1EA3">
      <w:pPr>
        <w:ind w:left="284"/>
        <w:rPr>
          <w:i/>
          <w:iCs/>
        </w:rPr>
      </w:pPr>
      <w:r>
        <w:rPr>
          <w:b/>
          <w:bCs/>
          <w:i/>
          <w:iCs/>
        </w:rPr>
        <w:t xml:space="preserve">Figure 4b </w:t>
      </w:r>
      <w:r>
        <w:rPr>
          <w:i/>
          <w:iCs/>
        </w:rPr>
        <w:t>T1 and T2 Stage Forest Plot</w:t>
      </w:r>
    </w:p>
    <w:p w14:paraId="39665E25" w14:textId="77777777" w:rsidR="005E1EA3" w:rsidRDefault="005E1EA3" w:rsidP="005E1EA3">
      <w:pPr>
        <w:ind w:left="284"/>
        <w:rPr>
          <w:i/>
          <w:iCs/>
        </w:rPr>
      </w:pPr>
      <w:r>
        <w:rPr>
          <w:i/>
          <w:iCs/>
          <w:noProof/>
          <w:lang w:eastAsia="en-GB"/>
        </w:rPr>
        <w:drawing>
          <wp:inline distT="0" distB="0" distL="0" distR="0" wp14:anchorId="603B0E00" wp14:editId="5495105B">
            <wp:extent cx="5731510" cy="2481580"/>
            <wp:effectExtent l="0" t="0" r="2540" b="0"/>
            <wp:docPr id="65" name="Picture 65"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Table&#10;&#10;Description automatically generated"/>
                    <pic:cNvPicPr/>
                  </pic:nvPicPr>
                  <pic:blipFill>
                    <a:blip r:embed="rId22">
                      <a:extLst>
                        <a:ext uri="{28A0092B-C50C-407E-A947-70E740481C1C}">
                          <a14:useLocalDpi xmlns:a14="http://schemas.microsoft.com/office/drawing/2010/main" val="0"/>
                        </a:ext>
                      </a:extLst>
                    </a:blip>
                    <a:stretch>
                      <a:fillRect/>
                    </a:stretch>
                  </pic:blipFill>
                  <pic:spPr>
                    <a:xfrm>
                      <a:off x="0" y="0"/>
                      <a:ext cx="5731510" cy="2481580"/>
                    </a:xfrm>
                    <a:prstGeom prst="rect">
                      <a:avLst/>
                    </a:prstGeom>
                  </pic:spPr>
                </pic:pic>
              </a:graphicData>
            </a:graphic>
          </wp:inline>
        </w:drawing>
      </w:r>
    </w:p>
    <w:p w14:paraId="273671A8" w14:textId="77777777" w:rsidR="005E1EA3" w:rsidRDefault="005E1EA3" w:rsidP="005E1EA3">
      <w:pPr>
        <w:ind w:left="284"/>
        <w:rPr>
          <w:i/>
          <w:iCs/>
        </w:rPr>
      </w:pPr>
      <w:r>
        <w:rPr>
          <w:b/>
          <w:bCs/>
          <w:i/>
          <w:iCs/>
        </w:rPr>
        <w:t xml:space="preserve">Figure 5 </w:t>
      </w:r>
      <w:r>
        <w:rPr>
          <w:i/>
          <w:iCs/>
        </w:rPr>
        <w:t>N1 or &gt; Stage Forest Plot</w:t>
      </w:r>
    </w:p>
    <w:p w14:paraId="6EB3070E" w14:textId="77777777" w:rsidR="005E1EA3" w:rsidRDefault="005E1EA3" w:rsidP="005E1EA3">
      <w:pPr>
        <w:ind w:left="284"/>
        <w:rPr>
          <w:i/>
          <w:iCs/>
        </w:rPr>
      </w:pPr>
      <w:r>
        <w:rPr>
          <w:i/>
          <w:iCs/>
          <w:noProof/>
          <w:lang w:eastAsia="en-GB"/>
        </w:rPr>
        <w:drawing>
          <wp:inline distT="0" distB="0" distL="0" distR="0" wp14:anchorId="75A164A6" wp14:editId="4B9F1C3B">
            <wp:extent cx="5731510" cy="2363470"/>
            <wp:effectExtent l="0" t="0" r="2540" b="0"/>
            <wp:docPr id="66" name="Picture 66"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Table&#10;&#10;Description automatically generated"/>
                    <pic:cNvPicPr/>
                  </pic:nvPicPr>
                  <pic:blipFill>
                    <a:blip r:embed="rId23">
                      <a:extLst>
                        <a:ext uri="{28A0092B-C50C-407E-A947-70E740481C1C}">
                          <a14:useLocalDpi xmlns:a14="http://schemas.microsoft.com/office/drawing/2010/main" val="0"/>
                        </a:ext>
                      </a:extLst>
                    </a:blip>
                    <a:stretch>
                      <a:fillRect/>
                    </a:stretch>
                  </pic:blipFill>
                  <pic:spPr>
                    <a:xfrm>
                      <a:off x="0" y="0"/>
                      <a:ext cx="5731510" cy="2363470"/>
                    </a:xfrm>
                    <a:prstGeom prst="rect">
                      <a:avLst/>
                    </a:prstGeom>
                  </pic:spPr>
                </pic:pic>
              </a:graphicData>
            </a:graphic>
          </wp:inline>
        </w:drawing>
      </w:r>
    </w:p>
    <w:p w14:paraId="3A1A4B95" w14:textId="77777777" w:rsidR="005E1EA3" w:rsidRPr="00284D75" w:rsidRDefault="005E1EA3" w:rsidP="005E1EA3">
      <w:pPr>
        <w:tabs>
          <w:tab w:val="left" w:pos="3480"/>
        </w:tabs>
        <w:ind w:left="142"/>
        <w:rPr>
          <w:i/>
          <w:iCs/>
        </w:rPr>
      </w:pPr>
      <w:r>
        <w:rPr>
          <w:b/>
          <w:bCs/>
          <w:i/>
          <w:iCs/>
        </w:rPr>
        <w:t xml:space="preserve">Table 3 </w:t>
      </w:r>
      <w:r>
        <w:rPr>
          <w:i/>
          <w:iCs/>
        </w:rPr>
        <w:t>Newcastle-Ottawa Quality Assessment Scale Scores of Included Studies</w:t>
      </w:r>
    </w:p>
    <w:tbl>
      <w:tblPr>
        <w:tblW w:w="8642" w:type="dxa"/>
        <w:tblLook w:val="04A0" w:firstRow="1" w:lastRow="0" w:firstColumn="1" w:lastColumn="0" w:noHBand="0" w:noVBand="1"/>
      </w:tblPr>
      <w:tblGrid>
        <w:gridCol w:w="2263"/>
        <w:gridCol w:w="1560"/>
        <w:gridCol w:w="1984"/>
        <w:gridCol w:w="1559"/>
        <w:gridCol w:w="1276"/>
      </w:tblGrid>
      <w:tr w:rsidR="005E1EA3" w:rsidRPr="00B70C2B" w14:paraId="7DE0DA1D" w14:textId="77777777" w:rsidTr="007A7A1D">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D25BBD" w14:textId="77777777" w:rsidR="005E1EA3" w:rsidRPr="00B70C2B" w:rsidRDefault="005E1EA3" w:rsidP="007A7A1D">
            <w:pPr>
              <w:spacing w:after="0" w:line="240" w:lineRule="auto"/>
              <w:rPr>
                <w:rFonts w:ascii="Calibri" w:eastAsia="Times New Roman" w:hAnsi="Calibri" w:cs="Calibri"/>
                <w:b/>
                <w:bCs/>
                <w:color w:val="000000"/>
                <w:sz w:val="18"/>
                <w:szCs w:val="18"/>
              </w:rPr>
            </w:pPr>
            <w:r w:rsidRPr="00B70C2B">
              <w:rPr>
                <w:rFonts w:ascii="Calibri" w:eastAsia="Times New Roman" w:hAnsi="Calibri" w:cs="Calibri"/>
                <w:b/>
                <w:bCs/>
                <w:color w:val="000000"/>
                <w:sz w:val="18"/>
                <w:szCs w:val="18"/>
              </w:rPr>
              <w:lastRenderedPageBreak/>
              <w:t>Study</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14:paraId="2A161583" w14:textId="77777777" w:rsidR="005E1EA3" w:rsidRPr="00B70C2B" w:rsidRDefault="005E1EA3" w:rsidP="007A7A1D">
            <w:pPr>
              <w:spacing w:after="0" w:line="240" w:lineRule="auto"/>
              <w:rPr>
                <w:rFonts w:ascii="Calibri" w:eastAsia="Times New Roman" w:hAnsi="Calibri" w:cs="Calibri"/>
                <w:b/>
                <w:bCs/>
                <w:color w:val="000000"/>
                <w:sz w:val="18"/>
                <w:szCs w:val="18"/>
              </w:rPr>
            </w:pPr>
            <w:r w:rsidRPr="00B70C2B">
              <w:rPr>
                <w:rFonts w:ascii="Calibri" w:eastAsia="Times New Roman" w:hAnsi="Calibri" w:cs="Calibri"/>
                <w:b/>
                <w:bCs/>
                <w:color w:val="000000"/>
                <w:sz w:val="18"/>
                <w:szCs w:val="18"/>
              </w:rPr>
              <w:t>Selection (MAX 4)</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14:paraId="2C4410BE" w14:textId="77777777" w:rsidR="005E1EA3" w:rsidRPr="00B70C2B" w:rsidRDefault="005E1EA3" w:rsidP="007A7A1D">
            <w:pPr>
              <w:spacing w:after="0" w:line="240" w:lineRule="auto"/>
              <w:rPr>
                <w:rFonts w:ascii="Calibri" w:eastAsia="Times New Roman" w:hAnsi="Calibri" w:cs="Calibri"/>
                <w:b/>
                <w:bCs/>
                <w:color w:val="000000"/>
                <w:sz w:val="18"/>
                <w:szCs w:val="18"/>
              </w:rPr>
            </w:pPr>
            <w:r w:rsidRPr="00B70C2B">
              <w:rPr>
                <w:rFonts w:ascii="Calibri" w:eastAsia="Times New Roman" w:hAnsi="Calibri" w:cs="Calibri"/>
                <w:b/>
                <w:bCs/>
                <w:color w:val="000000"/>
                <w:sz w:val="18"/>
                <w:szCs w:val="18"/>
              </w:rPr>
              <w:t>Comparability (MAX 2)</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4A430DCF" w14:textId="77777777" w:rsidR="005E1EA3" w:rsidRPr="00B70C2B" w:rsidRDefault="005E1EA3" w:rsidP="007A7A1D">
            <w:pPr>
              <w:spacing w:after="0" w:line="240" w:lineRule="auto"/>
              <w:rPr>
                <w:rFonts w:ascii="Calibri" w:eastAsia="Times New Roman" w:hAnsi="Calibri" w:cs="Calibri"/>
                <w:b/>
                <w:bCs/>
                <w:color w:val="000000"/>
                <w:sz w:val="18"/>
                <w:szCs w:val="18"/>
              </w:rPr>
            </w:pPr>
            <w:r w:rsidRPr="00B70C2B">
              <w:rPr>
                <w:rFonts w:ascii="Calibri" w:eastAsia="Times New Roman" w:hAnsi="Calibri" w:cs="Calibri"/>
                <w:b/>
                <w:bCs/>
                <w:color w:val="000000"/>
                <w:sz w:val="18"/>
                <w:szCs w:val="18"/>
              </w:rPr>
              <w:t>Outcome (MAX 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09758E4D" w14:textId="77777777" w:rsidR="005E1EA3" w:rsidRPr="00B70C2B" w:rsidRDefault="005E1EA3" w:rsidP="007A7A1D">
            <w:pPr>
              <w:spacing w:after="0" w:line="240" w:lineRule="auto"/>
              <w:rPr>
                <w:rFonts w:ascii="Calibri" w:eastAsia="Times New Roman" w:hAnsi="Calibri" w:cs="Calibri"/>
                <w:b/>
                <w:bCs/>
                <w:color w:val="000000"/>
                <w:sz w:val="18"/>
                <w:szCs w:val="18"/>
              </w:rPr>
            </w:pPr>
            <w:r w:rsidRPr="00B70C2B">
              <w:rPr>
                <w:rFonts w:ascii="Calibri" w:eastAsia="Times New Roman" w:hAnsi="Calibri" w:cs="Calibri"/>
                <w:b/>
                <w:bCs/>
                <w:color w:val="000000"/>
                <w:sz w:val="18"/>
                <w:szCs w:val="18"/>
              </w:rPr>
              <w:t xml:space="preserve">Total (MAX </w:t>
            </w:r>
            <w:r>
              <w:rPr>
                <w:rFonts w:ascii="Calibri" w:eastAsia="Times New Roman" w:hAnsi="Calibri" w:cs="Calibri"/>
                <w:b/>
                <w:bCs/>
                <w:color w:val="000000"/>
                <w:sz w:val="18"/>
                <w:szCs w:val="18"/>
              </w:rPr>
              <w:t>9</w:t>
            </w:r>
            <w:r w:rsidRPr="00B70C2B">
              <w:rPr>
                <w:rFonts w:ascii="Calibri" w:eastAsia="Times New Roman" w:hAnsi="Calibri" w:cs="Calibri"/>
                <w:b/>
                <w:bCs/>
                <w:color w:val="000000"/>
                <w:sz w:val="18"/>
                <w:szCs w:val="18"/>
              </w:rPr>
              <w:t>)</w:t>
            </w:r>
          </w:p>
        </w:tc>
      </w:tr>
      <w:tr w:rsidR="005E1EA3" w:rsidRPr="00B70C2B" w14:paraId="4EB8975F" w14:textId="77777777" w:rsidTr="007A7A1D">
        <w:trPr>
          <w:trHeight w:val="300"/>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361C88F1"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Murri et al 2021</w:t>
            </w:r>
          </w:p>
        </w:tc>
        <w:tc>
          <w:tcPr>
            <w:tcW w:w="1560" w:type="dxa"/>
            <w:tcBorders>
              <w:top w:val="nil"/>
              <w:left w:val="nil"/>
              <w:bottom w:val="single" w:sz="4" w:space="0" w:color="auto"/>
              <w:right w:val="single" w:sz="4" w:space="0" w:color="auto"/>
            </w:tcBorders>
            <w:shd w:val="clear" w:color="auto" w:fill="auto"/>
            <w:noWrap/>
            <w:vAlign w:val="bottom"/>
            <w:hideMark/>
          </w:tcPr>
          <w:p w14:paraId="7FBE4982"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984" w:type="dxa"/>
            <w:tcBorders>
              <w:top w:val="nil"/>
              <w:left w:val="nil"/>
              <w:bottom w:val="single" w:sz="4" w:space="0" w:color="auto"/>
              <w:right w:val="single" w:sz="4" w:space="0" w:color="auto"/>
            </w:tcBorders>
            <w:shd w:val="clear" w:color="auto" w:fill="auto"/>
            <w:vAlign w:val="bottom"/>
            <w:hideMark/>
          </w:tcPr>
          <w:p w14:paraId="4216F6C3"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14:paraId="06057E78"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hideMark/>
          </w:tcPr>
          <w:p w14:paraId="1BD17D17" w14:textId="77777777" w:rsidR="005E1EA3" w:rsidRPr="00B70C2B" w:rsidRDefault="005E1EA3" w:rsidP="007A7A1D">
            <w:pPr>
              <w:spacing w:after="0" w:line="240" w:lineRule="auto"/>
              <w:jc w:val="right"/>
              <w:rPr>
                <w:rFonts w:ascii="Calibri" w:eastAsia="Times New Roman" w:hAnsi="Calibri" w:cs="Calibri"/>
                <w:color w:val="000000"/>
                <w:sz w:val="18"/>
                <w:szCs w:val="18"/>
              </w:rPr>
            </w:pPr>
            <w:r w:rsidRPr="00B70C2B">
              <w:rPr>
                <w:rFonts w:ascii="Calibri" w:eastAsia="Times New Roman" w:hAnsi="Calibri" w:cs="Calibri"/>
                <w:color w:val="000000"/>
                <w:sz w:val="18"/>
                <w:szCs w:val="18"/>
              </w:rPr>
              <w:t>5</w:t>
            </w:r>
          </w:p>
        </w:tc>
      </w:tr>
      <w:tr w:rsidR="005E1EA3" w:rsidRPr="00B70C2B" w14:paraId="0FCC9CA8" w14:textId="77777777" w:rsidTr="007A7A1D">
        <w:trPr>
          <w:trHeight w:val="300"/>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1A94044F"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Stevens at al 2022</w:t>
            </w:r>
          </w:p>
        </w:tc>
        <w:tc>
          <w:tcPr>
            <w:tcW w:w="1560" w:type="dxa"/>
            <w:tcBorders>
              <w:top w:val="nil"/>
              <w:left w:val="nil"/>
              <w:bottom w:val="single" w:sz="4" w:space="0" w:color="auto"/>
              <w:right w:val="single" w:sz="4" w:space="0" w:color="auto"/>
            </w:tcBorders>
            <w:shd w:val="clear" w:color="auto" w:fill="auto"/>
            <w:noWrap/>
            <w:vAlign w:val="bottom"/>
            <w:hideMark/>
          </w:tcPr>
          <w:p w14:paraId="3B761AA6"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984" w:type="dxa"/>
            <w:tcBorders>
              <w:top w:val="nil"/>
              <w:left w:val="nil"/>
              <w:bottom w:val="single" w:sz="4" w:space="0" w:color="auto"/>
              <w:right w:val="single" w:sz="4" w:space="0" w:color="auto"/>
            </w:tcBorders>
            <w:shd w:val="clear" w:color="auto" w:fill="auto"/>
            <w:vAlign w:val="bottom"/>
            <w:hideMark/>
          </w:tcPr>
          <w:p w14:paraId="3CE924E0"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559" w:type="dxa"/>
            <w:tcBorders>
              <w:top w:val="nil"/>
              <w:left w:val="nil"/>
              <w:bottom w:val="single" w:sz="4" w:space="0" w:color="auto"/>
              <w:right w:val="single" w:sz="4" w:space="0" w:color="auto"/>
            </w:tcBorders>
            <w:shd w:val="clear" w:color="auto" w:fill="auto"/>
            <w:noWrap/>
            <w:vAlign w:val="bottom"/>
            <w:hideMark/>
          </w:tcPr>
          <w:p w14:paraId="573885A8"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hideMark/>
          </w:tcPr>
          <w:p w14:paraId="2E6C6788" w14:textId="77777777" w:rsidR="005E1EA3" w:rsidRPr="00B70C2B" w:rsidRDefault="005E1EA3" w:rsidP="007A7A1D">
            <w:pPr>
              <w:spacing w:after="0" w:line="240" w:lineRule="auto"/>
              <w:jc w:val="right"/>
              <w:rPr>
                <w:rFonts w:ascii="Calibri" w:eastAsia="Times New Roman" w:hAnsi="Calibri" w:cs="Calibri"/>
                <w:color w:val="000000"/>
                <w:sz w:val="18"/>
                <w:szCs w:val="18"/>
              </w:rPr>
            </w:pPr>
            <w:r w:rsidRPr="00B70C2B">
              <w:rPr>
                <w:rFonts w:ascii="Calibri" w:eastAsia="Times New Roman" w:hAnsi="Calibri" w:cs="Calibri"/>
                <w:color w:val="000000"/>
                <w:sz w:val="18"/>
                <w:szCs w:val="18"/>
              </w:rPr>
              <w:t>8</w:t>
            </w:r>
          </w:p>
        </w:tc>
      </w:tr>
      <w:tr w:rsidR="005E1EA3" w:rsidRPr="00B70C2B" w14:paraId="063D60A2" w14:textId="77777777" w:rsidTr="007A7A1D">
        <w:trPr>
          <w:trHeight w:val="300"/>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37A2A11D"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 xml:space="preserve">Akbari et al 2022 </w:t>
            </w:r>
          </w:p>
        </w:tc>
        <w:tc>
          <w:tcPr>
            <w:tcW w:w="1560" w:type="dxa"/>
            <w:tcBorders>
              <w:top w:val="nil"/>
              <w:left w:val="nil"/>
              <w:bottom w:val="single" w:sz="4" w:space="0" w:color="auto"/>
              <w:right w:val="single" w:sz="4" w:space="0" w:color="auto"/>
            </w:tcBorders>
            <w:shd w:val="clear" w:color="auto" w:fill="auto"/>
            <w:noWrap/>
            <w:vAlign w:val="bottom"/>
            <w:hideMark/>
          </w:tcPr>
          <w:p w14:paraId="750BA555"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984" w:type="dxa"/>
            <w:tcBorders>
              <w:top w:val="nil"/>
              <w:left w:val="nil"/>
              <w:bottom w:val="single" w:sz="4" w:space="0" w:color="auto"/>
              <w:right w:val="single" w:sz="4" w:space="0" w:color="auto"/>
            </w:tcBorders>
            <w:shd w:val="clear" w:color="auto" w:fill="auto"/>
            <w:vAlign w:val="bottom"/>
            <w:hideMark/>
          </w:tcPr>
          <w:p w14:paraId="5AD298E0"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14:paraId="5C3FB1E6"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hideMark/>
          </w:tcPr>
          <w:p w14:paraId="1298AD4F" w14:textId="77777777" w:rsidR="005E1EA3" w:rsidRPr="00B70C2B" w:rsidRDefault="005E1EA3" w:rsidP="007A7A1D">
            <w:pPr>
              <w:spacing w:after="0" w:line="240" w:lineRule="auto"/>
              <w:jc w:val="right"/>
              <w:rPr>
                <w:rFonts w:ascii="Calibri" w:eastAsia="Times New Roman" w:hAnsi="Calibri" w:cs="Calibri"/>
                <w:color w:val="000000"/>
                <w:sz w:val="18"/>
                <w:szCs w:val="18"/>
              </w:rPr>
            </w:pPr>
            <w:r w:rsidRPr="00B70C2B">
              <w:rPr>
                <w:rFonts w:ascii="Calibri" w:eastAsia="Times New Roman" w:hAnsi="Calibri" w:cs="Calibri"/>
                <w:color w:val="000000"/>
                <w:sz w:val="18"/>
                <w:szCs w:val="18"/>
              </w:rPr>
              <w:t>4</w:t>
            </w:r>
          </w:p>
        </w:tc>
      </w:tr>
      <w:tr w:rsidR="005E1EA3" w:rsidRPr="00B70C2B" w14:paraId="35521298" w14:textId="77777777" w:rsidTr="007A7A1D">
        <w:trPr>
          <w:trHeight w:val="300"/>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7BB0CB6A"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Flynn et al 2022</w:t>
            </w:r>
          </w:p>
        </w:tc>
        <w:tc>
          <w:tcPr>
            <w:tcW w:w="1560" w:type="dxa"/>
            <w:tcBorders>
              <w:top w:val="nil"/>
              <w:left w:val="nil"/>
              <w:bottom w:val="single" w:sz="4" w:space="0" w:color="auto"/>
              <w:right w:val="single" w:sz="4" w:space="0" w:color="auto"/>
            </w:tcBorders>
            <w:shd w:val="clear" w:color="auto" w:fill="auto"/>
            <w:noWrap/>
            <w:vAlign w:val="bottom"/>
            <w:hideMark/>
          </w:tcPr>
          <w:p w14:paraId="487893EC"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984" w:type="dxa"/>
            <w:tcBorders>
              <w:top w:val="nil"/>
              <w:left w:val="nil"/>
              <w:bottom w:val="single" w:sz="4" w:space="0" w:color="auto"/>
              <w:right w:val="single" w:sz="4" w:space="0" w:color="auto"/>
            </w:tcBorders>
            <w:shd w:val="clear" w:color="auto" w:fill="auto"/>
            <w:vAlign w:val="bottom"/>
            <w:hideMark/>
          </w:tcPr>
          <w:p w14:paraId="54CFACA9"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559" w:type="dxa"/>
            <w:tcBorders>
              <w:top w:val="nil"/>
              <w:left w:val="nil"/>
              <w:bottom w:val="single" w:sz="4" w:space="0" w:color="auto"/>
              <w:right w:val="single" w:sz="4" w:space="0" w:color="auto"/>
            </w:tcBorders>
            <w:shd w:val="clear" w:color="auto" w:fill="auto"/>
            <w:noWrap/>
            <w:vAlign w:val="bottom"/>
            <w:hideMark/>
          </w:tcPr>
          <w:p w14:paraId="3E1FA6C3"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hideMark/>
          </w:tcPr>
          <w:p w14:paraId="5F4D58BC" w14:textId="77777777" w:rsidR="005E1EA3" w:rsidRPr="00B70C2B" w:rsidRDefault="005E1EA3" w:rsidP="007A7A1D">
            <w:pPr>
              <w:spacing w:after="0" w:line="240" w:lineRule="auto"/>
              <w:jc w:val="right"/>
              <w:rPr>
                <w:rFonts w:ascii="Calibri" w:eastAsia="Times New Roman" w:hAnsi="Calibri" w:cs="Calibri"/>
                <w:color w:val="000000"/>
                <w:sz w:val="18"/>
                <w:szCs w:val="18"/>
              </w:rPr>
            </w:pPr>
            <w:r w:rsidRPr="00B70C2B">
              <w:rPr>
                <w:rFonts w:ascii="Calibri" w:eastAsia="Times New Roman" w:hAnsi="Calibri" w:cs="Calibri"/>
                <w:color w:val="000000"/>
                <w:sz w:val="18"/>
                <w:szCs w:val="18"/>
              </w:rPr>
              <w:t>8</w:t>
            </w:r>
          </w:p>
        </w:tc>
      </w:tr>
      <w:tr w:rsidR="005E1EA3" w:rsidRPr="00B70C2B" w14:paraId="2CA133D5" w14:textId="77777777" w:rsidTr="007A7A1D">
        <w:trPr>
          <w:trHeight w:val="300"/>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28A01315"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Popovic et al 2022</w:t>
            </w:r>
          </w:p>
        </w:tc>
        <w:tc>
          <w:tcPr>
            <w:tcW w:w="1560" w:type="dxa"/>
            <w:tcBorders>
              <w:top w:val="nil"/>
              <w:left w:val="nil"/>
              <w:bottom w:val="single" w:sz="4" w:space="0" w:color="auto"/>
              <w:right w:val="single" w:sz="4" w:space="0" w:color="auto"/>
            </w:tcBorders>
            <w:shd w:val="clear" w:color="auto" w:fill="auto"/>
            <w:noWrap/>
            <w:vAlign w:val="bottom"/>
            <w:hideMark/>
          </w:tcPr>
          <w:p w14:paraId="2008D982"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984" w:type="dxa"/>
            <w:tcBorders>
              <w:top w:val="nil"/>
              <w:left w:val="nil"/>
              <w:bottom w:val="single" w:sz="4" w:space="0" w:color="auto"/>
              <w:right w:val="single" w:sz="4" w:space="0" w:color="auto"/>
            </w:tcBorders>
            <w:shd w:val="clear" w:color="auto" w:fill="auto"/>
            <w:vAlign w:val="bottom"/>
            <w:hideMark/>
          </w:tcPr>
          <w:p w14:paraId="0E8D11A4"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559" w:type="dxa"/>
            <w:tcBorders>
              <w:top w:val="nil"/>
              <w:left w:val="nil"/>
              <w:bottom w:val="single" w:sz="4" w:space="0" w:color="auto"/>
              <w:right w:val="single" w:sz="4" w:space="0" w:color="auto"/>
            </w:tcBorders>
            <w:shd w:val="clear" w:color="auto" w:fill="auto"/>
            <w:noWrap/>
            <w:vAlign w:val="bottom"/>
            <w:hideMark/>
          </w:tcPr>
          <w:p w14:paraId="54EA8A02"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hideMark/>
          </w:tcPr>
          <w:p w14:paraId="44BD48DE" w14:textId="77777777" w:rsidR="005E1EA3" w:rsidRPr="00B70C2B" w:rsidRDefault="005E1EA3" w:rsidP="007A7A1D">
            <w:pPr>
              <w:spacing w:after="0" w:line="240" w:lineRule="auto"/>
              <w:jc w:val="right"/>
              <w:rPr>
                <w:rFonts w:ascii="Calibri" w:eastAsia="Times New Roman" w:hAnsi="Calibri" w:cs="Calibri"/>
                <w:color w:val="000000"/>
                <w:sz w:val="18"/>
                <w:szCs w:val="18"/>
              </w:rPr>
            </w:pPr>
            <w:r w:rsidRPr="00B70C2B">
              <w:rPr>
                <w:rFonts w:ascii="Calibri" w:eastAsia="Times New Roman" w:hAnsi="Calibri" w:cs="Calibri"/>
                <w:color w:val="000000"/>
                <w:sz w:val="18"/>
                <w:szCs w:val="18"/>
              </w:rPr>
              <w:t>8</w:t>
            </w:r>
          </w:p>
        </w:tc>
      </w:tr>
      <w:tr w:rsidR="005E1EA3" w:rsidRPr="00B70C2B" w14:paraId="14A053BD" w14:textId="77777777" w:rsidTr="007A7A1D">
        <w:trPr>
          <w:trHeight w:val="300"/>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3F4E3B49"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Venkatasai et al 2022</w:t>
            </w:r>
          </w:p>
        </w:tc>
        <w:tc>
          <w:tcPr>
            <w:tcW w:w="1560" w:type="dxa"/>
            <w:tcBorders>
              <w:top w:val="nil"/>
              <w:left w:val="nil"/>
              <w:bottom w:val="single" w:sz="4" w:space="0" w:color="auto"/>
              <w:right w:val="single" w:sz="4" w:space="0" w:color="auto"/>
            </w:tcBorders>
            <w:shd w:val="clear" w:color="auto" w:fill="auto"/>
            <w:noWrap/>
            <w:vAlign w:val="bottom"/>
            <w:hideMark/>
          </w:tcPr>
          <w:p w14:paraId="37452F3E"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984" w:type="dxa"/>
            <w:tcBorders>
              <w:top w:val="nil"/>
              <w:left w:val="nil"/>
              <w:bottom w:val="single" w:sz="4" w:space="0" w:color="auto"/>
              <w:right w:val="single" w:sz="4" w:space="0" w:color="auto"/>
            </w:tcBorders>
            <w:shd w:val="clear" w:color="auto" w:fill="auto"/>
            <w:vAlign w:val="bottom"/>
            <w:hideMark/>
          </w:tcPr>
          <w:p w14:paraId="7432418D"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14:paraId="4709AADE"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hideMark/>
          </w:tcPr>
          <w:p w14:paraId="58ECEF2C" w14:textId="77777777" w:rsidR="005E1EA3" w:rsidRPr="00B70C2B" w:rsidRDefault="005E1EA3" w:rsidP="007A7A1D">
            <w:pPr>
              <w:spacing w:after="0" w:line="240" w:lineRule="auto"/>
              <w:jc w:val="right"/>
              <w:rPr>
                <w:rFonts w:ascii="Calibri" w:eastAsia="Times New Roman" w:hAnsi="Calibri" w:cs="Calibri"/>
                <w:color w:val="000000"/>
                <w:sz w:val="18"/>
                <w:szCs w:val="18"/>
              </w:rPr>
            </w:pPr>
            <w:r w:rsidRPr="00B70C2B">
              <w:rPr>
                <w:rFonts w:ascii="Calibri" w:eastAsia="Times New Roman" w:hAnsi="Calibri" w:cs="Calibri"/>
                <w:color w:val="000000"/>
                <w:sz w:val="18"/>
                <w:szCs w:val="18"/>
              </w:rPr>
              <w:t>4</w:t>
            </w:r>
          </w:p>
        </w:tc>
      </w:tr>
      <w:tr w:rsidR="005E1EA3" w:rsidRPr="00B70C2B" w14:paraId="7A258F96" w14:textId="77777777" w:rsidTr="007A7A1D">
        <w:trPr>
          <w:trHeight w:val="300"/>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65B92A96"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Lucidi et al 2022</w:t>
            </w:r>
          </w:p>
        </w:tc>
        <w:tc>
          <w:tcPr>
            <w:tcW w:w="1560" w:type="dxa"/>
            <w:tcBorders>
              <w:top w:val="nil"/>
              <w:left w:val="nil"/>
              <w:bottom w:val="single" w:sz="4" w:space="0" w:color="auto"/>
              <w:right w:val="single" w:sz="4" w:space="0" w:color="auto"/>
            </w:tcBorders>
            <w:shd w:val="clear" w:color="auto" w:fill="auto"/>
            <w:noWrap/>
            <w:vAlign w:val="bottom"/>
            <w:hideMark/>
          </w:tcPr>
          <w:p w14:paraId="0BA3ADCA"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984" w:type="dxa"/>
            <w:tcBorders>
              <w:top w:val="nil"/>
              <w:left w:val="nil"/>
              <w:bottom w:val="single" w:sz="4" w:space="0" w:color="auto"/>
              <w:right w:val="single" w:sz="4" w:space="0" w:color="auto"/>
            </w:tcBorders>
            <w:shd w:val="clear" w:color="auto" w:fill="auto"/>
            <w:vAlign w:val="bottom"/>
            <w:hideMark/>
          </w:tcPr>
          <w:p w14:paraId="214EC413"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14:paraId="65C4CE63"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hideMark/>
          </w:tcPr>
          <w:p w14:paraId="4A2EA2BA" w14:textId="77777777" w:rsidR="005E1EA3" w:rsidRPr="00B70C2B" w:rsidRDefault="005E1EA3" w:rsidP="007A7A1D">
            <w:pPr>
              <w:spacing w:after="0" w:line="240" w:lineRule="auto"/>
              <w:jc w:val="right"/>
              <w:rPr>
                <w:rFonts w:ascii="Calibri" w:eastAsia="Times New Roman" w:hAnsi="Calibri" w:cs="Calibri"/>
                <w:color w:val="000000"/>
                <w:sz w:val="18"/>
                <w:szCs w:val="18"/>
              </w:rPr>
            </w:pPr>
            <w:r w:rsidRPr="00B70C2B">
              <w:rPr>
                <w:rFonts w:ascii="Calibri" w:eastAsia="Times New Roman" w:hAnsi="Calibri" w:cs="Calibri"/>
                <w:color w:val="000000"/>
                <w:sz w:val="18"/>
                <w:szCs w:val="18"/>
              </w:rPr>
              <w:t>6</w:t>
            </w:r>
          </w:p>
        </w:tc>
      </w:tr>
      <w:tr w:rsidR="005E1EA3" w:rsidRPr="00B70C2B" w14:paraId="644F4CFD" w14:textId="77777777" w:rsidTr="007A7A1D">
        <w:trPr>
          <w:trHeight w:val="300"/>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0E025B6A"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Riju et al 2021</w:t>
            </w:r>
          </w:p>
        </w:tc>
        <w:tc>
          <w:tcPr>
            <w:tcW w:w="1560" w:type="dxa"/>
            <w:tcBorders>
              <w:top w:val="nil"/>
              <w:left w:val="nil"/>
              <w:bottom w:val="single" w:sz="4" w:space="0" w:color="auto"/>
              <w:right w:val="single" w:sz="4" w:space="0" w:color="auto"/>
            </w:tcBorders>
            <w:shd w:val="clear" w:color="auto" w:fill="auto"/>
            <w:noWrap/>
            <w:vAlign w:val="bottom"/>
            <w:hideMark/>
          </w:tcPr>
          <w:p w14:paraId="0B79B6F8"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984" w:type="dxa"/>
            <w:tcBorders>
              <w:top w:val="nil"/>
              <w:left w:val="nil"/>
              <w:bottom w:val="single" w:sz="4" w:space="0" w:color="auto"/>
              <w:right w:val="single" w:sz="4" w:space="0" w:color="auto"/>
            </w:tcBorders>
            <w:shd w:val="clear" w:color="auto" w:fill="auto"/>
            <w:vAlign w:val="bottom"/>
            <w:hideMark/>
          </w:tcPr>
          <w:p w14:paraId="576D0A2E"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14:paraId="0D2C687F"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hideMark/>
          </w:tcPr>
          <w:p w14:paraId="7BB1852F" w14:textId="77777777" w:rsidR="005E1EA3" w:rsidRPr="00B70C2B" w:rsidRDefault="005E1EA3" w:rsidP="007A7A1D">
            <w:pPr>
              <w:spacing w:after="0" w:line="240" w:lineRule="auto"/>
              <w:jc w:val="right"/>
              <w:rPr>
                <w:rFonts w:ascii="Calibri" w:eastAsia="Times New Roman" w:hAnsi="Calibri" w:cs="Calibri"/>
                <w:color w:val="000000"/>
                <w:sz w:val="18"/>
                <w:szCs w:val="18"/>
              </w:rPr>
            </w:pPr>
            <w:r w:rsidRPr="00B70C2B">
              <w:rPr>
                <w:rFonts w:ascii="Calibri" w:eastAsia="Times New Roman" w:hAnsi="Calibri" w:cs="Calibri"/>
                <w:color w:val="000000"/>
                <w:sz w:val="18"/>
                <w:szCs w:val="18"/>
              </w:rPr>
              <w:t>5</w:t>
            </w:r>
          </w:p>
        </w:tc>
      </w:tr>
      <w:tr w:rsidR="005E1EA3" w:rsidRPr="00B70C2B" w14:paraId="2B4CDE95" w14:textId="77777777" w:rsidTr="007A7A1D">
        <w:trPr>
          <w:trHeight w:val="300"/>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51497BEC"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Szewczyk et al 2021</w:t>
            </w:r>
          </w:p>
        </w:tc>
        <w:tc>
          <w:tcPr>
            <w:tcW w:w="1560" w:type="dxa"/>
            <w:tcBorders>
              <w:top w:val="nil"/>
              <w:left w:val="nil"/>
              <w:bottom w:val="single" w:sz="4" w:space="0" w:color="auto"/>
              <w:right w:val="single" w:sz="4" w:space="0" w:color="auto"/>
            </w:tcBorders>
            <w:shd w:val="clear" w:color="auto" w:fill="auto"/>
            <w:noWrap/>
            <w:vAlign w:val="bottom"/>
            <w:hideMark/>
          </w:tcPr>
          <w:p w14:paraId="0B23E9CD"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984" w:type="dxa"/>
            <w:tcBorders>
              <w:top w:val="nil"/>
              <w:left w:val="nil"/>
              <w:bottom w:val="single" w:sz="4" w:space="0" w:color="auto"/>
              <w:right w:val="single" w:sz="4" w:space="0" w:color="auto"/>
            </w:tcBorders>
            <w:shd w:val="clear" w:color="auto" w:fill="auto"/>
            <w:vAlign w:val="bottom"/>
            <w:hideMark/>
          </w:tcPr>
          <w:p w14:paraId="7BCD0183"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14:paraId="02BFE698"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hideMark/>
          </w:tcPr>
          <w:p w14:paraId="16FE0D31" w14:textId="77777777" w:rsidR="005E1EA3" w:rsidRPr="00B70C2B" w:rsidRDefault="005E1EA3" w:rsidP="007A7A1D">
            <w:pPr>
              <w:spacing w:after="0" w:line="240" w:lineRule="auto"/>
              <w:jc w:val="right"/>
              <w:rPr>
                <w:rFonts w:ascii="Calibri" w:eastAsia="Times New Roman" w:hAnsi="Calibri" w:cs="Calibri"/>
                <w:color w:val="000000"/>
                <w:sz w:val="18"/>
                <w:szCs w:val="18"/>
              </w:rPr>
            </w:pPr>
            <w:r w:rsidRPr="00B70C2B">
              <w:rPr>
                <w:rFonts w:ascii="Calibri" w:eastAsia="Times New Roman" w:hAnsi="Calibri" w:cs="Calibri"/>
                <w:color w:val="000000"/>
                <w:sz w:val="18"/>
                <w:szCs w:val="18"/>
              </w:rPr>
              <w:t>6</w:t>
            </w:r>
          </w:p>
        </w:tc>
      </w:tr>
      <w:tr w:rsidR="005E1EA3" w:rsidRPr="00B70C2B" w14:paraId="66C495AB" w14:textId="77777777" w:rsidTr="007A7A1D">
        <w:trPr>
          <w:trHeight w:val="300"/>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3F03B313"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Tan et al 2021</w:t>
            </w:r>
          </w:p>
        </w:tc>
        <w:tc>
          <w:tcPr>
            <w:tcW w:w="1560" w:type="dxa"/>
            <w:tcBorders>
              <w:top w:val="nil"/>
              <w:left w:val="nil"/>
              <w:bottom w:val="single" w:sz="4" w:space="0" w:color="auto"/>
              <w:right w:val="single" w:sz="4" w:space="0" w:color="auto"/>
            </w:tcBorders>
            <w:shd w:val="clear" w:color="auto" w:fill="auto"/>
            <w:noWrap/>
            <w:vAlign w:val="bottom"/>
            <w:hideMark/>
          </w:tcPr>
          <w:p w14:paraId="0BF9BB8B"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984" w:type="dxa"/>
            <w:tcBorders>
              <w:top w:val="nil"/>
              <w:left w:val="nil"/>
              <w:bottom w:val="single" w:sz="4" w:space="0" w:color="auto"/>
              <w:right w:val="single" w:sz="4" w:space="0" w:color="auto"/>
            </w:tcBorders>
            <w:shd w:val="clear" w:color="auto" w:fill="auto"/>
            <w:vAlign w:val="bottom"/>
            <w:hideMark/>
          </w:tcPr>
          <w:p w14:paraId="069C7C98"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14:paraId="3C64966E"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hideMark/>
          </w:tcPr>
          <w:p w14:paraId="79EBD12D" w14:textId="77777777" w:rsidR="005E1EA3" w:rsidRPr="00B70C2B" w:rsidRDefault="005E1EA3" w:rsidP="007A7A1D">
            <w:pPr>
              <w:spacing w:after="0" w:line="240" w:lineRule="auto"/>
              <w:jc w:val="right"/>
              <w:rPr>
                <w:rFonts w:ascii="Calibri" w:eastAsia="Times New Roman" w:hAnsi="Calibri" w:cs="Calibri"/>
                <w:color w:val="000000"/>
                <w:sz w:val="18"/>
                <w:szCs w:val="18"/>
              </w:rPr>
            </w:pPr>
            <w:r w:rsidRPr="00B70C2B">
              <w:rPr>
                <w:rFonts w:ascii="Calibri" w:eastAsia="Times New Roman" w:hAnsi="Calibri" w:cs="Calibri"/>
                <w:color w:val="000000"/>
                <w:sz w:val="18"/>
                <w:szCs w:val="18"/>
              </w:rPr>
              <w:t>5</w:t>
            </w:r>
          </w:p>
        </w:tc>
      </w:tr>
      <w:tr w:rsidR="005E1EA3" w:rsidRPr="00B70C2B" w14:paraId="61666ED1" w14:textId="77777777" w:rsidTr="007A7A1D">
        <w:trPr>
          <w:trHeight w:val="300"/>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1EAEB7BC"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Tevetoğlu et al 2021</w:t>
            </w:r>
          </w:p>
        </w:tc>
        <w:tc>
          <w:tcPr>
            <w:tcW w:w="1560" w:type="dxa"/>
            <w:tcBorders>
              <w:top w:val="nil"/>
              <w:left w:val="nil"/>
              <w:bottom w:val="single" w:sz="4" w:space="0" w:color="auto"/>
              <w:right w:val="single" w:sz="4" w:space="0" w:color="auto"/>
            </w:tcBorders>
            <w:shd w:val="clear" w:color="auto" w:fill="auto"/>
            <w:noWrap/>
            <w:vAlign w:val="bottom"/>
            <w:hideMark/>
          </w:tcPr>
          <w:p w14:paraId="2FCB6F61"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984" w:type="dxa"/>
            <w:tcBorders>
              <w:top w:val="nil"/>
              <w:left w:val="nil"/>
              <w:bottom w:val="single" w:sz="4" w:space="0" w:color="auto"/>
              <w:right w:val="single" w:sz="4" w:space="0" w:color="auto"/>
            </w:tcBorders>
            <w:shd w:val="clear" w:color="auto" w:fill="auto"/>
            <w:vAlign w:val="bottom"/>
            <w:hideMark/>
          </w:tcPr>
          <w:p w14:paraId="2A7CAC0A"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14:paraId="0BE0C045"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hideMark/>
          </w:tcPr>
          <w:p w14:paraId="483CD93A" w14:textId="77777777" w:rsidR="005E1EA3" w:rsidRPr="00B70C2B" w:rsidRDefault="005E1EA3" w:rsidP="007A7A1D">
            <w:pPr>
              <w:spacing w:after="0" w:line="240" w:lineRule="auto"/>
              <w:jc w:val="right"/>
              <w:rPr>
                <w:rFonts w:ascii="Calibri" w:eastAsia="Times New Roman" w:hAnsi="Calibri" w:cs="Calibri"/>
                <w:color w:val="000000"/>
                <w:sz w:val="18"/>
                <w:szCs w:val="18"/>
              </w:rPr>
            </w:pPr>
            <w:r w:rsidRPr="00B70C2B">
              <w:rPr>
                <w:rFonts w:ascii="Calibri" w:eastAsia="Times New Roman" w:hAnsi="Calibri" w:cs="Calibri"/>
                <w:color w:val="000000"/>
                <w:sz w:val="18"/>
                <w:szCs w:val="18"/>
              </w:rPr>
              <w:t>4</w:t>
            </w:r>
          </w:p>
        </w:tc>
      </w:tr>
      <w:tr w:rsidR="005E1EA3" w:rsidRPr="00B70C2B" w14:paraId="09EE14BD" w14:textId="77777777" w:rsidTr="007A7A1D">
        <w:trPr>
          <w:trHeight w:val="300"/>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31B64595"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Thompson et al 2022</w:t>
            </w:r>
          </w:p>
        </w:tc>
        <w:tc>
          <w:tcPr>
            <w:tcW w:w="1560" w:type="dxa"/>
            <w:tcBorders>
              <w:top w:val="nil"/>
              <w:left w:val="nil"/>
              <w:bottom w:val="single" w:sz="4" w:space="0" w:color="auto"/>
              <w:right w:val="single" w:sz="4" w:space="0" w:color="auto"/>
            </w:tcBorders>
            <w:shd w:val="clear" w:color="auto" w:fill="auto"/>
            <w:noWrap/>
            <w:vAlign w:val="bottom"/>
            <w:hideMark/>
          </w:tcPr>
          <w:p w14:paraId="3898300F"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984" w:type="dxa"/>
            <w:tcBorders>
              <w:top w:val="nil"/>
              <w:left w:val="nil"/>
              <w:bottom w:val="single" w:sz="4" w:space="0" w:color="auto"/>
              <w:right w:val="single" w:sz="4" w:space="0" w:color="auto"/>
            </w:tcBorders>
            <w:shd w:val="clear" w:color="auto" w:fill="auto"/>
            <w:vAlign w:val="bottom"/>
            <w:hideMark/>
          </w:tcPr>
          <w:p w14:paraId="41787B80"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14:paraId="4626C55A"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hideMark/>
          </w:tcPr>
          <w:p w14:paraId="586DDE18" w14:textId="77777777" w:rsidR="005E1EA3" w:rsidRPr="00B70C2B" w:rsidRDefault="005E1EA3" w:rsidP="007A7A1D">
            <w:pPr>
              <w:spacing w:after="0" w:line="240" w:lineRule="auto"/>
              <w:jc w:val="right"/>
              <w:rPr>
                <w:rFonts w:ascii="Calibri" w:eastAsia="Times New Roman" w:hAnsi="Calibri" w:cs="Calibri"/>
                <w:color w:val="000000"/>
                <w:sz w:val="18"/>
                <w:szCs w:val="18"/>
              </w:rPr>
            </w:pPr>
            <w:r w:rsidRPr="00B70C2B">
              <w:rPr>
                <w:rFonts w:ascii="Calibri" w:eastAsia="Times New Roman" w:hAnsi="Calibri" w:cs="Calibri"/>
                <w:color w:val="000000"/>
                <w:sz w:val="18"/>
                <w:szCs w:val="18"/>
              </w:rPr>
              <w:t>4</w:t>
            </w:r>
          </w:p>
        </w:tc>
      </w:tr>
      <w:tr w:rsidR="005E1EA3" w:rsidRPr="00B70C2B" w14:paraId="49305668" w14:textId="77777777" w:rsidTr="007A7A1D">
        <w:trPr>
          <w:trHeight w:val="300"/>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0D9E5E38"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Wai et al 2021</w:t>
            </w:r>
          </w:p>
        </w:tc>
        <w:tc>
          <w:tcPr>
            <w:tcW w:w="1560" w:type="dxa"/>
            <w:tcBorders>
              <w:top w:val="nil"/>
              <w:left w:val="nil"/>
              <w:bottom w:val="single" w:sz="4" w:space="0" w:color="auto"/>
              <w:right w:val="single" w:sz="4" w:space="0" w:color="auto"/>
            </w:tcBorders>
            <w:shd w:val="clear" w:color="auto" w:fill="auto"/>
            <w:noWrap/>
            <w:vAlign w:val="bottom"/>
            <w:hideMark/>
          </w:tcPr>
          <w:p w14:paraId="0F914FBB"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984" w:type="dxa"/>
            <w:tcBorders>
              <w:top w:val="nil"/>
              <w:left w:val="nil"/>
              <w:bottom w:val="single" w:sz="4" w:space="0" w:color="auto"/>
              <w:right w:val="single" w:sz="4" w:space="0" w:color="auto"/>
            </w:tcBorders>
            <w:shd w:val="clear" w:color="auto" w:fill="auto"/>
            <w:vAlign w:val="bottom"/>
            <w:hideMark/>
          </w:tcPr>
          <w:p w14:paraId="54AC740D"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14:paraId="76ECFC9F"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hideMark/>
          </w:tcPr>
          <w:p w14:paraId="7CA46129" w14:textId="77777777" w:rsidR="005E1EA3" w:rsidRPr="00B70C2B" w:rsidRDefault="005E1EA3" w:rsidP="007A7A1D">
            <w:pPr>
              <w:spacing w:after="0" w:line="240" w:lineRule="auto"/>
              <w:jc w:val="right"/>
              <w:rPr>
                <w:rFonts w:ascii="Calibri" w:eastAsia="Times New Roman" w:hAnsi="Calibri" w:cs="Calibri"/>
                <w:color w:val="000000"/>
                <w:sz w:val="18"/>
                <w:szCs w:val="18"/>
              </w:rPr>
            </w:pPr>
            <w:r w:rsidRPr="00B70C2B">
              <w:rPr>
                <w:rFonts w:ascii="Calibri" w:eastAsia="Times New Roman" w:hAnsi="Calibri" w:cs="Calibri"/>
                <w:color w:val="000000"/>
                <w:sz w:val="18"/>
                <w:szCs w:val="18"/>
              </w:rPr>
              <w:t>4</w:t>
            </w:r>
          </w:p>
        </w:tc>
      </w:tr>
      <w:tr w:rsidR="005E1EA3" w:rsidRPr="00B70C2B" w14:paraId="3A459878" w14:textId="77777777" w:rsidTr="007A7A1D">
        <w:trPr>
          <w:trHeight w:val="300"/>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5E6FBF01"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Yao et al 2021</w:t>
            </w:r>
          </w:p>
        </w:tc>
        <w:tc>
          <w:tcPr>
            <w:tcW w:w="1560" w:type="dxa"/>
            <w:tcBorders>
              <w:top w:val="nil"/>
              <w:left w:val="nil"/>
              <w:bottom w:val="single" w:sz="4" w:space="0" w:color="auto"/>
              <w:right w:val="single" w:sz="4" w:space="0" w:color="auto"/>
            </w:tcBorders>
            <w:shd w:val="clear" w:color="auto" w:fill="auto"/>
            <w:noWrap/>
            <w:vAlign w:val="bottom"/>
            <w:hideMark/>
          </w:tcPr>
          <w:p w14:paraId="7FFF606D"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984" w:type="dxa"/>
            <w:tcBorders>
              <w:top w:val="nil"/>
              <w:left w:val="nil"/>
              <w:bottom w:val="single" w:sz="4" w:space="0" w:color="auto"/>
              <w:right w:val="single" w:sz="4" w:space="0" w:color="auto"/>
            </w:tcBorders>
            <w:shd w:val="clear" w:color="auto" w:fill="auto"/>
            <w:vAlign w:val="bottom"/>
            <w:hideMark/>
          </w:tcPr>
          <w:p w14:paraId="0323385A"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14:paraId="793586D2"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hideMark/>
          </w:tcPr>
          <w:p w14:paraId="158213FD" w14:textId="77777777" w:rsidR="005E1EA3" w:rsidRPr="00B70C2B" w:rsidRDefault="005E1EA3" w:rsidP="007A7A1D">
            <w:pPr>
              <w:spacing w:after="0" w:line="240" w:lineRule="auto"/>
              <w:jc w:val="right"/>
              <w:rPr>
                <w:rFonts w:ascii="Calibri" w:eastAsia="Times New Roman" w:hAnsi="Calibri" w:cs="Calibri"/>
                <w:color w:val="000000"/>
                <w:sz w:val="18"/>
                <w:szCs w:val="18"/>
              </w:rPr>
            </w:pPr>
            <w:r w:rsidRPr="00B70C2B">
              <w:rPr>
                <w:rFonts w:ascii="Calibri" w:eastAsia="Times New Roman" w:hAnsi="Calibri" w:cs="Calibri"/>
                <w:color w:val="000000"/>
                <w:sz w:val="18"/>
                <w:szCs w:val="18"/>
              </w:rPr>
              <w:t>6</w:t>
            </w:r>
          </w:p>
        </w:tc>
      </w:tr>
      <w:tr w:rsidR="005E1EA3" w:rsidRPr="00B70C2B" w14:paraId="5D586F2D" w14:textId="77777777" w:rsidTr="007A7A1D">
        <w:trPr>
          <w:trHeight w:val="300"/>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1AF6F8FB"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Bhamra et al 2022</w:t>
            </w:r>
          </w:p>
        </w:tc>
        <w:tc>
          <w:tcPr>
            <w:tcW w:w="1560" w:type="dxa"/>
            <w:tcBorders>
              <w:top w:val="nil"/>
              <w:left w:val="nil"/>
              <w:bottom w:val="single" w:sz="4" w:space="0" w:color="auto"/>
              <w:right w:val="single" w:sz="4" w:space="0" w:color="auto"/>
            </w:tcBorders>
            <w:shd w:val="clear" w:color="auto" w:fill="auto"/>
            <w:noWrap/>
            <w:vAlign w:val="bottom"/>
            <w:hideMark/>
          </w:tcPr>
          <w:p w14:paraId="0FBA704E"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984" w:type="dxa"/>
            <w:tcBorders>
              <w:top w:val="nil"/>
              <w:left w:val="nil"/>
              <w:bottom w:val="single" w:sz="4" w:space="0" w:color="auto"/>
              <w:right w:val="single" w:sz="4" w:space="0" w:color="auto"/>
            </w:tcBorders>
            <w:shd w:val="clear" w:color="auto" w:fill="auto"/>
            <w:vAlign w:val="bottom"/>
            <w:hideMark/>
          </w:tcPr>
          <w:p w14:paraId="7E731FDF"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14:paraId="219AAF6A"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hideMark/>
          </w:tcPr>
          <w:p w14:paraId="464843A8" w14:textId="77777777" w:rsidR="005E1EA3" w:rsidRPr="00B70C2B" w:rsidRDefault="005E1EA3" w:rsidP="007A7A1D">
            <w:pPr>
              <w:spacing w:after="0" w:line="240" w:lineRule="auto"/>
              <w:jc w:val="right"/>
              <w:rPr>
                <w:rFonts w:ascii="Calibri" w:eastAsia="Times New Roman" w:hAnsi="Calibri" w:cs="Calibri"/>
                <w:color w:val="000000"/>
                <w:sz w:val="18"/>
                <w:szCs w:val="18"/>
              </w:rPr>
            </w:pPr>
            <w:r w:rsidRPr="00B70C2B">
              <w:rPr>
                <w:rFonts w:ascii="Calibri" w:eastAsia="Times New Roman" w:hAnsi="Calibri" w:cs="Calibri"/>
                <w:color w:val="000000"/>
                <w:sz w:val="18"/>
                <w:szCs w:val="18"/>
              </w:rPr>
              <w:t>4</w:t>
            </w:r>
          </w:p>
        </w:tc>
      </w:tr>
      <w:tr w:rsidR="005E1EA3" w:rsidRPr="00B70C2B" w14:paraId="1E538685" w14:textId="77777777" w:rsidTr="007A7A1D">
        <w:trPr>
          <w:trHeight w:val="300"/>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24AE07D0"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Heimes et al 2021</w:t>
            </w:r>
          </w:p>
        </w:tc>
        <w:tc>
          <w:tcPr>
            <w:tcW w:w="1560" w:type="dxa"/>
            <w:tcBorders>
              <w:top w:val="nil"/>
              <w:left w:val="nil"/>
              <w:bottom w:val="single" w:sz="4" w:space="0" w:color="auto"/>
              <w:right w:val="single" w:sz="4" w:space="0" w:color="auto"/>
            </w:tcBorders>
            <w:shd w:val="clear" w:color="auto" w:fill="auto"/>
            <w:noWrap/>
            <w:vAlign w:val="bottom"/>
            <w:hideMark/>
          </w:tcPr>
          <w:p w14:paraId="436E70B5"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984" w:type="dxa"/>
            <w:tcBorders>
              <w:top w:val="nil"/>
              <w:left w:val="nil"/>
              <w:bottom w:val="single" w:sz="4" w:space="0" w:color="auto"/>
              <w:right w:val="single" w:sz="4" w:space="0" w:color="auto"/>
            </w:tcBorders>
            <w:shd w:val="clear" w:color="auto" w:fill="auto"/>
            <w:vAlign w:val="bottom"/>
            <w:hideMark/>
          </w:tcPr>
          <w:p w14:paraId="7EE6A7CB"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14:paraId="71C000FE"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hideMark/>
          </w:tcPr>
          <w:p w14:paraId="6DF2FFFD" w14:textId="77777777" w:rsidR="005E1EA3" w:rsidRPr="00B70C2B" w:rsidRDefault="005E1EA3" w:rsidP="007A7A1D">
            <w:pPr>
              <w:spacing w:after="0" w:line="240" w:lineRule="auto"/>
              <w:jc w:val="right"/>
              <w:rPr>
                <w:rFonts w:ascii="Calibri" w:eastAsia="Times New Roman" w:hAnsi="Calibri" w:cs="Calibri"/>
                <w:color w:val="000000"/>
                <w:sz w:val="18"/>
                <w:szCs w:val="18"/>
              </w:rPr>
            </w:pPr>
            <w:r w:rsidRPr="00B70C2B">
              <w:rPr>
                <w:rFonts w:ascii="Calibri" w:eastAsia="Times New Roman" w:hAnsi="Calibri" w:cs="Calibri"/>
                <w:color w:val="000000"/>
                <w:sz w:val="18"/>
                <w:szCs w:val="18"/>
              </w:rPr>
              <w:t>6</w:t>
            </w:r>
          </w:p>
        </w:tc>
      </w:tr>
      <w:tr w:rsidR="005E1EA3" w:rsidRPr="00B70C2B" w14:paraId="69F89564" w14:textId="77777777" w:rsidTr="007A7A1D">
        <w:trPr>
          <w:trHeight w:val="300"/>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055C6EAB"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Schoonbeek et al 2022</w:t>
            </w:r>
          </w:p>
        </w:tc>
        <w:tc>
          <w:tcPr>
            <w:tcW w:w="1560" w:type="dxa"/>
            <w:tcBorders>
              <w:top w:val="nil"/>
              <w:left w:val="nil"/>
              <w:bottom w:val="single" w:sz="4" w:space="0" w:color="auto"/>
              <w:right w:val="single" w:sz="4" w:space="0" w:color="auto"/>
            </w:tcBorders>
            <w:shd w:val="clear" w:color="auto" w:fill="auto"/>
            <w:noWrap/>
            <w:vAlign w:val="bottom"/>
            <w:hideMark/>
          </w:tcPr>
          <w:p w14:paraId="460E3B23"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984" w:type="dxa"/>
            <w:tcBorders>
              <w:top w:val="nil"/>
              <w:left w:val="nil"/>
              <w:bottom w:val="single" w:sz="4" w:space="0" w:color="auto"/>
              <w:right w:val="single" w:sz="4" w:space="0" w:color="auto"/>
            </w:tcBorders>
            <w:shd w:val="clear" w:color="auto" w:fill="auto"/>
            <w:vAlign w:val="bottom"/>
            <w:hideMark/>
          </w:tcPr>
          <w:p w14:paraId="2AFF7D37"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14:paraId="2673761B"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hideMark/>
          </w:tcPr>
          <w:p w14:paraId="3686BC75" w14:textId="77777777" w:rsidR="005E1EA3" w:rsidRPr="00B70C2B" w:rsidRDefault="005E1EA3" w:rsidP="007A7A1D">
            <w:pPr>
              <w:spacing w:after="0" w:line="240" w:lineRule="auto"/>
              <w:jc w:val="right"/>
              <w:rPr>
                <w:rFonts w:ascii="Calibri" w:eastAsia="Times New Roman" w:hAnsi="Calibri" w:cs="Calibri"/>
                <w:color w:val="000000"/>
                <w:sz w:val="18"/>
                <w:szCs w:val="18"/>
              </w:rPr>
            </w:pPr>
            <w:r w:rsidRPr="00B70C2B">
              <w:rPr>
                <w:rFonts w:ascii="Calibri" w:eastAsia="Times New Roman" w:hAnsi="Calibri" w:cs="Calibri"/>
                <w:color w:val="000000"/>
                <w:sz w:val="18"/>
                <w:szCs w:val="18"/>
              </w:rPr>
              <w:t>6</w:t>
            </w:r>
          </w:p>
        </w:tc>
      </w:tr>
      <w:tr w:rsidR="005E1EA3" w:rsidRPr="00B70C2B" w14:paraId="711FB875" w14:textId="77777777" w:rsidTr="007A7A1D">
        <w:trPr>
          <w:trHeight w:val="300"/>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008802B6"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Solis et al 2021</w:t>
            </w:r>
          </w:p>
        </w:tc>
        <w:tc>
          <w:tcPr>
            <w:tcW w:w="1560" w:type="dxa"/>
            <w:tcBorders>
              <w:top w:val="nil"/>
              <w:left w:val="nil"/>
              <w:bottom w:val="single" w:sz="4" w:space="0" w:color="auto"/>
              <w:right w:val="single" w:sz="4" w:space="0" w:color="auto"/>
            </w:tcBorders>
            <w:shd w:val="clear" w:color="auto" w:fill="auto"/>
            <w:noWrap/>
            <w:vAlign w:val="bottom"/>
            <w:hideMark/>
          </w:tcPr>
          <w:p w14:paraId="7CDCAA60"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984" w:type="dxa"/>
            <w:tcBorders>
              <w:top w:val="nil"/>
              <w:left w:val="nil"/>
              <w:bottom w:val="single" w:sz="4" w:space="0" w:color="auto"/>
              <w:right w:val="single" w:sz="4" w:space="0" w:color="auto"/>
            </w:tcBorders>
            <w:shd w:val="clear" w:color="auto" w:fill="auto"/>
            <w:vAlign w:val="bottom"/>
            <w:hideMark/>
          </w:tcPr>
          <w:p w14:paraId="38810FCD"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14:paraId="4A47F248"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hideMark/>
          </w:tcPr>
          <w:p w14:paraId="45268095" w14:textId="77777777" w:rsidR="005E1EA3" w:rsidRPr="00B70C2B" w:rsidRDefault="005E1EA3" w:rsidP="007A7A1D">
            <w:pPr>
              <w:spacing w:after="0" w:line="240" w:lineRule="auto"/>
              <w:jc w:val="right"/>
              <w:rPr>
                <w:rFonts w:ascii="Calibri" w:eastAsia="Times New Roman" w:hAnsi="Calibri" w:cs="Calibri"/>
                <w:color w:val="000000"/>
                <w:sz w:val="18"/>
                <w:szCs w:val="18"/>
              </w:rPr>
            </w:pPr>
            <w:r w:rsidRPr="00B70C2B">
              <w:rPr>
                <w:rFonts w:ascii="Calibri" w:eastAsia="Times New Roman" w:hAnsi="Calibri" w:cs="Calibri"/>
                <w:color w:val="000000"/>
                <w:sz w:val="18"/>
                <w:szCs w:val="18"/>
              </w:rPr>
              <w:t>6</w:t>
            </w:r>
          </w:p>
        </w:tc>
      </w:tr>
      <w:tr w:rsidR="005E1EA3" w:rsidRPr="00B70C2B" w14:paraId="30441D9C" w14:textId="77777777" w:rsidTr="007A7A1D">
        <w:trPr>
          <w:trHeight w:val="300"/>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68F442A8"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Kiong et al 2021</w:t>
            </w:r>
          </w:p>
        </w:tc>
        <w:tc>
          <w:tcPr>
            <w:tcW w:w="1560" w:type="dxa"/>
            <w:tcBorders>
              <w:top w:val="nil"/>
              <w:left w:val="nil"/>
              <w:bottom w:val="single" w:sz="4" w:space="0" w:color="auto"/>
              <w:right w:val="single" w:sz="4" w:space="0" w:color="auto"/>
            </w:tcBorders>
            <w:shd w:val="clear" w:color="auto" w:fill="auto"/>
            <w:noWrap/>
            <w:vAlign w:val="bottom"/>
            <w:hideMark/>
          </w:tcPr>
          <w:p w14:paraId="7DAE256F"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984" w:type="dxa"/>
            <w:tcBorders>
              <w:top w:val="nil"/>
              <w:left w:val="nil"/>
              <w:bottom w:val="single" w:sz="4" w:space="0" w:color="auto"/>
              <w:right w:val="single" w:sz="4" w:space="0" w:color="auto"/>
            </w:tcBorders>
            <w:shd w:val="clear" w:color="auto" w:fill="auto"/>
            <w:vAlign w:val="bottom"/>
            <w:hideMark/>
          </w:tcPr>
          <w:p w14:paraId="1CDEFD93"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14:paraId="31B2B9C2"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hideMark/>
          </w:tcPr>
          <w:p w14:paraId="308D1AA6" w14:textId="77777777" w:rsidR="005E1EA3" w:rsidRPr="00B70C2B" w:rsidRDefault="005E1EA3" w:rsidP="007A7A1D">
            <w:pPr>
              <w:spacing w:after="0" w:line="240" w:lineRule="auto"/>
              <w:jc w:val="right"/>
              <w:rPr>
                <w:rFonts w:ascii="Calibri" w:eastAsia="Times New Roman" w:hAnsi="Calibri" w:cs="Calibri"/>
                <w:color w:val="000000"/>
                <w:sz w:val="18"/>
                <w:szCs w:val="18"/>
              </w:rPr>
            </w:pPr>
            <w:r w:rsidRPr="00B70C2B">
              <w:rPr>
                <w:rFonts w:ascii="Calibri" w:eastAsia="Times New Roman" w:hAnsi="Calibri" w:cs="Calibri"/>
                <w:color w:val="000000"/>
                <w:sz w:val="18"/>
                <w:szCs w:val="18"/>
              </w:rPr>
              <w:t>6</w:t>
            </w:r>
          </w:p>
        </w:tc>
      </w:tr>
      <w:tr w:rsidR="005E1EA3" w:rsidRPr="00B70C2B" w14:paraId="6BD8C9E4" w14:textId="77777777" w:rsidTr="007A7A1D">
        <w:trPr>
          <w:trHeight w:val="300"/>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4030B234"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Drake et al 2022</w:t>
            </w:r>
          </w:p>
        </w:tc>
        <w:tc>
          <w:tcPr>
            <w:tcW w:w="1560" w:type="dxa"/>
            <w:tcBorders>
              <w:top w:val="nil"/>
              <w:left w:val="nil"/>
              <w:bottom w:val="single" w:sz="4" w:space="0" w:color="auto"/>
              <w:right w:val="single" w:sz="4" w:space="0" w:color="auto"/>
            </w:tcBorders>
            <w:shd w:val="clear" w:color="auto" w:fill="auto"/>
            <w:noWrap/>
            <w:vAlign w:val="bottom"/>
            <w:hideMark/>
          </w:tcPr>
          <w:p w14:paraId="27314823"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984" w:type="dxa"/>
            <w:tcBorders>
              <w:top w:val="nil"/>
              <w:left w:val="nil"/>
              <w:bottom w:val="single" w:sz="4" w:space="0" w:color="auto"/>
              <w:right w:val="single" w:sz="4" w:space="0" w:color="auto"/>
            </w:tcBorders>
            <w:shd w:val="clear" w:color="auto" w:fill="auto"/>
            <w:vAlign w:val="bottom"/>
            <w:hideMark/>
          </w:tcPr>
          <w:p w14:paraId="28A938FD"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14:paraId="7EFC0651"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hideMark/>
          </w:tcPr>
          <w:p w14:paraId="258B4B69" w14:textId="77777777" w:rsidR="005E1EA3" w:rsidRPr="00B70C2B" w:rsidRDefault="005E1EA3" w:rsidP="007A7A1D">
            <w:pPr>
              <w:spacing w:after="0" w:line="240" w:lineRule="auto"/>
              <w:jc w:val="right"/>
              <w:rPr>
                <w:rFonts w:ascii="Calibri" w:eastAsia="Times New Roman" w:hAnsi="Calibri" w:cs="Calibri"/>
                <w:color w:val="000000"/>
                <w:sz w:val="18"/>
                <w:szCs w:val="18"/>
              </w:rPr>
            </w:pPr>
            <w:r w:rsidRPr="00B70C2B">
              <w:rPr>
                <w:rFonts w:ascii="Calibri" w:eastAsia="Times New Roman" w:hAnsi="Calibri" w:cs="Calibri"/>
                <w:color w:val="000000"/>
                <w:sz w:val="18"/>
                <w:szCs w:val="18"/>
              </w:rPr>
              <w:t>5</w:t>
            </w:r>
          </w:p>
        </w:tc>
      </w:tr>
      <w:tr w:rsidR="005E1EA3" w:rsidRPr="00B70C2B" w14:paraId="40877CF0" w14:textId="77777777" w:rsidTr="007A7A1D">
        <w:trPr>
          <w:trHeight w:val="300"/>
        </w:trPr>
        <w:tc>
          <w:tcPr>
            <w:tcW w:w="2263" w:type="dxa"/>
            <w:tcBorders>
              <w:top w:val="nil"/>
              <w:left w:val="single" w:sz="4" w:space="0" w:color="auto"/>
              <w:bottom w:val="single" w:sz="4" w:space="0" w:color="auto"/>
              <w:right w:val="single" w:sz="4" w:space="0" w:color="auto"/>
            </w:tcBorders>
            <w:shd w:val="clear" w:color="auto" w:fill="auto"/>
            <w:vAlign w:val="bottom"/>
            <w:hideMark/>
          </w:tcPr>
          <w:p w14:paraId="76C62C5B"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Balk et al 2022</w:t>
            </w:r>
          </w:p>
        </w:tc>
        <w:tc>
          <w:tcPr>
            <w:tcW w:w="1560" w:type="dxa"/>
            <w:tcBorders>
              <w:top w:val="nil"/>
              <w:left w:val="nil"/>
              <w:bottom w:val="single" w:sz="4" w:space="0" w:color="auto"/>
              <w:right w:val="single" w:sz="4" w:space="0" w:color="auto"/>
            </w:tcBorders>
            <w:shd w:val="clear" w:color="auto" w:fill="auto"/>
            <w:noWrap/>
            <w:vAlign w:val="bottom"/>
            <w:hideMark/>
          </w:tcPr>
          <w:p w14:paraId="2BA09B11"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984" w:type="dxa"/>
            <w:tcBorders>
              <w:top w:val="nil"/>
              <w:left w:val="nil"/>
              <w:bottom w:val="single" w:sz="4" w:space="0" w:color="auto"/>
              <w:right w:val="single" w:sz="4" w:space="0" w:color="auto"/>
            </w:tcBorders>
            <w:shd w:val="clear" w:color="auto" w:fill="auto"/>
            <w:vAlign w:val="bottom"/>
            <w:hideMark/>
          </w:tcPr>
          <w:p w14:paraId="4B69A654"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14:paraId="2F1EC579"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hideMark/>
          </w:tcPr>
          <w:p w14:paraId="4A8A8E72" w14:textId="77777777" w:rsidR="005E1EA3" w:rsidRPr="00B70C2B" w:rsidRDefault="005E1EA3" w:rsidP="007A7A1D">
            <w:pPr>
              <w:spacing w:after="0" w:line="240" w:lineRule="auto"/>
              <w:jc w:val="right"/>
              <w:rPr>
                <w:rFonts w:ascii="Calibri" w:eastAsia="Times New Roman" w:hAnsi="Calibri" w:cs="Calibri"/>
                <w:color w:val="000000"/>
                <w:sz w:val="18"/>
                <w:szCs w:val="18"/>
              </w:rPr>
            </w:pPr>
            <w:r w:rsidRPr="00B70C2B">
              <w:rPr>
                <w:rFonts w:ascii="Calibri" w:eastAsia="Times New Roman" w:hAnsi="Calibri" w:cs="Calibri"/>
                <w:color w:val="000000"/>
                <w:sz w:val="18"/>
                <w:szCs w:val="18"/>
              </w:rPr>
              <w:t>6</w:t>
            </w:r>
          </w:p>
        </w:tc>
      </w:tr>
      <w:tr w:rsidR="005E1EA3" w:rsidRPr="00B70C2B" w14:paraId="2C62D436" w14:textId="77777777" w:rsidTr="007A7A1D">
        <w:trPr>
          <w:trHeight w:val="300"/>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28D0CEA4"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Ruiz-Medina et al 2021</w:t>
            </w:r>
          </w:p>
        </w:tc>
        <w:tc>
          <w:tcPr>
            <w:tcW w:w="1560" w:type="dxa"/>
            <w:tcBorders>
              <w:top w:val="nil"/>
              <w:left w:val="nil"/>
              <w:bottom w:val="single" w:sz="4" w:space="0" w:color="auto"/>
              <w:right w:val="single" w:sz="4" w:space="0" w:color="auto"/>
            </w:tcBorders>
            <w:shd w:val="clear" w:color="auto" w:fill="auto"/>
            <w:noWrap/>
            <w:vAlign w:val="bottom"/>
            <w:hideMark/>
          </w:tcPr>
          <w:p w14:paraId="6D94400B"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984" w:type="dxa"/>
            <w:tcBorders>
              <w:top w:val="nil"/>
              <w:left w:val="nil"/>
              <w:bottom w:val="single" w:sz="4" w:space="0" w:color="auto"/>
              <w:right w:val="single" w:sz="4" w:space="0" w:color="auto"/>
            </w:tcBorders>
            <w:shd w:val="clear" w:color="auto" w:fill="auto"/>
            <w:vAlign w:val="bottom"/>
            <w:hideMark/>
          </w:tcPr>
          <w:p w14:paraId="6B69D75C"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14:paraId="5677DDE1"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hideMark/>
          </w:tcPr>
          <w:p w14:paraId="4F87EB83" w14:textId="77777777" w:rsidR="005E1EA3" w:rsidRPr="00B70C2B" w:rsidRDefault="005E1EA3" w:rsidP="007A7A1D">
            <w:pPr>
              <w:spacing w:after="0" w:line="240" w:lineRule="auto"/>
              <w:jc w:val="right"/>
              <w:rPr>
                <w:rFonts w:ascii="Calibri" w:eastAsia="Times New Roman" w:hAnsi="Calibri" w:cs="Calibri"/>
                <w:color w:val="000000"/>
                <w:sz w:val="18"/>
                <w:szCs w:val="18"/>
              </w:rPr>
            </w:pPr>
            <w:r w:rsidRPr="00B70C2B">
              <w:rPr>
                <w:rFonts w:ascii="Calibri" w:eastAsia="Times New Roman" w:hAnsi="Calibri" w:cs="Calibri"/>
                <w:color w:val="000000"/>
                <w:sz w:val="18"/>
                <w:szCs w:val="18"/>
              </w:rPr>
              <w:t>6</w:t>
            </w:r>
          </w:p>
        </w:tc>
      </w:tr>
      <w:tr w:rsidR="005E1EA3" w:rsidRPr="00B70C2B" w14:paraId="0E5F702C" w14:textId="77777777" w:rsidTr="007A7A1D">
        <w:trPr>
          <w:trHeight w:val="300"/>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6673EA5D"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Gazzini et al 2021</w:t>
            </w:r>
          </w:p>
        </w:tc>
        <w:tc>
          <w:tcPr>
            <w:tcW w:w="1560" w:type="dxa"/>
            <w:tcBorders>
              <w:top w:val="nil"/>
              <w:left w:val="nil"/>
              <w:bottom w:val="single" w:sz="4" w:space="0" w:color="auto"/>
              <w:right w:val="single" w:sz="4" w:space="0" w:color="auto"/>
            </w:tcBorders>
            <w:shd w:val="clear" w:color="auto" w:fill="auto"/>
            <w:noWrap/>
            <w:vAlign w:val="bottom"/>
            <w:hideMark/>
          </w:tcPr>
          <w:p w14:paraId="07F2EE52"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984" w:type="dxa"/>
            <w:tcBorders>
              <w:top w:val="nil"/>
              <w:left w:val="nil"/>
              <w:bottom w:val="single" w:sz="4" w:space="0" w:color="auto"/>
              <w:right w:val="single" w:sz="4" w:space="0" w:color="auto"/>
            </w:tcBorders>
            <w:shd w:val="clear" w:color="auto" w:fill="auto"/>
            <w:vAlign w:val="bottom"/>
            <w:hideMark/>
          </w:tcPr>
          <w:p w14:paraId="0DAD6EEC"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14:paraId="518510E0"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hideMark/>
          </w:tcPr>
          <w:p w14:paraId="78E5439A" w14:textId="77777777" w:rsidR="005E1EA3" w:rsidRPr="00B70C2B" w:rsidRDefault="005E1EA3" w:rsidP="007A7A1D">
            <w:pPr>
              <w:spacing w:after="0" w:line="240" w:lineRule="auto"/>
              <w:jc w:val="right"/>
              <w:rPr>
                <w:rFonts w:ascii="Calibri" w:eastAsia="Times New Roman" w:hAnsi="Calibri" w:cs="Calibri"/>
                <w:color w:val="000000"/>
                <w:sz w:val="18"/>
                <w:szCs w:val="18"/>
              </w:rPr>
            </w:pPr>
            <w:r w:rsidRPr="00B70C2B">
              <w:rPr>
                <w:rFonts w:ascii="Calibri" w:eastAsia="Times New Roman" w:hAnsi="Calibri" w:cs="Calibri"/>
                <w:color w:val="000000"/>
                <w:sz w:val="18"/>
                <w:szCs w:val="18"/>
              </w:rPr>
              <w:t>6</w:t>
            </w:r>
          </w:p>
        </w:tc>
      </w:tr>
      <w:tr w:rsidR="005E1EA3" w:rsidRPr="00B70C2B" w14:paraId="5ACA8F43" w14:textId="77777777" w:rsidTr="007A7A1D">
        <w:trPr>
          <w:trHeight w:val="300"/>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7E5EF9F5"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Ralli et al 2021</w:t>
            </w:r>
          </w:p>
        </w:tc>
        <w:tc>
          <w:tcPr>
            <w:tcW w:w="1560" w:type="dxa"/>
            <w:tcBorders>
              <w:top w:val="nil"/>
              <w:left w:val="nil"/>
              <w:bottom w:val="single" w:sz="4" w:space="0" w:color="auto"/>
              <w:right w:val="single" w:sz="4" w:space="0" w:color="auto"/>
            </w:tcBorders>
            <w:shd w:val="clear" w:color="auto" w:fill="auto"/>
            <w:noWrap/>
            <w:vAlign w:val="bottom"/>
            <w:hideMark/>
          </w:tcPr>
          <w:p w14:paraId="1CA83221"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984" w:type="dxa"/>
            <w:tcBorders>
              <w:top w:val="nil"/>
              <w:left w:val="nil"/>
              <w:bottom w:val="single" w:sz="4" w:space="0" w:color="auto"/>
              <w:right w:val="single" w:sz="4" w:space="0" w:color="auto"/>
            </w:tcBorders>
            <w:shd w:val="clear" w:color="auto" w:fill="auto"/>
            <w:vAlign w:val="bottom"/>
            <w:hideMark/>
          </w:tcPr>
          <w:p w14:paraId="7B97D4DB"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14:paraId="0ACDD098"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hideMark/>
          </w:tcPr>
          <w:p w14:paraId="14C81497" w14:textId="77777777" w:rsidR="005E1EA3" w:rsidRPr="00B70C2B" w:rsidRDefault="005E1EA3" w:rsidP="007A7A1D">
            <w:pPr>
              <w:spacing w:after="0" w:line="240" w:lineRule="auto"/>
              <w:jc w:val="right"/>
              <w:rPr>
                <w:rFonts w:ascii="Calibri" w:eastAsia="Times New Roman" w:hAnsi="Calibri" w:cs="Calibri"/>
                <w:color w:val="000000"/>
                <w:sz w:val="18"/>
                <w:szCs w:val="18"/>
              </w:rPr>
            </w:pPr>
            <w:r w:rsidRPr="00B70C2B">
              <w:rPr>
                <w:rFonts w:ascii="Calibri" w:eastAsia="Times New Roman" w:hAnsi="Calibri" w:cs="Calibri"/>
                <w:color w:val="000000"/>
                <w:sz w:val="18"/>
                <w:szCs w:val="18"/>
              </w:rPr>
              <w:t>5</w:t>
            </w:r>
          </w:p>
        </w:tc>
      </w:tr>
      <w:tr w:rsidR="005E1EA3" w:rsidRPr="00B70C2B" w14:paraId="58BB25DB" w14:textId="77777777" w:rsidTr="007A7A1D">
        <w:trPr>
          <w:trHeight w:val="300"/>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27E6F633"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De Luca et al 2022</w:t>
            </w:r>
          </w:p>
        </w:tc>
        <w:tc>
          <w:tcPr>
            <w:tcW w:w="1560" w:type="dxa"/>
            <w:tcBorders>
              <w:top w:val="nil"/>
              <w:left w:val="nil"/>
              <w:bottom w:val="single" w:sz="4" w:space="0" w:color="auto"/>
              <w:right w:val="single" w:sz="4" w:space="0" w:color="auto"/>
            </w:tcBorders>
            <w:shd w:val="clear" w:color="auto" w:fill="auto"/>
            <w:noWrap/>
            <w:vAlign w:val="bottom"/>
            <w:hideMark/>
          </w:tcPr>
          <w:p w14:paraId="627FDBD7"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984" w:type="dxa"/>
            <w:tcBorders>
              <w:top w:val="nil"/>
              <w:left w:val="nil"/>
              <w:bottom w:val="single" w:sz="4" w:space="0" w:color="auto"/>
              <w:right w:val="single" w:sz="4" w:space="0" w:color="auto"/>
            </w:tcBorders>
            <w:shd w:val="clear" w:color="auto" w:fill="auto"/>
            <w:vAlign w:val="bottom"/>
            <w:hideMark/>
          </w:tcPr>
          <w:p w14:paraId="5E21B4B9"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14:paraId="4E1F1371"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hideMark/>
          </w:tcPr>
          <w:p w14:paraId="1939C805" w14:textId="77777777" w:rsidR="005E1EA3" w:rsidRPr="00B70C2B" w:rsidRDefault="005E1EA3" w:rsidP="007A7A1D">
            <w:pPr>
              <w:spacing w:after="0" w:line="240" w:lineRule="auto"/>
              <w:jc w:val="right"/>
              <w:rPr>
                <w:rFonts w:ascii="Calibri" w:eastAsia="Times New Roman" w:hAnsi="Calibri" w:cs="Calibri"/>
                <w:color w:val="000000"/>
                <w:sz w:val="18"/>
                <w:szCs w:val="18"/>
              </w:rPr>
            </w:pPr>
            <w:r w:rsidRPr="00B70C2B">
              <w:rPr>
                <w:rFonts w:ascii="Calibri" w:eastAsia="Times New Roman" w:hAnsi="Calibri" w:cs="Calibri"/>
                <w:color w:val="000000"/>
                <w:sz w:val="18"/>
                <w:szCs w:val="18"/>
              </w:rPr>
              <w:t>5</w:t>
            </w:r>
          </w:p>
        </w:tc>
      </w:tr>
      <w:tr w:rsidR="005E1EA3" w:rsidRPr="00B70C2B" w14:paraId="18AA785A" w14:textId="77777777" w:rsidTr="007A7A1D">
        <w:trPr>
          <w:trHeight w:val="300"/>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1EA82BAF"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Taylor et al 2020</w:t>
            </w:r>
          </w:p>
        </w:tc>
        <w:tc>
          <w:tcPr>
            <w:tcW w:w="1560" w:type="dxa"/>
            <w:tcBorders>
              <w:top w:val="nil"/>
              <w:left w:val="nil"/>
              <w:bottom w:val="single" w:sz="4" w:space="0" w:color="auto"/>
              <w:right w:val="single" w:sz="4" w:space="0" w:color="auto"/>
            </w:tcBorders>
            <w:shd w:val="clear" w:color="auto" w:fill="auto"/>
            <w:noWrap/>
            <w:vAlign w:val="bottom"/>
            <w:hideMark/>
          </w:tcPr>
          <w:p w14:paraId="34A0AC58"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984" w:type="dxa"/>
            <w:tcBorders>
              <w:top w:val="nil"/>
              <w:left w:val="nil"/>
              <w:bottom w:val="single" w:sz="4" w:space="0" w:color="auto"/>
              <w:right w:val="single" w:sz="4" w:space="0" w:color="auto"/>
            </w:tcBorders>
            <w:shd w:val="clear" w:color="auto" w:fill="auto"/>
            <w:vAlign w:val="bottom"/>
            <w:hideMark/>
          </w:tcPr>
          <w:p w14:paraId="130088A8"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14:paraId="168762F6"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hideMark/>
          </w:tcPr>
          <w:p w14:paraId="62EC273F" w14:textId="77777777" w:rsidR="005E1EA3" w:rsidRPr="00B70C2B" w:rsidRDefault="005E1EA3" w:rsidP="007A7A1D">
            <w:pPr>
              <w:spacing w:after="0" w:line="240" w:lineRule="auto"/>
              <w:jc w:val="right"/>
              <w:rPr>
                <w:rFonts w:ascii="Calibri" w:eastAsia="Times New Roman" w:hAnsi="Calibri" w:cs="Calibri"/>
                <w:color w:val="000000"/>
                <w:sz w:val="18"/>
                <w:szCs w:val="18"/>
              </w:rPr>
            </w:pPr>
            <w:r w:rsidRPr="00B70C2B">
              <w:rPr>
                <w:rFonts w:ascii="Calibri" w:eastAsia="Times New Roman" w:hAnsi="Calibri" w:cs="Calibri"/>
                <w:color w:val="000000"/>
                <w:sz w:val="18"/>
                <w:szCs w:val="18"/>
              </w:rPr>
              <w:t>4</w:t>
            </w:r>
          </w:p>
        </w:tc>
      </w:tr>
      <w:tr w:rsidR="005E1EA3" w:rsidRPr="00B70C2B" w14:paraId="4997ECD1" w14:textId="77777777" w:rsidTr="007A7A1D">
        <w:trPr>
          <w:trHeight w:val="300"/>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5ED7CDB7"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Peacock et al 2021</w:t>
            </w:r>
          </w:p>
        </w:tc>
        <w:tc>
          <w:tcPr>
            <w:tcW w:w="1560" w:type="dxa"/>
            <w:tcBorders>
              <w:top w:val="nil"/>
              <w:left w:val="nil"/>
              <w:bottom w:val="single" w:sz="4" w:space="0" w:color="auto"/>
              <w:right w:val="single" w:sz="4" w:space="0" w:color="auto"/>
            </w:tcBorders>
            <w:shd w:val="clear" w:color="auto" w:fill="auto"/>
            <w:noWrap/>
            <w:vAlign w:val="bottom"/>
            <w:hideMark/>
          </w:tcPr>
          <w:p w14:paraId="17FBC817"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984" w:type="dxa"/>
            <w:tcBorders>
              <w:top w:val="nil"/>
              <w:left w:val="nil"/>
              <w:bottom w:val="single" w:sz="4" w:space="0" w:color="auto"/>
              <w:right w:val="single" w:sz="4" w:space="0" w:color="auto"/>
            </w:tcBorders>
            <w:shd w:val="clear" w:color="auto" w:fill="auto"/>
            <w:vAlign w:val="bottom"/>
            <w:hideMark/>
          </w:tcPr>
          <w:p w14:paraId="3137CF55"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14:paraId="4519B377"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hideMark/>
          </w:tcPr>
          <w:p w14:paraId="0606AFEE" w14:textId="77777777" w:rsidR="005E1EA3" w:rsidRPr="00B70C2B" w:rsidRDefault="005E1EA3" w:rsidP="007A7A1D">
            <w:pPr>
              <w:spacing w:after="0" w:line="240" w:lineRule="auto"/>
              <w:jc w:val="right"/>
              <w:rPr>
                <w:rFonts w:ascii="Calibri" w:eastAsia="Times New Roman" w:hAnsi="Calibri" w:cs="Calibri"/>
                <w:color w:val="000000"/>
                <w:sz w:val="18"/>
                <w:szCs w:val="18"/>
              </w:rPr>
            </w:pPr>
            <w:r w:rsidRPr="00B70C2B">
              <w:rPr>
                <w:rFonts w:ascii="Calibri" w:eastAsia="Times New Roman" w:hAnsi="Calibri" w:cs="Calibri"/>
                <w:color w:val="000000"/>
                <w:sz w:val="18"/>
                <w:szCs w:val="18"/>
              </w:rPr>
              <w:t>6</w:t>
            </w:r>
          </w:p>
        </w:tc>
      </w:tr>
      <w:tr w:rsidR="005E1EA3" w:rsidRPr="00B70C2B" w14:paraId="4AA74730" w14:textId="77777777" w:rsidTr="007A7A1D">
        <w:trPr>
          <w:trHeight w:val="300"/>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6464DFF8"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Abelardo at al 2022</w:t>
            </w:r>
          </w:p>
        </w:tc>
        <w:tc>
          <w:tcPr>
            <w:tcW w:w="1560" w:type="dxa"/>
            <w:tcBorders>
              <w:top w:val="nil"/>
              <w:left w:val="nil"/>
              <w:bottom w:val="single" w:sz="4" w:space="0" w:color="auto"/>
              <w:right w:val="single" w:sz="4" w:space="0" w:color="auto"/>
            </w:tcBorders>
            <w:shd w:val="clear" w:color="auto" w:fill="auto"/>
            <w:noWrap/>
            <w:vAlign w:val="bottom"/>
            <w:hideMark/>
          </w:tcPr>
          <w:p w14:paraId="0CF12954"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984" w:type="dxa"/>
            <w:tcBorders>
              <w:top w:val="nil"/>
              <w:left w:val="nil"/>
              <w:bottom w:val="single" w:sz="4" w:space="0" w:color="auto"/>
              <w:right w:val="single" w:sz="4" w:space="0" w:color="auto"/>
            </w:tcBorders>
            <w:shd w:val="clear" w:color="auto" w:fill="auto"/>
            <w:vAlign w:val="bottom"/>
            <w:hideMark/>
          </w:tcPr>
          <w:p w14:paraId="1ACB3523"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14:paraId="00C24D58"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hideMark/>
          </w:tcPr>
          <w:p w14:paraId="391DE357" w14:textId="77777777" w:rsidR="005E1EA3" w:rsidRPr="00B70C2B" w:rsidRDefault="005E1EA3" w:rsidP="007A7A1D">
            <w:pPr>
              <w:spacing w:after="0" w:line="240" w:lineRule="auto"/>
              <w:jc w:val="right"/>
              <w:rPr>
                <w:rFonts w:ascii="Calibri" w:eastAsia="Times New Roman" w:hAnsi="Calibri" w:cs="Calibri"/>
                <w:color w:val="000000"/>
                <w:sz w:val="18"/>
                <w:szCs w:val="18"/>
              </w:rPr>
            </w:pPr>
            <w:r w:rsidRPr="00B70C2B">
              <w:rPr>
                <w:rFonts w:ascii="Calibri" w:eastAsia="Times New Roman" w:hAnsi="Calibri" w:cs="Calibri"/>
                <w:color w:val="000000"/>
                <w:sz w:val="18"/>
                <w:szCs w:val="18"/>
              </w:rPr>
              <w:t>5</w:t>
            </w:r>
          </w:p>
        </w:tc>
      </w:tr>
      <w:tr w:rsidR="005E1EA3" w:rsidRPr="00B70C2B" w14:paraId="7D9CAEBA" w14:textId="77777777" w:rsidTr="007A7A1D">
        <w:trPr>
          <w:trHeight w:val="300"/>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0E62E5CA"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Belmont et al 2020</w:t>
            </w:r>
          </w:p>
        </w:tc>
        <w:tc>
          <w:tcPr>
            <w:tcW w:w="1560" w:type="dxa"/>
            <w:tcBorders>
              <w:top w:val="nil"/>
              <w:left w:val="nil"/>
              <w:bottom w:val="single" w:sz="4" w:space="0" w:color="auto"/>
              <w:right w:val="single" w:sz="4" w:space="0" w:color="auto"/>
            </w:tcBorders>
            <w:shd w:val="clear" w:color="auto" w:fill="auto"/>
            <w:noWrap/>
            <w:vAlign w:val="bottom"/>
            <w:hideMark/>
          </w:tcPr>
          <w:p w14:paraId="031638B3"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984" w:type="dxa"/>
            <w:tcBorders>
              <w:top w:val="nil"/>
              <w:left w:val="nil"/>
              <w:bottom w:val="single" w:sz="4" w:space="0" w:color="auto"/>
              <w:right w:val="single" w:sz="4" w:space="0" w:color="auto"/>
            </w:tcBorders>
            <w:shd w:val="clear" w:color="auto" w:fill="auto"/>
            <w:vAlign w:val="bottom"/>
            <w:hideMark/>
          </w:tcPr>
          <w:p w14:paraId="0689D4FE"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14:paraId="70BCBCF6"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hideMark/>
          </w:tcPr>
          <w:p w14:paraId="13AA0C0B" w14:textId="77777777" w:rsidR="005E1EA3" w:rsidRPr="00B70C2B" w:rsidRDefault="005E1EA3" w:rsidP="007A7A1D">
            <w:pPr>
              <w:spacing w:after="0" w:line="240" w:lineRule="auto"/>
              <w:jc w:val="right"/>
              <w:rPr>
                <w:rFonts w:ascii="Calibri" w:eastAsia="Times New Roman" w:hAnsi="Calibri" w:cs="Calibri"/>
                <w:color w:val="000000"/>
                <w:sz w:val="18"/>
                <w:szCs w:val="18"/>
              </w:rPr>
            </w:pPr>
            <w:r w:rsidRPr="00B70C2B">
              <w:rPr>
                <w:rFonts w:ascii="Calibri" w:eastAsia="Times New Roman" w:hAnsi="Calibri" w:cs="Calibri"/>
                <w:color w:val="000000"/>
                <w:sz w:val="18"/>
                <w:szCs w:val="18"/>
              </w:rPr>
              <w:t>5</w:t>
            </w:r>
          </w:p>
        </w:tc>
      </w:tr>
      <w:tr w:rsidR="005E1EA3" w:rsidRPr="00B70C2B" w14:paraId="3570D35D" w14:textId="77777777" w:rsidTr="007A7A1D">
        <w:trPr>
          <w:trHeight w:val="300"/>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14:paraId="7EE80044"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Morrison et al 2020</w:t>
            </w:r>
          </w:p>
        </w:tc>
        <w:tc>
          <w:tcPr>
            <w:tcW w:w="1560" w:type="dxa"/>
            <w:tcBorders>
              <w:top w:val="nil"/>
              <w:left w:val="nil"/>
              <w:bottom w:val="single" w:sz="4" w:space="0" w:color="auto"/>
              <w:right w:val="single" w:sz="4" w:space="0" w:color="auto"/>
            </w:tcBorders>
            <w:shd w:val="clear" w:color="auto" w:fill="auto"/>
            <w:noWrap/>
            <w:vAlign w:val="bottom"/>
            <w:hideMark/>
          </w:tcPr>
          <w:p w14:paraId="255F23B8"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984" w:type="dxa"/>
            <w:tcBorders>
              <w:top w:val="nil"/>
              <w:left w:val="nil"/>
              <w:bottom w:val="single" w:sz="4" w:space="0" w:color="auto"/>
              <w:right w:val="single" w:sz="4" w:space="0" w:color="auto"/>
            </w:tcBorders>
            <w:shd w:val="clear" w:color="auto" w:fill="auto"/>
            <w:vAlign w:val="bottom"/>
            <w:hideMark/>
          </w:tcPr>
          <w:p w14:paraId="4DEA1CCA"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14:paraId="295F4E25" w14:textId="77777777" w:rsidR="005E1EA3" w:rsidRPr="00B70C2B" w:rsidRDefault="005E1EA3" w:rsidP="007A7A1D">
            <w:pPr>
              <w:spacing w:after="0" w:line="240" w:lineRule="auto"/>
              <w:rPr>
                <w:rFonts w:ascii="Calibri" w:eastAsia="Times New Roman" w:hAnsi="Calibri" w:cs="Calibri"/>
                <w:color w:val="000000"/>
                <w:sz w:val="18"/>
                <w:szCs w:val="18"/>
              </w:rPr>
            </w:pPr>
            <w:r w:rsidRPr="00B70C2B">
              <w:rPr>
                <w:rFonts w:ascii="Calibri" w:eastAsia="Times New Roman" w:hAnsi="Calibri" w:cs="Calibri"/>
                <w:color w:val="000000"/>
                <w:sz w:val="18"/>
                <w:szCs w:val="18"/>
              </w:rPr>
              <w:t>**</w:t>
            </w:r>
          </w:p>
        </w:tc>
        <w:tc>
          <w:tcPr>
            <w:tcW w:w="1276" w:type="dxa"/>
            <w:tcBorders>
              <w:top w:val="nil"/>
              <w:left w:val="nil"/>
              <w:bottom w:val="single" w:sz="4" w:space="0" w:color="auto"/>
              <w:right w:val="single" w:sz="4" w:space="0" w:color="auto"/>
            </w:tcBorders>
            <w:shd w:val="clear" w:color="auto" w:fill="auto"/>
            <w:noWrap/>
            <w:vAlign w:val="bottom"/>
            <w:hideMark/>
          </w:tcPr>
          <w:p w14:paraId="4845B656" w14:textId="77777777" w:rsidR="005E1EA3" w:rsidRPr="00B70C2B" w:rsidRDefault="005E1EA3" w:rsidP="007A7A1D">
            <w:pPr>
              <w:spacing w:after="0" w:line="240" w:lineRule="auto"/>
              <w:jc w:val="right"/>
              <w:rPr>
                <w:rFonts w:ascii="Calibri" w:eastAsia="Times New Roman" w:hAnsi="Calibri" w:cs="Calibri"/>
                <w:color w:val="000000"/>
                <w:sz w:val="18"/>
                <w:szCs w:val="18"/>
              </w:rPr>
            </w:pPr>
            <w:r w:rsidRPr="00B70C2B">
              <w:rPr>
                <w:rFonts w:ascii="Calibri" w:eastAsia="Times New Roman" w:hAnsi="Calibri" w:cs="Calibri"/>
                <w:color w:val="000000"/>
                <w:sz w:val="18"/>
                <w:szCs w:val="18"/>
              </w:rPr>
              <w:t>4</w:t>
            </w:r>
          </w:p>
        </w:tc>
      </w:tr>
    </w:tbl>
    <w:p w14:paraId="3CE1EF55" w14:textId="5A4896F0" w:rsidR="00747F4A" w:rsidRPr="00152761" w:rsidRDefault="00747F4A" w:rsidP="00BF5BE6"/>
    <w:sectPr w:rsidR="00747F4A" w:rsidRPr="00152761">
      <w:footerReference w:type="default" r:id="rId2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3FB1F" w14:textId="77777777" w:rsidR="00711280" w:rsidRDefault="00711280" w:rsidP="00EC6A0A">
      <w:pPr>
        <w:spacing w:after="0" w:line="240" w:lineRule="auto"/>
      </w:pPr>
      <w:r>
        <w:separator/>
      </w:r>
    </w:p>
  </w:endnote>
  <w:endnote w:type="continuationSeparator" w:id="0">
    <w:p w14:paraId="5BF973C9" w14:textId="77777777" w:rsidR="00711280" w:rsidRDefault="00711280" w:rsidP="00EC6A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2696581"/>
      <w:docPartObj>
        <w:docPartGallery w:val="Page Numbers (Bottom of Page)"/>
        <w:docPartUnique/>
      </w:docPartObj>
    </w:sdtPr>
    <w:sdtEndPr>
      <w:rPr>
        <w:noProof/>
      </w:rPr>
    </w:sdtEndPr>
    <w:sdtContent>
      <w:p w14:paraId="313E269B" w14:textId="463DA421" w:rsidR="00E45A6A" w:rsidRDefault="00E45A6A">
        <w:pPr>
          <w:pStyle w:val="Footer"/>
          <w:jc w:val="right"/>
        </w:pPr>
        <w:r>
          <w:fldChar w:fldCharType="begin"/>
        </w:r>
        <w:r>
          <w:instrText xml:space="preserve"> PAGE   \* MERGEFORMAT </w:instrText>
        </w:r>
        <w:r>
          <w:fldChar w:fldCharType="separate"/>
        </w:r>
        <w:r w:rsidR="006321F2">
          <w:rPr>
            <w:noProof/>
          </w:rPr>
          <w:t>17</w:t>
        </w:r>
        <w:r>
          <w:rPr>
            <w:noProof/>
          </w:rPr>
          <w:fldChar w:fldCharType="end"/>
        </w:r>
      </w:p>
    </w:sdtContent>
  </w:sdt>
  <w:p w14:paraId="4D333B6E" w14:textId="77777777" w:rsidR="00E45A6A" w:rsidRDefault="00E45A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48DB9" w14:textId="77777777" w:rsidR="00711280" w:rsidRDefault="00711280" w:rsidP="00EC6A0A">
      <w:pPr>
        <w:spacing w:after="0" w:line="240" w:lineRule="auto"/>
      </w:pPr>
      <w:r>
        <w:separator/>
      </w:r>
    </w:p>
  </w:footnote>
  <w:footnote w:type="continuationSeparator" w:id="0">
    <w:p w14:paraId="69139D44" w14:textId="77777777" w:rsidR="00711280" w:rsidRDefault="00711280" w:rsidP="00EC6A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5C5D2A"/>
    <w:multiLevelType w:val="hybridMultilevel"/>
    <w:tmpl w:val="9C1A0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526418C"/>
    <w:multiLevelType w:val="multilevel"/>
    <w:tmpl w:val="A4F2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9996F3E"/>
    <w:multiLevelType w:val="hybridMultilevel"/>
    <w:tmpl w:val="BAC818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CCB4E82"/>
    <w:multiLevelType w:val="hybridMultilevel"/>
    <w:tmpl w:val="158AA5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70750795">
    <w:abstractNumId w:val="0"/>
  </w:num>
  <w:num w:numId="2" w16cid:durableId="516312056">
    <w:abstractNumId w:val="2"/>
  </w:num>
  <w:num w:numId="3" w16cid:durableId="459766451">
    <w:abstractNumId w:val="1"/>
  </w:num>
  <w:num w:numId="4" w16cid:durableId="74753168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elten Clements">
    <w15:presenceInfo w15:providerId="Windows Live" w15:userId="850ef9245ff28cf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x92pt25dt2p9qetwroxwp9u9d9vtxv0ze9r&quot;&gt;Case for Support Carnegie Scholarship&lt;record-ids&gt;&lt;item&gt;7&lt;/item&gt;&lt;item&gt;10&lt;/item&gt;&lt;item&gt;11&lt;/item&gt;&lt;item&gt;13&lt;/item&gt;&lt;item&gt;16&lt;/item&gt;&lt;item&gt;26&lt;/item&gt;&lt;item&gt;28&lt;/item&gt;&lt;item&gt;29&lt;/item&gt;&lt;item&gt;31&lt;/item&gt;&lt;item&gt;32&lt;/item&gt;&lt;item&gt;33&lt;/item&gt;&lt;item&gt;41&lt;/item&gt;&lt;item&gt;43&lt;/item&gt;&lt;item&gt;44&lt;/item&gt;&lt;item&gt;45&lt;/item&gt;&lt;item&gt;48&lt;/item&gt;&lt;item&gt;50&lt;/item&gt;&lt;item&gt;51&lt;/item&gt;&lt;item&gt;54&lt;/item&gt;&lt;item&gt;59&lt;/item&gt;&lt;item&gt;60&lt;/item&gt;&lt;item&gt;61&lt;/item&gt;&lt;item&gt;62&lt;/item&gt;&lt;item&gt;63&lt;/item&gt;&lt;item&gt;64&lt;/item&gt;&lt;item&gt;65&lt;/item&gt;&lt;item&gt;68&lt;/item&gt;&lt;item&gt;69&lt;/item&gt;&lt;item&gt;71&lt;/item&gt;&lt;item&gt;72&lt;/item&gt;&lt;item&gt;74&lt;/item&gt;&lt;item&gt;75&lt;/item&gt;&lt;item&gt;76&lt;/item&gt;&lt;item&gt;78&lt;/item&gt;&lt;item&gt;81&lt;/item&gt;&lt;item&gt;82&lt;/item&gt;&lt;item&gt;85&lt;/item&gt;&lt;item&gt;87&lt;/item&gt;&lt;item&gt;88&lt;/item&gt;&lt;item&gt;89&lt;/item&gt;&lt;item&gt;90&lt;/item&gt;&lt;item&gt;91&lt;/item&gt;&lt;item&gt;92&lt;/item&gt;&lt;item&gt;93&lt;/item&gt;&lt;item&gt;102&lt;/item&gt;&lt;item&gt;103&lt;/item&gt;&lt;item&gt;104&lt;/item&gt;&lt;item&gt;114&lt;/item&gt;&lt;item&gt;115&lt;/item&gt;&lt;item&gt;116&lt;/item&gt;&lt;item&gt;117&lt;/item&gt;&lt;/record-ids&gt;&lt;/item&gt;&lt;/Libraries&gt;"/>
  </w:docVars>
  <w:rsids>
    <w:rsidRoot w:val="00152761"/>
    <w:rsid w:val="00000EA2"/>
    <w:rsid w:val="00004059"/>
    <w:rsid w:val="0001022F"/>
    <w:rsid w:val="0001333D"/>
    <w:rsid w:val="000141C5"/>
    <w:rsid w:val="00014F27"/>
    <w:rsid w:val="00015E53"/>
    <w:rsid w:val="00016ECF"/>
    <w:rsid w:val="000200D6"/>
    <w:rsid w:val="00021C13"/>
    <w:rsid w:val="00023ABB"/>
    <w:rsid w:val="00024891"/>
    <w:rsid w:val="000259A0"/>
    <w:rsid w:val="00025F95"/>
    <w:rsid w:val="00030BE2"/>
    <w:rsid w:val="00033384"/>
    <w:rsid w:val="0003396B"/>
    <w:rsid w:val="00034181"/>
    <w:rsid w:val="00034A84"/>
    <w:rsid w:val="000361DE"/>
    <w:rsid w:val="000363BD"/>
    <w:rsid w:val="00037E5F"/>
    <w:rsid w:val="0004055C"/>
    <w:rsid w:val="00042BDB"/>
    <w:rsid w:val="000468C1"/>
    <w:rsid w:val="00046C74"/>
    <w:rsid w:val="0005208E"/>
    <w:rsid w:val="000577E3"/>
    <w:rsid w:val="00060281"/>
    <w:rsid w:val="00061174"/>
    <w:rsid w:val="0006440E"/>
    <w:rsid w:val="00066BAD"/>
    <w:rsid w:val="00066E7E"/>
    <w:rsid w:val="00073184"/>
    <w:rsid w:val="0007434D"/>
    <w:rsid w:val="00075105"/>
    <w:rsid w:val="00084DE4"/>
    <w:rsid w:val="000909FF"/>
    <w:rsid w:val="00092BEA"/>
    <w:rsid w:val="0009433B"/>
    <w:rsid w:val="000943EF"/>
    <w:rsid w:val="0009471D"/>
    <w:rsid w:val="00094CCD"/>
    <w:rsid w:val="00096A71"/>
    <w:rsid w:val="00097D6F"/>
    <w:rsid w:val="000A0789"/>
    <w:rsid w:val="000A1020"/>
    <w:rsid w:val="000A39F5"/>
    <w:rsid w:val="000A4306"/>
    <w:rsid w:val="000B088C"/>
    <w:rsid w:val="000B0A25"/>
    <w:rsid w:val="000B14D9"/>
    <w:rsid w:val="000B55EA"/>
    <w:rsid w:val="000B5C47"/>
    <w:rsid w:val="000C02EC"/>
    <w:rsid w:val="000C43F7"/>
    <w:rsid w:val="000C46E5"/>
    <w:rsid w:val="000C725D"/>
    <w:rsid w:val="000D0F16"/>
    <w:rsid w:val="000D26B6"/>
    <w:rsid w:val="000D597D"/>
    <w:rsid w:val="000E29F9"/>
    <w:rsid w:val="000E31F8"/>
    <w:rsid w:val="000F0172"/>
    <w:rsid w:val="000F46AD"/>
    <w:rsid w:val="000F47C4"/>
    <w:rsid w:val="00100148"/>
    <w:rsid w:val="00100F9A"/>
    <w:rsid w:val="00101DA1"/>
    <w:rsid w:val="00103D33"/>
    <w:rsid w:val="00113D7F"/>
    <w:rsid w:val="00123D26"/>
    <w:rsid w:val="00124915"/>
    <w:rsid w:val="0012558F"/>
    <w:rsid w:val="00135ACE"/>
    <w:rsid w:val="00137D4B"/>
    <w:rsid w:val="00146DDB"/>
    <w:rsid w:val="00152761"/>
    <w:rsid w:val="001537D5"/>
    <w:rsid w:val="00156562"/>
    <w:rsid w:val="00157697"/>
    <w:rsid w:val="00161FB8"/>
    <w:rsid w:val="001629ED"/>
    <w:rsid w:val="001729FC"/>
    <w:rsid w:val="001732D1"/>
    <w:rsid w:val="00174E46"/>
    <w:rsid w:val="00176307"/>
    <w:rsid w:val="00181C48"/>
    <w:rsid w:val="00182727"/>
    <w:rsid w:val="00182BAB"/>
    <w:rsid w:val="00184159"/>
    <w:rsid w:val="00184D64"/>
    <w:rsid w:val="001850FB"/>
    <w:rsid w:val="001916C9"/>
    <w:rsid w:val="001921C2"/>
    <w:rsid w:val="001929F7"/>
    <w:rsid w:val="001A1272"/>
    <w:rsid w:val="001A2201"/>
    <w:rsid w:val="001A46FF"/>
    <w:rsid w:val="001A548F"/>
    <w:rsid w:val="001B0E5A"/>
    <w:rsid w:val="001B3B18"/>
    <w:rsid w:val="001B3E7C"/>
    <w:rsid w:val="001B552C"/>
    <w:rsid w:val="001B5589"/>
    <w:rsid w:val="001B6541"/>
    <w:rsid w:val="001B7BD5"/>
    <w:rsid w:val="001C1025"/>
    <w:rsid w:val="001C1FBE"/>
    <w:rsid w:val="001C2281"/>
    <w:rsid w:val="001C48D4"/>
    <w:rsid w:val="001C5E86"/>
    <w:rsid w:val="001D6E07"/>
    <w:rsid w:val="001E2837"/>
    <w:rsid w:val="001F185C"/>
    <w:rsid w:val="001F2B2F"/>
    <w:rsid w:val="001F3624"/>
    <w:rsid w:val="001F7B54"/>
    <w:rsid w:val="00201ADD"/>
    <w:rsid w:val="00201C63"/>
    <w:rsid w:val="00210F18"/>
    <w:rsid w:val="00216A82"/>
    <w:rsid w:val="00220050"/>
    <w:rsid w:val="0022241C"/>
    <w:rsid w:val="002250E5"/>
    <w:rsid w:val="00225E41"/>
    <w:rsid w:val="002265AB"/>
    <w:rsid w:val="00232B13"/>
    <w:rsid w:val="002333A4"/>
    <w:rsid w:val="0024114A"/>
    <w:rsid w:val="002414E7"/>
    <w:rsid w:val="00242952"/>
    <w:rsid w:val="0024759B"/>
    <w:rsid w:val="002475ED"/>
    <w:rsid w:val="002504DB"/>
    <w:rsid w:val="00251FC5"/>
    <w:rsid w:val="002531EC"/>
    <w:rsid w:val="00254E34"/>
    <w:rsid w:val="00260C45"/>
    <w:rsid w:val="00260DD8"/>
    <w:rsid w:val="00261D2D"/>
    <w:rsid w:val="00263F4B"/>
    <w:rsid w:val="0026463E"/>
    <w:rsid w:val="002649E1"/>
    <w:rsid w:val="00277E6B"/>
    <w:rsid w:val="00281AEB"/>
    <w:rsid w:val="0028359B"/>
    <w:rsid w:val="0028371B"/>
    <w:rsid w:val="00284D75"/>
    <w:rsid w:val="00285A80"/>
    <w:rsid w:val="00286A42"/>
    <w:rsid w:val="00290589"/>
    <w:rsid w:val="002933EF"/>
    <w:rsid w:val="00293986"/>
    <w:rsid w:val="00295C0E"/>
    <w:rsid w:val="002A19D0"/>
    <w:rsid w:val="002A2787"/>
    <w:rsid w:val="002A3B55"/>
    <w:rsid w:val="002A3C6C"/>
    <w:rsid w:val="002A4219"/>
    <w:rsid w:val="002A625C"/>
    <w:rsid w:val="002A717E"/>
    <w:rsid w:val="002B04C7"/>
    <w:rsid w:val="002B25F8"/>
    <w:rsid w:val="002B7BF9"/>
    <w:rsid w:val="002C22CA"/>
    <w:rsid w:val="002C3110"/>
    <w:rsid w:val="002C38BB"/>
    <w:rsid w:val="002C47C6"/>
    <w:rsid w:val="002D42FC"/>
    <w:rsid w:val="002D57E6"/>
    <w:rsid w:val="002E0F0E"/>
    <w:rsid w:val="002E26B0"/>
    <w:rsid w:val="002E322A"/>
    <w:rsid w:val="002E3DD2"/>
    <w:rsid w:val="002E4631"/>
    <w:rsid w:val="002E495B"/>
    <w:rsid w:val="002F17CC"/>
    <w:rsid w:val="002F246E"/>
    <w:rsid w:val="002F7404"/>
    <w:rsid w:val="002F7F4F"/>
    <w:rsid w:val="003032A1"/>
    <w:rsid w:val="00314C8A"/>
    <w:rsid w:val="00315C88"/>
    <w:rsid w:val="00315F9E"/>
    <w:rsid w:val="0031725C"/>
    <w:rsid w:val="00322141"/>
    <w:rsid w:val="003224E4"/>
    <w:rsid w:val="00322CAD"/>
    <w:rsid w:val="00325958"/>
    <w:rsid w:val="003265B2"/>
    <w:rsid w:val="00326C75"/>
    <w:rsid w:val="00330C77"/>
    <w:rsid w:val="00332E60"/>
    <w:rsid w:val="003332C6"/>
    <w:rsid w:val="00333B8F"/>
    <w:rsid w:val="003353D2"/>
    <w:rsid w:val="003367A9"/>
    <w:rsid w:val="00345E64"/>
    <w:rsid w:val="00346AA6"/>
    <w:rsid w:val="00350998"/>
    <w:rsid w:val="00353ADA"/>
    <w:rsid w:val="003619BA"/>
    <w:rsid w:val="00363A3D"/>
    <w:rsid w:val="00367D0E"/>
    <w:rsid w:val="00382ED2"/>
    <w:rsid w:val="00386354"/>
    <w:rsid w:val="003A4412"/>
    <w:rsid w:val="003A474E"/>
    <w:rsid w:val="003B13A2"/>
    <w:rsid w:val="003B5229"/>
    <w:rsid w:val="003B7A57"/>
    <w:rsid w:val="003C2B64"/>
    <w:rsid w:val="003C3823"/>
    <w:rsid w:val="003D0020"/>
    <w:rsid w:val="003D3AEE"/>
    <w:rsid w:val="003D6939"/>
    <w:rsid w:val="003E365E"/>
    <w:rsid w:val="003E60E6"/>
    <w:rsid w:val="003E7BDD"/>
    <w:rsid w:val="003F0B8C"/>
    <w:rsid w:val="003F217D"/>
    <w:rsid w:val="003F2493"/>
    <w:rsid w:val="003F36FC"/>
    <w:rsid w:val="003F3D94"/>
    <w:rsid w:val="003F653C"/>
    <w:rsid w:val="00406540"/>
    <w:rsid w:val="004107CA"/>
    <w:rsid w:val="00411654"/>
    <w:rsid w:val="00414CA6"/>
    <w:rsid w:val="00417C6E"/>
    <w:rsid w:val="004204E9"/>
    <w:rsid w:val="004205C2"/>
    <w:rsid w:val="00424407"/>
    <w:rsid w:val="00430043"/>
    <w:rsid w:val="00431BC6"/>
    <w:rsid w:val="00432BED"/>
    <w:rsid w:val="00445680"/>
    <w:rsid w:val="0044643F"/>
    <w:rsid w:val="00447EB3"/>
    <w:rsid w:val="004519CB"/>
    <w:rsid w:val="00456799"/>
    <w:rsid w:val="00461A38"/>
    <w:rsid w:val="004622F9"/>
    <w:rsid w:val="004631FE"/>
    <w:rsid w:val="0046455E"/>
    <w:rsid w:val="00466569"/>
    <w:rsid w:val="00467ADA"/>
    <w:rsid w:val="00467C8A"/>
    <w:rsid w:val="00467D38"/>
    <w:rsid w:val="00470746"/>
    <w:rsid w:val="00471D88"/>
    <w:rsid w:val="00473B6E"/>
    <w:rsid w:val="004766BC"/>
    <w:rsid w:val="00477B9B"/>
    <w:rsid w:val="00480DB0"/>
    <w:rsid w:val="004855BD"/>
    <w:rsid w:val="004937D6"/>
    <w:rsid w:val="00493F5B"/>
    <w:rsid w:val="00494768"/>
    <w:rsid w:val="00495DCD"/>
    <w:rsid w:val="00496BE3"/>
    <w:rsid w:val="004A1FB1"/>
    <w:rsid w:val="004A61BD"/>
    <w:rsid w:val="004A6B11"/>
    <w:rsid w:val="004B0AD7"/>
    <w:rsid w:val="004B3053"/>
    <w:rsid w:val="004C1659"/>
    <w:rsid w:val="004C3EBF"/>
    <w:rsid w:val="004C62EC"/>
    <w:rsid w:val="004C64D2"/>
    <w:rsid w:val="004C6655"/>
    <w:rsid w:val="004D21D8"/>
    <w:rsid w:val="004D3F71"/>
    <w:rsid w:val="004D4CD8"/>
    <w:rsid w:val="004D51E1"/>
    <w:rsid w:val="004E02B0"/>
    <w:rsid w:val="004E3667"/>
    <w:rsid w:val="004E3748"/>
    <w:rsid w:val="004E5910"/>
    <w:rsid w:val="004E7680"/>
    <w:rsid w:val="004F030B"/>
    <w:rsid w:val="004F2568"/>
    <w:rsid w:val="004F398B"/>
    <w:rsid w:val="004F7222"/>
    <w:rsid w:val="004F72D2"/>
    <w:rsid w:val="00501C4A"/>
    <w:rsid w:val="005026AD"/>
    <w:rsid w:val="00503052"/>
    <w:rsid w:val="005032EA"/>
    <w:rsid w:val="005048F5"/>
    <w:rsid w:val="00504C4D"/>
    <w:rsid w:val="00507714"/>
    <w:rsid w:val="005108FF"/>
    <w:rsid w:val="0051166F"/>
    <w:rsid w:val="0051303B"/>
    <w:rsid w:val="00526D0C"/>
    <w:rsid w:val="005331FF"/>
    <w:rsid w:val="00534343"/>
    <w:rsid w:val="005344DE"/>
    <w:rsid w:val="00534C3E"/>
    <w:rsid w:val="005461C0"/>
    <w:rsid w:val="00551241"/>
    <w:rsid w:val="005522F0"/>
    <w:rsid w:val="00554E17"/>
    <w:rsid w:val="00556AC5"/>
    <w:rsid w:val="00556E8F"/>
    <w:rsid w:val="00560C93"/>
    <w:rsid w:val="005636C5"/>
    <w:rsid w:val="0056466B"/>
    <w:rsid w:val="00570472"/>
    <w:rsid w:val="00570C6D"/>
    <w:rsid w:val="00571CCD"/>
    <w:rsid w:val="005737DD"/>
    <w:rsid w:val="00573FE5"/>
    <w:rsid w:val="0057407E"/>
    <w:rsid w:val="005740A0"/>
    <w:rsid w:val="00575E87"/>
    <w:rsid w:val="00582B03"/>
    <w:rsid w:val="00582B7C"/>
    <w:rsid w:val="00582F33"/>
    <w:rsid w:val="00583770"/>
    <w:rsid w:val="005872A9"/>
    <w:rsid w:val="005905CC"/>
    <w:rsid w:val="00592F4C"/>
    <w:rsid w:val="005958FD"/>
    <w:rsid w:val="005978A8"/>
    <w:rsid w:val="005A0145"/>
    <w:rsid w:val="005A20C7"/>
    <w:rsid w:val="005A46B5"/>
    <w:rsid w:val="005B1A0F"/>
    <w:rsid w:val="005B7191"/>
    <w:rsid w:val="005B7E9F"/>
    <w:rsid w:val="005C2AE7"/>
    <w:rsid w:val="005C386D"/>
    <w:rsid w:val="005C4CEA"/>
    <w:rsid w:val="005C505F"/>
    <w:rsid w:val="005C6E18"/>
    <w:rsid w:val="005D04E8"/>
    <w:rsid w:val="005E1E0F"/>
    <w:rsid w:val="005E1EA3"/>
    <w:rsid w:val="005E2BC2"/>
    <w:rsid w:val="005F012C"/>
    <w:rsid w:val="005F47D3"/>
    <w:rsid w:val="006008F0"/>
    <w:rsid w:val="00602DB9"/>
    <w:rsid w:val="00607871"/>
    <w:rsid w:val="00611190"/>
    <w:rsid w:val="00612B87"/>
    <w:rsid w:val="00615C9C"/>
    <w:rsid w:val="006162FF"/>
    <w:rsid w:val="00620133"/>
    <w:rsid w:val="006215EC"/>
    <w:rsid w:val="00622593"/>
    <w:rsid w:val="0062644D"/>
    <w:rsid w:val="006321F2"/>
    <w:rsid w:val="00633B69"/>
    <w:rsid w:val="006356DA"/>
    <w:rsid w:val="00652ED6"/>
    <w:rsid w:val="00657A04"/>
    <w:rsid w:val="0066027C"/>
    <w:rsid w:val="0066093F"/>
    <w:rsid w:val="00660C6E"/>
    <w:rsid w:val="0066261A"/>
    <w:rsid w:val="006626DE"/>
    <w:rsid w:val="0066468F"/>
    <w:rsid w:val="006671AF"/>
    <w:rsid w:val="00667B58"/>
    <w:rsid w:val="00691818"/>
    <w:rsid w:val="006920FF"/>
    <w:rsid w:val="006A10C8"/>
    <w:rsid w:val="006A3C1D"/>
    <w:rsid w:val="006A50F0"/>
    <w:rsid w:val="006A5B37"/>
    <w:rsid w:val="006A6D0E"/>
    <w:rsid w:val="006A740E"/>
    <w:rsid w:val="006B2A53"/>
    <w:rsid w:val="006B393C"/>
    <w:rsid w:val="006B76EC"/>
    <w:rsid w:val="006C14BC"/>
    <w:rsid w:val="006D1B41"/>
    <w:rsid w:val="006D59AC"/>
    <w:rsid w:val="006D6292"/>
    <w:rsid w:val="006E1777"/>
    <w:rsid w:val="006E1A23"/>
    <w:rsid w:val="006E23A5"/>
    <w:rsid w:val="006E5290"/>
    <w:rsid w:val="006F0EB2"/>
    <w:rsid w:val="006F1056"/>
    <w:rsid w:val="006F7813"/>
    <w:rsid w:val="006F78A9"/>
    <w:rsid w:val="006F7F9A"/>
    <w:rsid w:val="00700E2C"/>
    <w:rsid w:val="0070100E"/>
    <w:rsid w:val="00701C2B"/>
    <w:rsid w:val="00702677"/>
    <w:rsid w:val="00704D1A"/>
    <w:rsid w:val="00705851"/>
    <w:rsid w:val="00706584"/>
    <w:rsid w:val="00711280"/>
    <w:rsid w:val="0071135C"/>
    <w:rsid w:val="007135B6"/>
    <w:rsid w:val="00714862"/>
    <w:rsid w:val="007225EB"/>
    <w:rsid w:val="00722BBA"/>
    <w:rsid w:val="00725DBB"/>
    <w:rsid w:val="00726031"/>
    <w:rsid w:val="00726122"/>
    <w:rsid w:val="00733BEB"/>
    <w:rsid w:val="00734BCD"/>
    <w:rsid w:val="00742392"/>
    <w:rsid w:val="007457E7"/>
    <w:rsid w:val="00745C6B"/>
    <w:rsid w:val="00747F4A"/>
    <w:rsid w:val="007507ED"/>
    <w:rsid w:val="007570B6"/>
    <w:rsid w:val="007572F0"/>
    <w:rsid w:val="00760380"/>
    <w:rsid w:val="00760E1F"/>
    <w:rsid w:val="0076182B"/>
    <w:rsid w:val="007662A9"/>
    <w:rsid w:val="00767DB3"/>
    <w:rsid w:val="00772C1E"/>
    <w:rsid w:val="0077410B"/>
    <w:rsid w:val="00786583"/>
    <w:rsid w:val="00791B4B"/>
    <w:rsid w:val="00797E2D"/>
    <w:rsid w:val="007A2942"/>
    <w:rsid w:val="007A3054"/>
    <w:rsid w:val="007A33CB"/>
    <w:rsid w:val="007A57C3"/>
    <w:rsid w:val="007A6AB0"/>
    <w:rsid w:val="007B05C7"/>
    <w:rsid w:val="007B67DF"/>
    <w:rsid w:val="007B6D46"/>
    <w:rsid w:val="007B72E1"/>
    <w:rsid w:val="007B738B"/>
    <w:rsid w:val="007C0FBF"/>
    <w:rsid w:val="007C2033"/>
    <w:rsid w:val="007C32F3"/>
    <w:rsid w:val="007C51E7"/>
    <w:rsid w:val="007C529A"/>
    <w:rsid w:val="007C66B0"/>
    <w:rsid w:val="007C743C"/>
    <w:rsid w:val="007C7E95"/>
    <w:rsid w:val="007D095F"/>
    <w:rsid w:val="007D0E45"/>
    <w:rsid w:val="007D1283"/>
    <w:rsid w:val="007D26C9"/>
    <w:rsid w:val="007D27D6"/>
    <w:rsid w:val="007D4762"/>
    <w:rsid w:val="007D7939"/>
    <w:rsid w:val="007E2B99"/>
    <w:rsid w:val="007E3619"/>
    <w:rsid w:val="007E42ED"/>
    <w:rsid w:val="007E567C"/>
    <w:rsid w:val="007F08E0"/>
    <w:rsid w:val="007F2547"/>
    <w:rsid w:val="007F2762"/>
    <w:rsid w:val="007F61FA"/>
    <w:rsid w:val="007F68D8"/>
    <w:rsid w:val="008011C3"/>
    <w:rsid w:val="0080513B"/>
    <w:rsid w:val="0080551B"/>
    <w:rsid w:val="008105F5"/>
    <w:rsid w:val="00816686"/>
    <w:rsid w:val="0081703E"/>
    <w:rsid w:val="00826A37"/>
    <w:rsid w:val="00830B2A"/>
    <w:rsid w:val="0083192E"/>
    <w:rsid w:val="0083242C"/>
    <w:rsid w:val="00832B26"/>
    <w:rsid w:val="00835FFD"/>
    <w:rsid w:val="00842D16"/>
    <w:rsid w:val="008439DA"/>
    <w:rsid w:val="00846791"/>
    <w:rsid w:val="008476C0"/>
    <w:rsid w:val="00854130"/>
    <w:rsid w:val="00860FB8"/>
    <w:rsid w:val="00862E29"/>
    <w:rsid w:val="008630C2"/>
    <w:rsid w:val="00871210"/>
    <w:rsid w:val="00872531"/>
    <w:rsid w:val="008731E5"/>
    <w:rsid w:val="0087330F"/>
    <w:rsid w:val="00875772"/>
    <w:rsid w:val="00876EA9"/>
    <w:rsid w:val="00881AEC"/>
    <w:rsid w:val="00882DEF"/>
    <w:rsid w:val="00891504"/>
    <w:rsid w:val="008916DA"/>
    <w:rsid w:val="00891832"/>
    <w:rsid w:val="00895AC7"/>
    <w:rsid w:val="0089623C"/>
    <w:rsid w:val="00897707"/>
    <w:rsid w:val="008A0326"/>
    <w:rsid w:val="008A2BEF"/>
    <w:rsid w:val="008A4617"/>
    <w:rsid w:val="008A5E1D"/>
    <w:rsid w:val="008A6002"/>
    <w:rsid w:val="008B004C"/>
    <w:rsid w:val="008B1FE6"/>
    <w:rsid w:val="008B3DC8"/>
    <w:rsid w:val="008C335A"/>
    <w:rsid w:val="008C7E7E"/>
    <w:rsid w:val="008D156B"/>
    <w:rsid w:val="008D1696"/>
    <w:rsid w:val="008D238E"/>
    <w:rsid w:val="008D306A"/>
    <w:rsid w:val="008D5125"/>
    <w:rsid w:val="008D56B2"/>
    <w:rsid w:val="008D6813"/>
    <w:rsid w:val="008E2233"/>
    <w:rsid w:val="008E4DC5"/>
    <w:rsid w:val="008E6FD8"/>
    <w:rsid w:val="0090114F"/>
    <w:rsid w:val="00903F40"/>
    <w:rsid w:val="009044CE"/>
    <w:rsid w:val="00904CEB"/>
    <w:rsid w:val="0090580C"/>
    <w:rsid w:val="00906A9B"/>
    <w:rsid w:val="009113EB"/>
    <w:rsid w:val="00911B01"/>
    <w:rsid w:val="00914BFF"/>
    <w:rsid w:val="00915253"/>
    <w:rsid w:val="0092383B"/>
    <w:rsid w:val="00924E92"/>
    <w:rsid w:val="0092568E"/>
    <w:rsid w:val="00926352"/>
    <w:rsid w:val="009269A1"/>
    <w:rsid w:val="0093551C"/>
    <w:rsid w:val="00935849"/>
    <w:rsid w:val="00940F9C"/>
    <w:rsid w:val="0094111C"/>
    <w:rsid w:val="0094262C"/>
    <w:rsid w:val="00944A30"/>
    <w:rsid w:val="00945F28"/>
    <w:rsid w:val="00946E4C"/>
    <w:rsid w:val="00947291"/>
    <w:rsid w:val="00947D31"/>
    <w:rsid w:val="00950353"/>
    <w:rsid w:val="009521C2"/>
    <w:rsid w:val="00952B6E"/>
    <w:rsid w:val="00953E19"/>
    <w:rsid w:val="00955E7D"/>
    <w:rsid w:val="0096674F"/>
    <w:rsid w:val="009742F2"/>
    <w:rsid w:val="009762B1"/>
    <w:rsid w:val="00984147"/>
    <w:rsid w:val="00987288"/>
    <w:rsid w:val="00995F4B"/>
    <w:rsid w:val="0099636C"/>
    <w:rsid w:val="00996375"/>
    <w:rsid w:val="009965E5"/>
    <w:rsid w:val="009970A6"/>
    <w:rsid w:val="009A0FFC"/>
    <w:rsid w:val="009A36A7"/>
    <w:rsid w:val="009A4570"/>
    <w:rsid w:val="009A57D9"/>
    <w:rsid w:val="009B23F7"/>
    <w:rsid w:val="009B5612"/>
    <w:rsid w:val="009B5D4C"/>
    <w:rsid w:val="009C04F1"/>
    <w:rsid w:val="009C20EA"/>
    <w:rsid w:val="009C3BEA"/>
    <w:rsid w:val="009C4AC1"/>
    <w:rsid w:val="009D03DD"/>
    <w:rsid w:val="009D13F8"/>
    <w:rsid w:val="009D35CE"/>
    <w:rsid w:val="009D4545"/>
    <w:rsid w:val="009D7964"/>
    <w:rsid w:val="009E19FD"/>
    <w:rsid w:val="009E1B9B"/>
    <w:rsid w:val="009E4C80"/>
    <w:rsid w:val="009E6190"/>
    <w:rsid w:val="009F04EB"/>
    <w:rsid w:val="009F345D"/>
    <w:rsid w:val="009F4A5C"/>
    <w:rsid w:val="009F62AA"/>
    <w:rsid w:val="00A00405"/>
    <w:rsid w:val="00A02792"/>
    <w:rsid w:val="00A04437"/>
    <w:rsid w:val="00A071BD"/>
    <w:rsid w:val="00A075EC"/>
    <w:rsid w:val="00A10943"/>
    <w:rsid w:val="00A14046"/>
    <w:rsid w:val="00A17C2D"/>
    <w:rsid w:val="00A20989"/>
    <w:rsid w:val="00A22407"/>
    <w:rsid w:val="00A23AFB"/>
    <w:rsid w:val="00A2569E"/>
    <w:rsid w:val="00A27AE4"/>
    <w:rsid w:val="00A30103"/>
    <w:rsid w:val="00A30685"/>
    <w:rsid w:val="00A3271D"/>
    <w:rsid w:val="00A33D68"/>
    <w:rsid w:val="00A34282"/>
    <w:rsid w:val="00A37982"/>
    <w:rsid w:val="00A40F6A"/>
    <w:rsid w:val="00A421E1"/>
    <w:rsid w:val="00A4250E"/>
    <w:rsid w:val="00A4271D"/>
    <w:rsid w:val="00A429EE"/>
    <w:rsid w:val="00A46AE2"/>
    <w:rsid w:val="00A50236"/>
    <w:rsid w:val="00A51A3D"/>
    <w:rsid w:val="00A52E73"/>
    <w:rsid w:val="00A53538"/>
    <w:rsid w:val="00A53C49"/>
    <w:rsid w:val="00A54486"/>
    <w:rsid w:val="00A61BF8"/>
    <w:rsid w:val="00A6768A"/>
    <w:rsid w:val="00A700E1"/>
    <w:rsid w:val="00A708FF"/>
    <w:rsid w:val="00A70F50"/>
    <w:rsid w:val="00A71BE4"/>
    <w:rsid w:val="00A73824"/>
    <w:rsid w:val="00A75518"/>
    <w:rsid w:val="00A758EA"/>
    <w:rsid w:val="00A75CB8"/>
    <w:rsid w:val="00A81243"/>
    <w:rsid w:val="00A8235D"/>
    <w:rsid w:val="00A8298D"/>
    <w:rsid w:val="00A845F7"/>
    <w:rsid w:val="00A87327"/>
    <w:rsid w:val="00A9180F"/>
    <w:rsid w:val="00A961F4"/>
    <w:rsid w:val="00A974AE"/>
    <w:rsid w:val="00AB1D6C"/>
    <w:rsid w:val="00AB2F45"/>
    <w:rsid w:val="00AB4AE0"/>
    <w:rsid w:val="00AB61EA"/>
    <w:rsid w:val="00AC16E9"/>
    <w:rsid w:val="00AC237A"/>
    <w:rsid w:val="00AC266B"/>
    <w:rsid w:val="00AC2DE5"/>
    <w:rsid w:val="00AC3520"/>
    <w:rsid w:val="00AC40A2"/>
    <w:rsid w:val="00AC61BD"/>
    <w:rsid w:val="00AD1DC5"/>
    <w:rsid w:val="00AD1E0E"/>
    <w:rsid w:val="00AD26E7"/>
    <w:rsid w:val="00AE061C"/>
    <w:rsid w:val="00AE5A2C"/>
    <w:rsid w:val="00AE5D47"/>
    <w:rsid w:val="00AE744E"/>
    <w:rsid w:val="00AE77BB"/>
    <w:rsid w:val="00AF0A65"/>
    <w:rsid w:val="00AF2698"/>
    <w:rsid w:val="00AF76AE"/>
    <w:rsid w:val="00AF7793"/>
    <w:rsid w:val="00B01CC0"/>
    <w:rsid w:val="00B01DD0"/>
    <w:rsid w:val="00B10364"/>
    <w:rsid w:val="00B122D7"/>
    <w:rsid w:val="00B22350"/>
    <w:rsid w:val="00B2365A"/>
    <w:rsid w:val="00B2534E"/>
    <w:rsid w:val="00B25E7C"/>
    <w:rsid w:val="00B27261"/>
    <w:rsid w:val="00B27531"/>
    <w:rsid w:val="00B362AF"/>
    <w:rsid w:val="00B404EE"/>
    <w:rsid w:val="00B425E9"/>
    <w:rsid w:val="00B44313"/>
    <w:rsid w:val="00B44484"/>
    <w:rsid w:val="00B504C6"/>
    <w:rsid w:val="00B54F46"/>
    <w:rsid w:val="00B54F87"/>
    <w:rsid w:val="00B553A6"/>
    <w:rsid w:val="00B62AE8"/>
    <w:rsid w:val="00B62DF3"/>
    <w:rsid w:val="00B70814"/>
    <w:rsid w:val="00B70C2B"/>
    <w:rsid w:val="00B7166F"/>
    <w:rsid w:val="00B740AA"/>
    <w:rsid w:val="00B759AB"/>
    <w:rsid w:val="00B7668F"/>
    <w:rsid w:val="00B83231"/>
    <w:rsid w:val="00B84623"/>
    <w:rsid w:val="00B8742C"/>
    <w:rsid w:val="00B9201A"/>
    <w:rsid w:val="00B942D7"/>
    <w:rsid w:val="00B95FB7"/>
    <w:rsid w:val="00BA0984"/>
    <w:rsid w:val="00BA0F29"/>
    <w:rsid w:val="00BA23BD"/>
    <w:rsid w:val="00BA5B11"/>
    <w:rsid w:val="00BA5E72"/>
    <w:rsid w:val="00BA60AE"/>
    <w:rsid w:val="00BA6C4B"/>
    <w:rsid w:val="00BB15D3"/>
    <w:rsid w:val="00BB2174"/>
    <w:rsid w:val="00BB6916"/>
    <w:rsid w:val="00BB7876"/>
    <w:rsid w:val="00BB7E49"/>
    <w:rsid w:val="00BC7E75"/>
    <w:rsid w:val="00BD026C"/>
    <w:rsid w:val="00BD0D50"/>
    <w:rsid w:val="00BD1B21"/>
    <w:rsid w:val="00BD5A5C"/>
    <w:rsid w:val="00BD7326"/>
    <w:rsid w:val="00BE0CA4"/>
    <w:rsid w:val="00BE0F2B"/>
    <w:rsid w:val="00BE3C83"/>
    <w:rsid w:val="00BF08E3"/>
    <w:rsid w:val="00BF5BE6"/>
    <w:rsid w:val="00BF688E"/>
    <w:rsid w:val="00BF745C"/>
    <w:rsid w:val="00C00CEC"/>
    <w:rsid w:val="00C0222B"/>
    <w:rsid w:val="00C062B3"/>
    <w:rsid w:val="00C10447"/>
    <w:rsid w:val="00C11583"/>
    <w:rsid w:val="00C15185"/>
    <w:rsid w:val="00C162CF"/>
    <w:rsid w:val="00C20090"/>
    <w:rsid w:val="00C20B85"/>
    <w:rsid w:val="00C21198"/>
    <w:rsid w:val="00C220AA"/>
    <w:rsid w:val="00C25FA0"/>
    <w:rsid w:val="00C27B6E"/>
    <w:rsid w:val="00C315B2"/>
    <w:rsid w:val="00C34B07"/>
    <w:rsid w:val="00C36670"/>
    <w:rsid w:val="00C37700"/>
    <w:rsid w:val="00C3789E"/>
    <w:rsid w:val="00C43CE4"/>
    <w:rsid w:val="00C503BC"/>
    <w:rsid w:val="00C50400"/>
    <w:rsid w:val="00C51C02"/>
    <w:rsid w:val="00C524DB"/>
    <w:rsid w:val="00C54690"/>
    <w:rsid w:val="00C57301"/>
    <w:rsid w:val="00C57555"/>
    <w:rsid w:val="00C63ADA"/>
    <w:rsid w:val="00C7148A"/>
    <w:rsid w:val="00C714EA"/>
    <w:rsid w:val="00C722D4"/>
    <w:rsid w:val="00C72580"/>
    <w:rsid w:val="00C73432"/>
    <w:rsid w:val="00C81031"/>
    <w:rsid w:val="00C8247D"/>
    <w:rsid w:val="00C853E0"/>
    <w:rsid w:val="00C92515"/>
    <w:rsid w:val="00C94D74"/>
    <w:rsid w:val="00C97A30"/>
    <w:rsid w:val="00C97D14"/>
    <w:rsid w:val="00CA2B25"/>
    <w:rsid w:val="00CA2D7F"/>
    <w:rsid w:val="00CA5D82"/>
    <w:rsid w:val="00CA61E1"/>
    <w:rsid w:val="00CB42BB"/>
    <w:rsid w:val="00CB488F"/>
    <w:rsid w:val="00CB65DB"/>
    <w:rsid w:val="00CC11F6"/>
    <w:rsid w:val="00CC3DED"/>
    <w:rsid w:val="00CC40C2"/>
    <w:rsid w:val="00CC5C11"/>
    <w:rsid w:val="00CD22C4"/>
    <w:rsid w:val="00CD2F19"/>
    <w:rsid w:val="00CD5F8E"/>
    <w:rsid w:val="00CE0D6A"/>
    <w:rsid w:val="00CE1FBD"/>
    <w:rsid w:val="00CE50C8"/>
    <w:rsid w:val="00CE6EE5"/>
    <w:rsid w:val="00CE759C"/>
    <w:rsid w:val="00CF1385"/>
    <w:rsid w:val="00CF3202"/>
    <w:rsid w:val="00CF581A"/>
    <w:rsid w:val="00D12AD9"/>
    <w:rsid w:val="00D1527B"/>
    <w:rsid w:val="00D2037C"/>
    <w:rsid w:val="00D213EA"/>
    <w:rsid w:val="00D2413B"/>
    <w:rsid w:val="00D332A2"/>
    <w:rsid w:val="00D33F44"/>
    <w:rsid w:val="00D366FD"/>
    <w:rsid w:val="00D37A8D"/>
    <w:rsid w:val="00D4008F"/>
    <w:rsid w:val="00D40929"/>
    <w:rsid w:val="00D43B4B"/>
    <w:rsid w:val="00D51CF3"/>
    <w:rsid w:val="00D51D8C"/>
    <w:rsid w:val="00D67C4B"/>
    <w:rsid w:val="00D725A2"/>
    <w:rsid w:val="00D77E16"/>
    <w:rsid w:val="00D80293"/>
    <w:rsid w:val="00D81F31"/>
    <w:rsid w:val="00D85C75"/>
    <w:rsid w:val="00D91ABC"/>
    <w:rsid w:val="00D93C07"/>
    <w:rsid w:val="00DA15FC"/>
    <w:rsid w:val="00DA2DD4"/>
    <w:rsid w:val="00DB29DE"/>
    <w:rsid w:val="00DB3067"/>
    <w:rsid w:val="00DB4EE6"/>
    <w:rsid w:val="00DB7A3E"/>
    <w:rsid w:val="00DC0611"/>
    <w:rsid w:val="00DC1307"/>
    <w:rsid w:val="00DC6C83"/>
    <w:rsid w:val="00DD29AF"/>
    <w:rsid w:val="00DE1DB2"/>
    <w:rsid w:val="00DE21F4"/>
    <w:rsid w:val="00DE4BBA"/>
    <w:rsid w:val="00DF21B1"/>
    <w:rsid w:val="00DF2570"/>
    <w:rsid w:val="00DF4A41"/>
    <w:rsid w:val="00DF5341"/>
    <w:rsid w:val="00E01FEF"/>
    <w:rsid w:val="00E0200E"/>
    <w:rsid w:val="00E04686"/>
    <w:rsid w:val="00E05330"/>
    <w:rsid w:val="00E05BFA"/>
    <w:rsid w:val="00E1127C"/>
    <w:rsid w:val="00E20F34"/>
    <w:rsid w:val="00E21D3D"/>
    <w:rsid w:val="00E22C57"/>
    <w:rsid w:val="00E2355B"/>
    <w:rsid w:val="00E24A0C"/>
    <w:rsid w:val="00E3020F"/>
    <w:rsid w:val="00E31E65"/>
    <w:rsid w:val="00E3605C"/>
    <w:rsid w:val="00E36F18"/>
    <w:rsid w:val="00E37A8E"/>
    <w:rsid w:val="00E41022"/>
    <w:rsid w:val="00E4109D"/>
    <w:rsid w:val="00E410DA"/>
    <w:rsid w:val="00E43DD9"/>
    <w:rsid w:val="00E457C9"/>
    <w:rsid w:val="00E45A6A"/>
    <w:rsid w:val="00E53C27"/>
    <w:rsid w:val="00E561F1"/>
    <w:rsid w:val="00E61738"/>
    <w:rsid w:val="00E61D4A"/>
    <w:rsid w:val="00E62044"/>
    <w:rsid w:val="00E640C7"/>
    <w:rsid w:val="00E65CE9"/>
    <w:rsid w:val="00E7272D"/>
    <w:rsid w:val="00E92674"/>
    <w:rsid w:val="00E92852"/>
    <w:rsid w:val="00E953F7"/>
    <w:rsid w:val="00EA0B22"/>
    <w:rsid w:val="00EA1CB3"/>
    <w:rsid w:val="00EA1FAA"/>
    <w:rsid w:val="00EA2F04"/>
    <w:rsid w:val="00EA37E9"/>
    <w:rsid w:val="00EA6DEC"/>
    <w:rsid w:val="00EB1203"/>
    <w:rsid w:val="00EB140D"/>
    <w:rsid w:val="00EB1991"/>
    <w:rsid w:val="00EB23CB"/>
    <w:rsid w:val="00EB41E8"/>
    <w:rsid w:val="00EB460A"/>
    <w:rsid w:val="00EC20FD"/>
    <w:rsid w:val="00EC6A0A"/>
    <w:rsid w:val="00EC755B"/>
    <w:rsid w:val="00ED0D57"/>
    <w:rsid w:val="00ED1F6C"/>
    <w:rsid w:val="00ED639E"/>
    <w:rsid w:val="00ED676D"/>
    <w:rsid w:val="00ED6FCC"/>
    <w:rsid w:val="00EE09A3"/>
    <w:rsid w:val="00EE0C55"/>
    <w:rsid w:val="00EE0CE8"/>
    <w:rsid w:val="00EE15CC"/>
    <w:rsid w:val="00EE225E"/>
    <w:rsid w:val="00EE3C36"/>
    <w:rsid w:val="00EE3F92"/>
    <w:rsid w:val="00EE46BA"/>
    <w:rsid w:val="00EF2943"/>
    <w:rsid w:val="00EF4398"/>
    <w:rsid w:val="00EF526F"/>
    <w:rsid w:val="00F0008C"/>
    <w:rsid w:val="00F02F41"/>
    <w:rsid w:val="00F03D1C"/>
    <w:rsid w:val="00F04D78"/>
    <w:rsid w:val="00F07C6C"/>
    <w:rsid w:val="00F07E8C"/>
    <w:rsid w:val="00F11C39"/>
    <w:rsid w:val="00F142BB"/>
    <w:rsid w:val="00F20653"/>
    <w:rsid w:val="00F2094A"/>
    <w:rsid w:val="00F23B7C"/>
    <w:rsid w:val="00F24471"/>
    <w:rsid w:val="00F2611B"/>
    <w:rsid w:val="00F26F86"/>
    <w:rsid w:val="00F32F0C"/>
    <w:rsid w:val="00F43DB4"/>
    <w:rsid w:val="00F45EAB"/>
    <w:rsid w:val="00F46F26"/>
    <w:rsid w:val="00F47472"/>
    <w:rsid w:val="00F47B8C"/>
    <w:rsid w:val="00F50134"/>
    <w:rsid w:val="00F54BB5"/>
    <w:rsid w:val="00F5545B"/>
    <w:rsid w:val="00F60123"/>
    <w:rsid w:val="00F654EB"/>
    <w:rsid w:val="00F70C52"/>
    <w:rsid w:val="00F72B0A"/>
    <w:rsid w:val="00F741F1"/>
    <w:rsid w:val="00F773B6"/>
    <w:rsid w:val="00F775E4"/>
    <w:rsid w:val="00F8458D"/>
    <w:rsid w:val="00F90313"/>
    <w:rsid w:val="00F90B02"/>
    <w:rsid w:val="00F90E3E"/>
    <w:rsid w:val="00F91909"/>
    <w:rsid w:val="00F91A9A"/>
    <w:rsid w:val="00F94ABE"/>
    <w:rsid w:val="00FA1380"/>
    <w:rsid w:val="00FA43F1"/>
    <w:rsid w:val="00FA5E65"/>
    <w:rsid w:val="00FA5F3E"/>
    <w:rsid w:val="00FA6C62"/>
    <w:rsid w:val="00FA7435"/>
    <w:rsid w:val="00FA7FDB"/>
    <w:rsid w:val="00FB0CD2"/>
    <w:rsid w:val="00FB2505"/>
    <w:rsid w:val="00FB6253"/>
    <w:rsid w:val="00FC0370"/>
    <w:rsid w:val="00FC3215"/>
    <w:rsid w:val="00FC38F5"/>
    <w:rsid w:val="00FC40DA"/>
    <w:rsid w:val="00FC558E"/>
    <w:rsid w:val="00FC71F5"/>
    <w:rsid w:val="00FD0321"/>
    <w:rsid w:val="00FD318C"/>
    <w:rsid w:val="00FE0C1C"/>
    <w:rsid w:val="00FE0E35"/>
    <w:rsid w:val="00FE7D43"/>
    <w:rsid w:val="00FF2CE1"/>
    <w:rsid w:val="00FF2EE4"/>
    <w:rsid w:val="00FF36F4"/>
    <w:rsid w:val="00FF44FD"/>
    <w:rsid w:val="00FF457F"/>
    <w:rsid w:val="00FF5F65"/>
    <w:rsid w:val="00FF62CC"/>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F3D02A"/>
  <w15:chartTrackingRefBased/>
  <w15:docId w15:val="{36C4406F-BDD1-4493-869B-6168F6CFE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0B5C47"/>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0B5C47"/>
    <w:rPr>
      <w:rFonts w:ascii="Calibri" w:hAnsi="Calibri" w:cs="Calibri"/>
      <w:noProof/>
    </w:rPr>
  </w:style>
  <w:style w:type="paragraph" w:customStyle="1" w:styleId="EndNoteBibliography">
    <w:name w:val="EndNote Bibliography"/>
    <w:basedOn w:val="Normal"/>
    <w:link w:val="EndNoteBibliographyChar"/>
    <w:rsid w:val="000B5C47"/>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0B5C47"/>
    <w:rPr>
      <w:rFonts w:ascii="Calibri" w:hAnsi="Calibri" w:cs="Calibri"/>
      <w:noProof/>
    </w:rPr>
  </w:style>
  <w:style w:type="character" w:styleId="Hyperlink">
    <w:name w:val="Hyperlink"/>
    <w:basedOn w:val="DefaultParagraphFont"/>
    <w:uiPriority w:val="99"/>
    <w:unhideWhenUsed/>
    <w:rsid w:val="000B5C47"/>
    <w:rPr>
      <w:color w:val="0563C1" w:themeColor="hyperlink"/>
      <w:u w:val="single"/>
    </w:rPr>
  </w:style>
  <w:style w:type="character" w:customStyle="1" w:styleId="UnresolvedMention1">
    <w:name w:val="Unresolved Mention1"/>
    <w:basedOn w:val="DefaultParagraphFont"/>
    <w:uiPriority w:val="99"/>
    <w:semiHidden/>
    <w:unhideWhenUsed/>
    <w:rsid w:val="000B5C47"/>
    <w:rPr>
      <w:color w:val="605E5C"/>
      <w:shd w:val="clear" w:color="auto" w:fill="E1DFDD"/>
    </w:rPr>
  </w:style>
  <w:style w:type="paragraph" w:styleId="Header">
    <w:name w:val="header"/>
    <w:basedOn w:val="Normal"/>
    <w:link w:val="HeaderChar"/>
    <w:uiPriority w:val="99"/>
    <w:unhideWhenUsed/>
    <w:rsid w:val="00EC6A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6A0A"/>
  </w:style>
  <w:style w:type="paragraph" w:styleId="Footer">
    <w:name w:val="footer"/>
    <w:basedOn w:val="Normal"/>
    <w:link w:val="FooterChar"/>
    <w:uiPriority w:val="99"/>
    <w:unhideWhenUsed/>
    <w:rsid w:val="00EC6A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6A0A"/>
  </w:style>
  <w:style w:type="character" w:styleId="FollowedHyperlink">
    <w:name w:val="FollowedHyperlink"/>
    <w:basedOn w:val="DefaultParagraphFont"/>
    <w:uiPriority w:val="99"/>
    <w:semiHidden/>
    <w:unhideWhenUsed/>
    <w:rsid w:val="000C46E5"/>
    <w:rPr>
      <w:color w:val="954F72" w:themeColor="followedHyperlink"/>
      <w:u w:val="single"/>
    </w:rPr>
  </w:style>
  <w:style w:type="paragraph" w:styleId="Revision">
    <w:name w:val="Revision"/>
    <w:hidden/>
    <w:uiPriority w:val="99"/>
    <w:semiHidden/>
    <w:rsid w:val="00AD1E0E"/>
    <w:pPr>
      <w:spacing w:after="0" w:line="240" w:lineRule="auto"/>
    </w:pPr>
  </w:style>
  <w:style w:type="character" w:styleId="CommentReference">
    <w:name w:val="annotation reference"/>
    <w:basedOn w:val="DefaultParagraphFont"/>
    <w:uiPriority w:val="99"/>
    <w:semiHidden/>
    <w:unhideWhenUsed/>
    <w:rsid w:val="00D80293"/>
    <w:rPr>
      <w:sz w:val="16"/>
      <w:szCs w:val="16"/>
    </w:rPr>
  </w:style>
  <w:style w:type="paragraph" w:styleId="CommentText">
    <w:name w:val="annotation text"/>
    <w:basedOn w:val="Normal"/>
    <w:link w:val="CommentTextChar"/>
    <w:uiPriority w:val="99"/>
    <w:unhideWhenUsed/>
    <w:rsid w:val="00D80293"/>
    <w:pPr>
      <w:spacing w:line="240" w:lineRule="auto"/>
    </w:pPr>
    <w:rPr>
      <w:sz w:val="20"/>
      <w:szCs w:val="20"/>
    </w:rPr>
  </w:style>
  <w:style w:type="character" w:customStyle="1" w:styleId="CommentTextChar">
    <w:name w:val="Comment Text Char"/>
    <w:basedOn w:val="DefaultParagraphFont"/>
    <w:link w:val="CommentText"/>
    <w:uiPriority w:val="99"/>
    <w:rsid w:val="00D80293"/>
    <w:rPr>
      <w:sz w:val="20"/>
      <w:szCs w:val="20"/>
    </w:rPr>
  </w:style>
  <w:style w:type="paragraph" w:styleId="CommentSubject">
    <w:name w:val="annotation subject"/>
    <w:basedOn w:val="CommentText"/>
    <w:next w:val="CommentText"/>
    <w:link w:val="CommentSubjectChar"/>
    <w:uiPriority w:val="99"/>
    <w:semiHidden/>
    <w:unhideWhenUsed/>
    <w:rsid w:val="00D80293"/>
    <w:rPr>
      <w:b/>
      <w:bCs/>
    </w:rPr>
  </w:style>
  <w:style w:type="character" w:customStyle="1" w:styleId="CommentSubjectChar">
    <w:name w:val="Comment Subject Char"/>
    <w:basedOn w:val="CommentTextChar"/>
    <w:link w:val="CommentSubject"/>
    <w:uiPriority w:val="99"/>
    <w:semiHidden/>
    <w:rsid w:val="00D80293"/>
    <w:rPr>
      <w:b/>
      <w:bCs/>
      <w:sz w:val="20"/>
      <w:szCs w:val="20"/>
    </w:rPr>
  </w:style>
  <w:style w:type="paragraph" w:styleId="BalloonText">
    <w:name w:val="Balloon Text"/>
    <w:basedOn w:val="Normal"/>
    <w:link w:val="BalloonTextChar"/>
    <w:uiPriority w:val="99"/>
    <w:semiHidden/>
    <w:unhideWhenUsed/>
    <w:rsid w:val="005978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78A8"/>
    <w:rPr>
      <w:rFonts w:ascii="Segoe UI" w:hAnsi="Segoe UI" w:cs="Segoe UI"/>
      <w:sz w:val="18"/>
      <w:szCs w:val="18"/>
    </w:rPr>
  </w:style>
  <w:style w:type="paragraph" w:styleId="ListParagraph">
    <w:name w:val="List Paragraph"/>
    <w:basedOn w:val="Normal"/>
    <w:uiPriority w:val="34"/>
    <w:qFormat/>
    <w:pPr>
      <w:ind w:left="720"/>
      <w:contextualSpacing/>
    </w:pPr>
  </w:style>
  <w:style w:type="character" w:customStyle="1" w:styleId="UnresolvedMention2">
    <w:name w:val="Unresolved Mention2"/>
    <w:basedOn w:val="DefaultParagraphFont"/>
    <w:uiPriority w:val="99"/>
    <w:semiHidden/>
    <w:unhideWhenUsed/>
    <w:rsid w:val="00895AC7"/>
    <w:rPr>
      <w:color w:val="605E5C"/>
      <w:shd w:val="clear" w:color="auto" w:fill="E1DFDD"/>
    </w:rPr>
  </w:style>
  <w:style w:type="character" w:customStyle="1" w:styleId="UnresolvedMention3">
    <w:name w:val="Unresolved Mention3"/>
    <w:basedOn w:val="DefaultParagraphFont"/>
    <w:uiPriority w:val="99"/>
    <w:semiHidden/>
    <w:unhideWhenUsed/>
    <w:rsid w:val="00F43DB4"/>
    <w:rPr>
      <w:color w:val="605E5C"/>
      <w:shd w:val="clear" w:color="auto" w:fill="E1DFDD"/>
    </w:rPr>
  </w:style>
  <w:style w:type="character" w:styleId="UnresolvedMention">
    <w:name w:val="Unresolved Mention"/>
    <w:basedOn w:val="DefaultParagraphFont"/>
    <w:uiPriority w:val="99"/>
    <w:semiHidden/>
    <w:unhideWhenUsed/>
    <w:rsid w:val="007C7E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389853">
      <w:bodyDiv w:val="1"/>
      <w:marLeft w:val="0"/>
      <w:marRight w:val="0"/>
      <w:marTop w:val="0"/>
      <w:marBottom w:val="0"/>
      <w:divBdr>
        <w:top w:val="none" w:sz="0" w:space="0" w:color="auto"/>
        <w:left w:val="none" w:sz="0" w:space="0" w:color="auto"/>
        <w:bottom w:val="none" w:sz="0" w:space="0" w:color="auto"/>
        <w:right w:val="none" w:sz="0" w:space="0" w:color="auto"/>
      </w:divBdr>
    </w:div>
    <w:div w:id="422840499">
      <w:bodyDiv w:val="1"/>
      <w:marLeft w:val="0"/>
      <w:marRight w:val="0"/>
      <w:marTop w:val="0"/>
      <w:marBottom w:val="0"/>
      <w:divBdr>
        <w:top w:val="none" w:sz="0" w:space="0" w:color="auto"/>
        <w:left w:val="none" w:sz="0" w:space="0" w:color="auto"/>
        <w:bottom w:val="none" w:sz="0" w:space="0" w:color="auto"/>
        <w:right w:val="none" w:sz="0" w:space="0" w:color="auto"/>
      </w:divBdr>
    </w:div>
    <w:div w:id="436103242">
      <w:bodyDiv w:val="1"/>
      <w:marLeft w:val="0"/>
      <w:marRight w:val="0"/>
      <w:marTop w:val="0"/>
      <w:marBottom w:val="0"/>
      <w:divBdr>
        <w:top w:val="none" w:sz="0" w:space="0" w:color="auto"/>
        <w:left w:val="none" w:sz="0" w:space="0" w:color="auto"/>
        <w:bottom w:val="none" w:sz="0" w:space="0" w:color="auto"/>
        <w:right w:val="none" w:sz="0" w:space="0" w:color="auto"/>
      </w:divBdr>
    </w:div>
    <w:div w:id="1174681704">
      <w:bodyDiv w:val="1"/>
      <w:marLeft w:val="0"/>
      <w:marRight w:val="0"/>
      <w:marTop w:val="0"/>
      <w:marBottom w:val="0"/>
      <w:divBdr>
        <w:top w:val="none" w:sz="0" w:space="0" w:color="auto"/>
        <w:left w:val="none" w:sz="0" w:space="0" w:color="auto"/>
        <w:bottom w:val="none" w:sz="0" w:space="0" w:color="auto"/>
        <w:right w:val="none" w:sz="0" w:space="0" w:color="auto"/>
      </w:divBdr>
    </w:div>
    <w:div w:id="1380401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co.iarc.fr/" TargetMode="External"/><Relationship Id="rId13" Type="http://schemas.openxmlformats.org/officeDocument/2006/relationships/hyperlink" Target="https://www.england.nhs.uk/coronavirus/publication/next-steps-on-nhs-response-to-covid-19-letter-from-simon-stevens-and-amanda-pritchard/" TargetMode="External"/><Relationship Id="rId18" Type="http://schemas.openxmlformats.org/officeDocument/2006/relationships/image" Target="media/image1.png"/><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s://publichealthscotland.scot/publications/cancer-waiting-times/cancer-waiting-times-1-january-to-31-march-2022/" TargetMode="External"/><Relationship Id="rId17" Type="http://schemas.openxmlformats.org/officeDocument/2006/relationships/hyperlink" Target="https://doi.org/10.1002/ijc.32816"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ublichealthscotland.scot/publications/cancer-incidence-in-scotland/cancer-incidence-in-scotland-to-december-2020/"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16/j.bjoms.2020.06.009"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oi.org/10.1016/j.rmclc.2018.07.002" TargetMode="External"/><Relationship Id="rId23" Type="http://schemas.openxmlformats.org/officeDocument/2006/relationships/image" Target="media/image6.png"/><Relationship Id="rId10" Type="http://schemas.openxmlformats.org/officeDocument/2006/relationships/hyperlink" Target="https://doi.org/10.1016/j.bjoms.2004.01.016"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doi.org/10.3322/caac.21708" TargetMode="External"/><Relationship Id="rId14" Type="http://schemas.openxmlformats.org/officeDocument/2006/relationships/hyperlink" Target="https://www.cadth.ca/grey-matters-practical-tool-searching-health-related-grey-literature" TargetMode="External"/><Relationship Id="rId22" Type="http://schemas.openxmlformats.org/officeDocument/2006/relationships/image" Target="media/image5.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939197-20D3-4457-A491-4174DB893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17</Pages>
  <Words>14482</Words>
  <Characters>82550</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Kelten Clements</dc:creator>
  <cp:keywords/>
  <dc:description/>
  <cp:lastModifiedBy>Kelten Clements</cp:lastModifiedBy>
  <cp:revision>12</cp:revision>
  <cp:lastPrinted>2022-08-25T10:08:00Z</cp:lastPrinted>
  <dcterms:created xsi:type="dcterms:W3CDTF">2023-05-10T17:48:00Z</dcterms:created>
  <dcterms:modified xsi:type="dcterms:W3CDTF">2023-05-10T23:44:00Z</dcterms:modified>
</cp:coreProperties>
</file>