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8DAA5" w14:textId="77777777" w:rsidR="00EB17A8" w:rsidRPr="008C1643" w:rsidDel="00736858" w:rsidRDefault="00EB17A8" w:rsidP="00EB17A8">
      <w:pPr>
        <w:spacing w:line="360" w:lineRule="auto"/>
        <w:jc w:val="center"/>
        <w:rPr>
          <w:del w:id="0" w:author="Hollie Black" w:date="2023-01-30T14:49:00Z"/>
          <w:b/>
          <w:sz w:val="32"/>
          <w:szCs w:val="32"/>
        </w:rPr>
      </w:pPr>
      <w:r>
        <w:rPr>
          <w:b/>
          <w:sz w:val="32"/>
          <w:szCs w:val="32"/>
        </w:rPr>
        <w:t>Machine Learning in Clinical Diagnosis of Head and Neck Cancer</w:t>
      </w:r>
    </w:p>
    <w:p w14:paraId="0A5DC19A" w14:textId="77777777" w:rsidR="00EB17A8" w:rsidRDefault="00EB17A8" w:rsidP="00F43A68">
      <w:pPr>
        <w:spacing w:line="360" w:lineRule="auto"/>
        <w:jc w:val="both"/>
        <w:rPr>
          <w:b/>
          <w:bCs/>
        </w:rPr>
      </w:pPr>
    </w:p>
    <w:p w14:paraId="57FFCC50" w14:textId="03FC8A99" w:rsidR="00F43A68" w:rsidRDefault="00F43A68" w:rsidP="00F43A68">
      <w:pPr>
        <w:spacing w:line="360" w:lineRule="auto"/>
        <w:jc w:val="both"/>
        <w:rPr>
          <w:b/>
          <w:bCs/>
        </w:rPr>
      </w:pPr>
      <w:r w:rsidRPr="009A2298">
        <w:rPr>
          <w:b/>
          <w:bCs/>
        </w:rPr>
        <w:t>Abstract</w:t>
      </w:r>
    </w:p>
    <w:p w14:paraId="1E55A9B3" w14:textId="36352162" w:rsidR="00EF2F16" w:rsidRDefault="00DA04A2" w:rsidP="00F43A68">
      <w:pPr>
        <w:spacing w:line="360" w:lineRule="auto"/>
        <w:jc w:val="both"/>
      </w:pPr>
      <w:r>
        <w:t xml:space="preserve">Objective </w:t>
      </w:r>
    </w:p>
    <w:p w14:paraId="0ECFE1E9" w14:textId="2E15A3C9" w:rsidR="008325BC" w:rsidRDefault="00806AEE" w:rsidP="00F43A68">
      <w:pPr>
        <w:spacing w:line="360" w:lineRule="auto"/>
        <w:jc w:val="both"/>
      </w:pPr>
      <w:r w:rsidRPr="009A2298">
        <w:t>Machine learning has been effective in other areas of medicine, this study aim</w:t>
      </w:r>
      <w:r w:rsidR="00A24A89">
        <w:t>s</w:t>
      </w:r>
      <w:r w:rsidRPr="009A2298">
        <w:t xml:space="preserve"> to investigate this with regards to HNC and identify which algorithm works best to classify malignant patients. </w:t>
      </w:r>
    </w:p>
    <w:p w14:paraId="2AD98862" w14:textId="22A42944" w:rsidR="00175BAE" w:rsidRDefault="008F6B30" w:rsidP="00F43A68">
      <w:pPr>
        <w:spacing w:line="360" w:lineRule="auto"/>
        <w:jc w:val="both"/>
      </w:pPr>
      <w:r>
        <w:t xml:space="preserve">Design </w:t>
      </w:r>
    </w:p>
    <w:p w14:paraId="202E25BA" w14:textId="51B98164" w:rsidR="008F6B30" w:rsidRDefault="004725B3" w:rsidP="00F43A68">
      <w:pPr>
        <w:spacing w:line="360" w:lineRule="auto"/>
        <w:jc w:val="both"/>
      </w:pPr>
      <w:r>
        <w:t>A</w:t>
      </w:r>
      <w:r w:rsidR="00465698">
        <w:t xml:space="preserve">n observational cohort </w:t>
      </w:r>
      <w:proofErr w:type="gramStart"/>
      <w:r w:rsidR="006921E7">
        <w:t>study</w:t>
      </w:r>
      <w:proofErr w:type="gramEnd"/>
      <w:r w:rsidR="006921E7">
        <w:t xml:space="preserve">. </w:t>
      </w:r>
    </w:p>
    <w:p w14:paraId="4028E563" w14:textId="16332D7F" w:rsidR="006921E7" w:rsidRDefault="006921E7" w:rsidP="00F43A68">
      <w:pPr>
        <w:spacing w:line="360" w:lineRule="auto"/>
        <w:jc w:val="both"/>
      </w:pPr>
      <w:r>
        <w:t>Setting</w:t>
      </w:r>
    </w:p>
    <w:p w14:paraId="0FC737F8" w14:textId="64ECC10B" w:rsidR="00E456B2" w:rsidRDefault="00E10A99" w:rsidP="00F43A68">
      <w:pPr>
        <w:spacing w:line="360" w:lineRule="auto"/>
        <w:jc w:val="both"/>
      </w:pPr>
      <w:r>
        <w:t>Queen Elizabeth University Hospital</w:t>
      </w:r>
      <w:r w:rsidR="00790DF1">
        <w:t>.</w:t>
      </w:r>
    </w:p>
    <w:p w14:paraId="74EB9BAB" w14:textId="42134322" w:rsidR="006921E7" w:rsidRDefault="00A709CC" w:rsidP="00F43A68">
      <w:pPr>
        <w:spacing w:line="360" w:lineRule="auto"/>
        <w:jc w:val="both"/>
      </w:pPr>
      <w:r>
        <w:t>Participants</w:t>
      </w:r>
    </w:p>
    <w:p w14:paraId="64385D85" w14:textId="0973A5C5" w:rsidR="00E456B2" w:rsidRDefault="00AF1A8A" w:rsidP="00F43A68">
      <w:pPr>
        <w:spacing w:line="360" w:lineRule="auto"/>
        <w:jc w:val="both"/>
      </w:pPr>
      <w:r>
        <w:t>Patients who</w:t>
      </w:r>
      <w:r w:rsidR="008867CD" w:rsidRPr="007D4927">
        <w:t xml:space="preserve"> were referred via the USOC pathway between January 2019 and May 2021.</w:t>
      </w:r>
    </w:p>
    <w:p w14:paraId="7DA4CE50" w14:textId="4BBC248E" w:rsidR="00A709CC" w:rsidRDefault="00A709CC" w:rsidP="00F43A68">
      <w:pPr>
        <w:spacing w:line="360" w:lineRule="auto"/>
        <w:jc w:val="both"/>
      </w:pPr>
      <w:r>
        <w:t>Main outcome measures</w:t>
      </w:r>
    </w:p>
    <w:p w14:paraId="03C37B23" w14:textId="746E6952" w:rsidR="00E456B2" w:rsidRDefault="00AF26B3" w:rsidP="00F43A68">
      <w:pPr>
        <w:spacing w:line="360" w:lineRule="auto"/>
        <w:jc w:val="both"/>
      </w:pPr>
      <w:r>
        <w:t xml:space="preserve">Predicting </w:t>
      </w:r>
      <w:r w:rsidR="00C3781F">
        <w:t xml:space="preserve">the diagnosis of patients </w:t>
      </w:r>
      <w:r w:rsidR="00DB0EF9">
        <w:t>from three categories, benign, potential malignant and malignant, using demographics and symptoms</w:t>
      </w:r>
      <w:r w:rsidR="00BC5A5E">
        <w:t xml:space="preserve"> data.</w:t>
      </w:r>
    </w:p>
    <w:p w14:paraId="410E8443" w14:textId="0AB91569" w:rsidR="00A709CC" w:rsidRDefault="00A709CC" w:rsidP="00F43A68">
      <w:pPr>
        <w:spacing w:line="360" w:lineRule="auto"/>
        <w:jc w:val="both"/>
      </w:pPr>
      <w:r>
        <w:t>Results</w:t>
      </w:r>
    </w:p>
    <w:p w14:paraId="275C54A1" w14:textId="200DB7A0" w:rsidR="00E456B2" w:rsidRDefault="00E456B2" w:rsidP="00F43A68">
      <w:pPr>
        <w:spacing w:line="360" w:lineRule="auto"/>
        <w:jc w:val="both"/>
      </w:pPr>
      <w:r w:rsidRPr="009A2298">
        <w:t>The logistic regression-based models with a penalty term worked best on the data, ridge achieving a</w:t>
      </w:r>
      <w:r>
        <w:t>n</w:t>
      </w:r>
      <w:r w:rsidRPr="009A2298">
        <w:t xml:space="preserve"> AUC of 0.7081. The demographic features describing living alone and recreational drug use history were the most important variables</w:t>
      </w:r>
      <w:r>
        <w:t xml:space="preserve"> alongside the red flag symptom of a neck lump.</w:t>
      </w:r>
    </w:p>
    <w:p w14:paraId="261A9F01" w14:textId="78F45B35" w:rsidR="00A709CC" w:rsidRDefault="00E456B2" w:rsidP="00F43A68">
      <w:pPr>
        <w:spacing w:line="360" w:lineRule="auto"/>
        <w:jc w:val="both"/>
      </w:pPr>
      <w:r>
        <w:t>C</w:t>
      </w:r>
      <w:r w:rsidR="00A709CC">
        <w:t>onclusion</w:t>
      </w:r>
    </w:p>
    <w:p w14:paraId="3D04F7A0" w14:textId="747B1228" w:rsidR="00175BAE" w:rsidRDefault="00E456B2" w:rsidP="00F43A68">
      <w:pPr>
        <w:spacing w:line="360" w:lineRule="auto"/>
        <w:jc w:val="both"/>
      </w:pPr>
      <w:r w:rsidRPr="009A2298">
        <w:t>Further studies should aim to collect larger samples of malignant and pre-malignant patients to improve the class imbalance and increase the performance of the machine learning models.</w:t>
      </w:r>
    </w:p>
    <w:p w14:paraId="51046A09" w14:textId="77777777" w:rsidR="004654AE" w:rsidRDefault="004654AE" w:rsidP="004654AE">
      <w:pPr>
        <w:spacing w:line="360" w:lineRule="auto"/>
        <w:jc w:val="both"/>
      </w:pPr>
    </w:p>
    <w:p w14:paraId="3164C30C" w14:textId="77777777" w:rsidR="004654AE" w:rsidRPr="009A2298" w:rsidRDefault="004654AE" w:rsidP="004654AE">
      <w:pPr>
        <w:spacing w:line="360" w:lineRule="auto"/>
        <w:jc w:val="both"/>
        <w:rPr>
          <w:b/>
          <w:bCs/>
        </w:rPr>
      </w:pPr>
      <w:r w:rsidRPr="009A2298">
        <w:rPr>
          <w:b/>
          <w:bCs/>
        </w:rPr>
        <w:t xml:space="preserve">Key Points </w:t>
      </w:r>
    </w:p>
    <w:p w14:paraId="019B6CCB" w14:textId="4360D8A0" w:rsidR="004654AE" w:rsidRPr="009A2298" w:rsidRDefault="004654AE" w:rsidP="004654AE">
      <w:pPr>
        <w:pStyle w:val="ListParagraph"/>
        <w:numPr>
          <w:ilvl w:val="0"/>
          <w:numId w:val="1"/>
        </w:numPr>
        <w:spacing w:line="360" w:lineRule="auto"/>
        <w:jc w:val="both"/>
      </w:pPr>
      <w:r w:rsidRPr="009A2298">
        <w:t>T</w:t>
      </w:r>
      <w:r w:rsidR="00EB5A19">
        <w:t>his observational cohort</w:t>
      </w:r>
      <w:r w:rsidRPr="009A2298">
        <w:t xml:space="preserve"> </w:t>
      </w:r>
      <w:r w:rsidR="00EB5A19">
        <w:t>study's</w:t>
      </w:r>
      <w:r w:rsidRPr="009A2298">
        <w:t xml:space="preserve"> aim is to identify the machine learning model which best predicts head and neck cancer, through factors such as demographics, red flag symptoms or associated symptoms.</w:t>
      </w:r>
    </w:p>
    <w:p w14:paraId="42A95B86" w14:textId="77777777" w:rsidR="004654AE" w:rsidRPr="009A2298" w:rsidRDefault="004654AE" w:rsidP="004654AE">
      <w:pPr>
        <w:pStyle w:val="ListParagraph"/>
        <w:numPr>
          <w:ilvl w:val="0"/>
          <w:numId w:val="1"/>
        </w:numPr>
        <w:spacing w:line="360" w:lineRule="auto"/>
        <w:jc w:val="both"/>
      </w:pPr>
      <w:r w:rsidRPr="009A2298">
        <w:lastRenderedPageBreak/>
        <w:t>After up</w:t>
      </w:r>
      <w:r>
        <w:t>-</w:t>
      </w:r>
      <w:r w:rsidRPr="009A2298">
        <w:t xml:space="preserve">sampling was conducted on the imbalanced dataset, the models evaluated were ordinal regression, lasso, elastic net, ridge, random forest, classification trees and linear discriminant analysis. </w:t>
      </w:r>
    </w:p>
    <w:p w14:paraId="7628EADC" w14:textId="77777777" w:rsidR="004654AE" w:rsidRPr="00566154" w:rsidRDefault="004654AE" w:rsidP="004654AE">
      <w:pPr>
        <w:pStyle w:val="ListParagraph"/>
        <w:numPr>
          <w:ilvl w:val="0"/>
          <w:numId w:val="1"/>
        </w:numPr>
        <w:spacing w:line="360" w:lineRule="auto"/>
        <w:jc w:val="both"/>
        <w:rPr>
          <w:u w:val="single"/>
        </w:rPr>
      </w:pPr>
      <w:r w:rsidRPr="009A2298">
        <w:t xml:space="preserve">Ranking was based on the </w:t>
      </w:r>
      <w:r>
        <w:t>multiclass area under the receiver operating characteristic (ROC) curve (AUC) gave the following results: ridge (0.7081), elastic net (0.7044), lasso (0.7044), classification trees (0.6172),</w:t>
      </w:r>
      <w:r w:rsidRPr="00564AFB">
        <w:t xml:space="preserve"> </w:t>
      </w:r>
      <w:r>
        <w:t>linear discriminant analysis (0.5877), ordinal logistic regression (0.5716), and random forest (0.5001).</w:t>
      </w:r>
    </w:p>
    <w:p w14:paraId="1AC6F4A8" w14:textId="77777777" w:rsidR="004654AE" w:rsidRPr="00FD55FB" w:rsidRDefault="004654AE" w:rsidP="004654AE">
      <w:pPr>
        <w:pStyle w:val="ListParagraph"/>
        <w:numPr>
          <w:ilvl w:val="0"/>
          <w:numId w:val="1"/>
        </w:numPr>
        <w:spacing w:line="360" w:lineRule="auto"/>
        <w:jc w:val="both"/>
        <w:rPr>
          <w:u w:val="single"/>
        </w:rPr>
      </w:pPr>
      <w:r>
        <w:t>The three variables deemed to be most important were found to be the patient’s living situation, drug use and having the symptom of a neck lump.</w:t>
      </w:r>
    </w:p>
    <w:p w14:paraId="5DA498E3" w14:textId="77777777" w:rsidR="004654AE" w:rsidRDefault="004654AE" w:rsidP="004654AE">
      <w:pPr>
        <w:pStyle w:val="ListParagraph"/>
        <w:numPr>
          <w:ilvl w:val="0"/>
          <w:numId w:val="1"/>
        </w:numPr>
        <w:spacing w:line="360" w:lineRule="auto"/>
        <w:jc w:val="both"/>
      </w:pPr>
      <w:r w:rsidRPr="009A2298">
        <w:t xml:space="preserve">Further studies should aim to collect more data on malignant and </w:t>
      </w:r>
      <w:r>
        <w:t>pre-malignant</w:t>
      </w:r>
      <w:r w:rsidRPr="009A2298">
        <w:t xml:space="preserve"> cases or use different forms of up</w:t>
      </w:r>
      <w:r>
        <w:t>-</w:t>
      </w:r>
      <w:r w:rsidRPr="009A2298">
        <w:t>sampling to remove the class imbalance of the data presented in this study.</w:t>
      </w:r>
    </w:p>
    <w:p w14:paraId="57BB0C6F" w14:textId="77777777" w:rsidR="007E6852" w:rsidRDefault="007E6852" w:rsidP="007E6852">
      <w:pPr>
        <w:spacing w:line="360" w:lineRule="auto"/>
        <w:jc w:val="both"/>
      </w:pPr>
    </w:p>
    <w:p w14:paraId="0DCC31E9" w14:textId="77777777" w:rsidR="007E6852" w:rsidRPr="009E7FCA" w:rsidRDefault="007E6852" w:rsidP="007E6852">
      <w:pPr>
        <w:spacing w:line="360" w:lineRule="auto"/>
        <w:jc w:val="both"/>
        <w:rPr>
          <w:b/>
          <w:bCs/>
        </w:rPr>
      </w:pPr>
      <w:r w:rsidRPr="009E7FCA">
        <w:rPr>
          <w:b/>
          <w:bCs/>
        </w:rPr>
        <w:t>Keywords</w:t>
      </w:r>
    </w:p>
    <w:p w14:paraId="6A16F544" w14:textId="21BA94AE" w:rsidR="007E6852" w:rsidRPr="009A2298" w:rsidRDefault="007E6852" w:rsidP="007E6852">
      <w:pPr>
        <w:spacing w:line="360" w:lineRule="auto"/>
        <w:jc w:val="both"/>
      </w:pPr>
      <w:r>
        <w:t>head and neck cancer, machine learning, up-sampling, area under the receiver operator curve</w:t>
      </w:r>
    </w:p>
    <w:p w14:paraId="334116BB" w14:textId="77777777" w:rsidR="007D4927" w:rsidRPr="007D4927" w:rsidRDefault="007D4927" w:rsidP="007D4927">
      <w:pPr>
        <w:spacing w:line="360" w:lineRule="auto"/>
        <w:jc w:val="both"/>
        <w:rPr>
          <w:b/>
          <w:bCs/>
        </w:rPr>
      </w:pPr>
    </w:p>
    <w:p w14:paraId="6311E351" w14:textId="77777777" w:rsidR="007D4927" w:rsidRPr="007D4927" w:rsidRDefault="007D4927" w:rsidP="007D4927">
      <w:pPr>
        <w:spacing w:line="360" w:lineRule="auto"/>
        <w:jc w:val="both"/>
        <w:rPr>
          <w:b/>
          <w:bCs/>
        </w:rPr>
      </w:pPr>
      <w:r w:rsidRPr="007D4927">
        <w:rPr>
          <w:b/>
          <w:bCs/>
        </w:rPr>
        <w:t>1 Introduction</w:t>
      </w:r>
    </w:p>
    <w:p w14:paraId="404A7D08" w14:textId="77777777" w:rsidR="007D4927" w:rsidRPr="007D4927" w:rsidRDefault="007D4927" w:rsidP="007D4927">
      <w:pPr>
        <w:spacing w:line="360" w:lineRule="auto"/>
        <w:jc w:val="both"/>
      </w:pPr>
      <w:r w:rsidRPr="007D4927">
        <w:t xml:space="preserve">Currently the number of patients referred to Urgent Suspicion of Cancer (USOC) diagnostic clinics are rising.  Less than 10% of people referred to these clinics are diagnosed with cancer </w:t>
      </w:r>
      <w:r w:rsidRPr="007D4927">
        <w:fldChar w:fldCharType="begin"/>
      </w:r>
      <w:r w:rsidRPr="007D4927">
        <w:instrText xml:space="preserve"> ADDIN EN.CITE &lt;EndNote&gt;&lt;Cite&gt;&lt;Year&gt;2022&lt;/Year&gt;&lt;RecNum&gt;296&lt;/RecNum&gt;&lt;DisplayText&gt;(1)&lt;/DisplayText&gt;&lt;record&gt;&lt;rec-number&gt;296&lt;/rec-number&gt;&lt;foreign-keys&gt;&lt;key app="EN" db-id="ef0ss9dvnsewv8eezzmv2vxcv9ts5dext250" timestamp="1669392089" guid="9bcb0f8a-106b-49b2-bbda-0721b399adf5"&gt;296&lt;/key&gt;&lt;/foreign-keys&gt;&lt;ref-type name="Web Page"&gt;12&lt;/ref-type&gt;&lt;contributors&gt;&lt;/contributors&gt;&lt;titles&gt;&lt;title&gt;Your urgent suspected cancer referral&lt;/title&gt;&lt;/titles&gt;&lt;dates&gt;&lt;year&gt;2022&lt;/year&gt;&lt;/dates&gt;&lt;publisher&gt;Cancer Research UK&lt;/publisher&gt;&lt;urls&gt;&lt;related-urls&gt;&lt;url&gt;https://www.cancerresearchuk.org/cancer-symptoms/what-is-an-urgent-referral&lt;/url&gt;&lt;/related-urls&gt;&lt;/urls&gt;&lt;/record&gt;&lt;/Cite&gt;&lt;/EndNote&gt;</w:instrText>
      </w:r>
      <w:r w:rsidRPr="007D4927">
        <w:fldChar w:fldCharType="separate"/>
      </w:r>
      <w:r w:rsidRPr="007D4927">
        <w:rPr>
          <w:noProof/>
        </w:rPr>
        <w:t>(1)</w:t>
      </w:r>
      <w:r w:rsidRPr="007D4927">
        <w:fldChar w:fldCharType="end"/>
      </w:r>
      <w:r w:rsidRPr="007D4927">
        <w:t xml:space="preserve">. Within the Head and Neck clinic, malignant diagnosis pick-up rates are even lower where the cancer pick-up rate is between 3-8% </w:t>
      </w:r>
      <w:r w:rsidRPr="007D4927">
        <w:fldChar w:fldCharType="begin">
          <w:fldData xml:space="preserve">PEVuZE5vdGU+PENpdGU+PEF1dGhvcj5MaW08L0F1dGhvcj48WWVhcj4yMDIwPC9ZZWFyPjxSZWNO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</w:fldData>
        </w:fldChar>
      </w:r>
      <w:r w:rsidRPr="007D4927">
        <w:instrText xml:space="preserve"> ADDIN EN.CITE </w:instrText>
      </w:r>
      <w:r w:rsidRPr="007D4927">
        <w:fldChar w:fldCharType="begin">
          <w:fldData xml:space="preserve">PEVuZE5vdGU+PENpdGU+PEF1dGhvcj5MaW08L0F1dGhvcj48WWVhcj4yMDIwPC9ZZWFyPjxSZWNO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</w:fldData>
        </w:fldChar>
      </w:r>
      <w:r w:rsidRPr="007D4927">
        <w:instrText xml:space="preserve"> ADDIN EN.CITE.DATA </w:instrText>
      </w:r>
      <w:r w:rsidRPr="007D4927">
        <w:fldChar w:fldCharType="end"/>
      </w:r>
      <w:r w:rsidRPr="007D4927">
        <w:fldChar w:fldCharType="separate"/>
      </w:r>
      <w:r w:rsidRPr="007D4927">
        <w:rPr>
          <w:noProof/>
        </w:rPr>
        <w:t>(2, 3)</w:t>
      </w:r>
      <w:r w:rsidRPr="007D4927">
        <w:fldChar w:fldCharType="end"/>
      </w:r>
      <w:r w:rsidRPr="007D4927">
        <w:t xml:space="preserve">. This high volume of patients attending for diagnoses has created a significant burden on the USOC head and neck referral pathway, making it challenging to meet the 31-day diagnostic target created by the Scottish government. </w:t>
      </w:r>
    </w:p>
    <w:p w14:paraId="04AB773F" w14:textId="77777777" w:rsidR="007D4927" w:rsidRPr="007D4927" w:rsidRDefault="007D4927" w:rsidP="007D4927">
      <w:pPr>
        <w:spacing w:line="360" w:lineRule="auto"/>
        <w:jc w:val="both"/>
      </w:pPr>
    </w:p>
    <w:p w14:paraId="410A6F79" w14:textId="77777777" w:rsidR="007D4927" w:rsidRPr="007D4927" w:rsidRDefault="007D4927" w:rsidP="007D4927">
      <w:pPr>
        <w:spacing w:line="360" w:lineRule="auto"/>
        <w:jc w:val="both"/>
      </w:pPr>
      <w:r w:rsidRPr="007D4927">
        <w:t xml:space="preserve">The head and neck risk calculator has created a classification system which can identify the probability of a patient having cancer based on their demographics and symptoms. The study obtained results with an AUC of 88.6% </w:t>
      </w:r>
      <w:r w:rsidRPr="007D4927">
        <w:fldChar w:fldCharType="begin"/>
      </w:r>
      <w:r w:rsidRPr="007D4927">
        <w:instrText xml:space="preserve"> ADDIN EN.CITE &lt;EndNote&gt;&lt;Cite&gt;&lt;Author&gt;Tikka&lt;/Author&gt;&lt;Year&gt;2020&lt;/Year&gt;&lt;RecNum&gt;293&lt;/RecNum&gt;&lt;DisplayText&gt;(4)&lt;/DisplayText&gt;&lt;record&gt;&lt;rec-number&gt;293&lt;/rec-number&gt;&lt;foreign-keys&gt;&lt;key app="EN" db-id="ef0ss9dvnsewv8eezzmv2vxcv9ts5dext250" timestamp="1669026393" guid="ba7ec4b3-ac1a-4d23-bb13-556a1e760a19"&gt;293&lt;/key&gt;&lt;/foreign-keys&gt;&lt;ref-type name="Journal Article"&gt;17&lt;/ref-type&gt;&lt;contributors&gt;&lt;authors&gt;&lt;author&gt;Tikka, Theofano&lt;/author&gt;&lt;author&gt;Kavanagh, Kimberley&lt;/author&gt;&lt;author&gt;Lowit, Anja&lt;/author&gt;&lt;author&gt;Jiafeng, Pan&lt;/author&gt;&lt;author&gt;Burns, Harry&lt;/author&gt;&lt;author&gt;Nixon, Iain J.&lt;/author&gt;&lt;author&gt;Paleri, Vinidh&lt;/author&gt;&lt;author&gt;MacKenzie, Kenneth&lt;/author&gt;&lt;/authors&gt;&lt;/contributors&gt;&lt;titles&gt;&lt;title&gt;Head and neck cancer risk calculator (HaNC-RC) – v.2. adjustments and addition of symptoms and social history factors&lt;/title&gt;&lt;/titles&gt;&lt;keywords&gt;&lt;keyword&gt;Neoplasms. Tumors. Oncology (including Cancer)&lt;/keyword&gt;&lt;/keywords&gt;&lt;dates&gt;&lt;year&gt;2020&lt;/year&gt;&lt;/dates&gt;&lt;urls&gt;&lt;/urls&gt;&lt;/record&gt;&lt;/Cite&gt;&lt;/EndNote&gt;</w:instrText>
      </w:r>
      <w:r w:rsidRPr="007D4927">
        <w:fldChar w:fldCharType="separate"/>
      </w:r>
      <w:r w:rsidRPr="007D4927">
        <w:rPr>
          <w:noProof/>
        </w:rPr>
        <w:t>(4)</w:t>
      </w:r>
      <w:r w:rsidRPr="007D4927">
        <w:fldChar w:fldCharType="end"/>
      </w:r>
      <w:r w:rsidRPr="007D4927">
        <w:t xml:space="preserve">. This study aims to review machine learning models and identify whether these algorithms can better predict head and neck diagnosis of cancer, to support USOC clinics. </w:t>
      </w:r>
    </w:p>
    <w:p w14:paraId="23E70463" w14:textId="77777777" w:rsidR="007D4927" w:rsidRPr="007D4927" w:rsidRDefault="007D4927" w:rsidP="007D4927">
      <w:pPr>
        <w:spacing w:line="360" w:lineRule="auto"/>
        <w:jc w:val="both"/>
        <w:rPr>
          <w:b/>
          <w:u w:val="single"/>
        </w:rPr>
      </w:pPr>
    </w:p>
    <w:p w14:paraId="70A01C02" w14:textId="77777777" w:rsidR="007D4927" w:rsidRPr="007D4927" w:rsidRDefault="007D4927" w:rsidP="007D4927">
      <w:pPr>
        <w:spacing w:line="360" w:lineRule="auto"/>
        <w:jc w:val="both"/>
        <w:rPr>
          <w:b/>
        </w:rPr>
      </w:pPr>
      <w:r w:rsidRPr="007D4927">
        <w:rPr>
          <w:b/>
        </w:rPr>
        <w:lastRenderedPageBreak/>
        <w:t xml:space="preserve">2 Methodology </w:t>
      </w:r>
    </w:p>
    <w:p w14:paraId="495F74F5" w14:textId="75D19CDA" w:rsidR="007D4927" w:rsidRPr="007D4927" w:rsidRDefault="007D4927" w:rsidP="007D4927">
      <w:pPr>
        <w:spacing w:line="360" w:lineRule="auto"/>
        <w:jc w:val="both"/>
        <w:rPr>
          <w:b/>
          <w:bCs/>
        </w:rPr>
      </w:pPr>
      <w:r w:rsidRPr="007D4927">
        <w:rPr>
          <w:b/>
          <w:bCs/>
        </w:rPr>
        <w:t>2.</w:t>
      </w:r>
      <w:r w:rsidR="009466CE">
        <w:rPr>
          <w:b/>
          <w:bCs/>
        </w:rPr>
        <w:t>1</w:t>
      </w:r>
      <w:r w:rsidRPr="007D4927">
        <w:rPr>
          <w:b/>
          <w:bCs/>
        </w:rPr>
        <w:t xml:space="preserve"> Data</w:t>
      </w:r>
    </w:p>
    <w:p w14:paraId="6E16BB22" w14:textId="00508C30" w:rsidR="007D4927" w:rsidRPr="007D4927" w:rsidRDefault="007D4927" w:rsidP="007D4927">
      <w:pPr>
        <w:spacing w:line="360" w:lineRule="auto"/>
        <w:jc w:val="both"/>
      </w:pPr>
      <w:r w:rsidRPr="007D4927">
        <w:t xml:space="preserve">There were 1045 patients eligible for inclusion in this </w:t>
      </w:r>
      <w:r w:rsidR="00451BC9">
        <w:t>observational</w:t>
      </w:r>
      <w:r w:rsidRPr="007D4927">
        <w:t xml:space="preserve"> cohort study.</w:t>
      </w:r>
      <w:r w:rsidR="007B3996">
        <w:t xml:space="preserve"> The reporting of this study adhered to the EQUATOR reporting guidelines for cohort studies.</w:t>
      </w:r>
      <w:r w:rsidRPr="007D4927">
        <w:t xml:space="preserve"> These patients were referred via the USOC pathway between January 2019 and May 2021. </w:t>
      </w:r>
      <w:r w:rsidR="00D35047">
        <w:t xml:space="preserve">All patients included in the study agreed </w:t>
      </w:r>
      <w:r w:rsidR="00FC7F42">
        <w:t>to</w:t>
      </w:r>
      <w:r w:rsidR="00D35047">
        <w:t xml:space="preserve"> </w:t>
      </w:r>
      <w:r w:rsidR="00FC7F42">
        <w:t>anonymised</w:t>
      </w:r>
      <w:r w:rsidR="00D35047">
        <w:t xml:space="preserve"> data collection and analysis.</w:t>
      </w:r>
      <w:r w:rsidR="00FC7F42">
        <w:t xml:space="preserve"> </w:t>
      </w:r>
      <w:r w:rsidRPr="007D4927">
        <w:t xml:space="preserve">The patients were categorised into three groups: patients with a benign diagnosis, diagnosis with malignant potential, and malignant diagnosis. There were 885 patients diagnosed with a benign condition, 61 patients with a diagnosis of malignant potential, and 99 malignant diagnoses. </w:t>
      </w:r>
    </w:p>
    <w:p w14:paraId="79160946" w14:textId="77777777" w:rsidR="007D4927" w:rsidRPr="007D4927" w:rsidRDefault="007D4927" w:rsidP="007D4927">
      <w:pPr>
        <w:spacing w:line="360" w:lineRule="auto"/>
        <w:jc w:val="both"/>
      </w:pPr>
      <w:r w:rsidRPr="007D4927">
        <w:t>For the purposes of subgroup analysis, benign, potential malignant and malignant diagnoses were subclassified and are shown in Table 1.</w:t>
      </w:r>
    </w:p>
    <w:p w14:paraId="5D6EC16F" w14:textId="77777777" w:rsidR="007D4927" w:rsidRPr="007D4927" w:rsidRDefault="007D4927" w:rsidP="007D4927">
      <w:pPr>
        <w:spacing w:line="360" w:lineRule="auto"/>
        <w:jc w:val="both"/>
        <w:rPr>
          <w:ins w:id="1" w:author="Hollie Black" w:date="2023-01-30T14:45:00Z"/>
        </w:rPr>
      </w:pPr>
    </w:p>
    <w:tbl>
      <w:tblPr>
        <w:tblStyle w:val="TableGrid"/>
        <w:tblW w:w="10170" w:type="dxa"/>
        <w:jc w:val="center"/>
        <w:tblLook w:val="04A0" w:firstRow="1" w:lastRow="0" w:firstColumn="1" w:lastColumn="0" w:noHBand="0" w:noVBand="1"/>
      </w:tblPr>
      <w:tblGrid>
        <w:gridCol w:w="2263"/>
        <w:gridCol w:w="1276"/>
        <w:gridCol w:w="2268"/>
        <w:gridCol w:w="1276"/>
        <w:gridCol w:w="1833"/>
        <w:gridCol w:w="1254"/>
      </w:tblGrid>
      <w:tr w:rsidR="007D4927" w:rsidRPr="007D4927" w14:paraId="73F739B0" w14:textId="77777777" w:rsidTr="00404743">
        <w:trPr>
          <w:trHeight w:val="320"/>
          <w:jc w:val="center"/>
        </w:trPr>
        <w:tc>
          <w:tcPr>
            <w:tcW w:w="10170" w:type="dxa"/>
            <w:gridSpan w:val="6"/>
            <w:noWrap/>
          </w:tcPr>
          <w:p w14:paraId="7CFF94AA" w14:textId="77777777" w:rsidR="007D4927" w:rsidRPr="007D4927" w:rsidRDefault="007D4927" w:rsidP="007D4927">
            <w:pPr>
              <w:spacing w:line="360" w:lineRule="auto"/>
              <w:jc w:val="both"/>
            </w:pPr>
            <w:r w:rsidRPr="007D4927">
              <w:rPr>
                <w:b/>
                <w:bCs/>
              </w:rPr>
              <w:t>Table 1</w:t>
            </w:r>
            <w:r w:rsidRPr="007D4927">
              <w:t xml:space="preserve">. </w:t>
            </w:r>
            <w:r w:rsidRPr="007D4927">
              <w:rPr>
                <w:b/>
                <w:bCs/>
              </w:rPr>
              <w:t>Classification and frequency of diagnoses into benign, malignant potential and malignant outcome classification.</w:t>
            </w:r>
          </w:p>
        </w:tc>
      </w:tr>
      <w:tr w:rsidR="007D4927" w:rsidRPr="007D4927" w14:paraId="75971A55" w14:textId="77777777" w:rsidTr="00404743">
        <w:trPr>
          <w:trHeight w:val="320"/>
          <w:jc w:val="center"/>
        </w:trPr>
        <w:tc>
          <w:tcPr>
            <w:tcW w:w="2263" w:type="dxa"/>
            <w:noWrap/>
            <w:hideMark/>
          </w:tcPr>
          <w:p w14:paraId="6E6CFF8F"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Benign Classification</w:t>
            </w:r>
          </w:p>
        </w:tc>
        <w:tc>
          <w:tcPr>
            <w:tcW w:w="1276" w:type="dxa"/>
            <w:noWrap/>
            <w:hideMark/>
          </w:tcPr>
          <w:p w14:paraId="6694FD12"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Frequency</w:t>
            </w:r>
          </w:p>
        </w:tc>
        <w:tc>
          <w:tcPr>
            <w:tcW w:w="2268" w:type="dxa"/>
            <w:noWrap/>
            <w:hideMark/>
          </w:tcPr>
          <w:p w14:paraId="7CBD7992"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Malignant Potential Classification</w:t>
            </w:r>
          </w:p>
        </w:tc>
        <w:tc>
          <w:tcPr>
            <w:tcW w:w="1276" w:type="dxa"/>
            <w:noWrap/>
            <w:hideMark/>
          </w:tcPr>
          <w:p w14:paraId="0BEDD4AC"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Frequency</w:t>
            </w:r>
          </w:p>
        </w:tc>
        <w:tc>
          <w:tcPr>
            <w:tcW w:w="1833" w:type="dxa"/>
            <w:noWrap/>
            <w:hideMark/>
          </w:tcPr>
          <w:p w14:paraId="3E047D10"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Malignant Classification</w:t>
            </w:r>
          </w:p>
        </w:tc>
        <w:tc>
          <w:tcPr>
            <w:tcW w:w="1254" w:type="dxa"/>
            <w:noWrap/>
            <w:hideMark/>
          </w:tcPr>
          <w:p w14:paraId="4D3E9997"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Frequency</w:t>
            </w:r>
          </w:p>
        </w:tc>
      </w:tr>
      <w:tr w:rsidR="007D4927" w:rsidRPr="007D4927" w14:paraId="1ADE5017" w14:textId="77777777" w:rsidTr="00404743">
        <w:trPr>
          <w:trHeight w:val="320"/>
          <w:jc w:val="center"/>
        </w:trPr>
        <w:tc>
          <w:tcPr>
            <w:tcW w:w="2263" w:type="dxa"/>
            <w:noWrap/>
            <w:hideMark/>
          </w:tcPr>
          <w:p w14:paraId="40DA1EF9"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No abnormality</w:t>
            </w:r>
          </w:p>
        </w:tc>
        <w:tc>
          <w:tcPr>
            <w:tcW w:w="1276" w:type="dxa"/>
            <w:noWrap/>
            <w:hideMark/>
          </w:tcPr>
          <w:p w14:paraId="0AE3061C"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301</w:t>
            </w:r>
          </w:p>
        </w:tc>
        <w:tc>
          <w:tcPr>
            <w:tcW w:w="2268" w:type="dxa"/>
            <w:noWrap/>
            <w:hideMark/>
          </w:tcPr>
          <w:p w14:paraId="426E16DF"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b/>
                <w:bCs/>
                <w:color w:val="000000"/>
                <w:lang w:eastAsia="en-GB"/>
              </w:rPr>
              <w:t>Malignant potential salivary</w:t>
            </w:r>
            <w:r w:rsidRPr="007D4927">
              <w:rPr>
                <w:rFonts w:ascii="Calibri" w:eastAsia="Times New Roman" w:hAnsi="Calibri" w:cs="Calibri"/>
                <w:color w:val="000000"/>
                <w:lang w:eastAsia="en-GB"/>
              </w:rPr>
              <w:t xml:space="preserve"> (pleomorphic adenoma)</w:t>
            </w:r>
          </w:p>
        </w:tc>
        <w:tc>
          <w:tcPr>
            <w:tcW w:w="1276" w:type="dxa"/>
            <w:noWrap/>
            <w:hideMark/>
          </w:tcPr>
          <w:p w14:paraId="1470336B"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29</w:t>
            </w:r>
          </w:p>
        </w:tc>
        <w:tc>
          <w:tcPr>
            <w:tcW w:w="1833" w:type="dxa"/>
            <w:noWrap/>
            <w:hideMark/>
          </w:tcPr>
          <w:p w14:paraId="2F715182"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Malignant oropharyngeal</w:t>
            </w:r>
          </w:p>
        </w:tc>
        <w:tc>
          <w:tcPr>
            <w:tcW w:w="1254" w:type="dxa"/>
            <w:noWrap/>
            <w:hideMark/>
          </w:tcPr>
          <w:p w14:paraId="2950C690"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26</w:t>
            </w:r>
          </w:p>
        </w:tc>
      </w:tr>
      <w:tr w:rsidR="007D4927" w:rsidRPr="007D4927" w14:paraId="0819FA2F" w14:textId="77777777" w:rsidTr="00404743">
        <w:trPr>
          <w:trHeight w:val="320"/>
          <w:jc w:val="center"/>
        </w:trPr>
        <w:tc>
          <w:tcPr>
            <w:tcW w:w="2263" w:type="dxa"/>
            <w:noWrap/>
            <w:hideMark/>
          </w:tcPr>
          <w:p w14:paraId="5DB34AA9"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b/>
                <w:bCs/>
                <w:color w:val="000000"/>
                <w:lang w:eastAsia="en-GB"/>
              </w:rPr>
              <w:t>Benign neck</w:t>
            </w:r>
            <w:r w:rsidRPr="007D4927">
              <w:rPr>
                <w:rFonts w:ascii="Calibri" w:eastAsia="Times New Roman" w:hAnsi="Calibri" w:cs="Calibri"/>
                <w:color w:val="000000"/>
                <w:lang w:eastAsia="en-GB"/>
              </w:rPr>
              <w:t xml:space="preserve"> (sebaceous cyst, lipoma, thyroglossal duct cyst, branchial cyst, goitre, U2 nodules, reactive lymph nodes</w:t>
            </w:r>
          </w:p>
          <w:p w14:paraId="42441A19" w14:textId="77777777" w:rsidR="007D4927" w:rsidRPr="007D4927" w:rsidRDefault="007D4927" w:rsidP="007D4927">
            <w:pPr>
              <w:rPr>
                <w:rFonts w:ascii="Calibri" w:eastAsia="Times New Roman" w:hAnsi="Calibri" w:cs="Calibri"/>
                <w:color w:val="000000"/>
                <w:lang w:eastAsia="en-GB"/>
              </w:rPr>
            </w:pPr>
          </w:p>
        </w:tc>
        <w:tc>
          <w:tcPr>
            <w:tcW w:w="1276" w:type="dxa"/>
            <w:noWrap/>
            <w:hideMark/>
          </w:tcPr>
          <w:p w14:paraId="49AA0FB7"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 xml:space="preserve">298 </w:t>
            </w:r>
          </w:p>
        </w:tc>
        <w:tc>
          <w:tcPr>
            <w:tcW w:w="2268" w:type="dxa"/>
            <w:noWrap/>
            <w:hideMark/>
          </w:tcPr>
          <w:p w14:paraId="1C29C922"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 xml:space="preserve">Malignant potential thyroid </w:t>
            </w:r>
          </w:p>
          <w:p w14:paraId="0A15D52D"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(Thy3 follicular lesions)</w:t>
            </w:r>
          </w:p>
        </w:tc>
        <w:tc>
          <w:tcPr>
            <w:tcW w:w="1276" w:type="dxa"/>
            <w:noWrap/>
            <w:hideMark/>
          </w:tcPr>
          <w:p w14:paraId="029FDF31"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18</w:t>
            </w:r>
          </w:p>
        </w:tc>
        <w:tc>
          <w:tcPr>
            <w:tcW w:w="1833" w:type="dxa"/>
            <w:noWrap/>
            <w:hideMark/>
          </w:tcPr>
          <w:p w14:paraId="4A4204FC"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Lymphoma</w:t>
            </w:r>
          </w:p>
        </w:tc>
        <w:tc>
          <w:tcPr>
            <w:tcW w:w="1254" w:type="dxa"/>
            <w:noWrap/>
            <w:hideMark/>
          </w:tcPr>
          <w:p w14:paraId="61C61B80"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21</w:t>
            </w:r>
          </w:p>
        </w:tc>
      </w:tr>
      <w:tr w:rsidR="007D4927" w:rsidRPr="007D4927" w14:paraId="0199D981" w14:textId="77777777" w:rsidTr="00404743">
        <w:trPr>
          <w:trHeight w:val="320"/>
          <w:jc w:val="center"/>
        </w:trPr>
        <w:tc>
          <w:tcPr>
            <w:tcW w:w="2263" w:type="dxa"/>
            <w:noWrap/>
            <w:hideMark/>
          </w:tcPr>
          <w:p w14:paraId="679F9A24"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b/>
                <w:bCs/>
                <w:color w:val="000000"/>
                <w:lang w:eastAsia="en-GB"/>
              </w:rPr>
              <w:t>Benign pharynx</w:t>
            </w:r>
            <w:r w:rsidRPr="007D4927">
              <w:rPr>
                <w:rFonts w:ascii="Calibri" w:eastAsia="Times New Roman" w:hAnsi="Calibri" w:cs="Calibri"/>
                <w:color w:val="000000"/>
                <w:lang w:eastAsia="en-GB"/>
              </w:rPr>
              <w:t xml:space="preserve"> (globus, benign oropharynx, reflux, benign oesophageal stricture)</w:t>
            </w:r>
          </w:p>
        </w:tc>
        <w:tc>
          <w:tcPr>
            <w:tcW w:w="1276" w:type="dxa"/>
            <w:noWrap/>
            <w:hideMark/>
          </w:tcPr>
          <w:p w14:paraId="70E93257"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146</w:t>
            </w:r>
          </w:p>
        </w:tc>
        <w:tc>
          <w:tcPr>
            <w:tcW w:w="2268" w:type="dxa"/>
            <w:noWrap/>
            <w:hideMark/>
          </w:tcPr>
          <w:p w14:paraId="3D3D1696"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 xml:space="preserve">Malignant potential laryngeal </w:t>
            </w:r>
          </w:p>
          <w:p w14:paraId="6B985061"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w:t>
            </w:r>
            <w:proofErr w:type="gramStart"/>
            <w:r w:rsidRPr="007D4927">
              <w:rPr>
                <w:rFonts w:ascii="Calibri" w:eastAsia="Times New Roman" w:hAnsi="Calibri" w:cs="Calibri"/>
                <w:color w:val="000000"/>
                <w:lang w:eastAsia="en-GB"/>
              </w:rPr>
              <w:t>laryngeal</w:t>
            </w:r>
            <w:proofErr w:type="gramEnd"/>
            <w:r w:rsidRPr="007D4927">
              <w:rPr>
                <w:rFonts w:ascii="Calibri" w:eastAsia="Times New Roman" w:hAnsi="Calibri" w:cs="Calibri"/>
                <w:color w:val="000000"/>
                <w:lang w:eastAsia="en-GB"/>
              </w:rPr>
              <w:t xml:space="preserve"> dysplasia)</w:t>
            </w:r>
          </w:p>
        </w:tc>
        <w:tc>
          <w:tcPr>
            <w:tcW w:w="1276" w:type="dxa"/>
            <w:noWrap/>
            <w:hideMark/>
          </w:tcPr>
          <w:p w14:paraId="4D509BEA"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11</w:t>
            </w:r>
          </w:p>
        </w:tc>
        <w:tc>
          <w:tcPr>
            <w:tcW w:w="1833" w:type="dxa"/>
            <w:noWrap/>
            <w:hideMark/>
          </w:tcPr>
          <w:p w14:paraId="287A3175"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Malignant laryngeal</w:t>
            </w:r>
          </w:p>
        </w:tc>
        <w:tc>
          <w:tcPr>
            <w:tcW w:w="1254" w:type="dxa"/>
            <w:noWrap/>
            <w:hideMark/>
          </w:tcPr>
          <w:p w14:paraId="72C819FC"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23</w:t>
            </w:r>
          </w:p>
        </w:tc>
      </w:tr>
      <w:tr w:rsidR="007D4927" w:rsidRPr="007D4927" w14:paraId="0268307F" w14:textId="77777777" w:rsidTr="00404743">
        <w:trPr>
          <w:trHeight w:val="320"/>
          <w:jc w:val="center"/>
        </w:trPr>
        <w:tc>
          <w:tcPr>
            <w:tcW w:w="2263" w:type="dxa"/>
            <w:noWrap/>
            <w:hideMark/>
          </w:tcPr>
          <w:p w14:paraId="0639CE35"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b/>
                <w:bCs/>
                <w:color w:val="000000"/>
                <w:lang w:eastAsia="en-GB"/>
              </w:rPr>
              <w:t>Benign salivary</w:t>
            </w:r>
            <w:r w:rsidRPr="007D4927">
              <w:rPr>
                <w:rFonts w:ascii="Calibri" w:eastAsia="Times New Roman" w:hAnsi="Calibri" w:cs="Calibri"/>
                <w:color w:val="000000"/>
                <w:lang w:eastAsia="en-GB"/>
              </w:rPr>
              <w:t xml:space="preserve"> (sialadenitis)</w:t>
            </w:r>
          </w:p>
        </w:tc>
        <w:tc>
          <w:tcPr>
            <w:tcW w:w="1276" w:type="dxa"/>
            <w:noWrap/>
            <w:hideMark/>
          </w:tcPr>
          <w:p w14:paraId="72A87E66"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57</w:t>
            </w:r>
          </w:p>
        </w:tc>
        <w:tc>
          <w:tcPr>
            <w:tcW w:w="2268" w:type="dxa"/>
            <w:noWrap/>
            <w:hideMark/>
          </w:tcPr>
          <w:p w14:paraId="45060EC4"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 xml:space="preserve">Malignant potential oral </w:t>
            </w:r>
          </w:p>
          <w:p w14:paraId="14714B99"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w:t>
            </w:r>
            <w:proofErr w:type="spellStart"/>
            <w:r w:rsidRPr="007D4927">
              <w:rPr>
                <w:rFonts w:ascii="Calibri" w:eastAsia="Times New Roman" w:hAnsi="Calibri" w:cs="Calibri"/>
                <w:color w:val="000000"/>
                <w:lang w:eastAsia="en-GB"/>
              </w:rPr>
              <w:t>leukoplakia</w:t>
            </w:r>
            <w:proofErr w:type="spellEnd"/>
            <w:r w:rsidRPr="007D4927">
              <w:rPr>
                <w:rFonts w:ascii="Calibri" w:eastAsia="Times New Roman" w:hAnsi="Calibri" w:cs="Calibri"/>
                <w:color w:val="000000"/>
                <w:lang w:eastAsia="en-GB"/>
              </w:rPr>
              <w:t>)</w:t>
            </w:r>
          </w:p>
          <w:p w14:paraId="596DF09E" w14:textId="77777777" w:rsidR="007D4927" w:rsidRPr="007D4927" w:rsidRDefault="007D4927" w:rsidP="007D4927">
            <w:pPr>
              <w:rPr>
                <w:rFonts w:ascii="Calibri" w:eastAsia="Times New Roman" w:hAnsi="Calibri" w:cs="Calibri"/>
                <w:color w:val="000000"/>
                <w:lang w:eastAsia="en-GB"/>
              </w:rPr>
            </w:pPr>
          </w:p>
        </w:tc>
        <w:tc>
          <w:tcPr>
            <w:tcW w:w="1276" w:type="dxa"/>
            <w:noWrap/>
            <w:hideMark/>
          </w:tcPr>
          <w:p w14:paraId="69B4B48A"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3</w:t>
            </w:r>
          </w:p>
        </w:tc>
        <w:tc>
          <w:tcPr>
            <w:tcW w:w="1833" w:type="dxa"/>
            <w:noWrap/>
            <w:hideMark/>
          </w:tcPr>
          <w:p w14:paraId="547EF57D"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b/>
                <w:bCs/>
                <w:color w:val="000000"/>
                <w:lang w:eastAsia="en-GB"/>
              </w:rPr>
              <w:t>Malignant thyroid</w:t>
            </w:r>
            <w:r w:rsidRPr="007D4927">
              <w:rPr>
                <w:rFonts w:ascii="Calibri" w:eastAsia="Times New Roman" w:hAnsi="Calibri" w:cs="Calibri"/>
                <w:color w:val="000000"/>
                <w:lang w:eastAsia="en-GB"/>
              </w:rPr>
              <w:t xml:space="preserve"> – (Thy4 or 5)</w:t>
            </w:r>
          </w:p>
        </w:tc>
        <w:tc>
          <w:tcPr>
            <w:tcW w:w="1254" w:type="dxa"/>
            <w:noWrap/>
            <w:hideMark/>
          </w:tcPr>
          <w:p w14:paraId="259C90B5"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13</w:t>
            </w:r>
          </w:p>
        </w:tc>
      </w:tr>
      <w:tr w:rsidR="007D4927" w:rsidRPr="007D4927" w14:paraId="1F33F34A" w14:textId="77777777" w:rsidTr="00404743">
        <w:trPr>
          <w:trHeight w:val="320"/>
          <w:jc w:val="center"/>
        </w:trPr>
        <w:tc>
          <w:tcPr>
            <w:tcW w:w="2263" w:type="dxa"/>
            <w:noWrap/>
            <w:hideMark/>
          </w:tcPr>
          <w:p w14:paraId="72192936"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b/>
                <w:bCs/>
                <w:color w:val="000000"/>
                <w:lang w:eastAsia="en-GB"/>
              </w:rPr>
              <w:lastRenderedPageBreak/>
              <w:t>Benign laryngeal</w:t>
            </w:r>
            <w:r w:rsidRPr="007D4927">
              <w:rPr>
                <w:rFonts w:ascii="Calibri" w:eastAsia="Times New Roman" w:hAnsi="Calibri" w:cs="Calibri"/>
                <w:color w:val="000000"/>
                <w:lang w:eastAsia="en-GB"/>
              </w:rPr>
              <w:t xml:space="preserve"> (Reinke’s oedema, </w:t>
            </w:r>
            <w:proofErr w:type="spellStart"/>
            <w:r w:rsidRPr="007D4927">
              <w:rPr>
                <w:rFonts w:ascii="Calibri" w:eastAsia="Times New Roman" w:hAnsi="Calibri" w:cs="Calibri"/>
                <w:color w:val="000000"/>
                <w:lang w:eastAsia="en-GB"/>
              </w:rPr>
              <w:t>presbyphonia</w:t>
            </w:r>
            <w:proofErr w:type="spellEnd"/>
            <w:r w:rsidRPr="007D4927">
              <w:rPr>
                <w:rFonts w:ascii="Calibri" w:eastAsia="Times New Roman" w:hAnsi="Calibri" w:cs="Calibri"/>
                <w:color w:val="000000"/>
                <w:lang w:eastAsia="en-GB"/>
              </w:rPr>
              <w:t>)</w:t>
            </w:r>
          </w:p>
        </w:tc>
        <w:tc>
          <w:tcPr>
            <w:tcW w:w="1276" w:type="dxa"/>
            <w:noWrap/>
            <w:hideMark/>
          </w:tcPr>
          <w:p w14:paraId="4A4EFBD9"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54</w:t>
            </w:r>
          </w:p>
        </w:tc>
        <w:tc>
          <w:tcPr>
            <w:tcW w:w="2268" w:type="dxa"/>
            <w:noWrap/>
            <w:hideMark/>
          </w:tcPr>
          <w:p w14:paraId="53208EB8" w14:textId="77777777" w:rsidR="007D4927" w:rsidRPr="007D4927" w:rsidRDefault="007D4927" w:rsidP="007D4927">
            <w:pPr>
              <w:rPr>
                <w:rFonts w:ascii="Calibri" w:eastAsia="Times New Roman" w:hAnsi="Calibri" w:cs="Calibri"/>
                <w:color w:val="000000"/>
                <w:lang w:eastAsia="en-GB"/>
              </w:rPr>
            </w:pPr>
          </w:p>
        </w:tc>
        <w:tc>
          <w:tcPr>
            <w:tcW w:w="1276" w:type="dxa"/>
            <w:noWrap/>
            <w:hideMark/>
          </w:tcPr>
          <w:p w14:paraId="23100F59" w14:textId="77777777" w:rsidR="007D4927" w:rsidRPr="007D4927" w:rsidRDefault="007D4927" w:rsidP="007D4927">
            <w:pPr>
              <w:rPr>
                <w:rFonts w:ascii="Calibri" w:eastAsia="Times New Roman" w:hAnsi="Calibri" w:cs="Calibri"/>
                <w:color w:val="000000"/>
                <w:lang w:eastAsia="en-GB"/>
              </w:rPr>
            </w:pPr>
          </w:p>
        </w:tc>
        <w:tc>
          <w:tcPr>
            <w:tcW w:w="1833" w:type="dxa"/>
            <w:noWrap/>
            <w:hideMark/>
          </w:tcPr>
          <w:p w14:paraId="3A298F64"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Malignant hypopharyngeal</w:t>
            </w:r>
          </w:p>
        </w:tc>
        <w:tc>
          <w:tcPr>
            <w:tcW w:w="1254" w:type="dxa"/>
            <w:noWrap/>
            <w:hideMark/>
          </w:tcPr>
          <w:p w14:paraId="676EC2CC"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6</w:t>
            </w:r>
          </w:p>
        </w:tc>
      </w:tr>
      <w:tr w:rsidR="007D4927" w:rsidRPr="007D4927" w14:paraId="26C63244" w14:textId="77777777" w:rsidTr="00404743">
        <w:trPr>
          <w:trHeight w:val="1607"/>
          <w:jc w:val="center"/>
        </w:trPr>
        <w:tc>
          <w:tcPr>
            <w:tcW w:w="2263" w:type="dxa"/>
            <w:noWrap/>
            <w:hideMark/>
          </w:tcPr>
          <w:p w14:paraId="270915EE"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b/>
                <w:bCs/>
                <w:color w:val="000000"/>
                <w:lang w:eastAsia="en-GB"/>
              </w:rPr>
              <w:t>Musculoskeletal pathology</w:t>
            </w:r>
            <w:r w:rsidRPr="007D4927">
              <w:rPr>
                <w:rFonts w:ascii="Calibri" w:eastAsia="Times New Roman" w:hAnsi="Calibri" w:cs="Calibri"/>
                <w:color w:val="000000"/>
                <w:lang w:eastAsia="en-GB"/>
              </w:rPr>
              <w:t xml:space="preserve"> (C-spine pathology, sternoclavicular joint arthritis)</w:t>
            </w:r>
          </w:p>
          <w:p w14:paraId="229B2035" w14:textId="77777777" w:rsidR="007D4927" w:rsidRPr="007D4927" w:rsidRDefault="007D4927" w:rsidP="007D4927">
            <w:pPr>
              <w:rPr>
                <w:rFonts w:ascii="Calibri" w:eastAsia="Times New Roman" w:hAnsi="Calibri" w:cs="Calibri"/>
                <w:color w:val="000000"/>
                <w:lang w:eastAsia="en-GB"/>
              </w:rPr>
            </w:pPr>
          </w:p>
        </w:tc>
        <w:tc>
          <w:tcPr>
            <w:tcW w:w="1276" w:type="dxa"/>
            <w:noWrap/>
            <w:hideMark/>
          </w:tcPr>
          <w:p w14:paraId="342F5571"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13</w:t>
            </w:r>
          </w:p>
        </w:tc>
        <w:tc>
          <w:tcPr>
            <w:tcW w:w="2268" w:type="dxa"/>
            <w:noWrap/>
            <w:hideMark/>
          </w:tcPr>
          <w:p w14:paraId="16ED8EC5" w14:textId="77777777" w:rsidR="007D4927" w:rsidRPr="007D4927" w:rsidRDefault="007D4927" w:rsidP="007D4927">
            <w:pPr>
              <w:rPr>
                <w:rFonts w:ascii="Calibri" w:eastAsia="Times New Roman" w:hAnsi="Calibri" w:cs="Calibri"/>
                <w:color w:val="000000"/>
                <w:lang w:eastAsia="en-GB"/>
              </w:rPr>
            </w:pPr>
          </w:p>
        </w:tc>
        <w:tc>
          <w:tcPr>
            <w:tcW w:w="1276" w:type="dxa"/>
            <w:noWrap/>
            <w:hideMark/>
          </w:tcPr>
          <w:p w14:paraId="328AD051" w14:textId="77777777" w:rsidR="007D4927" w:rsidRPr="007D4927" w:rsidRDefault="007D4927" w:rsidP="007D4927">
            <w:pPr>
              <w:rPr>
                <w:rFonts w:ascii="Calibri" w:eastAsia="Times New Roman" w:hAnsi="Calibri" w:cs="Calibri"/>
                <w:color w:val="000000"/>
                <w:lang w:eastAsia="en-GB"/>
              </w:rPr>
            </w:pPr>
          </w:p>
        </w:tc>
        <w:tc>
          <w:tcPr>
            <w:tcW w:w="1833" w:type="dxa"/>
            <w:noWrap/>
            <w:hideMark/>
          </w:tcPr>
          <w:p w14:paraId="12668879"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Metastatic SCC unknown primary</w:t>
            </w:r>
          </w:p>
        </w:tc>
        <w:tc>
          <w:tcPr>
            <w:tcW w:w="1254" w:type="dxa"/>
            <w:noWrap/>
            <w:hideMark/>
          </w:tcPr>
          <w:p w14:paraId="028E43A8"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5</w:t>
            </w:r>
          </w:p>
        </w:tc>
      </w:tr>
      <w:tr w:rsidR="007D4927" w:rsidRPr="007D4927" w14:paraId="10D7CE20" w14:textId="77777777" w:rsidTr="00404743">
        <w:trPr>
          <w:trHeight w:val="320"/>
          <w:jc w:val="center"/>
        </w:trPr>
        <w:tc>
          <w:tcPr>
            <w:tcW w:w="2263" w:type="dxa"/>
            <w:noWrap/>
            <w:hideMark/>
          </w:tcPr>
          <w:p w14:paraId="1C8310F5"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Benign oral</w:t>
            </w:r>
          </w:p>
        </w:tc>
        <w:tc>
          <w:tcPr>
            <w:tcW w:w="1276" w:type="dxa"/>
            <w:noWrap/>
            <w:hideMark/>
          </w:tcPr>
          <w:p w14:paraId="6B2E3E99"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8</w:t>
            </w:r>
          </w:p>
        </w:tc>
        <w:tc>
          <w:tcPr>
            <w:tcW w:w="2268" w:type="dxa"/>
            <w:noWrap/>
            <w:hideMark/>
          </w:tcPr>
          <w:p w14:paraId="68246B3E" w14:textId="77777777" w:rsidR="007D4927" w:rsidRPr="007D4927" w:rsidRDefault="007D4927" w:rsidP="007D4927">
            <w:pPr>
              <w:rPr>
                <w:rFonts w:ascii="Calibri" w:eastAsia="Times New Roman" w:hAnsi="Calibri" w:cs="Calibri"/>
                <w:color w:val="000000"/>
                <w:lang w:eastAsia="en-GB"/>
              </w:rPr>
            </w:pPr>
          </w:p>
        </w:tc>
        <w:tc>
          <w:tcPr>
            <w:tcW w:w="1276" w:type="dxa"/>
            <w:noWrap/>
            <w:hideMark/>
          </w:tcPr>
          <w:p w14:paraId="58330682" w14:textId="77777777" w:rsidR="007D4927" w:rsidRPr="007D4927" w:rsidRDefault="007D4927" w:rsidP="007D4927">
            <w:pPr>
              <w:rPr>
                <w:rFonts w:ascii="Calibri" w:eastAsia="Times New Roman" w:hAnsi="Calibri" w:cs="Calibri"/>
                <w:color w:val="000000"/>
                <w:lang w:eastAsia="en-GB"/>
              </w:rPr>
            </w:pPr>
          </w:p>
        </w:tc>
        <w:tc>
          <w:tcPr>
            <w:tcW w:w="1833" w:type="dxa"/>
            <w:noWrap/>
            <w:hideMark/>
          </w:tcPr>
          <w:p w14:paraId="388D9307"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Synchronous H&amp;N primaries</w:t>
            </w:r>
          </w:p>
          <w:p w14:paraId="2A4E394E" w14:textId="77777777" w:rsidR="007D4927" w:rsidRPr="007D4927" w:rsidRDefault="007D4927" w:rsidP="007D4927">
            <w:pPr>
              <w:rPr>
                <w:rFonts w:ascii="Calibri" w:eastAsia="Times New Roman" w:hAnsi="Calibri" w:cs="Calibri"/>
                <w:color w:val="000000"/>
                <w:lang w:eastAsia="en-GB"/>
              </w:rPr>
            </w:pPr>
          </w:p>
        </w:tc>
        <w:tc>
          <w:tcPr>
            <w:tcW w:w="1254" w:type="dxa"/>
            <w:noWrap/>
            <w:hideMark/>
          </w:tcPr>
          <w:p w14:paraId="15F91CF0"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3</w:t>
            </w:r>
          </w:p>
        </w:tc>
      </w:tr>
      <w:tr w:rsidR="007D4927" w:rsidRPr="007D4927" w14:paraId="00A3E064" w14:textId="77777777" w:rsidTr="00404743">
        <w:trPr>
          <w:trHeight w:val="320"/>
          <w:jc w:val="center"/>
        </w:trPr>
        <w:tc>
          <w:tcPr>
            <w:tcW w:w="2263" w:type="dxa"/>
            <w:noWrap/>
            <w:hideMark/>
          </w:tcPr>
          <w:p w14:paraId="420B582C"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Granulomatous neck infection</w:t>
            </w:r>
          </w:p>
          <w:p w14:paraId="484272D1" w14:textId="77777777" w:rsidR="007D4927" w:rsidRPr="007D4927" w:rsidRDefault="007D4927" w:rsidP="007D4927">
            <w:pPr>
              <w:rPr>
                <w:rFonts w:ascii="Calibri" w:eastAsia="Times New Roman" w:hAnsi="Calibri" w:cs="Calibri"/>
                <w:color w:val="000000"/>
                <w:lang w:eastAsia="en-GB"/>
              </w:rPr>
            </w:pPr>
          </w:p>
        </w:tc>
        <w:tc>
          <w:tcPr>
            <w:tcW w:w="1276" w:type="dxa"/>
            <w:noWrap/>
            <w:hideMark/>
          </w:tcPr>
          <w:p w14:paraId="383B85CE"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7</w:t>
            </w:r>
          </w:p>
        </w:tc>
        <w:tc>
          <w:tcPr>
            <w:tcW w:w="2268" w:type="dxa"/>
            <w:noWrap/>
            <w:hideMark/>
          </w:tcPr>
          <w:p w14:paraId="5E890D6B" w14:textId="77777777" w:rsidR="007D4927" w:rsidRPr="007D4927" w:rsidRDefault="007D4927" w:rsidP="007D4927">
            <w:pPr>
              <w:rPr>
                <w:rFonts w:ascii="Calibri" w:eastAsia="Times New Roman" w:hAnsi="Calibri" w:cs="Calibri"/>
                <w:color w:val="000000"/>
                <w:lang w:eastAsia="en-GB"/>
              </w:rPr>
            </w:pPr>
          </w:p>
        </w:tc>
        <w:tc>
          <w:tcPr>
            <w:tcW w:w="1276" w:type="dxa"/>
            <w:noWrap/>
            <w:hideMark/>
          </w:tcPr>
          <w:p w14:paraId="4AD4BD0E" w14:textId="77777777" w:rsidR="007D4927" w:rsidRPr="007D4927" w:rsidRDefault="007D4927" w:rsidP="007D4927">
            <w:pPr>
              <w:rPr>
                <w:rFonts w:ascii="Calibri" w:eastAsia="Times New Roman" w:hAnsi="Calibri" w:cs="Calibri"/>
                <w:color w:val="000000"/>
                <w:lang w:eastAsia="en-GB"/>
              </w:rPr>
            </w:pPr>
          </w:p>
        </w:tc>
        <w:tc>
          <w:tcPr>
            <w:tcW w:w="1833" w:type="dxa"/>
            <w:noWrap/>
            <w:hideMark/>
          </w:tcPr>
          <w:p w14:paraId="5E658D3D"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Malignant salivary</w:t>
            </w:r>
          </w:p>
        </w:tc>
        <w:tc>
          <w:tcPr>
            <w:tcW w:w="1254" w:type="dxa"/>
            <w:noWrap/>
            <w:hideMark/>
          </w:tcPr>
          <w:p w14:paraId="78E83E1D"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1</w:t>
            </w:r>
          </w:p>
        </w:tc>
      </w:tr>
      <w:tr w:rsidR="007D4927" w:rsidRPr="007D4927" w14:paraId="047C8584" w14:textId="77777777" w:rsidTr="00404743">
        <w:trPr>
          <w:trHeight w:val="320"/>
          <w:jc w:val="center"/>
        </w:trPr>
        <w:tc>
          <w:tcPr>
            <w:tcW w:w="2263" w:type="dxa"/>
            <w:noWrap/>
            <w:hideMark/>
          </w:tcPr>
          <w:p w14:paraId="29E40790"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Benign lateral skull base</w:t>
            </w:r>
          </w:p>
        </w:tc>
        <w:tc>
          <w:tcPr>
            <w:tcW w:w="1276" w:type="dxa"/>
            <w:noWrap/>
            <w:hideMark/>
          </w:tcPr>
          <w:p w14:paraId="2C02F1BD"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1</w:t>
            </w:r>
          </w:p>
        </w:tc>
        <w:tc>
          <w:tcPr>
            <w:tcW w:w="2268" w:type="dxa"/>
            <w:noWrap/>
            <w:hideMark/>
          </w:tcPr>
          <w:p w14:paraId="08009726" w14:textId="77777777" w:rsidR="007D4927" w:rsidRPr="007D4927" w:rsidRDefault="007D4927" w:rsidP="007D4927">
            <w:pPr>
              <w:rPr>
                <w:rFonts w:ascii="Calibri" w:eastAsia="Times New Roman" w:hAnsi="Calibri" w:cs="Calibri"/>
                <w:color w:val="000000"/>
                <w:lang w:eastAsia="en-GB"/>
              </w:rPr>
            </w:pPr>
          </w:p>
        </w:tc>
        <w:tc>
          <w:tcPr>
            <w:tcW w:w="1276" w:type="dxa"/>
            <w:noWrap/>
            <w:hideMark/>
          </w:tcPr>
          <w:p w14:paraId="19B34078" w14:textId="77777777" w:rsidR="007D4927" w:rsidRPr="007D4927" w:rsidRDefault="007D4927" w:rsidP="007D4927">
            <w:pPr>
              <w:rPr>
                <w:rFonts w:ascii="Calibri" w:eastAsia="Times New Roman" w:hAnsi="Calibri" w:cs="Calibri"/>
                <w:color w:val="000000"/>
                <w:lang w:eastAsia="en-GB"/>
              </w:rPr>
            </w:pPr>
          </w:p>
        </w:tc>
        <w:tc>
          <w:tcPr>
            <w:tcW w:w="1833" w:type="dxa"/>
            <w:noWrap/>
            <w:hideMark/>
          </w:tcPr>
          <w:p w14:paraId="0CBD0B82" w14:textId="77777777" w:rsidR="007D4927" w:rsidRPr="007D4927" w:rsidRDefault="007D4927" w:rsidP="007D4927">
            <w:pPr>
              <w:rPr>
                <w:rFonts w:ascii="Calibri" w:eastAsia="Times New Roman" w:hAnsi="Calibri" w:cs="Calibri"/>
                <w:b/>
                <w:bCs/>
                <w:color w:val="000000"/>
                <w:lang w:eastAsia="en-GB"/>
              </w:rPr>
            </w:pPr>
            <w:r w:rsidRPr="007D4927">
              <w:rPr>
                <w:rFonts w:ascii="Calibri" w:eastAsia="Times New Roman" w:hAnsi="Calibri" w:cs="Calibri"/>
                <w:b/>
                <w:bCs/>
                <w:color w:val="000000"/>
                <w:lang w:eastAsia="en-GB"/>
              </w:rPr>
              <w:t>Malignant oral</w:t>
            </w:r>
          </w:p>
        </w:tc>
        <w:tc>
          <w:tcPr>
            <w:tcW w:w="1254" w:type="dxa"/>
            <w:noWrap/>
            <w:hideMark/>
          </w:tcPr>
          <w:p w14:paraId="4B6F3622"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1</w:t>
            </w:r>
          </w:p>
        </w:tc>
      </w:tr>
      <w:tr w:rsidR="007D4927" w:rsidRPr="007D4927" w14:paraId="52EA3742" w14:textId="77777777" w:rsidTr="00404743">
        <w:trPr>
          <w:trHeight w:val="97"/>
          <w:jc w:val="center"/>
        </w:trPr>
        <w:tc>
          <w:tcPr>
            <w:tcW w:w="2263" w:type="dxa"/>
            <w:noWrap/>
            <w:hideMark/>
          </w:tcPr>
          <w:p w14:paraId="381ADBF1"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 xml:space="preserve">Total </w:t>
            </w:r>
          </w:p>
        </w:tc>
        <w:tc>
          <w:tcPr>
            <w:tcW w:w="1276" w:type="dxa"/>
            <w:noWrap/>
            <w:hideMark/>
          </w:tcPr>
          <w:p w14:paraId="79746EDC"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885</w:t>
            </w:r>
          </w:p>
        </w:tc>
        <w:tc>
          <w:tcPr>
            <w:tcW w:w="2268" w:type="dxa"/>
            <w:noWrap/>
            <w:hideMark/>
          </w:tcPr>
          <w:p w14:paraId="02CDE49D" w14:textId="77777777" w:rsidR="007D4927" w:rsidRPr="007D4927" w:rsidRDefault="007D4927" w:rsidP="007D4927">
            <w:pPr>
              <w:rPr>
                <w:rFonts w:ascii="Calibri" w:eastAsia="Times New Roman" w:hAnsi="Calibri" w:cs="Calibri"/>
                <w:color w:val="000000"/>
                <w:lang w:eastAsia="en-GB"/>
              </w:rPr>
            </w:pPr>
          </w:p>
        </w:tc>
        <w:tc>
          <w:tcPr>
            <w:tcW w:w="1276" w:type="dxa"/>
            <w:noWrap/>
            <w:hideMark/>
          </w:tcPr>
          <w:p w14:paraId="2FC803B9"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61</w:t>
            </w:r>
          </w:p>
        </w:tc>
        <w:tc>
          <w:tcPr>
            <w:tcW w:w="1833" w:type="dxa"/>
            <w:noWrap/>
            <w:hideMark/>
          </w:tcPr>
          <w:p w14:paraId="27439BE4" w14:textId="77777777" w:rsidR="007D4927" w:rsidRPr="007D4927" w:rsidRDefault="007D4927" w:rsidP="007D4927">
            <w:pPr>
              <w:rPr>
                <w:rFonts w:ascii="Calibri" w:eastAsia="Times New Roman" w:hAnsi="Calibri" w:cs="Calibri"/>
                <w:color w:val="000000"/>
                <w:lang w:eastAsia="en-GB"/>
              </w:rPr>
            </w:pPr>
          </w:p>
        </w:tc>
        <w:tc>
          <w:tcPr>
            <w:tcW w:w="1254" w:type="dxa"/>
            <w:noWrap/>
            <w:hideMark/>
          </w:tcPr>
          <w:p w14:paraId="67C02F7A" w14:textId="77777777" w:rsidR="007D4927" w:rsidRPr="007D4927" w:rsidRDefault="007D4927" w:rsidP="007D4927">
            <w:pPr>
              <w:rPr>
                <w:rFonts w:ascii="Calibri" w:eastAsia="Times New Roman" w:hAnsi="Calibri" w:cs="Calibri"/>
                <w:color w:val="000000"/>
                <w:lang w:eastAsia="en-GB"/>
              </w:rPr>
            </w:pPr>
            <w:r w:rsidRPr="007D4927">
              <w:rPr>
                <w:rFonts w:ascii="Calibri" w:eastAsia="Times New Roman" w:hAnsi="Calibri" w:cs="Calibri"/>
                <w:color w:val="000000"/>
                <w:lang w:eastAsia="en-GB"/>
              </w:rPr>
              <w:t>99</w:t>
            </w:r>
          </w:p>
        </w:tc>
      </w:tr>
    </w:tbl>
    <w:p w14:paraId="7E56B3F1" w14:textId="77777777" w:rsidR="007D4927" w:rsidRPr="007D4927" w:rsidRDefault="007D4927" w:rsidP="007D4927">
      <w:pPr>
        <w:spacing w:line="360" w:lineRule="auto"/>
        <w:jc w:val="both"/>
        <w:rPr>
          <w:b/>
          <w:bCs/>
        </w:rPr>
      </w:pPr>
    </w:p>
    <w:p w14:paraId="5F422401" w14:textId="77777777" w:rsidR="007D4927" w:rsidRPr="007D4927" w:rsidRDefault="007D4927" w:rsidP="007D4927">
      <w:pPr>
        <w:spacing w:line="360" w:lineRule="auto"/>
        <w:jc w:val="both"/>
        <w:rPr>
          <w:b/>
          <w:bCs/>
        </w:rPr>
      </w:pPr>
    </w:p>
    <w:p w14:paraId="076C1328" w14:textId="77777777" w:rsidR="007D4927" w:rsidRPr="007D4927" w:rsidRDefault="007D4927" w:rsidP="007D4927">
      <w:pPr>
        <w:spacing w:line="360" w:lineRule="auto"/>
        <w:jc w:val="both"/>
        <w:rPr>
          <w:b/>
          <w:bCs/>
        </w:rPr>
      </w:pPr>
      <w:r w:rsidRPr="007D4927">
        <w:rPr>
          <w:b/>
          <w:bCs/>
        </w:rPr>
        <w:t>2.2 Variables</w:t>
      </w:r>
    </w:p>
    <w:p w14:paraId="5827A25F" w14:textId="77777777" w:rsidR="007D4927" w:rsidRPr="007D4927" w:rsidRDefault="007D4927" w:rsidP="007D4927">
      <w:pPr>
        <w:spacing w:line="360" w:lineRule="auto"/>
        <w:jc w:val="both"/>
      </w:pPr>
      <w:r w:rsidRPr="007D4927">
        <w:t xml:space="preserve">The variables routinely recorded at clinic were a range of demographic questions, red flag symptoms and a questionnaire regarding other associated symptoms. Demographics included age, gender, employment status, living situation, smoking status, alcohol consumption and drug use. Red flag symptoms were persistent hoarseness, neck lump, persistent throat pain, an oral ulcer/lump, odynophagia or referred otalgia. Also included were associated symptoms reported throughout the questionnaire. These were cough, reflux, unexpected weight loss, dysphagia to solids and globus sensation.  </w:t>
      </w:r>
    </w:p>
    <w:p w14:paraId="038D033D" w14:textId="77777777" w:rsidR="007D4927" w:rsidRPr="007D4927" w:rsidRDefault="007D4927" w:rsidP="007D4927">
      <w:pPr>
        <w:spacing w:line="360" w:lineRule="auto"/>
        <w:jc w:val="both"/>
      </w:pPr>
    </w:p>
    <w:p w14:paraId="53C1DDC7" w14:textId="77777777" w:rsidR="007D4927" w:rsidRPr="007D4927" w:rsidRDefault="007D4927" w:rsidP="007D4927">
      <w:pPr>
        <w:spacing w:line="360" w:lineRule="auto"/>
        <w:jc w:val="both"/>
        <w:rPr>
          <w:b/>
          <w:bCs/>
        </w:rPr>
      </w:pPr>
      <w:r w:rsidRPr="007D4927">
        <w:rPr>
          <w:b/>
          <w:bCs/>
        </w:rPr>
        <w:t>2.3 Machine Learning</w:t>
      </w:r>
    </w:p>
    <w:p w14:paraId="4F65F1FC" w14:textId="77777777" w:rsidR="007D4927" w:rsidRPr="007D4927" w:rsidRDefault="007D4927" w:rsidP="007D4927">
      <w:pPr>
        <w:spacing w:line="360" w:lineRule="auto"/>
        <w:jc w:val="both"/>
      </w:pPr>
      <w:r w:rsidRPr="007D4927">
        <w:t xml:space="preserve">Due to the unbalanced nature of the data, the first machine learning approach taken was to up-sample the data. Up-sampling, also known as oversampling, is a method to modify the distribution of the data without having to decrease the size of the dataset and lose any important information. The method randomly duplicates rows of data from the class with low observations until the number of observations for this minority class is in line with the majority </w:t>
      </w:r>
      <w:r w:rsidRPr="007D4927">
        <w:fldChar w:fldCharType="begin"/>
      </w:r>
      <w:r w:rsidRPr="007D4927">
        <w:instrText xml:space="preserve"> ADDIN EN.CITE &lt;EndNote&gt;&lt;Cite&gt;&lt;Author&gt;Thanker&lt;/Author&gt;&lt;Year&gt;2021&lt;/Year&gt;&lt;RecNum&gt;313&lt;/RecNum&gt;&lt;DisplayText&gt;(5)&lt;/DisplayText&gt;&lt;record&gt;&lt;rec-number&gt;313&lt;/rec-number&gt;&lt;foreign-keys&gt;&lt;key app="EN" db-id="ef0ss9dvnsewv8eezzmv2vxcv9ts5dext250" timestamp="1679312848" guid="f9ce04ca-b148-4573-8582-7419e2c6127e"&gt;313&lt;/key&gt;&lt;/foreign-keys&gt;&lt;ref-type name="Web Page"&gt;12&lt;/ref-type&gt;&lt;contributors&gt;&lt;authors&gt;&lt;author&gt;Tanmay Thanker&lt;/author&gt;&lt;/authors&gt;&lt;/contributors&gt;&lt;titles&gt;&lt;title&gt;What is upsampling and downsampling with examples?&lt;/title&gt;&lt;/titles&gt;&lt;volume&gt;2023&lt;/volume&gt;&lt;dates&gt;&lt;year&gt;2021&lt;/year&gt;&lt;/dates&gt;&lt;publisher&gt;Kaggle&lt;/publisher&gt;&lt;urls&gt;&lt;related-urls&gt;&lt;url&gt;https://www.kaggle.com/general/262007&lt;/url&gt;&lt;/related-urls&gt;&lt;/urls&gt;&lt;/record&gt;&lt;/Cite&gt;&lt;/EndNote&gt;</w:instrText>
      </w:r>
      <w:r w:rsidRPr="007D4927">
        <w:fldChar w:fldCharType="separate"/>
      </w:r>
      <w:r w:rsidRPr="007D4927">
        <w:rPr>
          <w:noProof/>
        </w:rPr>
        <w:t>(5)</w:t>
      </w:r>
      <w:r w:rsidRPr="007D4927">
        <w:fldChar w:fldCharType="end"/>
      </w:r>
      <w:r w:rsidRPr="007D4927">
        <w:t xml:space="preserve">. Before this could be completed, the data was split into a training and testing dataset, 70% training to 30% testing. This increased the training data size from 731 </w:t>
      </w:r>
      <w:r w:rsidRPr="007D4927">
        <w:lastRenderedPageBreak/>
        <w:t xml:space="preserve">participants to 1884, increasing the groups of malignant potential and malignant in line with the benign patients to 628 patients per class. </w:t>
      </w:r>
    </w:p>
    <w:p w14:paraId="15013075" w14:textId="77777777" w:rsidR="007D4927" w:rsidRPr="007D4927" w:rsidRDefault="007D4927" w:rsidP="007D4927">
      <w:pPr>
        <w:spacing w:line="360" w:lineRule="auto"/>
        <w:jc w:val="both"/>
      </w:pPr>
    </w:p>
    <w:p w14:paraId="69ACBF29" w14:textId="77777777" w:rsidR="007D4927" w:rsidRPr="007D4927" w:rsidRDefault="007D4927" w:rsidP="007D4927">
      <w:pPr>
        <w:spacing w:line="360" w:lineRule="auto"/>
        <w:jc w:val="both"/>
      </w:pPr>
      <w:r w:rsidRPr="007D4927">
        <w:t xml:space="preserve">The second machine learning approach taken was the modelling of the up-sampled data. Seven models were created using four logistic regression-based models (ordinal logistic regression, lasso, </w:t>
      </w:r>
      <w:proofErr w:type="gramStart"/>
      <w:r w:rsidRPr="007D4927">
        <w:t>ridge</w:t>
      </w:r>
      <w:proofErr w:type="gramEnd"/>
      <w:r w:rsidRPr="007D4927">
        <w:t xml:space="preserve"> and elastic net), two tree-based models (random forest and classification trees) and lastly, a discriminant analysis model (linear discriminant analysis). Cross-validation was also used within lasso, </w:t>
      </w:r>
      <w:proofErr w:type="gramStart"/>
      <w:r w:rsidRPr="007D4927">
        <w:t>ridge</w:t>
      </w:r>
      <w:proofErr w:type="gramEnd"/>
      <w:r w:rsidRPr="007D4927">
        <w:t xml:space="preserve"> and elastic net to obtain the optimal value of theta, a parameter within the model which represents the weighting given to the penalty term. </w:t>
      </w:r>
    </w:p>
    <w:p w14:paraId="232E6CC0" w14:textId="77777777" w:rsidR="007D4927" w:rsidRPr="007D4927" w:rsidRDefault="007D4927" w:rsidP="007D4927">
      <w:pPr>
        <w:spacing w:line="360" w:lineRule="auto"/>
        <w:jc w:val="both"/>
      </w:pPr>
    </w:p>
    <w:p w14:paraId="470EC7F5" w14:textId="77777777" w:rsidR="007D4927" w:rsidRPr="007D4927" w:rsidRDefault="007D4927" w:rsidP="007D4927">
      <w:pPr>
        <w:spacing w:line="360" w:lineRule="auto"/>
        <w:jc w:val="both"/>
      </w:pPr>
      <w:r w:rsidRPr="007D4927">
        <w:t xml:space="preserve">All analysis was conducted within R. To up-sample the data the caret package was utilised. For the ML models the MASS, </w:t>
      </w:r>
      <w:proofErr w:type="spellStart"/>
      <w:r w:rsidRPr="007D4927">
        <w:t>randomForest</w:t>
      </w:r>
      <w:proofErr w:type="spellEnd"/>
      <w:r w:rsidRPr="007D4927">
        <w:t xml:space="preserve">, </w:t>
      </w:r>
      <w:proofErr w:type="spellStart"/>
      <w:r w:rsidRPr="007D4927">
        <w:t>rpart</w:t>
      </w:r>
      <w:proofErr w:type="spellEnd"/>
      <w:r w:rsidRPr="007D4927">
        <w:t xml:space="preserve">, and </w:t>
      </w:r>
      <w:proofErr w:type="spellStart"/>
      <w:r w:rsidRPr="007D4927">
        <w:t>glmnet</w:t>
      </w:r>
      <w:proofErr w:type="spellEnd"/>
      <w:r w:rsidRPr="007D4927">
        <w:t xml:space="preserve"> packages were used. </w:t>
      </w:r>
    </w:p>
    <w:p w14:paraId="1D19E36A" w14:textId="77777777" w:rsidR="007D4927" w:rsidRPr="007D4927" w:rsidRDefault="007D4927" w:rsidP="007D4927">
      <w:pPr>
        <w:spacing w:line="360" w:lineRule="auto"/>
        <w:jc w:val="both"/>
      </w:pPr>
    </w:p>
    <w:p w14:paraId="05361215" w14:textId="77777777" w:rsidR="007D4927" w:rsidRPr="007D4927" w:rsidRDefault="007D4927" w:rsidP="007D4927">
      <w:pPr>
        <w:spacing w:line="360" w:lineRule="auto"/>
        <w:jc w:val="both"/>
      </w:pPr>
    </w:p>
    <w:p w14:paraId="0660686E" w14:textId="77777777" w:rsidR="007D4927" w:rsidRPr="007D4927" w:rsidRDefault="007D4927" w:rsidP="007D4927">
      <w:pPr>
        <w:spacing w:line="360" w:lineRule="auto"/>
        <w:jc w:val="both"/>
        <w:rPr>
          <w:b/>
          <w:bCs/>
        </w:rPr>
      </w:pPr>
      <w:r w:rsidRPr="007D4927">
        <w:rPr>
          <w:b/>
          <w:bCs/>
        </w:rPr>
        <w:t>2.4 Model Comparison</w:t>
      </w:r>
    </w:p>
    <w:p w14:paraId="3B92EB4D" w14:textId="77777777" w:rsidR="007D4927" w:rsidRPr="007D4927" w:rsidRDefault="007D4927" w:rsidP="007D4927">
      <w:pPr>
        <w:spacing w:line="360" w:lineRule="auto"/>
        <w:jc w:val="both"/>
      </w:pPr>
      <w:r w:rsidRPr="007D4927">
        <w:t xml:space="preserve">To compare the models' predictive power, the multiclass area under the receiver operating characteristic (ROC) curve (AUC) was used. The </w:t>
      </w:r>
      <w:proofErr w:type="spellStart"/>
      <w:r w:rsidRPr="007D4927">
        <w:t>pROC</w:t>
      </w:r>
      <w:proofErr w:type="spellEnd"/>
      <w:r w:rsidRPr="007D4927">
        <w:t xml:space="preserve"> package was used to obtain the multi-class AUC scores for each of the models. Multiclass AUC is the mean of the one-to-one AUC scores </w:t>
      </w:r>
      <w:r w:rsidRPr="007D4927">
        <w:fldChar w:fldCharType="begin"/>
      </w:r>
      <w:r w:rsidRPr="007D4927">
        <w:instrText xml:space="preserve"> ADDIN EN.CITE &lt;EndNote&gt;&lt;Cite&gt;&lt;RecNum&gt;298&lt;/RecNum&gt;&lt;DisplayText&gt;(6)&lt;/DisplayText&gt;&lt;record&gt;&lt;rec-number&gt;298&lt;/rec-number&gt;&lt;foreign-keys&gt;&lt;key app="EN" db-id="ef0ss9dvnsewv8eezzmv2vxcv9ts5dext250" timestamp="1670256663" guid="e1c06c6a-e435-42e8-8fda-4894a286058e"&gt;298&lt;/key&gt;&lt;/foreign-keys&gt;&lt;ref-type name="Web Page"&gt;12&lt;/ref-type&gt;&lt;contributors&gt;&lt;/contributors&gt;&lt;titles&gt;&lt;title&gt;Multi-class AUC&lt;/title&gt;&lt;/titles&gt;&lt;number&gt;05/12/2022&lt;/number&gt;&lt;dates&gt;&lt;/dates&gt;&lt;pub-location&gt;R Documentation&lt;/pub-location&gt;&lt;urls&gt;&lt;related-urls&gt;&lt;url&gt;https://search.r-project.org/CRAN/refmans/pROC/html/multiclass.html&lt;/url&gt;&lt;/related-urls&gt;&lt;/urls&gt;&lt;/record&gt;&lt;/Cite&gt;&lt;/EndNote&gt;</w:instrText>
      </w:r>
      <w:r w:rsidRPr="007D4927">
        <w:fldChar w:fldCharType="separate"/>
      </w:r>
      <w:r w:rsidRPr="007D4927">
        <w:rPr>
          <w:noProof/>
        </w:rPr>
        <w:t>(6)</w:t>
      </w:r>
      <w:r w:rsidRPr="007D4927">
        <w:fldChar w:fldCharType="end"/>
      </w:r>
      <w:r w:rsidRPr="007D4927">
        <w:t xml:space="preserve">. A higher AUC score is considered better, with 1 representing perfect classification. If the score is 0.5 this means that the model predicts no better than a guess </w:t>
      </w:r>
      <w:r w:rsidRPr="007D4927">
        <w:fldChar w:fldCharType="begin"/>
      </w:r>
      <w:r w:rsidRPr="007D4927">
        <w:instrText xml:space="preserve"> ADDIN EN.CITE &lt;EndNote&gt;&lt;Cite&gt;&lt;Author&gt;Zach&lt;/Author&gt;&lt;Year&gt;2021&lt;/Year&gt;&lt;RecNum&gt;299&lt;/RecNum&gt;&lt;DisplayText&gt;(7)&lt;/DisplayText&gt;&lt;record&gt;&lt;rec-number&gt;299&lt;/rec-number&gt;&lt;foreign-keys&gt;&lt;key app="EN" db-id="ef0ss9dvnsewv8eezzmv2vxcv9ts5dext250" timestamp="1670257085" guid="c666bdc4-a875-498f-92c0-24ebfcd48a2b"&gt;299&lt;/key&gt;&lt;/foreign-keys&gt;&lt;ref-type name="Web Page"&gt;12&lt;/ref-type&gt;&lt;contributors&gt;&lt;authors&gt;&lt;author&gt;Zach&lt;/author&gt;&lt;/authors&gt;&lt;/contributors&gt;&lt;titles&gt;&lt;title&gt;What is Considered a Good AUC score?&lt;/title&gt;&lt;/titles&gt;&lt;dates&gt;&lt;year&gt;2021&lt;/year&gt;&lt;/dates&gt;&lt;pub-location&gt;Statology&lt;/pub-location&gt;&lt;urls&gt;&lt;related-urls&gt;&lt;url&gt;https://www.statology.org/what-is-a-good-auc-score/#:~:text=The%20answer%3A%20There%20is%20no%20specific%20threshold%20for,better%20than%20a%20model%20that%20performs%20random%20guessing.&lt;/url&gt;&lt;/related-urls&gt;&lt;/urls&gt;&lt;/record&gt;&lt;/Cite&gt;&lt;/EndNote&gt;</w:instrText>
      </w:r>
      <w:r w:rsidRPr="007D4927">
        <w:fldChar w:fldCharType="separate"/>
      </w:r>
      <w:r w:rsidRPr="007D4927">
        <w:rPr>
          <w:noProof/>
        </w:rPr>
        <w:t>(7)</w:t>
      </w:r>
      <w:r w:rsidRPr="007D4927">
        <w:fldChar w:fldCharType="end"/>
      </w:r>
      <w:r w:rsidRPr="007D4927">
        <w:t>.  The model with the highest multiclass AUC was chosen to be the best model for the data.</w:t>
      </w:r>
    </w:p>
    <w:p w14:paraId="0E59AA50" w14:textId="77777777" w:rsidR="007D4927" w:rsidRPr="007D4927" w:rsidRDefault="007D4927" w:rsidP="007D4927">
      <w:pPr>
        <w:spacing w:line="360" w:lineRule="auto"/>
        <w:jc w:val="both"/>
      </w:pPr>
    </w:p>
    <w:p w14:paraId="20E78187" w14:textId="77777777" w:rsidR="007D4927" w:rsidRPr="007D4927" w:rsidRDefault="007D4927" w:rsidP="007D4927">
      <w:pPr>
        <w:spacing w:line="360" w:lineRule="auto"/>
        <w:jc w:val="both"/>
      </w:pPr>
      <w:r w:rsidRPr="007D4927">
        <w:t>Each of the machine learning classification models chooses the most important variables, that have the most impact on the model. The logistic regression-based and discriminant analysis models have model coefficients which explain the most impactful variables. The tree-based models have a Gini impurity index which tells you the most important variables depending on their Gini score.</w:t>
      </w:r>
    </w:p>
    <w:p w14:paraId="6C60CFF0" w14:textId="77777777" w:rsidR="007D4927" w:rsidRPr="007D4927" w:rsidRDefault="007D4927" w:rsidP="007D4927">
      <w:pPr>
        <w:spacing w:line="360" w:lineRule="auto"/>
        <w:jc w:val="both"/>
      </w:pPr>
    </w:p>
    <w:p w14:paraId="5916175B" w14:textId="77777777" w:rsidR="007D4927" w:rsidRPr="007D4927" w:rsidRDefault="007D4927" w:rsidP="007D4927">
      <w:pPr>
        <w:spacing w:line="360" w:lineRule="auto"/>
        <w:jc w:val="both"/>
        <w:rPr>
          <w:b/>
        </w:rPr>
      </w:pPr>
      <w:r w:rsidRPr="007D4927">
        <w:rPr>
          <w:b/>
        </w:rPr>
        <w:t xml:space="preserve">3 Results </w:t>
      </w:r>
    </w:p>
    <w:p w14:paraId="3F8AF0ED" w14:textId="77777777" w:rsidR="007D4927" w:rsidRPr="007D4927" w:rsidRDefault="007D4927" w:rsidP="007D4927">
      <w:pPr>
        <w:spacing w:line="360" w:lineRule="auto"/>
        <w:jc w:val="both"/>
        <w:rPr>
          <w:b/>
          <w:bCs/>
        </w:rPr>
      </w:pPr>
      <w:r w:rsidRPr="007D4927">
        <w:rPr>
          <w:b/>
          <w:bCs/>
        </w:rPr>
        <w:t>3.1 Variable Descriptive Statistics</w:t>
      </w:r>
    </w:p>
    <w:p w14:paraId="50497908" w14:textId="77777777" w:rsidR="007D4927" w:rsidRPr="007D4927" w:rsidRDefault="007D4927" w:rsidP="007D4927">
      <w:pPr>
        <w:spacing w:line="360" w:lineRule="auto"/>
        <w:jc w:val="both"/>
      </w:pPr>
      <w:r w:rsidRPr="007D4927">
        <w:lastRenderedPageBreak/>
        <w:t xml:space="preserve">The demographics, red flag symptoms and associated symptoms in addition to descriptive statistics are outlined in Table 2, 3 and 4. From the demographics, a higher mean age is seen with malignancy and potential malignancy compared with benign. There are also more male patients who have malignancies, more retired patients, and a higher rate of patients with consumption of more than 14 units of alcohol per week. Potential malignancy had more smokers than the other categories. Throughout all participants, the rate of drug use is low, meaning the results that come from this variable should be treated cautiously. </w:t>
      </w:r>
    </w:p>
    <w:p w14:paraId="2DB505F1" w14:textId="77777777" w:rsidR="007D4927" w:rsidRPr="007D4927" w:rsidRDefault="007D4927" w:rsidP="007D4927">
      <w:pPr>
        <w:spacing w:line="360" w:lineRule="auto"/>
      </w:pPr>
    </w:p>
    <w:p w14:paraId="14B1C6D2" w14:textId="77777777" w:rsidR="007D4927" w:rsidRPr="007D4927" w:rsidRDefault="007D4927" w:rsidP="007D4927">
      <w:pPr>
        <w:spacing w:line="360" w:lineRule="auto"/>
      </w:pPr>
    </w:p>
    <w:p w14:paraId="032518B8" w14:textId="77777777" w:rsidR="007D4927" w:rsidRPr="007D4927" w:rsidRDefault="007D4927" w:rsidP="007D4927">
      <w:pPr>
        <w:spacing w:line="360" w:lineRule="auto"/>
      </w:pPr>
    </w:p>
    <w:p w14:paraId="413207B0" w14:textId="77777777" w:rsidR="007D4927" w:rsidRPr="007D4927" w:rsidRDefault="007D4927" w:rsidP="007D4927">
      <w:pPr>
        <w:spacing w:line="360" w:lineRule="auto"/>
      </w:pPr>
    </w:p>
    <w:p w14:paraId="375DB14C" w14:textId="77777777" w:rsidR="007D4927" w:rsidRPr="007D4927" w:rsidRDefault="007D4927" w:rsidP="007D4927">
      <w:pPr>
        <w:spacing w:line="360" w:lineRule="auto"/>
      </w:pPr>
    </w:p>
    <w:p w14:paraId="20679098" w14:textId="77777777" w:rsidR="007D4927" w:rsidRPr="007D4927" w:rsidRDefault="007D4927" w:rsidP="007D4927">
      <w:pPr>
        <w:spacing w:line="360" w:lineRule="auto"/>
      </w:pPr>
    </w:p>
    <w:p w14:paraId="4022E4D8" w14:textId="77777777" w:rsidR="007D4927" w:rsidRPr="007D4927" w:rsidRDefault="007D4927" w:rsidP="007D4927">
      <w:pPr>
        <w:spacing w:line="360" w:lineRule="auto"/>
      </w:pPr>
    </w:p>
    <w:p w14:paraId="15B21334" w14:textId="77777777" w:rsidR="007D4927" w:rsidRPr="007D4927" w:rsidRDefault="007D4927" w:rsidP="007D4927">
      <w:pPr>
        <w:spacing w:line="360" w:lineRule="auto"/>
      </w:pPr>
    </w:p>
    <w:tbl>
      <w:tblPr>
        <w:tblStyle w:val="TableGrid"/>
        <w:tblW w:w="0" w:type="auto"/>
        <w:tblLook w:val="04A0" w:firstRow="1" w:lastRow="0" w:firstColumn="1" w:lastColumn="0" w:noHBand="0" w:noVBand="1"/>
      </w:tblPr>
      <w:tblGrid>
        <w:gridCol w:w="3200"/>
        <w:gridCol w:w="1301"/>
        <w:gridCol w:w="1265"/>
        <w:gridCol w:w="1935"/>
        <w:gridCol w:w="1315"/>
      </w:tblGrid>
      <w:tr w:rsidR="007D4927" w:rsidRPr="007D4927" w14:paraId="2CF597D8" w14:textId="77777777" w:rsidTr="00404743">
        <w:tc>
          <w:tcPr>
            <w:tcW w:w="0" w:type="auto"/>
            <w:gridSpan w:val="5"/>
            <w:hideMark/>
          </w:tcPr>
          <w:p w14:paraId="6B977879" w14:textId="77777777" w:rsidR="007D4927" w:rsidRPr="007D4927" w:rsidRDefault="007D4927" w:rsidP="007D4927">
            <w:pPr>
              <w:spacing w:line="360" w:lineRule="auto"/>
            </w:pPr>
            <w:r w:rsidRPr="007D4927">
              <w:rPr>
                <w:b/>
                <w:bCs/>
              </w:rPr>
              <w:t>Table 2. Demographics</w:t>
            </w:r>
          </w:p>
        </w:tc>
      </w:tr>
      <w:tr w:rsidR="007D4927" w:rsidRPr="007D4927" w14:paraId="1DED6C4F" w14:textId="77777777" w:rsidTr="00404743">
        <w:tc>
          <w:tcPr>
            <w:tcW w:w="0" w:type="auto"/>
            <w:hideMark/>
          </w:tcPr>
          <w:p w14:paraId="64CF03DF" w14:textId="77777777" w:rsidR="007D4927" w:rsidRPr="007D4927" w:rsidRDefault="007D4927" w:rsidP="007D4927">
            <w:pPr>
              <w:spacing w:line="360" w:lineRule="auto"/>
              <w:rPr>
                <w:b/>
                <w:bCs/>
              </w:rPr>
            </w:pPr>
            <w:r w:rsidRPr="007D4927">
              <w:rPr>
                <w:b/>
                <w:bCs/>
              </w:rPr>
              <w:t xml:space="preserve">Characteristic </w:t>
            </w:r>
            <w:r w:rsidRPr="007D4927">
              <w:rPr>
                <w:vertAlign w:val="superscript"/>
              </w:rPr>
              <w:t>1</w:t>
            </w:r>
            <w:r w:rsidRPr="007D4927">
              <w:t xml:space="preserve"> Mean (SD); n (%)</w:t>
            </w:r>
          </w:p>
        </w:tc>
        <w:tc>
          <w:tcPr>
            <w:tcW w:w="0" w:type="auto"/>
            <w:hideMark/>
          </w:tcPr>
          <w:p w14:paraId="74D46A02" w14:textId="77777777" w:rsidR="007D4927" w:rsidRPr="007D4927" w:rsidRDefault="007D4927" w:rsidP="007D4927">
            <w:pPr>
              <w:spacing w:line="360" w:lineRule="auto"/>
              <w:rPr>
                <w:b/>
                <w:bCs/>
              </w:rPr>
            </w:pPr>
            <w:r w:rsidRPr="007D4927">
              <w:rPr>
                <w:b/>
                <w:bCs/>
              </w:rPr>
              <w:t>Overall, N = 1,045</w:t>
            </w:r>
            <w:r w:rsidRPr="007D4927">
              <w:rPr>
                <w:b/>
                <w:bCs/>
                <w:vertAlign w:val="superscript"/>
              </w:rPr>
              <w:t>1</w:t>
            </w:r>
          </w:p>
        </w:tc>
        <w:tc>
          <w:tcPr>
            <w:tcW w:w="0" w:type="auto"/>
            <w:hideMark/>
          </w:tcPr>
          <w:p w14:paraId="13F3D36D" w14:textId="77777777" w:rsidR="007D4927" w:rsidRPr="007D4927" w:rsidRDefault="007D4927" w:rsidP="007D4927">
            <w:pPr>
              <w:spacing w:line="360" w:lineRule="auto"/>
              <w:rPr>
                <w:b/>
                <w:bCs/>
              </w:rPr>
            </w:pPr>
            <w:r w:rsidRPr="007D4927">
              <w:rPr>
                <w:b/>
                <w:bCs/>
              </w:rPr>
              <w:t>1 Benign, N = 885</w:t>
            </w:r>
            <w:r w:rsidRPr="007D4927">
              <w:rPr>
                <w:b/>
                <w:bCs/>
                <w:vertAlign w:val="superscript"/>
              </w:rPr>
              <w:t>1</w:t>
            </w:r>
          </w:p>
        </w:tc>
        <w:tc>
          <w:tcPr>
            <w:tcW w:w="1935" w:type="dxa"/>
            <w:hideMark/>
          </w:tcPr>
          <w:p w14:paraId="0C02CA74" w14:textId="77777777" w:rsidR="007D4927" w:rsidRPr="007D4927" w:rsidRDefault="007D4927" w:rsidP="007D4927">
            <w:pPr>
              <w:spacing w:line="360" w:lineRule="auto"/>
              <w:rPr>
                <w:b/>
                <w:bCs/>
              </w:rPr>
            </w:pPr>
            <w:r w:rsidRPr="007D4927">
              <w:rPr>
                <w:b/>
                <w:bCs/>
              </w:rPr>
              <w:t>2 Malignant Potential, N = 61</w:t>
            </w:r>
            <w:r w:rsidRPr="007D4927">
              <w:rPr>
                <w:b/>
                <w:bCs/>
                <w:vertAlign w:val="superscript"/>
              </w:rPr>
              <w:t>1</w:t>
            </w:r>
          </w:p>
        </w:tc>
        <w:tc>
          <w:tcPr>
            <w:tcW w:w="1315" w:type="dxa"/>
            <w:hideMark/>
          </w:tcPr>
          <w:p w14:paraId="621D6D0D" w14:textId="77777777" w:rsidR="007D4927" w:rsidRPr="007D4927" w:rsidRDefault="007D4927" w:rsidP="007D4927">
            <w:pPr>
              <w:spacing w:line="360" w:lineRule="auto"/>
              <w:rPr>
                <w:b/>
                <w:bCs/>
              </w:rPr>
            </w:pPr>
            <w:r w:rsidRPr="007D4927">
              <w:rPr>
                <w:b/>
                <w:bCs/>
              </w:rPr>
              <w:t>3 Malignant, N = 99</w:t>
            </w:r>
            <w:r w:rsidRPr="007D4927">
              <w:rPr>
                <w:b/>
                <w:bCs/>
                <w:vertAlign w:val="superscript"/>
              </w:rPr>
              <w:t>1</w:t>
            </w:r>
          </w:p>
        </w:tc>
      </w:tr>
      <w:tr w:rsidR="007D4927" w:rsidRPr="007D4927" w14:paraId="202F6BFF" w14:textId="77777777" w:rsidTr="00404743">
        <w:tc>
          <w:tcPr>
            <w:tcW w:w="0" w:type="auto"/>
            <w:hideMark/>
          </w:tcPr>
          <w:p w14:paraId="3860CB59" w14:textId="77777777" w:rsidR="007D4927" w:rsidRPr="007D4927" w:rsidRDefault="007D4927" w:rsidP="007D4927">
            <w:pPr>
              <w:spacing w:line="360" w:lineRule="auto"/>
            </w:pPr>
            <w:r w:rsidRPr="007D4927">
              <w:t>Age (years)</w:t>
            </w:r>
          </w:p>
        </w:tc>
        <w:tc>
          <w:tcPr>
            <w:tcW w:w="0" w:type="auto"/>
            <w:hideMark/>
          </w:tcPr>
          <w:p w14:paraId="7465D518" w14:textId="77777777" w:rsidR="007D4927" w:rsidRPr="007D4927" w:rsidRDefault="007D4927" w:rsidP="007D4927">
            <w:pPr>
              <w:spacing w:line="360" w:lineRule="auto"/>
            </w:pPr>
            <w:r w:rsidRPr="007D4927">
              <w:t>52 (17)</w:t>
            </w:r>
          </w:p>
        </w:tc>
        <w:tc>
          <w:tcPr>
            <w:tcW w:w="0" w:type="auto"/>
            <w:hideMark/>
          </w:tcPr>
          <w:p w14:paraId="01ACE9AA" w14:textId="77777777" w:rsidR="007D4927" w:rsidRPr="007D4927" w:rsidRDefault="007D4927" w:rsidP="007D4927">
            <w:pPr>
              <w:spacing w:line="360" w:lineRule="auto"/>
            </w:pPr>
            <w:r w:rsidRPr="007D4927">
              <w:t>51 (17)</w:t>
            </w:r>
          </w:p>
        </w:tc>
        <w:tc>
          <w:tcPr>
            <w:tcW w:w="1935" w:type="dxa"/>
            <w:hideMark/>
          </w:tcPr>
          <w:p w14:paraId="618CE09E" w14:textId="77777777" w:rsidR="007D4927" w:rsidRPr="007D4927" w:rsidRDefault="007D4927" w:rsidP="007D4927">
            <w:pPr>
              <w:spacing w:line="360" w:lineRule="auto"/>
            </w:pPr>
            <w:r w:rsidRPr="007D4927">
              <w:t>56 (18)</w:t>
            </w:r>
          </w:p>
        </w:tc>
        <w:tc>
          <w:tcPr>
            <w:tcW w:w="1315" w:type="dxa"/>
            <w:hideMark/>
          </w:tcPr>
          <w:p w14:paraId="749200A3" w14:textId="77777777" w:rsidR="007D4927" w:rsidRPr="007D4927" w:rsidRDefault="007D4927" w:rsidP="007D4927">
            <w:pPr>
              <w:spacing w:line="360" w:lineRule="auto"/>
            </w:pPr>
            <w:r w:rsidRPr="007D4927">
              <w:t>61 (15)</w:t>
            </w:r>
          </w:p>
        </w:tc>
      </w:tr>
      <w:tr w:rsidR="007D4927" w:rsidRPr="007D4927" w14:paraId="536864C2" w14:textId="77777777" w:rsidTr="00404743">
        <w:tc>
          <w:tcPr>
            <w:tcW w:w="0" w:type="auto"/>
            <w:hideMark/>
          </w:tcPr>
          <w:p w14:paraId="564ED600" w14:textId="77777777" w:rsidR="007D4927" w:rsidRPr="007D4927" w:rsidRDefault="007D4927" w:rsidP="007D4927">
            <w:pPr>
              <w:spacing w:line="360" w:lineRule="auto"/>
              <w:rPr>
                <w:i/>
                <w:iCs/>
              </w:rPr>
            </w:pPr>
            <w:r w:rsidRPr="007D4927">
              <w:rPr>
                <w:i/>
                <w:iCs/>
              </w:rPr>
              <w:t xml:space="preserve">Male </w:t>
            </w:r>
          </w:p>
        </w:tc>
        <w:tc>
          <w:tcPr>
            <w:tcW w:w="0" w:type="auto"/>
            <w:hideMark/>
          </w:tcPr>
          <w:p w14:paraId="297498F7" w14:textId="77777777" w:rsidR="007D4927" w:rsidRPr="007D4927" w:rsidRDefault="007D4927" w:rsidP="007D4927">
            <w:pPr>
              <w:spacing w:line="360" w:lineRule="auto"/>
            </w:pPr>
            <w:r w:rsidRPr="007D4927">
              <w:t>443 (42%)</w:t>
            </w:r>
          </w:p>
        </w:tc>
        <w:tc>
          <w:tcPr>
            <w:tcW w:w="0" w:type="auto"/>
            <w:hideMark/>
          </w:tcPr>
          <w:p w14:paraId="791D02D6" w14:textId="77777777" w:rsidR="007D4927" w:rsidRPr="007D4927" w:rsidRDefault="007D4927" w:rsidP="007D4927">
            <w:pPr>
              <w:spacing w:line="360" w:lineRule="auto"/>
            </w:pPr>
            <w:r w:rsidRPr="007D4927">
              <w:t>351 (40%)</w:t>
            </w:r>
          </w:p>
        </w:tc>
        <w:tc>
          <w:tcPr>
            <w:tcW w:w="1935" w:type="dxa"/>
            <w:hideMark/>
          </w:tcPr>
          <w:p w14:paraId="6902B40A" w14:textId="77777777" w:rsidR="007D4927" w:rsidRPr="007D4927" w:rsidRDefault="007D4927" w:rsidP="007D4927">
            <w:pPr>
              <w:spacing w:line="360" w:lineRule="auto"/>
            </w:pPr>
            <w:r w:rsidRPr="007D4927">
              <w:t>29 (48%)</w:t>
            </w:r>
          </w:p>
        </w:tc>
        <w:tc>
          <w:tcPr>
            <w:tcW w:w="1315" w:type="dxa"/>
            <w:hideMark/>
          </w:tcPr>
          <w:p w14:paraId="27C1DDD8" w14:textId="77777777" w:rsidR="007D4927" w:rsidRPr="007D4927" w:rsidRDefault="007D4927" w:rsidP="007D4927">
            <w:pPr>
              <w:spacing w:line="360" w:lineRule="auto"/>
            </w:pPr>
            <w:r w:rsidRPr="007D4927">
              <w:t>63 (64%)</w:t>
            </w:r>
          </w:p>
        </w:tc>
      </w:tr>
      <w:tr w:rsidR="007D4927" w:rsidRPr="007D4927" w14:paraId="2E469DDB" w14:textId="77777777" w:rsidTr="00404743">
        <w:tc>
          <w:tcPr>
            <w:tcW w:w="0" w:type="auto"/>
            <w:hideMark/>
          </w:tcPr>
          <w:p w14:paraId="66EE56A4" w14:textId="77777777" w:rsidR="007D4927" w:rsidRPr="007D4927" w:rsidRDefault="007D4927" w:rsidP="007D4927">
            <w:pPr>
              <w:spacing w:line="360" w:lineRule="auto"/>
              <w:rPr>
                <w:b/>
                <w:bCs/>
              </w:rPr>
            </w:pPr>
            <w:r w:rsidRPr="007D4927">
              <w:rPr>
                <w:b/>
                <w:bCs/>
              </w:rPr>
              <w:t>Employment Status</w:t>
            </w:r>
          </w:p>
        </w:tc>
        <w:tc>
          <w:tcPr>
            <w:tcW w:w="0" w:type="auto"/>
            <w:hideMark/>
          </w:tcPr>
          <w:p w14:paraId="607ECE8F" w14:textId="77777777" w:rsidR="007D4927" w:rsidRPr="007D4927" w:rsidRDefault="007D4927" w:rsidP="007D4927">
            <w:pPr>
              <w:spacing w:line="360" w:lineRule="auto"/>
            </w:pPr>
          </w:p>
        </w:tc>
        <w:tc>
          <w:tcPr>
            <w:tcW w:w="0" w:type="auto"/>
            <w:hideMark/>
          </w:tcPr>
          <w:p w14:paraId="7BC71CE3" w14:textId="77777777" w:rsidR="007D4927" w:rsidRPr="007D4927" w:rsidRDefault="007D4927" w:rsidP="007D4927">
            <w:pPr>
              <w:spacing w:line="360" w:lineRule="auto"/>
            </w:pPr>
          </w:p>
        </w:tc>
        <w:tc>
          <w:tcPr>
            <w:tcW w:w="1935" w:type="dxa"/>
            <w:hideMark/>
          </w:tcPr>
          <w:p w14:paraId="20AC219C" w14:textId="77777777" w:rsidR="007D4927" w:rsidRPr="007D4927" w:rsidRDefault="007D4927" w:rsidP="007D4927">
            <w:pPr>
              <w:spacing w:line="360" w:lineRule="auto"/>
            </w:pPr>
          </w:p>
        </w:tc>
        <w:tc>
          <w:tcPr>
            <w:tcW w:w="1315" w:type="dxa"/>
            <w:hideMark/>
          </w:tcPr>
          <w:p w14:paraId="06921BF1" w14:textId="77777777" w:rsidR="007D4927" w:rsidRPr="007D4927" w:rsidRDefault="007D4927" w:rsidP="007D4927">
            <w:pPr>
              <w:spacing w:line="360" w:lineRule="auto"/>
            </w:pPr>
          </w:p>
        </w:tc>
      </w:tr>
      <w:tr w:rsidR="007D4927" w:rsidRPr="007D4927" w14:paraId="59079473" w14:textId="77777777" w:rsidTr="00404743">
        <w:tc>
          <w:tcPr>
            <w:tcW w:w="0" w:type="auto"/>
            <w:hideMark/>
          </w:tcPr>
          <w:p w14:paraId="6622A1F7" w14:textId="77777777" w:rsidR="007D4927" w:rsidRPr="007D4927" w:rsidRDefault="007D4927" w:rsidP="007D4927">
            <w:pPr>
              <w:spacing w:line="360" w:lineRule="auto"/>
              <w:rPr>
                <w:i/>
                <w:iCs/>
              </w:rPr>
            </w:pPr>
            <w:r w:rsidRPr="007D4927">
              <w:rPr>
                <w:i/>
                <w:iCs/>
              </w:rPr>
              <w:t>Employed</w:t>
            </w:r>
          </w:p>
        </w:tc>
        <w:tc>
          <w:tcPr>
            <w:tcW w:w="0" w:type="auto"/>
            <w:hideMark/>
          </w:tcPr>
          <w:p w14:paraId="59AC5E8A" w14:textId="77777777" w:rsidR="007D4927" w:rsidRPr="007D4927" w:rsidRDefault="007D4927" w:rsidP="007D4927">
            <w:pPr>
              <w:spacing w:line="360" w:lineRule="auto"/>
            </w:pPr>
            <w:r w:rsidRPr="007D4927">
              <w:t>513 (50%)</w:t>
            </w:r>
          </w:p>
        </w:tc>
        <w:tc>
          <w:tcPr>
            <w:tcW w:w="0" w:type="auto"/>
            <w:hideMark/>
          </w:tcPr>
          <w:p w14:paraId="44B3BDDB" w14:textId="77777777" w:rsidR="007D4927" w:rsidRPr="007D4927" w:rsidRDefault="007D4927" w:rsidP="007D4927">
            <w:pPr>
              <w:spacing w:line="360" w:lineRule="auto"/>
            </w:pPr>
            <w:r w:rsidRPr="007D4927">
              <w:t>451 (52%)</w:t>
            </w:r>
          </w:p>
        </w:tc>
        <w:tc>
          <w:tcPr>
            <w:tcW w:w="1935" w:type="dxa"/>
            <w:hideMark/>
          </w:tcPr>
          <w:p w14:paraId="3E875FB6" w14:textId="77777777" w:rsidR="007D4927" w:rsidRPr="007D4927" w:rsidRDefault="007D4927" w:rsidP="007D4927">
            <w:pPr>
              <w:spacing w:line="360" w:lineRule="auto"/>
            </w:pPr>
            <w:r w:rsidRPr="007D4927">
              <w:t>24 (41%)</w:t>
            </w:r>
          </w:p>
        </w:tc>
        <w:tc>
          <w:tcPr>
            <w:tcW w:w="1315" w:type="dxa"/>
            <w:hideMark/>
          </w:tcPr>
          <w:p w14:paraId="6A6FAB32" w14:textId="77777777" w:rsidR="007D4927" w:rsidRPr="007D4927" w:rsidRDefault="007D4927" w:rsidP="007D4927">
            <w:pPr>
              <w:spacing w:line="360" w:lineRule="auto"/>
            </w:pPr>
            <w:r w:rsidRPr="007D4927">
              <w:t>38 (40%)</w:t>
            </w:r>
          </w:p>
        </w:tc>
      </w:tr>
      <w:tr w:rsidR="007D4927" w:rsidRPr="007D4927" w14:paraId="009E7420" w14:textId="77777777" w:rsidTr="00404743">
        <w:tc>
          <w:tcPr>
            <w:tcW w:w="0" w:type="auto"/>
            <w:hideMark/>
          </w:tcPr>
          <w:p w14:paraId="12D6E037" w14:textId="77777777" w:rsidR="007D4927" w:rsidRPr="007D4927" w:rsidRDefault="007D4927" w:rsidP="007D4927">
            <w:pPr>
              <w:spacing w:line="360" w:lineRule="auto"/>
              <w:rPr>
                <w:i/>
                <w:iCs/>
              </w:rPr>
            </w:pPr>
            <w:r w:rsidRPr="007D4927">
              <w:rPr>
                <w:i/>
                <w:iCs/>
              </w:rPr>
              <w:t>Full Time education</w:t>
            </w:r>
          </w:p>
        </w:tc>
        <w:tc>
          <w:tcPr>
            <w:tcW w:w="0" w:type="auto"/>
            <w:hideMark/>
          </w:tcPr>
          <w:p w14:paraId="586448B0" w14:textId="77777777" w:rsidR="007D4927" w:rsidRPr="007D4927" w:rsidRDefault="007D4927" w:rsidP="007D4927">
            <w:pPr>
              <w:spacing w:line="360" w:lineRule="auto"/>
            </w:pPr>
            <w:r w:rsidRPr="007D4927">
              <w:t>42 (4.1%)</w:t>
            </w:r>
          </w:p>
        </w:tc>
        <w:tc>
          <w:tcPr>
            <w:tcW w:w="0" w:type="auto"/>
            <w:hideMark/>
          </w:tcPr>
          <w:p w14:paraId="1A45764F" w14:textId="77777777" w:rsidR="007D4927" w:rsidRPr="007D4927" w:rsidRDefault="007D4927" w:rsidP="007D4927">
            <w:pPr>
              <w:spacing w:line="360" w:lineRule="auto"/>
            </w:pPr>
            <w:r w:rsidRPr="007D4927">
              <w:t>36 (4.1%)</w:t>
            </w:r>
          </w:p>
        </w:tc>
        <w:tc>
          <w:tcPr>
            <w:tcW w:w="1935" w:type="dxa"/>
            <w:hideMark/>
          </w:tcPr>
          <w:p w14:paraId="75D87D87" w14:textId="77777777" w:rsidR="007D4927" w:rsidRPr="007D4927" w:rsidRDefault="007D4927" w:rsidP="007D4927">
            <w:pPr>
              <w:spacing w:line="360" w:lineRule="auto"/>
            </w:pPr>
            <w:r w:rsidRPr="007D4927">
              <w:t>4 (6.8%)</w:t>
            </w:r>
          </w:p>
        </w:tc>
        <w:tc>
          <w:tcPr>
            <w:tcW w:w="1315" w:type="dxa"/>
            <w:hideMark/>
          </w:tcPr>
          <w:p w14:paraId="0D54932A" w14:textId="77777777" w:rsidR="007D4927" w:rsidRPr="007D4927" w:rsidRDefault="007D4927" w:rsidP="007D4927">
            <w:pPr>
              <w:spacing w:line="360" w:lineRule="auto"/>
            </w:pPr>
            <w:r w:rsidRPr="007D4927">
              <w:t>2 (2.1%)</w:t>
            </w:r>
          </w:p>
        </w:tc>
      </w:tr>
      <w:tr w:rsidR="007D4927" w:rsidRPr="007D4927" w14:paraId="60CBC448" w14:textId="77777777" w:rsidTr="00404743">
        <w:tc>
          <w:tcPr>
            <w:tcW w:w="0" w:type="auto"/>
            <w:hideMark/>
          </w:tcPr>
          <w:p w14:paraId="59D99623" w14:textId="77777777" w:rsidR="007D4927" w:rsidRPr="007D4927" w:rsidRDefault="007D4927" w:rsidP="007D4927">
            <w:pPr>
              <w:spacing w:line="360" w:lineRule="auto"/>
              <w:rPr>
                <w:i/>
                <w:iCs/>
              </w:rPr>
            </w:pPr>
            <w:r w:rsidRPr="007D4927">
              <w:rPr>
                <w:i/>
                <w:iCs/>
              </w:rPr>
              <w:t>No/Retired</w:t>
            </w:r>
          </w:p>
        </w:tc>
        <w:tc>
          <w:tcPr>
            <w:tcW w:w="0" w:type="auto"/>
            <w:hideMark/>
          </w:tcPr>
          <w:p w14:paraId="0B61A47F" w14:textId="77777777" w:rsidR="007D4927" w:rsidRPr="007D4927" w:rsidRDefault="007D4927" w:rsidP="007D4927">
            <w:pPr>
              <w:spacing w:line="360" w:lineRule="auto"/>
            </w:pPr>
            <w:r w:rsidRPr="007D4927">
              <w:t>475 (46%)</w:t>
            </w:r>
          </w:p>
        </w:tc>
        <w:tc>
          <w:tcPr>
            <w:tcW w:w="0" w:type="auto"/>
            <w:hideMark/>
          </w:tcPr>
          <w:p w14:paraId="3BF04AAB" w14:textId="77777777" w:rsidR="007D4927" w:rsidRPr="007D4927" w:rsidRDefault="007D4927" w:rsidP="007D4927">
            <w:pPr>
              <w:spacing w:line="360" w:lineRule="auto"/>
            </w:pPr>
            <w:r w:rsidRPr="007D4927">
              <w:t>388 (44%)</w:t>
            </w:r>
          </w:p>
        </w:tc>
        <w:tc>
          <w:tcPr>
            <w:tcW w:w="1935" w:type="dxa"/>
            <w:hideMark/>
          </w:tcPr>
          <w:p w14:paraId="0C6D543F" w14:textId="77777777" w:rsidR="007D4927" w:rsidRPr="007D4927" w:rsidRDefault="007D4927" w:rsidP="007D4927">
            <w:pPr>
              <w:spacing w:line="360" w:lineRule="auto"/>
            </w:pPr>
            <w:r w:rsidRPr="007D4927">
              <w:t>31 (53%)</w:t>
            </w:r>
          </w:p>
        </w:tc>
        <w:tc>
          <w:tcPr>
            <w:tcW w:w="1315" w:type="dxa"/>
            <w:hideMark/>
          </w:tcPr>
          <w:p w14:paraId="5945AB5C" w14:textId="77777777" w:rsidR="007D4927" w:rsidRPr="007D4927" w:rsidRDefault="007D4927" w:rsidP="007D4927">
            <w:pPr>
              <w:spacing w:line="360" w:lineRule="auto"/>
            </w:pPr>
            <w:r w:rsidRPr="007D4927">
              <w:t>56 (58%)</w:t>
            </w:r>
          </w:p>
        </w:tc>
      </w:tr>
      <w:tr w:rsidR="007D4927" w:rsidRPr="007D4927" w14:paraId="798EB4F5" w14:textId="77777777" w:rsidTr="00404743">
        <w:tc>
          <w:tcPr>
            <w:tcW w:w="0" w:type="auto"/>
            <w:hideMark/>
          </w:tcPr>
          <w:p w14:paraId="0435F286" w14:textId="77777777" w:rsidR="007D4927" w:rsidRPr="007D4927" w:rsidRDefault="007D4927" w:rsidP="007D4927">
            <w:pPr>
              <w:spacing w:line="360" w:lineRule="auto"/>
              <w:rPr>
                <w:b/>
                <w:bCs/>
              </w:rPr>
            </w:pPr>
            <w:r w:rsidRPr="007D4927">
              <w:rPr>
                <w:b/>
                <w:bCs/>
              </w:rPr>
              <w:t>Living Situation</w:t>
            </w:r>
          </w:p>
        </w:tc>
        <w:tc>
          <w:tcPr>
            <w:tcW w:w="0" w:type="auto"/>
            <w:hideMark/>
          </w:tcPr>
          <w:p w14:paraId="24A5B587" w14:textId="77777777" w:rsidR="007D4927" w:rsidRPr="007D4927" w:rsidRDefault="007D4927" w:rsidP="007D4927">
            <w:pPr>
              <w:spacing w:line="360" w:lineRule="auto"/>
            </w:pPr>
          </w:p>
        </w:tc>
        <w:tc>
          <w:tcPr>
            <w:tcW w:w="0" w:type="auto"/>
            <w:hideMark/>
          </w:tcPr>
          <w:p w14:paraId="0431D463" w14:textId="77777777" w:rsidR="007D4927" w:rsidRPr="007D4927" w:rsidRDefault="007D4927" w:rsidP="007D4927">
            <w:pPr>
              <w:spacing w:line="360" w:lineRule="auto"/>
            </w:pPr>
          </w:p>
        </w:tc>
        <w:tc>
          <w:tcPr>
            <w:tcW w:w="1935" w:type="dxa"/>
            <w:hideMark/>
          </w:tcPr>
          <w:p w14:paraId="06AD935D" w14:textId="77777777" w:rsidR="007D4927" w:rsidRPr="007D4927" w:rsidRDefault="007D4927" w:rsidP="007D4927">
            <w:pPr>
              <w:spacing w:line="360" w:lineRule="auto"/>
            </w:pPr>
          </w:p>
        </w:tc>
        <w:tc>
          <w:tcPr>
            <w:tcW w:w="1315" w:type="dxa"/>
            <w:hideMark/>
          </w:tcPr>
          <w:p w14:paraId="4BFB0F81" w14:textId="77777777" w:rsidR="007D4927" w:rsidRPr="007D4927" w:rsidRDefault="007D4927" w:rsidP="007D4927">
            <w:pPr>
              <w:spacing w:line="360" w:lineRule="auto"/>
            </w:pPr>
          </w:p>
        </w:tc>
      </w:tr>
      <w:tr w:rsidR="007D4927" w:rsidRPr="007D4927" w14:paraId="68AF8BFB" w14:textId="77777777" w:rsidTr="00404743">
        <w:tc>
          <w:tcPr>
            <w:tcW w:w="0" w:type="auto"/>
            <w:hideMark/>
          </w:tcPr>
          <w:p w14:paraId="72C106D3" w14:textId="77777777" w:rsidR="007D4927" w:rsidRPr="007D4927" w:rsidRDefault="007D4927" w:rsidP="007D4927">
            <w:pPr>
              <w:spacing w:line="360" w:lineRule="auto"/>
              <w:rPr>
                <w:i/>
                <w:iCs/>
              </w:rPr>
            </w:pPr>
            <w:r w:rsidRPr="007D4927">
              <w:rPr>
                <w:i/>
                <w:iCs/>
              </w:rPr>
              <w:t>Married/living with partner/parents/children</w:t>
            </w:r>
          </w:p>
        </w:tc>
        <w:tc>
          <w:tcPr>
            <w:tcW w:w="0" w:type="auto"/>
            <w:hideMark/>
          </w:tcPr>
          <w:p w14:paraId="722FB52D" w14:textId="77777777" w:rsidR="007D4927" w:rsidRPr="007D4927" w:rsidRDefault="007D4927" w:rsidP="007D4927">
            <w:pPr>
              <w:spacing w:line="360" w:lineRule="auto"/>
            </w:pPr>
            <w:r w:rsidRPr="007D4927">
              <w:t>746 (75%)</w:t>
            </w:r>
          </w:p>
        </w:tc>
        <w:tc>
          <w:tcPr>
            <w:tcW w:w="0" w:type="auto"/>
            <w:hideMark/>
          </w:tcPr>
          <w:p w14:paraId="2B46682D" w14:textId="77777777" w:rsidR="007D4927" w:rsidRPr="007D4927" w:rsidRDefault="007D4927" w:rsidP="007D4927">
            <w:pPr>
              <w:spacing w:line="360" w:lineRule="auto"/>
            </w:pPr>
            <w:r w:rsidRPr="007D4927">
              <w:t>632 (75%)</w:t>
            </w:r>
          </w:p>
        </w:tc>
        <w:tc>
          <w:tcPr>
            <w:tcW w:w="1935" w:type="dxa"/>
            <w:hideMark/>
          </w:tcPr>
          <w:p w14:paraId="47173E52" w14:textId="77777777" w:rsidR="007D4927" w:rsidRPr="007D4927" w:rsidRDefault="007D4927" w:rsidP="007D4927">
            <w:pPr>
              <w:spacing w:line="360" w:lineRule="auto"/>
            </w:pPr>
            <w:r w:rsidRPr="007D4927">
              <w:t>44 (83%)</w:t>
            </w:r>
          </w:p>
        </w:tc>
        <w:tc>
          <w:tcPr>
            <w:tcW w:w="1315" w:type="dxa"/>
            <w:hideMark/>
          </w:tcPr>
          <w:p w14:paraId="61BE9D90" w14:textId="77777777" w:rsidR="007D4927" w:rsidRPr="007D4927" w:rsidRDefault="007D4927" w:rsidP="007D4927">
            <w:pPr>
              <w:spacing w:line="360" w:lineRule="auto"/>
            </w:pPr>
            <w:r w:rsidRPr="007D4927">
              <w:t>70 (74%)</w:t>
            </w:r>
          </w:p>
        </w:tc>
      </w:tr>
      <w:tr w:rsidR="007D4927" w:rsidRPr="007D4927" w14:paraId="761DD9C6" w14:textId="77777777" w:rsidTr="00404743">
        <w:tc>
          <w:tcPr>
            <w:tcW w:w="0" w:type="auto"/>
            <w:hideMark/>
          </w:tcPr>
          <w:p w14:paraId="319A00E3" w14:textId="77777777" w:rsidR="007D4927" w:rsidRPr="007D4927" w:rsidRDefault="007D4927" w:rsidP="007D4927">
            <w:pPr>
              <w:spacing w:line="360" w:lineRule="auto"/>
              <w:rPr>
                <w:i/>
                <w:iCs/>
              </w:rPr>
            </w:pPr>
            <w:r w:rsidRPr="007D4927">
              <w:rPr>
                <w:i/>
                <w:iCs/>
              </w:rPr>
              <w:t xml:space="preserve">Living with friends </w:t>
            </w:r>
          </w:p>
        </w:tc>
        <w:tc>
          <w:tcPr>
            <w:tcW w:w="0" w:type="auto"/>
            <w:hideMark/>
          </w:tcPr>
          <w:p w14:paraId="7C20E319" w14:textId="77777777" w:rsidR="007D4927" w:rsidRPr="007D4927" w:rsidRDefault="007D4927" w:rsidP="007D4927">
            <w:pPr>
              <w:spacing w:line="360" w:lineRule="auto"/>
            </w:pPr>
            <w:r w:rsidRPr="007D4927">
              <w:t>18 (1.8%)</w:t>
            </w:r>
          </w:p>
        </w:tc>
        <w:tc>
          <w:tcPr>
            <w:tcW w:w="0" w:type="auto"/>
            <w:hideMark/>
          </w:tcPr>
          <w:p w14:paraId="14B51FBC" w14:textId="77777777" w:rsidR="007D4927" w:rsidRPr="007D4927" w:rsidRDefault="007D4927" w:rsidP="007D4927">
            <w:pPr>
              <w:spacing w:line="360" w:lineRule="auto"/>
            </w:pPr>
            <w:r w:rsidRPr="007D4927">
              <w:t>16 (1.9%)</w:t>
            </w:r>
          </w:p>
        </w:tc>
        <w:tc>
          <w:tcPr>
            <w:tcW w:w="1935" w:type="dxa"/>
            <w:hideMark/>
          </w:tcPr>
          <w:p w14:paraId="038F2746" w14:textId="77777777" w:rsidR="007D4927" w:rsidRPr="007D4927" w:rsidRDefault="007D4927" w:rsidP="007D4927">
            <w:pPr>
              <w:spacing w:line="360" w:lineRule="auto"/>
            </w:pPr>
            <w:r w:rsidRPr="007D4927">
              <w:t>0 (0%)</w:t>
            </w:r>
          </w:p>
        </w:tc>
        <w:tc>
          <w:tcPr>
            <w:tcW w:w="1315" w:type="dxa"/>
            <w:hideMark/>
          </w:tcPr>
          <w:p w14:paraId="25E24FD8" w14:textId="77777777" w:rsidR="007D4927" w:rsidRPr="007D4927" w:rsidRDefault="007D4927" w:rsidP="007D4927">
            <w:pPr>
              <w:spacing w:line="360" w:lineRule="auto"/>
            </w:pPr>
            <w:r w:rsidRPr="007D4927">
              <w:t>2 (2.1%)</w:t>
            </w:r>
          </w:p>
        </w:tc>
      </w:tr>
      <w:tr w:rsidR="007D4927" w:rsidRPr="007D4927" w14:paraId="289548EA" w14:textId="77777777" w:rsidTr="00404743">
        <w:tc>
          <w:tcPr>
            <w:tcW w:w="0" w:type="auto"/>
            <w:hideMark/>
          </w:tcPr>
          <w:p w14:paraId="723865A1" w14:textId="77777777" w:rsidR="007D4927" w:rsidRPr="007D4927" w:rsidRDefault="007D4927" w:rsidP="007D4927">
            <w:pPr>
              <w:spacing w:line="360" w:lineRule="auto"/>
              <w:rPr>
                <w:i/>
                <w:iCs/>
              </w:rPr>
            </w:pPr>
            <w:r w:rsidRPr="007D4927">
              <w:rPr>
                <w:i/>
                <w:iCs/>
              </w:rPr>
              <w:t>Living alone</w:t>
            </w:r>
          </w:p>
        </w:tc>
        <w:tc>
          <w:tcPr>
            <w:tcW w:w="0" w:type="auto"/>
            <w:hideMark/>
          </w:tcPr>
          <w:p w14:paraId="789FD67C" w14:textId="77777777" w:rsidR="007D4927" w:rsidRPr="007D4927" w:rsidRDefault="007D4927" w:rsidP="007D4927">
            <w:pPr>
              <w:spacing w:line="360" w:lineRule="auto"/>
            </w:pPr>
            <w:r w:rsidRPr="007D4927">
              <w:t>225 (23%)</w:t>
            </w:r>
          </w:p>
        </w:tc>
        <w:tc>
          <w:tcPr>
            <w:tcW w:w="0" w:type="auto"/>
            <w:hideMark/>
          </w:tcPr>
          <w:p w14:paraId="26F43CC6" w14:textId="77777777" w:rsidR="007D4927" w:rsidRPr="007D4927" w:rsidRDefault="007D4927" w:rsidP="007D4927">
            <w:pPr>
              <w:spacing w:line="360" w:lineRule="auto"/>
            </w:pPr>
            <w:r w:rsidRPr="007D4927">
              <w:t>194 (23%)</w:t>
            </w:r>
          </w:p>
        </w:tc>
        <w:tc>
          <w:tcPr>
            <w:tcW w:w="1935" w:type="dxa"/>
            <w:hideMark/>
          </w:tcPr>
          <w:p w14:paraId="02CC36CC" w14:textId="77777777" w:rsidR="007D4927" w:rsidRPr="007D4927" w:rsidRDefault="007D4927" w:rsidP="007D4927">
            <w:pPr>
              <w:spacing w:line="360" w:lineRule="auto"/>
            </w:pPr>
            <w:r w:rsidRPr="007D4927">
              <w:t>9 (17%)</w:t>
            </w:r>
          </w:p>
        </w:tc>
        <w:tc>
          <w:tcPr>
            <w:tcW w:w="1315" w:type="dxa"/>
            <w:hideMark/>
          </w:tcPr>
          <w:p w14:paraId="6F5EF2CB" w14:textId="77777777" w:rsidR="007D4927" w:rsidRPr="007D4927" w:rsidRDefault="007D4927" w:rsidP="007D4927">
            <w:pPr>
              <w:spacing w:line="360" w:lineRule="auto"/>
            </w:pPr>
            <w:r w:rsidRPr="007D4927">
              <w:t>22 (23%)</w:t>
            </w:r>
          </w:p>
        </w:tc>
      </w:tr>
      <w:tr w:rsidR="007D4927" w:rsidRPr="007D4927" w14:paraId="2C757AD0" w14:textId="77777777" w:rsidTr="00404743">
        <w:tc>
          <w:tcPr>
            <w:tcW w:w="0" w:type="auto"/>
            <w:hideMark/>
          </w:tcPr>
          <w:p w14:paraId="021B0A75" w14:textId="77777777" w:rsidR="007D4927" w:rsidRPr="007D4927" w:rsidRDefault="007D4927" w:rsidP="007D4927">
            <w:pPr>
              <w:spacing w:line="360" w:lineRule="auto"/>
              <w:rPr>
                <w:i/>
                <w:iCs/>
              </w:rPr>
            </w:pPr>
            <w:r w:rsidRPr="007D4927">
              <w:rPr>
                <w:i/>
                <w:iCs/>
              </w:rPr>
              <w:t>Residential care</w:t>
            </w:r>
          </w:p>
        </w:tc>
        <w:tc>
          <w:tcPr>
            <w:tcW w:w="0" w:type="auto"/>
            <w:hideMark/>
          </w:tcPr>
          <w:p w14:paraId="626CEEFD" w14:textId="77777777" w:rsidR="007D4927" w:rsidRPr="007D4927" w:rsidRDefault="007D4927" w:rsidP="007D4927">
            <w:pPr>
              <w:spacing w:line="360" w:lineRule="auto"/>
            </w:pPr>
            <w:r w:rsidRPr="007D4927">
              <w:t>2 (0.2%)</w:t>
            </w:r>
          </w:p>
        </w:tc>
        <w:tc>
          <w:tcPr>
            <w:tcW w:w="0" w:type="auto"/>
            <w:hideMark/>
          </w:tcPr>
          <w:p w14:paraId="08193A81" w14:textId="77777777" w:rsidR="007D4927" w:rsidRPr="007D4927" w:rsidRDefault="007D4927" w:rsidP="007D4927">
            <w:pPr>
              <w:spacing w:line="360" w:lineRule="auto"/>
            </w:pPr>
            <w:r w:rsidRPr="007D4927">
              <w:t>2 (0.2%)</w:t>
            </w:r>
          </w:p>
        </w:tc>
        <w:tc>
          <w:tcPr>
            <w:tcW w:w="1935" w:type="dxa"/>
            <w:hideMark/>
          </w:tcPr>
          <w:p w14:paraId="4AE62222" w14:textId="77777777" w:rsidR="007D4927" w:rsidRPr="007D4927" w:rsidRDefault="007D4927" w:rsidP="007D4927">
            <w:pPr>
              <w:spacing w:line="360" w:lineRule="auto"/>
            </w:pPr>
            <w:r w:rsidRPr="007D4927">
              <w:t>0 (0%)</w:t>
            </w:r>
          </w:p>
        </w:tc>
        <w:tc>
          <w:tcPr>
            <w:tcW w:w="1315" w:type="dxa"/>
            <w:hideMark/>
          </w:tcPr>
          <w:p w14:paraId="79B83FD3" w14:textId="77777777" w:rsidR="007D4927" w:rsidRPr="007D4927" w:rsidRDefault="007D4927" w:rsidP="007D4927">
            <w:pPr>
              <w:spacing w:line="360" w:lineRule="auto"/>
            </w:pPr>
            <w:r w:rsidRPr="007D4927">
              <w:t>0 (0%)</w:t>
            </w:r>
          </w:p>
        </w:tc>
      </w:tr>
      <w:tr w:rsidR="007D4927" w:rsidRPr="007D4927" w14:paraId="0E5D5B19" w14:textId="77777777" w:rsidTr="00404743">
        <w:tc>
          <w:tcPr>
            <w:tcW w:w="0" w:type="auto"/>
            <w:hideMark/>
          </w:tcPr>
          <w:p w14:paraId="31F54C77" w14:textId="77777777" w:rsidR="007D4927" w:rsidRPr="007D4927" w:rsidRDefault="007D4927" w:rsidP="007D4927">
            <w:pPr>
              <w:spacing w:line="360" w:lineRule="auto"/>
              <w:rPr>
                <w:b/>
                <w:bCs/>
              </w:rPr>
            </w:pPr>
            <w:r w:rsidRPr="007D4927">
              <w:rPr>
                <w:b/>
                <w:bCs/>
              </w:rPr>
              <w:lastRenderedPageBreak/>
              <w:t>Smoking status</w:t>
            </w:r>
          </w:p>
        </w:tc>
        <w:tc>
          <w:tcPr>
            <w:tcW w:w="0" w:type="auto"/>
            <w:hideMark/>
          </w:tcPr>
          <w:p w14:paraId="2A832EF9" w14:textId="77777777" w:rsidR="007D4927" w:rsidRPr="007D4927" w:rsidRDefault="007D4927" w:rsidP="007D4927">
            <w:pPr>
              <w:spacing w:line="360" w:lineRule="auto"/>
            </w:pPr>
          </w:p>
        </w:tc>
        <w:tc>
          <w:tcPr>
            <w:tcW w:w="0" w:type="auto"/>
            <w:hideMark/>
          </w:tcPr>
          <w:p w14:paraId="05ADD3B6" w14:textId="77777777" w:rsidR="007D4927" w:rsidRPr="007D4927" w:rsidRDefault="007D4927" w:rsidP="007D4927">
            <w:pPr>
              <w:spacing w:line="360" w:lineRule="auto"/>
            </w:pPr>
          </w:p>
        </w:tc>
        <w:tc>
          <w:tcPr>
            <w:tcW w:w="1935" w:type="dxa"/>
            <w:hideMark/>
          </w:tcPr>
          <w:p w14:paraId="789FAB01" w14:textId="77777777" w:rsidR="007D4927" w:rsidRPr="007D4927" w:rsidRDefault="007D4927" w:rsidP="007D4927">
            <w:pPr>
              <w:spacing w:line="360" w:lineRule="auto"/>
            </w:pPr>
          </w:p>
        </w:tc>
        <w:tc>
          <w:tcPr>
            <w:tcW w:w="1315" w:type="dxa"/>
            <w:hideMark/>
          </w:tcPr>
          <w:p w14:paraId="207046EB" w14:textId="77777777" w:rsidR="007D4927" w:rsidRPr="007D4927" w:rsidRDefault="007D4927" w:rsidP="007D4927">
            <w:pPr>
              <w:spacing w:line="360" w:lineRule="auto"/>
            </w:pPr>
          </w:p>
        </w:tc>
      </w:tr>
      <w:tr w:rsidR="007D4927" w:rsidRPr="007D4927" w14:paraId="48D95DDA" w14:textId="77777777" w:rsidTr="00404743">
        <w:tc>
          <w:tcPr>
            <w:tcW w:w="0" w:type="auto"/>
            <w:hideMark/>
          </w:tcPr>
          <w:p w14:paraId="2E7C8AA0" w14:textId="77777777" w:rsidR="007D4927" w:rsidRPr="007D4927" w:rsidRDefault="007D4927" w:rsidP="007D4927">
            <w:pPr>
              <w:spacing w:line="360" w:lineRule="auto"/>
              <w:rPr>
                <w:i/>
                <w:iCs/>
              </w:rPr>
            </w:pPr>
            <w:r w:rsidRPr="007D4927">
              <w:rPr>
                <w:i/>
                <w:iCs/>
              </w:rPr>
              <w:t>Never</w:t>
            </w:r>
          </w:p>
        </w:tc>
        <w:tc>
          <w:tcPr>
            <w:tcW w:w="0" w:type="auto"/>
            <w:hideMark/>
          </w:tcPr>
          <w:p w14:paraId="7ADEECF8" w14:textId="77777777" w:rsidR="007D4927" w:rsidRPr="007D4927" w:rsidRDefault="007D4927" w:rsidP="007D4927">
            <w:pPr>
              <w:spacing w:line="360" w:lineRule="auto"/>
            </w:pPr>
            <w:r w:rsidRPr="007D4927">
              <w:t>468 (45%)</w:t>
            </w:r>
          </w:p>
        </w:tc>
        <w:tc>
          <w:tcPr>
            <w:tcW w:w="0" w:type="auto"/>
            <w:hideMark/>
          </w:tcPr>
          <w:p w14:paraId="5535E5EC" w14:textId="77777777" w:rsidR="007D4927" w:rsidRPr="007D4927" w:rsidRDefault="007D4927" w:rsidP="007D4927">
            <w:pPr>
              <w:spacing w:line="360" w:lineRule="auto"/>
            </w:pPr>
            <w:r w:rsidRPr="007D4927">
              <w:t>410 (47%)</w:t>
            </w:r>
          </w:p>
        </w:tc>
        <w:tc>
          <w:tcPr>
            <w:tcW w:w="1935" w:type="dxa"/>
            <w:hideMark/>
          </w:tcPr>
          <w:p w14:paraId="0FC26415" w14:textId="77777777" w:rsidR="007D4927" w:rsidRPr="007D4927" w:rsidRDefault="007D4927" w:rsidP="007D4927">
            <w:pPr>
              <w:spacing w:line="360" w:lineRule="auto"/>
            </w:pPr>
            <w:r w:rsidRPr="007D4927">
              <w:t>23 (38%)</w:t>
            </w:r>
          </w:p>
        </w:tc>
        <w:tc>
          <w:tcPr>
            <w:tcW w:w="1315" w:type="dxa"/>
            <w:hideMark/>
          </w:tcPr>
          <w:p w14:paraId="2F8628D6" w14:textId="77777777" w:rsidR="007D4927" w:rsidRPr="007D4927" w:rsidRDefault="007D4927" w:rsidP="007D4927">
            <w:pPr>
              <w:spacing w:line="360" w:lineRule="auto"/>
            </w:pPr>
            <w:r w:rsidRPr="007D4927">
              <w:t>35 (36%)</w:t>
            </w:r>
          </w:p>
        </w:tc>
      </w:tr>
      <w:tr w:rsidR="007D4927" w:rsidRPr="007D4927" w14:paraId="51DFB501" w14:textId="77777777" w:rsidTr="00404743">
        <w:tc>
          <w:tcPr>
            <w:tcW w:w="0" w:type="auto"/>
            <w:hideMark/>
          </w:tcPr>
          <w:p w14:paraId="55F2524E" w14:textId="77777777" w:rsidR="007D4927" w:rsidRPr="007D4927" w:rsidRDefault="007D4927" w:rsidP="007D4927">
            <w:pPr>
              <w:spacing w:line="360" w:lineRule="auto"/>
              <w:rPr>
                <w:i/>
                <w:iCs/>
              </w:rPr>
            </w:pPr>
            <w:r w:rsidRPr="007D4927">
              <w:rPr>
                <w:i/>
                <w:iCs/>
              </w:rPr>
              <w:t>Yes</w:t>
            </w:r>
          </w:p>
        </w:tc>
        <w:tc>
          <w:tcPr>
            <w:tcW w:w="0" w:type="auto"/>
            <w:hideMark/>
          </w:tcPr>
          <w:p w14:paraId="4C4C5992" w14:textId="77777777" w:rsidR="007D4927" w:rsidRPr="007D4927" w:rsidRDefault="007D4927" w:rsidP="007D4927">
            <w:pPr>
              <w:spacing w:line="360" w:lineRule="auto"/>
            </w:pPr>
            <w:r w:rsidRPr="007D4927">
              <w:t>255 (25%)</w:t>
            </w:r>
          </w:p>
        </w:tc>
        <w:tc>
          <w:tcPr>
            <w:tcW w:w="0" w:type="auto"/>
            <w:hideMark/>
          </w:tcPr>
          <w:p w14:paraId="28150AB6" w14:textId="77777777" w:rsidR="007D4927" w:rsidRPr="007D4927" w:rsidRDefault="007D4927" w:rsidP="007D4927">
            <w:pPr>
              <w:spacing w:line="360" w:lineRule="auto"/>
            </w:pPr>
            <w:r w:rsidRPr="007D4927">
              <w:t>199 (23%)</w:t>
            </w:r>
          </w:p>
        </w:tc>
        <w:tc>
          <w:tcPr>
            <w:tcW w:w="1935" w:type="dxa"/>
            <w:hideMark/>
          </w:tcPr>
          <w:p w14:paraId="4A48A555" w14:textId="77777777" w:rsidR="007D4927" w:rsidRPr="007D4927" w:rsidRDefault="007D4927" w:rsidP="007D4927">
            <w:pPr>
              <w:spacing w:line="360" w:lineRule="auto"/>
            </w:pPr>
            <w:r w:rsidRPr="007D4927">
              <w:t>26 (43%)</w:t>
            </w:r>
          </w:p>
        </w:tc>
        <w:tc>
          <w:tcPr>
            <w:tcW w:w="1315" w:type="dxa"/>
            <w:hideMark/>
          </w:tcPr>
          <w:p w14:paraId="5FFB9714" w14:textId="77777777" w:rsidR="007D4927" w:rsidRPr="007D4927" w:rsidRDefault="007D4927" w:rsidP="007D4927">
            <w:pPr>
              <w:spacing w:line="360" w:lineRule="auto"/>
            </w:pPr>
            <w:r w:rsidRPr="007D4927">
              <w:t>30 (31%)</w:t>
            </w:r>
          </w:p>
        </w:tc>
      </w:tr>
      <w:tr w:rsidR="007D4927" w:rsidRPr="007D4927" w14:paraId="480190BC" w14:textId="77777777" w:rsidTr="00404743">
        <w:tc>
          <w:tcPr>
            <w:tcW w:w="0" w:type="auto"/>
            <w:hideMark/>
          </w:tcPr>
          <w:p w14:paraId="0E2FBFEF" w14:textId="77777777" w:rsidR="007D4927" w:rsidRPr="007D4927" w:rsidRDefault="007D4927" w:rsidP="007D4927">
            <w:pPr>
              <w:spacing w:line="360" w:lineRule="auto"/>
              <w:rPr>
                <w:i/>
                <w:iCs/>
              </w:rPr>
            </w:pPr>
            <w:r w:rsidRPr="007D4927">
              <w:rPr>
                <w:i/>
                <w:iCs/>
              </w:rPr>
              <w:t>Ex</w:t>
            </w:r>
          </w:p>
        </w:tc>
        <w:tc>
          <w:tcPr>
            <w:tcW w:w="0" w:type="auto"/>
            <w:hideMark/>
          </w:tcPr>
          <w:p w14:paraId="58E2DBC3" w14:textId="77777777" w:rsidR="007D4927" w:rsidRPr="007D4927" w:rsidRDefault="007D4927" w:rsidP="007D4927">
            <w:pPr>
              <w:spacing w:line="360" w:lineRule="auto"/>
            </w:pPr>
            <w:r w:rsidRPr="007D4927">
              <w:t>308 (30%)</w:t>
            </w:r>
          </w:p>
        </w:tc>
        <w:tc>
          <w:tcPr>
            <w:tcW w:w="0" w:type="auto"/>
            <w:hideMark/>
          </w:tcPr>
          <w:p w14:paraId="12159A90" w14:textId="77777777" w:rsidR="007D4927" w:rsidRPr="007D4927" w:rsidRDefault="007D4927" w:rsidP="007D4927">
            <w:pPr>
              <w:spacing w:line="360" w:lineRule="auto"/>
            </w:pPr>
            <w:r w:rsidRPr="007D4927">
              <w:t>265 (30%)</w:t>
            </w:r>
          </w:p>
        </w:tc>
        <w:tc>
          <w:tcPr>
            <w:tcW w:w="1935" w:type="dxa"/>
            <w:hideMark/>
          </w:tcPr>
          <w:p w14:paraId="61D74E2B" w14:textId="77777777" w:rsidR="007D4927" w:rsidRPr="007D4927" w:rsidRDefault="007D4927" w:rsidP="007D4927">
            <w:pPr>
              <w:spacing w:line="360" w:lineRule="auto"/>
            </w:pPr>
            <w:r w:rsidRPr="007D4927">
              <w:t>12 (20%)</w:t>
            </w:r>
          </w:p>
        </w:tc>
        <w:tc>
          <w:tcPr>
            <w:tcW w:w="1315" w:type="dxa"/>
            <w:hideMark/>
          </w:tcPr>
          <w:p w14:paraId="1BDEA8E1" w14:textId="77777777" w:rsidR="007D4927" w:rsidRPr="007D4927" w:rsidRDefault="007D4927" w:rsidP="007D4927">
            <w:pPr>
              <w:spacing w:line="360" w:lineRule="auto"/>
            </w:pPr>
            <w:r w:rsidRPr="007D4927">
              <w:t>31 (32%)</w:t>
            </w:r>
          </w:p>
        </w:tc>
      </w:tr>
      <w:tr w:rsidR="007D4927" w:rsidRPr="007D4927" w14:paraId="0268C56C" w14:textId="77777777" w:rsidTr="00404743">
        <w:tc>
          <w:tcPr>
            <w:tcW w:w="0" w:type="auto"/>
            <w:hideMark/>
          </w:tcPr>
          <w:p w14:paraId="7F1A63B2" w14:textId="77777777" w:rsidR="007D4927" w:rsidRPr="007D4927" w:rsidRDefault="007D4927" w:rsidP="007D4927">
            <w:pPr>
              <w:spacing w:line="360" w:lineRule="auto"/>
              <w:rPr>
                <w:b/>
                <w:bCs/>
              </w:rPr>
            </w:pPr>
            <w:r w:rsidRPr="007D4927">
              <w:rPr>
                <w:b/>
                <w:bCs/>
              </w:rPr>
              <w:t>Alcohol Use</w:t>
            </w:r>
          </w:p>
        </w:tc>
        <w:tc>
          <w:tcPr>
            <w:tcW w:w="0" w:type="auto"/>
            <w:hideMark/>
          </w:tcPr>
          <w:p w14:paraId="326F96FB" w14:textId="77777777" w:rsidR="007D4927" w:rsidRPr="007D4927" w:rsidRDefault="007D4927" w:rsidP="007D4927">
            <w:pPr>
              <w:spacing w:line="360" w:lineRule="auto"/>
            </w:pPr>
          </w:p>
        </w:tc>
        <w:tc>
          <w:tcPr>
            <w:tcW w:w="0" w:type="auto"/>
            <w:hideMark/>
          </w:tcPr>
          <w:p w14:paraId="7DFFE3A3" w14:textId="77777777" w:rsidR="007D4927" w:rsidRPr="007D4927" w:rsidRDefault="007D4927" w:rsidP="007D4927">
            <w:pPr>
              <w:spacing w:line="360" w:lineRule="auto"/>
            </w:pPr>
          </w:p>
        </w:tc>
        <w:tc>
          <w:tcPr>
            <w:tcW w:w="1935" w:type="dxa"/>
            <w:hideMark/>
          </w:tcPr>
          <w:p w14:paraId="5CCCD6DB" w14:textId="77777777" w:rsidR="007D4927" w:rsidRPr="007D4927" w:rsidRDefault="007D4927" w:rsidP="007D4927">
            <w:pPr>
              <w:spacing w:line="360" w:lineRule="auto"/>
            </w:pPr>
          </w:p>
        </w:tc>
        <w:tc>
          <w:tcPr>
            <w:tcW w:w="1315" w:type="dxa"/>
            <w:hideMark/>
          </w:tcPr>
          <w:p w14:paraId="395B661A" w14:textId="77777777" w:rsidR="007D4927" w:rsidRPr="007D4927" w:rsidRDefault="007D4927" w:rsidP="007D4927">
            <w:pPr>
              <w:spacing w:line="360" w:lineRule="auto"/>
            </w:pPr>
          </w:p>
        </w:tc>
      </w:tr>
      <w:tr w:rsidR="007D4927" w:rsidRPr="007D4927" w14:paraId="3D91A474" w14:textId="77777777" w:rsidTr="00404743">
        <w:tc>
          <w:tcPr>
            <w:tcW w:w="0" w:type="auto"/>
            <w:hideMark/>
          </w:tcPr>
          <w:p w14:paraId="086A68C6" w14:textId="77777777" w:rsidR="007D4927" w:rsidRPr="007D4927" w:rsidRDefault="007D4927" w:rsidP="007D4927">
            <w:pPr>
              <w:spacing w:line="360" w:lineRule="auto"/>
              <w:rPr>
                <w:i/>
                <w:iCs/>
              </w:rPr>
            </w:pPr>
            <w:r w:rsidRPr="007D4927">
              <w:rPr>
                <w:i/>
                <w:iCs/>
              </w:rPr>
              <w:t>Never</w:t>
            </w:r>
          </w:p>
        </w:tc>
        <w:tc>
          <w:tcPr>
            <w:tcW w:w="0" w:type="auto"/>
            <w:hideMark/>
          </w:tcPr>
          <w:p w14:paraId="754231AC" w14:textId="77777777" w:rsidR="007D4927" w:rsidRPr="007D4927" w:rsidRDefault="007D4927" w:rsidP="007D4927">
            <w:pPr>
              <w:spacing w:line="360" w:lineRule="auto"/>
            </w:pPr>
            <w:r w:rsidRPr="007D4927">
              <w:t>341 (35%)</w:t>
            </w:r>
          </w:p>
        </w:tc>
        <w:tc>
          <w:tcPr>
            <w:tcW w:w="0" w:type="auto"/>
            <w:hideMark/>
          </w:tcPr>
          <w:p w14:paraId="077877BC" w14:textId="77777777" w:rsidR="007D4927" w:rsidRPr="007D4927" w:rsidRDefault="007D4927" w:rsidP="007D4927">
            <w:pPr>
              <w:spacing w:line="360" w:lineRule="auto"/>
            </w:pPr>
            <w:r w:rsidRPr="007D4927">
              <w:t>295 (36%)</w:t>
            </w:r>
          </w:p>
        </w:tc>
        <w:tc>
          <w:tcPr>
            <w:tcW w:w="1935" w:type="dxa"/>
            <w:hideMark/>
          </w:tcPr>
          <w:p w14:paraId="33960CFD" w14:textId="77777777" w:rsidR="007D4927" w:rsidRPr="007D4927" w:rsidRDefault="007D4927" w:rsidP="007D4927">
            <w:pPr>
              <w:spacing w:line="360" w:lineRule="auto"/>
            </w:pPr>
            <w:r w:rsidRPr="007D4927">
              <w:t>16 (28%)</w:t>
            </w:r>
          </w:p>
        </w:tc>
        <w:tc>
          <w:tcPr>
            <w:tcW w:w="1315" w:type="dxa"/>
            <w:hideMark/>
          </w:tcPr>
          <w:p w14:paraId="1E7D0766" w14:textId="77777777" w:rsidR="007D4927" w:rsidRPr="007D4927" w:rsidRDefault="007D4927" w:rsidP="007D4927">
            <w:pPr>
              <w:spacing w:line="360" w:lineRule="auto"/>
            </w:pPr>
            <w:r w:rsidRPr="007D4927">
              <w:t>30 (33%)</w:t>
            </w:r>
          </w:p>
        </w:tc>
      </w:tr>
      <w:tr w:rsidR="007D4927" w:rsidRPr="007D4927" w14:paraId="4C198026" w14:textId="77777777" w:rsidTr="00404743">
        <w:tc>
          <w:tcPr>
            <w:tcW w:w="0" w:type="auto"/>
            <w:hideMark/>
          </w:tcPr>
          <w:p w14:paraId="175ECC29" w14:textId="77777777" w:rsidR="007D4927" w:rsidRPr="007D4927" w:rsidRDefault="007D4927" w:rsidP="007D4927">
            <w:pPr>
              <w:spacing w:line="360" w:lineRule="auto"/>
              <w:rPr>
                <w:i/>
                <w:iCs/>
              </w:rPr>
            </w:pPr>
            <w:r w:rsidRPr="007D4927">
              <w:rPr>
                <w:i/>
                <w:iCs/>
              </w:rPr>
              <w:t>&lt;14 units per week</w:t>
            </w:r>
          </w:p>
        </w:tc>
        <w:tc>
          <w:tcPr>
            <w:tcW w:w="0" w:type="auto"/>
            <w:hideMark/>
          </w:tcPr>
          <w:p w14:paraId="2ACB0874" w14:textId="77777777" w:rsidR="007D4927" w:rsidRPr="007D4927" w:rsidRDefault="007D4927" w:rsidP="007D4927">
            <w:pPr>
              <w:spacing w:line="360" w:lineRule="auto"/>
            </w:pPr>
            <w:r w:rsidRPr="007D4927">
              <w:t>510 (52%)</w:t>
            </w:r>
          </w:p>
        </w:tc>
        <w:tc>
          <w:tcPr>
            <w:tcW w:w="0" w:type="auto"/>
            <w:hideMark/>
          </w:tcPr>
          <w:p w14:paraId="4A100F86" w14:textId="77777777" w:rsidR="007D4927" w:rsidRPr="007D4927" w:rsidRDefault="007D4927" w:rsidP="007D4927">
            <w:pPr>
              <w:spacing w:line="360" w:lineRule="auto"/>
            </w:pPr>
            <w:r w:rsidRPr="007D4927">
              <w:t>438 (53%)</w:t>
            </w:r>
          </w:p>
        </w:tc>
        <w:tc>
          <w:tcPr>
            <w:tcW w:w="1935" w:type="dxa"/>
            <w:hideMark/>
          </w:tcPr>
          <w:p w14:paraId="65306929" w14:textId="77777777" w:rsidR="007D4927" w:rsidRPr="007D4927" w:rsidRDefault="007D4927" w:rsidP="007D4927">
            <w:pPr>
              <w:spacing w:line="360" w:lineRule="auto"/>
            </w:pPr>
            <w:r w:rsidRPr="007D4927">
              <w:t>31 (54%)</w:t>
            </w:r>
          </w:p>
        </w:tc>
        <w:tc>
          <w:tcPr>
            <w:tcW w:w="1315" w:type="dxa"/>
            <w:hideMark/>
          </w:tcPr>
          <w:p w14:paraId="0D3F2FCD" w14:textId="77777777" w:rsidR="007D4927" w:rsidRPr="007D4927" w:rsidRDefault="007D4927" w:rsidP="007D4927">
            <w:pPr>
              <w:spacing w:line="360" w:lineRule="auto"/>
            </w:pPr>
            <w:r w:rsidRPr="007D4927">
              <w:t>41 (45%)</w:t>
            </w:r>
          </w:p>
        </w:tc>
      </w:tr>
      <w:tr w:rsidR="007D4927" w:rsidRPr="007D4927" w14:paraId="1B03C052" w14:textId="77777777" w:rsidTr="00404743">
        <w:tc>
          <w:tcPr>
            <w:tcW w:w="0" w:type="auto"/>
            <w:hideMark/>
          </w:tcPr>
          <w:p w14:paraId="0955FFE2" w14:textId="77777777" w:rsidR="007D4927" w:rsidRPr="007D4927" w:rsidRDefault="007D4927" w:rsidP="007D4927">
            <w:pPr>
              <w:spacing w:line="360" w:lineRule="auto"/>
              <w:rPr>
                <w:i/>
                <w:iCs/>
              </w:rPr>
            </w:pPr>
            <w:r w:rsidRPr="007D4927">
              <w:rPr>
                <w:i/>
                <w:iCs/>
              </w:rPr>
              <w:t>&gt;14 units per week</w:t>
            </w:r>
          </w:p>
        </w:tc>
        <w:tc>
          <w:tcPr>
            <w:tcW w:w="0" w:type="auto"/>
            <w:hideMark/>
          </w:tcPr>
          <w:p w14:paraId="43463EEB" w14:textId="77777777" w:rsidR="007D4927" w:rsidRPr="007D4927" w:rsidRDefault="007D4927" w:rsidP="007D4927">
            <w:pPr>
              <w:spacing w:line="360" w:lineRule="auto"/>
            </w:pPr>
            <w:r w:rsidRPr="007D4927">
              <w:t>123 (13%)</w:t>
            </w:r>
          </w:p>
        </w:tc>
        <w:tc>
          <w:tcPr>
            <w:tcW w:w="0" w:type="auto"/>
            <w:hideMark/>
          </w:tcPr>
          <w:p w14:paraId="78E89196" w14:textId="77777777" w:rsidR="007D4927" w:rsidRPr="007D4927" w:rsidRDefault="007D4927" w:rsidP="007D4927">
            <w:pPr>
              <w:spacing w:line="360" w:lineRule="auto"/>
            </w:pPr>
            <w:r w:rsidRPr="007D4927">
              <w:t>93 (11%)</w:t>
            </w:r>
          </w:p>
        </w:tc>
        <w:tc>
          <w:tcPr>
            <w:tcW w:w="1935" w:type="dxa"/>
            <w:hideMark/>
          </w:tcPr>
          <w:p w14:paraId="0D262DFE" w14:textId="77777777" w:rsidR="007D4927" w:rsidRPr="007D4927" w:rsidRDefault="007D4927" w:rsidP="007D4927">
            <w:pPr>
              <w:spacing w:line="360" w:lineRule="auto"/>
            </w:pPr>
            <w:r w:rsidRPr="007D4927">
              <w:t>10 (18%)</w:t>
            </w:r>
          </w:p>
        </w:tc>
        <w:tc>
          <w:tcPr>
            <w:tcW w:w="1315" w:type="dxa"/>
            <w:hideMark/>
          </w:tcPr>
          <w:p w14:paraId="0CBF1E8D" w14:textId="77777777" w:rsidR="007D4927" w:rsidRPr="007D4927" w:rsidRDefault="007D4927" w:rsidP="007D4927">
            <w:pPr>
              <w:spacing w:line="360" w:lineRule="auto"/>
            </w:pPr>
            <w:r w:rsidRPr="007D4927">
              <w:t>20 (22%)</w:t>
            </w:r>
          </w:p>
        </w:tc>
      </w:tr>
      <w:tr w:rsidR="007D4927" w:rsidRPr="007D4927" w14:paraId="08F4FF50" w14:textId="77777777" w:rsidTr="00404743">
        <w:tc>
          <w:tcPr>
            <w:tcW w:w="0" w:type="auto"/>
            <w:hideMark/>
          </w:tcPr>
          <w:p w14:paraId="79F5CCFF" w14:textId="77777777" w:rsidR="007D4927" w:rsidRPr="007D4927" w:rsidRDefault="007D4927" w:rsidP="007D4927">
            <w:pPr>
              <w:spacing w:line="360" w:lineRule="auto"/>
              <w:rPr>
                <w:b/>
                <w:bCs/>
              </w:rPr>
            </w:pPr>
            <w:r w:rsidRPr="007D4927">
              <w:rPr>
                <w:b/>
                <w:bCs/>
              </w:rPr>
              <w:t>Drug Use</w:t>
            </w:r>
          </w:p>
        </w:tc>
        <w:tc>
          <w:tcPr>
            <w:tcW w:w="0" w:type="auto"/>
            <w:hideMark/>
          </w:tcPr>
          <w:p w14:paraId="65C65037" w14:textId="77777777" w:rsidR="007D4927" w:rsidRPr="007D4927" w:rsidRDefault="007D4927" w:rsidP="007D4927">
            <w:pPr>
              <w:spacing w:line="360" w:lineRule="auto"/>
            </w:pPr>
          </w:p>
        </w:tc>
        <w:tc>
          <w:tcPr>
            <w:tcW w:w="0" w:type="auto"/>
            <w:hideMark/>
          </w:tcPr>
          <w:p w14:paraId="0400384F" w14:textId="77777777" w:rsidR="007D4927" w:rsidRPr="007D4927" w:rsidRDefault="007D4927" w:rsidP="007D4927">
            <w:pPr>
              <w:spacing w:line="360" w:lineRule="auto"/>
            </w:pPr>
          </w:p>
        </w:tc>
        <w:tc>
          <w:tcPr>
            <w:tcW w:w="1935" w:type="dxa"/>
            <w:hideMark/>
          </w:tcPr>
          <w:p w14:paraId="177CD883" w14:textId="77777777" w:rsidR="007D4927" w:rsidRPr="007D4927" w:rsidRDefault="007D4927" w:rsidP="007D4927">
            <w:pPr>
              <w:spacing w:line="360" w:lineRule="auto"/>
            </w:pPr>
          </w:p>
        </w:tc>
        <w:tc>
          <w:tcPr>
            <w:tcW w:w="1315" w:type="dxa"/>
            <w:hideMark/>
          </w:tcPr>
          <w:p w14:paraId="2B8ADAB4" w14:textId="77777777" w:rsidR="007D4927" w:rsidRPr="007D4927" w:rsidRDefault="007D4927" w:rsidP="007D4927">
            <w:pPr>
              <w:spacing w:line="360" w:lineRule="auto"/>
            </w:pPr>
          </w:p>
        </w:tc>
      </w:tr>
      <w:tr w:rsidR="007D4927" w:rsidRPr="007D4927" w14:paraId="60402ECE" w14:textId="77777777" w:rsidTr="00404743">
        <w:tc>
          <w:tcPr>
            <w:tcW w:w="0" w:type="auto"/>
            <w:hideMark/>
          </w:tcPr>
          <w:p w14:paraId="39F36453" w14:textId="77777777" w:rsidR="007D4927" w:rsidRPr="007D4927" w:rsidRDefault="007D4927" w:rsidP="007D4927">
            <w:pPr>
              <w:spacing w:line="360" w:lineRule="auto"/>
              <w:rPr>
                <w:i/>
                <w:iCs/>
              </w:rPr>
            </w:pPr>
            <w:r w:rsidRPr="007D4927">
              <w:rPr>
                <w:i/>
                <w:iCs/>
              </w:rPr>
              <w:t>Never</w:t>
            </w:r>
          </w:p>
        </w:tc>
        <w:tc>
          <w:tcPr>
            <w:tcW w:w="0" w:type="auto"/>
            <w:hideMark/>
          </w:tcPr>
          <w:p w14:paraId="495C89D6" w14:textId="77777777" w:rsidR="007D4927" w:rsidRPr="007D4927" w:rsidRDefault="007D4927" w:rsidP="007D4927">
            <w:pPr>
              <w:spacing w:line="360" w:lineRule="auto"/>
            </w:pPr>
            <w:r w:rsidRPr="007D4927">
              <w:t>939 (93%)</w:t>
            </w:r>
          </w:p>
        </w:tc>
        <w:tc>
          <w:tcPr>
            <w:tcW w:w="0" w:type="auto"/>
            <w:hideMark/>
          </w:tcPr>
          <w:p w14:paraId="7E20ADBB" w14:textId="77777777" w:rsidR="007D4927" w:rsidRPr="007D4927" w:rsidRDefault="007D4927" w:rsidP="007D4927">
            <w:pPr>
              <w:spacing w:line="360" w:lineRule="auto"/>
            </w:pPr>
            <w:r w:rsidRPr="007D4927">
              <w:t>789 (92%)</w:t>
            </w:r>
          </w:p>
        </w:tc>
        <w:tc>
          <w:tcPr>
            <w:tcW w:w="1935" w:type="dxa"/>
            <w:hideMark/>
          </w:tcPr>
          <w:p w14:paraId="46B5DAB7" w14:textId="77777777" w:rsidR="007D4927" w:rsidRPr="007D4927" w:rsidRDefault="007D4927" w:rsidP="007D4927">
            <w:pPr>
              <w:spacing w:line="360" w:lineRule="auto"/>
            </w:pPr>
            <w:r w:rsidRPr="007D4927">
              <w:t>58 (97%)</w:t>
            </w:r>
          </w:p>
        </w:tc>
        <w:tc>
          <w:tcPr>
            <w:tcW w:w="1315" w:type="dxa"/>
            <w:hideMark/>
          </w:tcPr>
          <w:p w14:paraId="49947B04" w14:textId="77777777" w:rsidR="007D4927" w:rsidRPr="007D4927" w:rsidRDefault="007D4927" w:rsidP="007D4927">
            <w:pPr>
              <w:spacing w:line="360" w:lineRule="auto"/>
            </w:pPr>
            <w:r w:rsidRPr="007D4927">
              <w:t>92 (98%)</w:t>
            </w:r>
          </w:p>
        </w:tc>
      </w:tr>
      <w:tr w:rsidR="007D4927" w:rsidRPr="007D4927" w14:paraId="0D73AB5E" w14:textId="77777777" w:rsidTr="00404743">
        <w:tc>
          <w:tcPr>
            <w:tcW w:w="0" w:type="auto"/>
            <w:hideMark/>
          </w:tcPr>
          <w:p w14:paraId="19507353" w14:textId="77777777" w:rsidR="007D4927" w:rsidRPr="007D4927" w:rsidRDefault="007D4927" w:rsidP="007D4927">
            <w:pPr>
              <w:spacing w:line="360" w:lineRule="auto"/>
              <w:rPr>
                <w:i/>
                <w:iCs/>
              </w:rPr>
            </w:pPr>
            <w:r w:rsidRPr="007D4927">
              <w:rPr>
                <w:i/>
                <w:iCs/>
              </w:rPr>
              <w:t>Yes</w:t>
            </w:r>
          </w:p>
        </w:tc>
        <w:tc>
          <w:tcPr>
            <w:tcW w:w="0" w:type="auto"/>
            <w:hideMark/>
          </w:tcPr>
          <w:p w14:paraId="3E64EC80" w14:textId="77777777" w:rsidR="007D4927" w:rsidRPr="007D4927" w:rsidRDefault="007D4927" w:rsidP="007D4927">
            <w:pPr>
              <w:spacing w:line="360" w:lineRule="auto"/>
            </w:pPr>
            <w:r w:rsidRPr="007D4927">
              <w:t>31 (3.1%)</w:t>
            </w:r>
          </w:p>
        </w:tc>
        <w:tc>
          <w:tcPr>
            <w:tcW w:w="0" w:type="auto"/>
            <w:hideMark/>
          </w:tcPr>
          <w:p w14:paraId="40D1D0ED" w14:textId="77777777" w:rsidR="007D4927" w:rsidRPr="007D4927" w:rsidRDefault="007D4927" w:rsidP="007D4927">
            <w:pPr>
              <w:spacing w:line="360" w:lineRule="auto"/>
            </w:pPr>
            <w:r w:rsidRPr="007D4927">
              <w:t>29 (3.4%)</w:t>
            </w:r>
          </w:p>
        </w:tc>
        <w:tc>
          <w:tcPr>
            <w:tcW w:w="1935" w:type="dxa"/>
            <w:hideMark/>
          </w:tcPr>
          <w:p w14:paraId="4C48F98D" w14:textId="77777777" w:rsidR="007D4927" w:rsidRPr="007D4927" w:rsidRDefault="007D4927" w:rsidP="007D4927">
            <w:pPr>
              <w:spacing w:line="360" w:lineRule="auto"/>
            </w:pPr>
            <w:r w:rsidRPr="007D4927">
              <w:t>2 (3.3%)</w:t>
            </w:r>
          </w:p>
        </w:tc>
        <w:tc>
          <w:tcPr>
            <w:tcW w:w="1315" w:type="dxa"/>
            <w:hideMark/>
          </w:tcPr>
          <w:p w14:paraId="269A6DD1" w14:textId="77777777" w:rsidR="007D4927" w:rsidRPr="007D4927" w:rsidRDefault="007D4927" w:rsidP="007D4927">
            <w:pPr>
              <w:spacing w:line="360" w:lineRule="auto"/>
            </w:pPr>
            <w:r w:rsidRPr="007D4927">
              <w:t>0 (0%)</w:t>
            </w:r>
          </w:p>
        </w:tc>
      </w:tr>
      <w:tr w:rsidR="007D4927" w:rsidRPr="007D4927" w14:paraId="67A074EA" w14:textId="77777777" w:rsidTr="00404743">
        <w:tc>
          <w:tcPr>
            <w:tcW w:w="0" w:type="auto"/>
            <w:hideMark/>
          </w:tcPr>
          <w:p w14:paraId="2981F0B8" w14:textId="77777777" w:rsidR="007D4927" w:rsidRPr="007D4927" w:rsidRDefault="007D4927" w:rsidP="007D4927">
            <w:pPr>
              <w:spacing w:line="360" w:lineRule="auto"/>
              <w:rPr>
                <w:i/>
                <w:iCs/>
              </w:rPr>
            </w:pPr>
            <w:r w:rsidRPr="007D4927">
              <w:rPr>
                <w:i/>
                <w:iCs/>
              </w:rPr>
              <w:t>Previously</w:t>
            </w:r>
          </w:p>
        </w:tc>
        <w:tc>
          <w:tcPr>
            <w:tcW w:w="0" w:type="auto"/>
            <w:hideMark/>
          </w:tcPr>
          <w:p w14:paraId="78FC85D4" w14:textId="77777777" w:rsidR="007D4927" w:rsidRPr="007D4927" w:rsidRDefault="007D4927" w:rsidP="007D4927">
            <w:pPr>
              <w:spacing w:line="360" w:lineRule="auto"/>
            </w:pPr>
            <w:r w:rsidRPr="007D4927">
              <w:t>44 (4.3%)</w:t>
            </w:r>
          </w:p>
        </w:tc>
        <w:tc>
          <w:tcPr>
            <w:tcW w:w="0" w:type="auto"/>
            <w:hideMark/>
          </w:tcPr>
          <w:p w14:paraId="0AA6FEB2" w14:textId="77777777" w:rsidR="007D4927" w:rsidRPr="007D4927" w:rsidRDefault="007D4927" w:rsidP="007D4927">
            <w:pPr>
              <w:spacing w:line="360" w:lineRule="auto"/>
            </w:pPr>
            <w:r w:rsidRPr="007D4927">
              <w:t>42 (4.9%)</w:t>
            </w:r>
          </w:p>
        </w:tc>
        <w:tc>
          <w:tcPr>
            <w:tcW w:w="1935" w:type="dxa"/>
            <w:hideMark/>
          </w:tcPr>
          <w:p w14:paraId="43859CB3" w14:textId="77777777" w:rsidR="007D4927" w:rsidRPr="007D4927" w:rsidRDefault="007D4927" w:rsidP="007D4927">
            <w:pPr>
              <w:spacing w:line="360" w:lineRule="auto"/>
            </w:pPr>
            <w:r w:rsidRPr="007D4927">
              <w:t>0 (0%)</w:t>
            </w:r>
          </w:p>
        </w:tc>
        <w:tc>
          <w:tcPr>
            <w:tcW w:w="1315" w:type="dxa"/>
            <w:hideMark/>
          </w:tcPr>
          <w:p w14:paraId="77D9550B" w14:textId="77777777" w:rsidR="007D4927" w:rsidRPr="007D4927" w:rsidRDefault="007D4927" w:rsidP="007D4927">
            <w:pPr>
              <w:spacing w:line="360" w:lineRule="auto"/>
            </w:pPr>
            <w:r w:rsidRPr="007D4927">
              <w:t>2 (2.1%)</w:t>
            </w:r>
          </w:p>
        </w:tc>
      </w:tr>
    </w:tbl>
    <w:p w14:paraId="11B220D5" w14:textId="77777777" w:rsidR="007D4927" w:rsidRPr="007D4927" w:rsidRDefault="007D4927" w:rsidP="007D4927">
      <w:pPr>
        <w:spacing w:line="360" w:lineRule="auto"/>
        <w:jc w:val="both"/>
      </w:pPr>
    </w:p>
    <w:p w14:paraId="7E595EC3" w14:textId="77777777" w:rsidR="002E6250" w:rsidRDefault="002E6250" w:rsidP="007D4927">
      <w:pPr>
        <w:spacing w:line="360" w:lineRule="auto"/>
        <w:jc w:val="both"/>
      </w:pPr>
    </w:p>
    <w:p w14:paraId="79A24D76" w14:textId="576FFD68" w:rsidR="007D4927" w:rsidRPr="007D4927" w:rsidRDefault="007D4927" w:rsidP="007D4927">
      <w:pPr>
        <w:spacing w:line="360" w:lineRule="auto"/>
        <w:jc w:val="both"/>
      </w:pPr>
      <w:r w:rsidRPr="007D4927">
        <w:t>Table 3 shows that malignant patients have experienced all six of the red flag symptoms more than benign patients. For potential malignant, these patients also experienced more occurrences of hoarseness and a neck lump</w:t>
      </w:r>
      <w:r w:rsidRPr="007D4927" w:rsidDel="00EA183D">
        <w:t xml:space="preserve"> </w:t>
      </w:r>
      <w:r w:rsidRPr="007D4927">
        <w:t xml:space="preserve">as symptoms. However, fewer of them experienced throat pain, pain when swallowing, odynophagia and an oral ulcer/lump. </w:t>
      </w:r>
    </w:p>
    <w:p w14:paraId="6282B003" w14:textId="77777777" w:rsidR="007D4927" w:rsidRPr="007D4927" w:rsidRDefault="007D4927" w:rsidP="007D4927">
      <w:pPr>
        <w:spacing w:line="360" w:lineRule="auto"/>
      </w:pPr>
    </w:p>
    <w:tbl>
      <w:tblPr>
        <w:tblStyle w:val="TableGrid"/>
        <w:tblW w:w="0" w:type="auto"/>
        <w:tblLook w:val="04A0" w:firstRow="1" w:lastRow="0" w:firstColumn="1" w:lastColumn="0" w:noHBand="0" w:noVBand="1"/>
      </w:tblPr>
      <w:tblGrid>
        <w:gridCol w:w="2927"/>
        <w:gridCol w:w="1277"/>
        <w:gridCol w:w="1316"/>
        <w:gridCol w:w="1887"/>
        <w:gridCol w:w="1609"/>
      </w:tblGrid>
      <w:tr w:rsidR="007D4927" w:rsidRPr="007D4927" w14:paraId="0D18854B" w14:textId="77777777" w:rsidTr="00404743">
        <w:tc>
          <w:tcPr>
            <w:tcW w:w="0" w:type="auto"/>
            <w:gridSpan w:val="5"/>
            <w:hideMark/>
          </w:tcPr>
          <w:p w14:paraId="4AA73E94" w14:textId="77777777" w:rsidR="007D4927" w:rsidRPr="007D4927" w:rsidRDefault="007D4927" w:rsidP="007D4927">
            <w:pPr>
              <w:spacing w:line="360" w:lineRule="auto"/>
              <w:rPr>
                <w:rFonts w:eastAsia="Times New Roman"/>
              </w:rPr>
            </w:pPr>
            <w:r w:rsidRPr="007D4927">
              <w:rPr>
                <w:rFonts w:eastAsia="Times New Roman"/>
                <w:b/>
                <w:bCs/>
              </w:rPr>
              <w:t>Table 3. Red Flag Symptoms</w:t>
            </w:r>
          </w:p>
        </w:tc>
      </w:tr>
      <w:tr w:rsidR="007D4927" w:rsidRPr="007D4927" w14:paraId="3D058985" w14:textId="77777777" w:rsidTr="00404743">
        <w:tc>
          <w:tcPr>
            <w:tcW w:w="2927" w:type="dxa"/>
            <w:hideMark/>
          </w:tcPr>
          <w:p w14:paraId="00BE3357" w14:textId="77777777" w:rsidR="007D4927" w:rsidRPr="007D4927" w:rsidRDefault="007D4927" w:rsidP="007D4927">
            <w:pPr>
              <w:spacing w:line="360" w:lineRule="auto"/>
              <w:jc w:val="center"/>
              <w:rPr>
                <w:rFonts w:eastAsia="Times New Roman"/>
                <w:b/>
                <w:bCs/>
              </w:rPr>
            </w:pPr>
            <w:r w:rsidRPr="007D4927">
              <w:rPr>
                <w:rFonts w:eastAsia="Times New Roman"/>
                <w:b/>
                <w:bCs/>
              </w:rPr>
              <w:t>Characteristic</w:t>
            </w:r>
          </w:p>
        </w:tc>
        <w:tc>
          <w:tcPr>
            <w:tcW w:w="1277" w:type="dxa"/>
            <w:hideMark/>
          </w:tcPr>
          <w:p w14:paraId="1BC440B6" w14:textId="77777777" w:rsidR="007D4927" w:rsidRPr="007D4927" w:rsidRDefault="007D4927" w:rsidP="007D4927">
            <w:pPr>
              <w:spacing w:line="360" w:lineRule="auto"/>
              <w:jc w:val="center"/>
              <w:rPr>
                <w:rFonts w:eastAsia="Times New Roman"/>
                <w:b/>
                <w:bCs/>
              </w:rPr>
            </w:pPr>
            <w:r w:rsidRPr="007D4927">
              <w:rPr>
                <w:rFonts w:eastAsia="Times New Roman"/>
                <w:b/>
                <w:bCs/>
              </w:rPr>
              <w:t>Overall, N = 1,045</w:t>
            </w:r>
            <w:r w:rsidRPr="007D4927">
              <w:rPr>
                <w:rFonts w:eastAsia="Times New Roman"/>
                <w:b/>
                <w:bCs/>
                <w:vertAlign w:val="superscript"/>
              </w:rPr>
              <w:t>1</w:t>
            </w:r>
          </w:p>
        </w:tc>
        <w:tc>
          <w:tcPr>
            <w:tcW w:w="0" w:type="auto"/>
            <w:hideMark/>
          </w:tcPr>
          <w:p w14:paraId="52F3511F" w14:textId="77777777" w:rsidR="007D4927" w:rsidRPr="007D4927" w:rsidRDefault="007D4927" w:rsidP="007D4927">
            <w:pPr>
              <w:spacing w:line="360" w:lineRule="auto"/>
              <w:jc w:val="center"/>
              <w:rPr>
                <w:rFonts w:eastAsia="Times New Roman"/>
                <w:b/>
                <w:bCs/>
              </w:rPr>
            </w:pPr>
            <w:r w:rsidRPr="007D4927">
              <w:rPr>
                <w:rFonts w:eastAsia="Times New Roman"/>
                <w:b/>
                <w:bCs/>
              </w:rPr>
              <w:t>1 Benign, N = 885</w:t>
            </w:r>
            <w:r w:rsidRPr="007D4927">
              <w:rPr>
                <w:rFonts w:eastAsia="Times New Roman"/>
                <w:b/>
                <w:bCs/>
                <w:vertAlign w:val="superscript"/>
              </w:rPr>
              <w:t>1</w:t>
            </w:r>
          </w:p>
        </w:tc>
        <w:tc>
          <w:tcPr>
            <w:tcW w:w="0" w:type="auto"/>
            <w:hideMark/>
          </w:tcPr>
          <w:p w14:paraId="5B7BF0C8" w14:textId="77777777" w:rsidR="007D4927" w:rsidRPr="007D4927" w:rsidRDefault="007D4927" w:rsidP="007D4927">
            <w:pPr>
              <w:spacing w:line="360" w:lineRule="auto"/>
              <w:jc w:val="center"/>
              <w:rPr>
                <w:rFonts w:eastAsia="Times New Roman"/>
                <w:b/>
                <w:bCs/>
              </w:rPr>
            </w:pPr>
            <w:r w:rsidRPr="007D4927">
              <w:rPr>
                <w:rFonts w:eastAsia="Times New Roman"/>
                <w:b/>
                <w:bCs/>
              </w:rPr>
              <w:t>2 Malignant Potential, N = 61</w:t>
            </w:r>
            <w:r w:rsidRPr="007D4927">
              <w:rPr>
                <w:rFonts w:eastAsia="Times New Roman"/>
                <w:b/>
                <w:bCs/>
                <w:vertAlign w:val="superscript"/>
              </w:rPr>
              <w:t>1</w:t>
            </w:r>
          </w:p>
        </w:tc>
        <w:tc>
          <w:tcPr>
            <w:tcW w:w="0" w:type="auto"/>
            <w:hideMark/>
          </w:tcPr>
          <w:p w14:paraId="3CD11AFF" w14:textId="77777777" w:rsidR="007D4927" w:rsidRPr="007D4927" w:rsidRDefault="007D4927" w:rsidP="007D4927">
            <w:pPr>
              <w:spacing w:line="360" w:lineRule="auto"/>
              <w:jc w:val="center"/>
              <w:rPr>
                <w:rFonts w:eastAsia="Times New Roman"/>
                <w:b/>
                <w:bCs/>
              </w:rPr>
            </w:pPr>
            <w:r w:rsidRPr="007D4927">
              <w:rPr>
                <w:rFonts w:eastAsia="Times New Roman"/>
                <w:b/>
                <w:bCs/>
              </w:rPr>
              <w:t>3 Malignant, N = 99</w:t>
            </w:r>
            <w:r w:rsidRPr="007D4927">
              <w:rPr>
                <w:rFonts w:eastAsia="Times New Roman"/>
                <w:b/>
                <w:bCs/>
                <w:vertAlign w:val="superscript"/>
              </w:rPr>
              <w:t>1</w:t>
            </w:r>
          </w:p>
        </w:tc>
      </w:tr>
      <w:tr w:rsidR="007D4927" w:rsidRPr="007D4927" w14:paraId="4E6074AE" w14:textId="77777777" w:rsidTr="00404743">
        <w:tc>
          <w:tcPr>
            <w:tcW w:w="2927" w:type="dxa"/>
            <w:hideMark/>
          </w:tcPr>
          <w:p w14:paraId="187987D7" w14:textId="77777777" w:rsidR="007D4927" w:rsidRPr="007D4927" w:rsidRDefault="007D4927" w:rsidP="007D4927">
            <w:pPr>
              <w:spacing w:line="360" w:lineRule="auto"/>
              <w:rPr>
                <w:rFonts w:eastAsia="Times New Roman"/>
                <w:i/>
                <w:iCs/>
              </w:rPr>
            </w:pPr>
            <w:r w:rsidRPr="007D4927">
              <w:rPr>
                <w:rFonts w:eastAsia="Times New Roman"/>
                <w:i/>
                <w:iCs/>
              </w:rPr>
              <w:t>Hoarseness</w:t>
            </w:r>
          </w:p>
        </w:tc>
        <w:tc>
          <w:tcPr>
            <w:tcW w:w="1277" w:type="dxa"/>
            <w:hideMark/>
          </w:tcPr>
          <w:p w14:paraId="095CF264" w14:textId="77777777" w:rsidR="007D4927" w:rsidRPr="007D4927" w:rsidRDefault="007D4927" w:rsidP="007D4927">
            <w:pPr>
              <w:spacing w:line="360" w:lineRule="auto"/>
              <w:rPr>
                <w:rFonts w:eastAsia="Times New Roman"/>
              </w:rPr>
            </w:pPr>
            <w:r w:rsidRPr="007D4927">
              <w:rPr>
                <w:rFonts w:eastAsia="Times New Roman"/>
              </w:rPr>
              <w:t>297 (31%)</w:t>
            </w:r>
          </w:p>
        </w:tc>
        <w:tc>
          <w:tcPr>
            <w:tcW w:w="0" w:type="auto"/>
            <w:hideMark/>
          </w:tcPr>
          <w:p w14:paraId="4DCB8B0B" w14:textId="77777777" w:rsidR="007D4927" w:rsidRPr="007D4927" w:rsidRDefault="007D4927" w:rsidP="007D4927">
            <w:pPr>
              <w:spacing w:line="360" w:lineRule="auto"/>
              <w:rPr>
                <w:rFonts w:eastAsia="Times New Roman"/>
              </w:rPr>
            </w:pPr>
            <w:r w:rsidRPr="007D4927">
              <w:rPr>
                <w:rFonts w:eastAsia="Times New Roman"/>
              </w:rPr>
              <w:t>243 (30%)</w:t>
            </w:r>
          </w:p>
        </w:tc>
        <w:tc>
          <w:tcPr>
            <w:tcW w:w="0" w:type="auto"/>
            <w:hideMark/>
          </w:tcPr>
          <w:p w14:paraId="14A1FEFD" w14:textId="77777777" w:rsidR="007D4927" w:rsidRPr="007D4927" w:rsidRDefault="007D4927" w:rsidP="007D4927">
            <w:pPr>
              <w:spacing w:line="360" w:lineRule="auto"/>
              <w:rPr>
                <w:rFonts w:eastAsia="Times New Roman"/>
              </w:rPr>
            </w:pPr>
            <w:r w:rsidRPr="007D4927">
              <w:rPr>
                <w:rFonts w:eastAsia="Times New Roman"/>
              </w:rPr>
              <w:t>18 (33%)</w:t>
            </w:r>
          </w:p>
        </w:tc>
        <w:tc>
          <w:tcPr>
            <w:tcW w:w="0" w:type="auto"/>
            <w:hideMark/>
          </w:tcPr>
          <w:p w14:paraId="25BFE928" w14:textId="77777777" w:rsidR="007D4927" w:rsidRPr="007D4927" w:rsidRDefault="007D4927" w:rsidP="007D4927">
            <w:pPr>
              <w:spacing w:line="360" w:lineRule="auto"/>
              <w:rPr>
                <w:rFonts w:eastAsia="Times New Roman"/>
              </w:rPr>
            </w:pPr>
            <w:r w:rsidRPr="007D4927">
              <w:rPr>
                <w:rFonts w:eastAsia="Times New Roman"/>
              </w:rPr>
              <w:t>36 (42%)</w:t>
            </w:r>
          </w:p>
        </w:tc>
      </w:tr>
      <w:tr w:rsidR="007D4927" w:rsidRPr="007D4927" w14:paraId="4A10649B" w14:textId="77777777" w:rsidTr="00404743">
        <w:tc>
          <w:tcPr>
            <w:tcW w:w="2927" w:type="dxa"/>
            <w:hideMark/>
          </w:tcPr>
          <w:p w14:paraId="6569062F" w14:textId="77777777" w:rsidR="007D4927" w:rsidRPr="007D4927" w:rsidRDefault="007D4927" w:rsidP="007D4927">
            <w:pPr>
              <w:spacing w:line="360" w:lineRule="auto"/>
              <w:rPr>
                <w:rFonts w:eastAsia="Times New Roman"/>
                <w:i/>
                <w:iCs/>
              </w:rPr>
            </w:pPr>
            <w:r w:rsidRPr="007D4927">
              <w:rPr>
                <w:rFonts w:eastAsia="Times New Roman"/>
                <w:i/>
                <w:iCs/>
              </w:rPr>
              <w:t>Neck Lump</w:t>
            </w:r>
          </w:p>
        </w:tc>
        <w:tc>
          <w:tcPr>
            <w:tcW w:w="1277" w:type="dxa"/>
            <w:hideMark/>
          </w:tcPr>
          <w:p w14:paraId="091F2427" w14:textId="77777777" w:rsidR="007D4927" w:rsidRPr="007D4927" w:rsidRDefault="007D4927" w:rsidP="007D4927">
            <w:pPr>
              <w:spacing w:line="360" w:lineRule="auto"/>
              <w:rPr>
                <w:rFonts w:eastAsia="Times New Roman"/>
              </w:rPr>
            </w:pPr>
            <w:r w:rsidRPr="007D4927">
              <w:rPr>
                <w:rFonts w:eastAsia="Times New Roman"/>
              </w:rPr>
              <w:t>634 (64%)</w:t>
            </w:r>
          </w:p>
        </w:tc>
        <w:tc>
          <w:tcPr>
            <w:tcW w:w="0" w:type="auto"/>
            <w:hideMark/>
          </w:tcPr>
          <w:p w14:paraId="0ABA8EF0" w14:textId="77777777" w:rsidR="007D4927" w:rsidRPr="007D4927" w:rsidRDefault="007D4927" w:rsidP="007D4927">
            <w:pPr>
              <w:spacing w:line="360" w:lineRule="auto"/>
              <w:rPr>
                <w:rFonts w:eastAsia="Times New Roman"/>
              </w:rPr>
            </w:pPr>
            <w:r w:rsidRPr="007D4927">
              <w:rPr>
                <w:rFonts w:eastAsia="Times New Roman"/>
              </w:rPr>
              <w:t>525 (63%)</w:t>
            </w:r>
          </w:p>
        </w:tc>
        <w:tc>
          <w:tcPr>
            <w:tcW w:w="0" w:type="auto"/>
            <w:hideMark/>
          </w:tcPr>
          <w:p w14:paraId="320A4B74" w14:textId="77777777" w:rsidR="007D4927" w:rsidRPr="007D4927" w:rsidRDefault="007D4927" w:rsidP="007D4927">
            <w:pPr>
              <w:spacing w:line="360" w:lineRule="auto"/>
              <w:rPr>
                <w:rFonts w:eastAsia="Times New Roman"/>
              </w:rPr>
            </w:pPr>
            <w:r w:rsidRPr="007D4927">
              <w:rPr>
                <w:rFonts w:eastAsia="Times New Roman"/>
              </w:rPr>
              <w:t>41 (72%)</w:t>
            </w:r>
          </w:p>
        </w:tc>
        <w:tc>
          <w:tcPr>
            <w:tcW w:w="0" w:type="auto"/>
            <w:hideMark/>
          </w:tcPr>
          <w:p w14:paraId="4FFD78CE" w14:textId="77777777" w:rsidR="007D4927" w:rsidRPr="007D4927" w:rsidRDefault="007D4927" w:rsidP="007D4927">
            <w:pPr>
              <w:spacing w:line="360" w:lineRule="auto"/>
              <w:rPr>
                <w:rFonts w:eastAsia="Times New Roman"/>
              </w:rPr>
            </w:pPr>
            <w:r w:rsidRPr="007D4927">
              <w:rPr>
                <w:rFonts w:eastAsia="Times New Roman"/>
              </w:rPr>
              <w:t>68 (72%)</w:t>
            </w:r>
          </w:p>
        </w:tc>
      </w:tr>
      <w:tr w:rsidR="007D4927" w:rsidRPr="007D4927" w14:paraId="55B4726D" w14:textId="77777777" w:rsidTr="00404743">
        <w:tc>
          <w:tcPr>
            <w:tcW w:w="2927" w:type="dxa"/>
            <w:hideMark/>
          </w:tcPr>
          <w:p w14:paraId="71F06C1E" w14:textId="77777777" w:rsidR="007D4927" w:rsidRPr="007D4927" w:rsidRDefault="007D4927" w:rsidP="007D4927">
            <w:pPr>
              <w:spacing w:line="360" w:lineRule="auto"/>
              <w:rPr>
                <w:rFonts w:eastAsia="Times New Roman"/>
              </w:rPr>
            </w:pPr>
            <w:r w:rsidRPr="007D4927">
              <w:rPr>
                <w:rFonts w:eastAsia="Times New Roman"/>
              </w:rPr>
              <w:t>Throat Pain</w:t>
            </w:r>
          </w:p>
        </w:tc>
        <w:tc>
          <w:tcPr>
            <w:tcW w:w="1277" w:type="dxa"/>
            <w:hideMark/>
          </w:tcPr>
          <w:p w14:paraId="2F70A4A0" w14:textId="77777777" w:rsidR="007D4927" w:rsidRPr="007D4927" w:rsidRDefault="007D4927" w:rsidP="007D4927">
            <w:pPr>
              <w:spacing w:line="360" w:lineRule="auto"/>
              <w:rPr>
                <w:rFonts w:eastAsia="Times New Roman"/>
              </w:rPr>
            </w:pPr>
            <w:r w:rsidRPr="007D4927">
              <w:rPr>
                <w:rFonts w:eastAsia="Times New Roman"/>
              </w:rPr>
              <w:t>335 (35%)</w:t>
            </w:r>
          </w:p>
        </w:tc>
        <w:tc>
          <w:tcPr>
            <w:tcW w:w="0" w:type="auto"/>
            <w:hideMark/>
          </w:tcPr>
          <w:p w14:paraId="0F684CFE" w14:textId="77777777" w:rsidR="007D4927" w:rsidRPr="007D4927" w:rsidRDefault="007D4927" w:rsidP="007D4927">
            <w:pPr>
              <w:spacing w:line="360" w:lineRule="auto"/>
              <w:rPr>
                <w:rFonts w:eastAsia="Times New Roman"/>
              </w:rPr>
            </w:pPr>
            <w:r w:rsidRPr="007D4927">
              <w:rPr>
                <w:rFonts w:eastAsia="Times New Roman"/>
              </w:rPr>
              <w:t>289 (36%)</w:t>
            </w:r>
          </w:p>
        </w:tc>
        <w:tc>
          <w:tcPr>
            <w:tcW w:w="0" w:type="auto"/>
            <w:hideMark/>
          </w:tcPr>
          <w:p w14:paraId="2F5E6EF6" w14:textId="77777777" w:rsidR="007D4927" w:rsidRPr="007D4927" w:rsidRDefault="007D4927" w:rsidP="007D4927">
            <w:pPr>
              <w:spacing w:line="360" w:lineRule="auto"/>
              <w:rPr>
                <w:rFonts w:eastAsia="Times New Roman"/>
              </w:rPr>
            </w:pPr>
            <w:r w:rsidRPr="007D4927">
              <w:rPr>
                <w:rFonts w:eastAsia="Times New Roman"/>
              </w:rPr>
              <w:t>12 (23%)</w:t>
            </w:r>
          </w:p>
        </w:tc>
        <w:tc>
          <w:tcPr>
            <w:tcW w:w="0" w:type="auto"/>
            <w:hideMark/>
          </w:tcPr>
          <w:p w14:paraId="54D3A02B" w14:textId="77777777" w:rsidR="007D4927" w:rsidRPr="007D4927" w:rsidRDefault="007D4927" w:rsidP="007D4927">
            <w:pPr>
              <w:spacing w:line="360" w:lineRule="auto"/>
              <w:rPr>
                <w:rFonts w:eastAsia="Times New Roman"/>
              </w:rPr>
            </w:pPr>
            <w:r w:rsidRPr="007D4927">
              <w:rPr>
                <w:rFonts w:eastAsia="Times New Roman"/>
              </w:rPr>
              <w:t>34 (39%)</w:t>
            </w:r>
          </w:p>
        </w:tc>
      </w:tr>
      <w:tr w:rsidR="007D4927" w:rsidRPr="007D4927" w14:paraId="34993522" w14:textId="77777777" w:rsidTr="00404743">
        <w:tc>
          <w:tcPr>
            <w:tcW w:w="2927" w:type="dxa"/>
            <w:hideMark/>
          </w:tcPr>
          <w:p w14:paraId="0696B384" w14:textId="77777777" w:rsidR="007D4927" w:rsidRPr="007D4927" w:rsidRDefault="007D4927" w:rsidP="007D4927">
            <w:pPr>
              <w:spacing w:line="360" w:lineRule="auto"/>
              <w:rPr>
                <w:rFonts w:eastAsia="Times New Roman"/>
              </w:rPr>
            </w:pPr>
            <w:r w:rsidRPr="007D4927">
              <w:rPr>
                <w:rFonts w:eastAsia="Times New Roman"/>
              </w:rPr>
              <w:t>Oral Ulcer/Lump</w:t>
            </w:r>
          </w:p>
        </w:tc>
        <w:tc>
          <w:tcPr>
            <w:tcW w:w="1277" w:type="dxa"/>
            <w:hideMark/>
          </w:tcPr>
          <w:p w14:paraId="5E71825A" w14:textId="77777777" w:rsidR="007D4927" w:rsidRPr="007D4927" w:rsidRDefault="007D4927" w:rsidP="007D4927">
            <w:pPr>
              <w:spacing w:line="360" w:lineRule="auto"/>
              <w:rPr>
                <w:rFonts w:eastAsia="Times New Roman"/>
              </w:rPr>
            </w:pPr>
            <w:r w:rsidRPr="007D4927">
              <w:rPr>
                <w:rFonts w:eastAsia="Times New Roman"/>
              </w:rPr>
              <w:t>193 (20%)</w:t>
            </w:r>
          </w:p>
        </w:tc>
        <w:tc>
          <w:tcPr>
            <w:tcW w:w="0" w:type="auto"/>
            <w:hideMark/>
          </w:tcPr>
          <w:p w14:paraId="43A2A7C3" w14:textId="77777777" w:rsidR="007D4927" w:rsidRPr="007D4927" w:rsidRDefault="007D4927" w:rsidP="007D4927">
            <w:pPr>
              <w:spacing w:line="360" w:lineRule="auto"/>
              <w:rPr>
                <w:rFonts w:eastAsia="Times New Roman"/>
              </w:rPr>
            </w:pPr>
            <w:r w:rsidRPr="007D4927">
              <w:rPr>
                <w:rFonts w:eastAsia="Times New Roman"/>
              </w:rPr>
              <w:t>163 (20%)</w:t>
            </w:r>
          </w:p>
        </w:tc>
        <w:tc>
          <w:tcPr>
            <w:tcW w:w="0" w:type="auto"/>
            <w:hideMark/>
          </w:tcPr>
          <w:p w14:paraId="520AC159" w14:textId="77777777" w:rsidR="007D4927" w:rsidRPr="007D4927" w:rsidRDefault="007D4927" w:rsidP="007D4927">
            <w:pPr>
              <w:spacing w:line="360" w:lineRule="auto"/>
              <w:rPr>
                <w:rFonts w:eastAsia="Times New Roman"/>
              </w:rPr>
            </w:pPr>
            <w:r w:rsidRPr="007D4927">
              <w:rPr>
                <w:rFonts w:eastAsia="Times New Roman"/>
              </w:rPr>
              <w:t>6 (11%)</w:t>
            </w:r>
          </w:p>
        </w:tc>
        <w:tc>
          <w:tcPr>
            <w:tcW w:w="0" w:type="auto"/>
            <w:hideMark/>
          </w:tcPr>
          <w:p w14:paraId="01A8678D" w14:textId="77777777" w:rsidR="007D4927" w:rsidRPr="007D4927" w:rsidRDefault="007D4927" w:rsidP="007D4927">
            <w:pPr>
              <w:spacing w:line="360" w:lineRule="auto"/>
              <w:rPr>
                <w:rFonts w:eastAsia="Times New Roman"/>
              </w:rPr>
            </w:pPr>
            <w:r w:rsidRPr="007D4927">
              <w:rPr>
                <w:rFonts w:eastAsia="Times New Roman"/>
              </w:rPr>
              <w:t>24 (27%)</w:t>
            </w:r>
          </w:p>
        </w:tc>
      </w:tr>
      <w:tr w:rsidR="007D4927" w:rsidRPr="007D4927" w14:paraId="7F342630" w14:textId="77777777" w:rsidTr="00404743">
        <w:tc>
          <w:tcPr>
            <w:tcW w:w="2927" w:type="dxa"/>
          </w:tcPr>
          <w:p w14:paraId="749839EF" w14:textId="77777777" w:rsidR="007D4927" w:rsidRPr="007D4927" w:rsidRDefault="007D4927" w:rsidP="007D4927">
            <w:pPr>
              <w:spacing w:line="360" w:lineRule="auto"/>
              <w:rPr>
                <w:rFonts w:eastAsia="Times New Roman"/>
              </w:rPr>
            </w:pPr>
            <w:r w:rsidRPr="007D4927">
              <w:t>It is painful for me to swallow food (odynophagia)</w:t>
            </w:r>
          </w:p>
        </w:tc>
        <w:tc>
          <w:tcPr>
            <w:tcW w:w="1277" w:type="dxa"/>
          </w:tcPr>
          <w:p w14:paraId="0EF37057" w14:textId="77777777" w:rsidR="007D4927" w:rsidRPr="007D4927" w:rsidRDefault="007D4927" w:rsidP="007D4927">
            <w:pPr>
              <w:spacing w:line="360" w:lineRule="auto"/>
              <w:rPr>
                <w:rFonts w:eastAsia="Times New Roman"/>
              </w:rPr>
            </w:pPr>
            <w:r w:rsidRPr="007D4927">
              <w:t>191 (19%)</w:t>
            </w:r>
          </w:p>
        </w:tc>
        <w:tc>
          <w:tcPr>
            <w:tcW w:w="0" w:type="auto"/>
          </w:tcPr>
          <w:p w14:paraId="2C2961B2" w14:textId="77777777" w:rsidR="007D4927" w:rsidRPr="007D4927" w:rsidRDefault="007D4927" w:rsidP="007D4927">
            <w:pPr>
              <w:spacing w:line="360" w:lineRule="auto"/>
              <w:rPr>
                <w:rFonts w:eastAsia="Times New Roman"/>
              </w:rPr>
            </w:pPr>
            <w:r w:rsidRPr="007D4927">
              <w:t>147 (17%)</w:t>
            </w:r>
          </w:p>
        </w:tc>
        <w:tc>
          <w:tcPr>
            <w:tcW w:w="0" w:type="auto"/>
          </w:tcPr>
          <w:p w14:paraId="4A95A3F5" w14:textId="77777777" w:rsidR="007D4927" w:rsidRPr="007D4927" w:rsidRDefault="007D4927" w:rsidP="007D4927">
            <w:pPr>
              <w:spacing w:line="360" w:lineRule="auto"/>
              <w:rPr>
                <w:rFonts w:eastAsia="Times New Roman"/>
              </w:rPr>
            </w:pPr>
            <w:r w:rsidRPr="007D4927">
              <w:t>8 (14%)</w:t>
            </w:r>
          </w:p>
        </w:tc>
        <w:tc>
          <w:tcPr>
            <w:tcW w:w="0" w:type="auto"/>
          </w:tcPr>
          <w:p w14:paraId="69BFD3FB" w14:textId="77777777" w:rsidR="007D4927" w:rsidRPr="007D4927" w:rsidRDefault="007D4927" w:rsidP="007D4927">
            <w:pPr>
              <w:spacing w:line="360" w:lineRule="auto"/>
              <w:rPr>
                <w:rFonts w:eastAsia="Times New Roman"/>
              </w:rPr>
            </w:pPr>
            <w:r w:rsidRPr="007D4927">
              <w:t>36 (38%)</w:t>
            </w:r>
          </w:p>
        </w:tc>
      </w:tr>
      <w:tr w:rsidR="007D4927" w:rsidRPr="007D4927" w14:paraId="3FE65EE8" w14:textId="77777777" w:rsidTr="00404743">
        <w:tc>
          <w:tcPr>
            <w:tcW w:w="2927" w:type="dxa"/>
          </w:tcPr>
          <w:p w14:paraId="0EA9EFC2" w14:textId="77777777" w:rsidR="007D4927" w:rsidRPr="007D4927" w:rsidRDefault="007D4927" w:rsidP="007D4927">
            <w:pPr>
              <w:spacing w:line="360" w:lineRule="auto"/>
              <w:rPr>
                <w:rFonts w:eastAsia="Times New Roman"/>
              </w:rPr>
            </w:pPr>
            <w:r w:rsidRPr="007D4927">
              <w:lastRenderedPageBreak/>
              <w:t>The pain travels to my ear (referred otalgia)</w:t>
            </w:r>
          </w:p>
        </w:tc>
        <w:tc>
          <w:tcPr>
            <w:tcW w:w="1277" w:type="dxa"/>
          </w:tcPr>
          <w:p w14:paraId="285FA3BE" w14:textId="77777777" w:rsidR="007D4927" w:rsidRPr="007D4927" w:rsidRDefault="007D4927" w:rsidP="007D4927">
            <w:pPr>
              <w:spacing w:line="360" w:lineRule="auto"/>
              <w:rPr>
                <w:rFonts w:eastAsia="Times New Roman"/>
              </w:rPr>
            </w:pPr>
            <w:r w:rsidRPr="007D4927">
              <w:t>289 (29%)</w:t>
            </w:r>
          </w:p>
        </w:tc>
        <w:tc>
          <w:tcPr>
            <w:tcW w:w="0" w:type="auto"/>
          </w:tcPr>
          <w:p w14:paraId="781987B0" w14:textId="77777777" w:rsidR="007D4927" w:rsidRPr="007D4927" w:rsidRDefault="007D4927" w:rsidP="007D4927">
            <w:pPr>
              <w:spacing w:line="360" w:lineRule="auto"/>
              <w:rPr>
                <w:rFonts w:eastAsia="Times New Roman"/>
              </w:rPr>
            </w:pPr>
            <w:r w:rsidRPr="007D4927">
              <w:t>240 (28%)</w:t>
            </w:r>
          </w:p>
        </w:tc>
        <w:tc>
          <w:tcPr>
            <w:tcW w:w="0" w:type="auto"/>
          </w:tcPr>
          <w:p w14:paraId="067758B6" w14:textId="77777777" w:rsidR="007D4927" w:rsidRPr="007D4927" w:rsidRDefault="007D4927" w:rsidP="007D4927">
            <w:pPr>
              <w:spacing w:line="360" w:lineRule="auto"/>
              <w:rPr>
                <w:rFonts w:eastAsia="Times New Roman"/>
              </w:rPr>
            </w:pPr>
            <w:r w:rsidRPr="007D4927">
              <w:t>12 (21%)</w:t>
            </w:r>
          </w:p>
        </w:tc>
        <w:tc>
          <w:tcPr>
            <w:tcW w:w="0" w:type="auto"/>
          </w:tcPr>
          <w:p w14:paraId="2B92F5A4" w14:textId="77777777" w:rsidR="007D4927" w:rsidRPr="007D4927" w:rsidRDefault="007D4927" w:rsidP="007D4927">
            <w:pPr>
              <w:spacing w:line="360" w:lineRule="auto"/>
              <w:rPr>
                <w:rFonts w:eastAsia="Times New Roman"/>
              </w:rPr>
            </w:pPr>
            <w:r w:rsidRPr="007D4927">
              <w:t>37 (39%)</w:t>
            </w:r>
          </w:p>
        </w:tc>
      </w:tr>
      <w:tr w:rsidR="007D4927" w:rsidRPr="007D4927" w14:paraId="6F2B9E84" w14:textId="77777777" w:rsidTr="00404743">
        <w:tc>
          <w:tcPr>
            <w:tcW w:w="0" w:type="auto"/>
            <w:gridSpan w:val="5"/>
            <w:hideMark/>
          </w:tcPr>
          <w:p w14:paraId="03D3CB51" w14:textId="77777777" w:rsidR="007D4927" w:rsidRPr="007D4927" w:rsidRDefault="007D4927" w:rsidP="007D4927">
            <w:pPr>
              <w:spacing w:line="360" w:lineRule="auto"/>
              <w:rPr>
                <w:rFonts w:eastAsia="Times New Roman"/>
              </w:rPr>
            </w:pPr>
            <w:r w:rsidRPr="007D4927">
              <w:rPr>
                <w:rFonts w:eastAsia="Times New Roman"/>
                <w:vertAlign w:val="superscript"/>
              </w:rPr>
              <w:t>1</w:t>
            </w:r>
            <w:r w:rsidRPr="007D4927">
              <w:rPr>
                <w:rFonts w:eastAsia="Times New Roman"/>
              </w:rPr>
              <w:t xml:space="preserve"> n (%)</w:t>
            </w:r>
          </w:p>
        </w:tc>
      </w:tr>
    </w:tbl>
    <w:p w14:paraId="776D21B7" w14:textId="77777777" w:rsidR="007D4927" w:rsidRPr="007D4927" w:rsidRDefault="007D4927" w:rsidP="007D4927">
      <w:pPr>
        <w:spacing w:line="360" w:lineRule="auto"/>
        <w:rPr>
          <w:rFonts w:eastAsia="Times New Roman"/>
          <w:b/>
        </w:rPr>
      </w:pPr>
    </w:p>
    <w:p w14:paraId="30B35BBF" w14:textId="77777777" w:rsidR="007D4927" w:rsidRPr="007D4927" w:rsidRDefault="007D4927" w:rsidP="007D4927">
      <w:pPr>
        <w:spacing w:line="360" w:lineRule="auto"/>
        <w:jc w:val="both"/>
        <w:rPr>
          <w:rFonts w:eastAsia="Times New Roman"/>
        </w:rPr>
      </w:pPr>
      <w:r w:rsidRPr="007D4927">
        <w:rPr>
          <w:rFonts w:eastAsia="Times New Roman"/>
        </w:rPr>
        <w:t xml:space="preserve">For the associated symptoms (see table 4), cough, unexpected weight loss, dysphagia to solids and globus were experienced more in patients with malignancy. Less reflux symptoms were recorded in this group compared to benign diagnoses. Additionally, all these associated symptoms were experienced less or around the same overall as benign patients. </w:t>
      </w:r>
    </w:p>
    <w:p w14:paraId="6BD38860" w14:textId="77777777" w:rsidR="007D4927" w:rsidRPr="007D4927" w:rsidRDefault="007D4927" w:rsidP="007D4927">
      <w:pPr>
        <w:spacing w:line="360" w:lineRule="auto"/>
        <w:jc w:val="both"/>
        <w:rPr>
          <w:rFonts w:eastAsia="Times New Roman"/>
        </w:rPr>
      </w:pPr>
    </w:p>
    <w:p w14:paraId="2D23AA7C" w14:textId="77777777" w:rsidR="007D4927" w:rsidRPr="007D4927" w:rsidRDefault="007D4927" w:rsidP="007D4927">
      <w:pPr>
        <w:spacing w:line="360" w:lineRule="auto"/>
        <w:jc w:val="both"/>
        <w:rPr>
          <w:rFonts w:eastAsia="Times New Roman"/>
        </w:rPr>
      </w:pPr>
    </w:p>
    <w:p w14:paraId="4C502832" w14:textId="77777777" w:rsidR="007D4927" w:rsidRPr="007D4927" w:rsidRDefault="007D4927" w:rsidP="007D4927">
      <w:pPr>
        <w:spacing w:line="360" w:lineRule="auto"/>
        <w:jc w:val="both"/>
        <w:rPr>
          <w:rFonts w:eastAsia="Times New Roman"/>
        </w:rPr>
      </w:pPr>
    </w:p>
    <w:p w14:paraId="3A22D524" w14:textId="77777777" w:rsidR="007D4927" w:rsidRPr="007D4927" w:rsidRDefault="007D4927" w:rsidP="007D4927">
      <w:pPr>
        <w:spacing w:line="360" w:lineRule="auto"/>
        <w:jc w:val="both"/>
        <w:rPr>
          <w:rFonts w:eastAsia="Times New Roman"/>
        </w:rPr>
      </w:pPr>
    </w:p>
    <w:p w14:paraId="65578AC9" w14:textId="77777777" w:rsidR="007D4927" w:rsidRPr="007D4927" w:rsidRDefault="007D4927" w:rsidP="007D4927">
      <w:pPr>
        <w:spacing w:line="360" w:lineRule="auto"/>
        <w:jc w:val="both"/>
        <w:rPr>
          <w:rFonts w:eastAsia="Times New Roman"/>
        </w:rPr>
      </w:pPr>
    </w:p>
    <w:p w14:paraId="6A743083" w14:textId="77777777" w:rsidR="007D4927" w:rsidRPr="007D4927" w:rsidRDefault="007D4927" w:rsidP="007D4927">
      <w:pPr>
        <w:spacing w:line="360" w:lineRule="auto"/>
        <w:jc w:val="both"/>
        <w:rPr>
          <w:rFonts w:eastAsia="Times New Roman"/>
        </w:rPr>
      </w:pPr>
    </w:p>
    <w:p w14:paraId="4BE82C7F" w14:textId="77777777" w:rsidR="007D4927" w:rsidRPr="007D4927" w:rsidRDefault="007D4927" w:rsidP="007D4927">
      <w:pPr>
        <w:spacing w:line="360" w:lineRule="auto"/>
        <w:jc w:val="both"/>
        <w:rPr>
          <w:rFonts w:eastAsia="Times New Roman"/>
        </w:rPr>
      </w:pPr>
    </w:p>
    <w:tbl>
      <w:tblPr>
        <w:tblStyle w:val="TableGrid"/>
        <w:tblW w:w="0" w:type="auto"/>
        <w:tblLook w:val="04A0" w:firstRow="1" w:lastRow="0" w:firstColumn="1" w:lastColumn="0" w:noHBand="0" w:noVBand="1"/>
      </w:tblPr>
      <w:tblGrid>
        <w:gridCol w:w="2978"/>
        <w:gridCol w:w="1325"/>
        <w:gridCol w:w="1289"/>
        <w:gridCol w:w="1838"/>
        <w:gridCol w:w="1586"/>
      </w:tblGrid>
      <w:tr w:rsidR="007D4927" w:rsidRPr="007D4927" w14:paraId="078ECA83" w14:textId="77777777" w:rsidTr="00404743">
        <w:tc>
          <w:tcPr>
            <w:tcW w:w="0" w:type="auto"/>
            <w:gridSpan w:val="5"/>
            <w:hideMark/>
          </w:tcPr>
          <w:p w14:paraId="24FFE206" w14:textId="77777777" w:rsidR="007D4927" w:rsidRPr="007D4927" w:rsidRDefault="007D4927" w:rsidP="007D4927">
            <w:pPr>
              <w:spacing w:line="360" w:lineRule="auto"/>
            </w:pPr>
            <w:r w:rsidRPr="007D4927">
              <w:rPr>
                <w:b/>
                <w:bCs/>
              </w:rPr>
              <w:t>Table 4. Associated Symptoms</w:t>
            </w:r>
          </w:p>
        </w:tc>
      </w:tr>
      <w:tr w:rsidR="007D4927" w:rsidRPr="007D4927" w14:paraId="34BC02C3" w14:textId="77777777" w:rsidTr="00404743">
        <w:tc>
          <w:tcPr>
            <w:tcW w:w="0" w:type="auto"/>
            <w:hideMark/>
          </w:tcPr>
          <w:p w14:paraId="0BFBBE43" w14:textId="77777777" w:rsidR="007D4927" w:rsidRPr="007D4927" w:rsidRDefault="007D4927" w:rsidP="007D4927">
            <w:pPr>
              <w:spacing w:line="360" w:lineRule="auto"/>
              <w:rPr>
                <w:b/>
                <w:bCs/>
              </w:rPr>
            </w:pPr>
            <w:r w:rsidRPr="007D4927">
              <w:rPr>
                <w:b/>
                <w:bCs/>
              </w:rPr>
              <w:t>Characteristic</w:t>
            </w:r>
          </w:p>
        </w:tc>
        <w:tc>
          <w:tcPr>
            <w:tcW w:w="0" w:type="auto"/>
            <w:hideMark/>
          </w:tcPr>
          <w:p w14:paraId="53BECC6E" w14:textId="77777777" w:rsidR="007D4927" w:rsidRPr="007D4927" w:rsidRDefault="007D4927" w:rsidP="007D4927">
            <w:pPr>
              <w:spacing w:line="360" w:lineRule="auto"/>
              <w:rPr>
                <w:b/>
                <w:bCs/>
              </w:rPr>
            </w:pPr>
            <w:r w:rsidRPr="007D4927">
              <w:rPr>
                <w:b/>
                <w:bCs/>
              </w:rPr>
              <w:t>Overall, N = 1,045</w:t>
            </w:r>
            <w:r w:rsidRPr="007D4927">
              <w:rPr>
                <w:b/>
                <w:bCs/>
                <w:vertAlign w:val="superscript"/>
              </w:rPr>
              <w:t>1</w:t>
            </w:r>
          </w:p>
        </w:tc>
        <w:tc>
          <w:tcPr>
            <w:tcW w:w="0" w:type="auto"/>
            <w:hideMark/>
          </w:tcPr>
          <w:p w14:paraId="59B58BB9" w14:textId="77777777" w:rsidR="007D4927" w:rsidRPr="007D4927" w:rsidRDefault="007D4927" w:rsidP="007D4927">
            <w:pPr>
              <w:spacing w:line="360" w:lineRule="auto"/>
              <w:rPr>
                <w:b/>
                <w:bCs/>
              </w:rPr>
            </w:pPr>
            <w:r w:rsidRPr="007D4927">
              <w:rPr>
                <w:b/>
                <w:bCs/>
              </w:rPr>
              <w:t>1 Benign, N = 885</w:t>
            </w:r>
            <w:r w:rsidRPr="007D4927">
              <w:rPr>
                <w:b/>
                <w:bCs/>
                <w:vertAlign w:val="superscript"/>
              </w:rPr>
              <w:t>1</w:t>
            </w:r>
          </w:p>
        </w:tc>
        <w:tc>
          <w:tcPr>
            <w:tcW w:w="0" w:type="auto"/>
            <w:hideMark/>
          </w:tcPr>
          <w:p w14:paraId="24BE2A66" w14:textId="77777777" w:rsidR="007D4927" w:rsidRPr="007D4927" w:rsidRDefault="007D4927" w:rsidP="007D4927">
            <w:pPr>
              <w:spacing w:line="360" w:lineRule="auto"/>
              <w:rPr>
                <w:b/>
                <w:bCs/>
              </w:rPr>
            </w:pPr>
            <w:r w:rsidRPr="007D4927">
              <w:rPr>
                <w:b/>
                <w:bCs/>
              </w:rPr>
              <w:t>2 Malignant Potential, N = 61</w:t>
            </w:r>
            <w:r w:rsidRPr="007D4927">
              <w:rPr>
                <w:b/>
                <w:bCs/>
                <w:vertAlign w:val="superscript"/>
              </w:rPr>
              <w:t>1</w:t>
            </w:r>
          </w:p>
        </w:tc>
        <w:tc>
          <w:tcPr>
            <w:tcW w:w="0" w:type="auto"/>
            <w:hideMark/>
          </w:tcPr>
          <w:p w14:paraId="2E6D5E00" w14:textId="77777777" w:rsidR="007D4927" w:rsidRPr="007D4927" w:rsidRDefault="007D4927" w:rsidP="007D4927">
            <w:pPr>
              <w:spacing w:line="360" w:lineRule="auto"/>
              <w:rPr>
                <w:b/>
                <w:bCs/>
              </w:rPr>
            </w:pPr>
            <w:r w:rsidRPr="007D4927">
              <w:rPr>
                <w:b/>
                <w:bCs/>
              </w:rPr>
              <w:t>3 Malignant, N = 99</w:t>
            </w:r>
            <w:r w:rsidRPr="007D4927">
              <w:rPr>
                <w:b/>
                <w:bCs/>
                <w:vertAlign w:val="superscript"/>
              </w:rPr>
              <w:t>1</w:t>
            </w:r>
          </w:p>
        </w:tc>
      </w:tr>
      <w:tr w:rsidR="007D4927" w:rsidRPr="007D4927" w14:paraId="10E9FA45" w14:textId="77777777" w:rsidTr="00404743">
        <w:tc>
          <w:tcPr>
            <w:tcW w:w="0" w:type="auto"/>
            <w:hideMark/>
          </w:tcPr>
          <w:p w14:paraId="2BC2C7BC" w14:textId="77777777" w:rsidR="007D4927" w:rsidRPr="007D4927" w:rsidRDefault="007D4927" w:rsidP="007D4927">
            <w:pPr>
              <w:spacing w:line="360" w:lineRule="auto"/>
              <w:rPr>
                <w:i/>
                <w:iCs/>
              </w:rPr>
            </w:pPr>
            <w:r w:rsidRPr="007D4927">
              <w:t>I cough a lot</w:t>
            </w:r>
          </w:p>
        </w:tc>
        <w:tc>
          <w:tcPr>
            <w:tcW w:w="0" w:type="auto"/>
            <w:hideMark/>
          </w:tcPr>
          <w:p w14:paraId="6A75496B" w14:textId="77777777" w:rsidR="007D4927" w:rsidRPr="007D4927" w:rsidRDefault="007D4927" w:rsidP="007D4927">
            <w:pPr>
              <w:spacing w:line="360" w:lineRule="auto"/>
            </w:pPr>
            <w:r w:rsidRPr="007D4927">
              <w:t>213 (21%)</w:t>
            </w:r>
          </w:p>
        </w:tc>
        <w:tc>
          <w:tcPr>
            <w:tcW w:w="0" w:type="auto"/>
            <w:hideMark/>
          </w:tcPr>
          <w:p w14:paraId="308E6AB5" w14:textId="77777777" w:rsidR="007D4927" w:rsidRPr="007D4927" w:rsidRDefault="007D4927" w:rsidP="007D4927">
            <w:pPr>
              <w:spacing w:line="360" w:lineRule="auto"/>
            </w:pPr>
            <w:r w:rsidRPr="007D4927">
              <w:t>178 (21%)</w:t>
            </w:r>
          </w:p>
        </w:tc>
        <w:tc>
          <w:tcPr>
            <w:tcW w:w="0" w:type="auto"/>
            <w:hideMark/>
          </w:tcPr>
          <w:p w14:paraId="62A07D9D" w14:textId="77777777" w:rsidR="007D4927" w:rsidRPr="007D4927" w:rsidRDefault="007D4927" w:rsidP="007D4927">
            <w:pPr>
              <w:spacing w:line="360" w:lineRule="auto"/>
            </w:pPr>
            <w:r w:rsidRPr="007D4927">
              <w:t>10 (17%)</w:t>
            </w:r>
          </w:p>
        </w:tc>
        <w:tc>
          <w:tcPr>
            <w:tcW w:w="0" w:type="auto"/>
            <w:hideMark/>
          </w:tcPr>
          <w:p w14:paraId="41FFE466" w14:textId="77777777" w:rsidR="007D4927" w:rsidRPr="007D4927" w:rsidRDefault="007D4927" w:rsidP="007D4927">
            <w:pPr>
              <w:spacing w:line="360" w:lineRule="auto"/>
            </w:pPr>
            <w:r w:rsidRPr="007D4927">
              <w:t>25 (27%)</w:t>
            </w:r>
          </w:p>
        </w:tc>
      </w:tr>
      <w:tr w:rsidR="007D4927" w:rsidRPr="007D4927" w14:paraId="557D9BF7" w14:textId="77777777" w:rsidTr="00404743">
        <w:tc>
          <w:tcPr>
            <w:tcW w:w="0" w:type="auto"/>
            <w:hideMark/>
          </w:tcPr>
          <w:p w14:paraId="7B32DB0A" w14:textId="77777777" w:rsidR="007D4927" w:rsidRPr="007D4927" w:rsidRDefault="007D4927" w:rsidP="007D4927">
            <w:pPr>
              <w:spacing w:line="360" w:lineRule="auto"/>
            </w:pPr>
            <w:r w:rsidRPr="007D4927">
              <w:t>I have heartburn or reflux</w:t>
            </w:r>
          </w:p>
        </w:tc>
        <w:tc>
          <w:tcPr>
            <w:tcW w:w="0" w:type="auto"/>
            <w:hideMark/>
          </w:tcPr>
          <w:p w14:paraId="690A14C1" w14:textId="77777777" w:rsidR="007D4927" w:rsidRPr="007D4927" w:rsidRDefault="007D4927" w:rsidP="007D4927">
            <w:pPr>
              <w:spacing w:line="360" w:lineRule="auto"/>
            </w:pPr>
            <w:r w:rsidRPr="007D4927">
              <w:t>418 (41%)</w:t>
            </w:r>
          </w:p>
        </w:tc>
        <w:tc>
          <w:tcPr>
            <w:tcW w:w="0" w:type="auto"/>
            <w:hideMark/>
          </w:tcPr>
          <w:p w14:paraId="42CB0F59" w14:textId="77777777" w:rsidR="007D4927" w:rsidRPr="007D4927" w:rsidRDefault="007D4927" w:rsidP="007D4927">
            <w:pPr>
              <w:spacing w:line="360" w:lineRule="auto"/>
            </w:pPr>
            <w:r w:rsidRPr="007D4927">
              <w:t>366 (43%)</w:t>
            </w:r>
          </w:p>
        </w:tc>
        <w:tc>
          <w:tcPr>
            <w:tcW w:w="0" w:type="auto"/>
            <w:hideMark/>
          </w:tcPr>
          <w:p w14:paraId="03189E01" w14:textId="77777777" w:rsidR="007D4927" w:rsidRPr="007D4927" w:rsidRDefault="007D4927" w:rsidP="007D4927">
            <w:pPr>
              <w:spacing w:line="360" w:lineRule="auto"/>
            </w:pPr>
            <w:r w:rsidRPr="007D4927">
              <w:t>22 (39%)</w:t>
            </w:r>
          </w:p>
        </w:tc>
        <w:tc>
          <w:tcPr>
            <w:tcW w:w="0" w:type="auto"/>
            <w:hideMark/>
          </w:tcPr>
          <w:p w14:paraId="62724994" w14:textId="77777777" w:rsidR="007D4927" w:rsidRPr="007D4927" w:rsidRDefault="007D4927" w:rsidP="007D4927">
            <w:pPr>
              <w:spacing w:line="360" w:lineRule="auto"/>
            </w:pPr>
            <w:r w:rsidRPr="007D4927">
              <w:t>30 (32%)</w:t>
            </w:r>
          </w:p>
        </w:tc>
      </w:tr>
      <w:tr w:rsidR="007D4927" w:rsidRPr="007D4927" w14:paraId="7A1ACF52" w14:textId="77777777" w:rsidTr="00404743">
        <w:tc>
          <w:tcPr>
            <w:tcW w:w="0" w:type="auto"/>
            <w:hideMark/>
          </w:tcPr>
          <w:p w14:paraId="4ED54479" w14:textId="77777777" w:rsidR="007D4927" w:rsidRPr="007D4927" w:rsidRDefault="007D4927" w:rsidP="007D4927">
            <w:pPr>
              <w:spacing w:line="360" w:lineRule="auto"/>
              <w:rPr>
                <w:i/>
                <w:iCs/>
              </w:rPr>
            </w:pPr>
            <w:r w:rsidRPr="007D4927">
              <w:t>I have lost weight unexpectedly</w:t>
            </w:r>
          </w:p>
        </w:tc>
        <w:tc>
          <w:tcPr>
            <w:tcW w:w="0" w:type="auto"/>
            <w:hideMark/>
          </w:tcPr>
          <w:p w14:paraId="66B0A574" w14:textId="77777777" w:rsidR="007D4927" w:rsidRPr="007D4927" w:rsidRDefault="007D4927" w:rsidP="007D4927">
            <w:pPr>
              <w:spacing w:line="360" w:lineRule="auto"/>
            </w:pPr>
            <w:r w:rsidRPr="007D4927">
              <w:t>141 (15%)</w:t>
            </w:r>
          </w:p>
        </w:tc>
        <w:tc>
          <w:tcPr>
            <w:tcW w:w="0" w:type="auto"/>
            <w:hideMark/>
          </w:tcPr>
          <w:p w14:paraId="21C848A1" w14:textId="77777777" w:rsidR="007D4927" w:rsidRPr="007D4927" w:rsidRDefault="007D4927" w:rsidP="007D4927">
            <w:pPr>
              <w:spacing w:line="360" w:lineRule="auto"/>
            </w:pPr>
            <w:r w:rsidRPr="007D4927">
              <w:t>113 (14%)</w:t>
            </w:r>
          </w:p>
        </w:tc>
        <w:tc>
          <w:tcPr>
            <w:tcW w:w="0" w:type="auto"/>
            <w:hideMark/>
          </w:tcPr>
          <w:p w14:paraId="1B971B23" w14:textId="77777777" w:rsidR="007D4927" w:rsidRPr="007D4927" w:rsidRDefault="007D4927" w:rsidP="007D4927">
            <w:pPr>
              <w:spacing w:line="360" w:lineRule="auto"/>
            </w:pPr>
            <w:r w:rsidRPr="007D4927">
              <w:t>9 (15%)</w:t>
            </w:r>
          </w:p>
        </w:tc>
        <w:tc>
          <w:tcPr>
            <w:tcW w:w="0" w:type="auto"/>
            <w:hideMark/>
          </w:tcPr>
          <w:p w14:paraId="0EF8CE9B" w14:textId="77777777" w:rsidR="007D4927" w:rsidRPr="007D4927" w:rsidRDefault="007D4927" w:rsidP="007D4927">
            <w:pPr>
              <w:spacing w:line="360" w:lineRule="auto"/>
            </w:pPr>
            <w:r w:rsidRPr="007D4927">
              <w:t>19 (20%)</w:t>
            </w:r>
          </w:p>
        </w:tc>
      </w:tr>
      <w:tr w:rsidR="007D4927" w:rsidRPr="007D4927" w14:paraId="48B85EDD" w14:textId="77777777" w:rsidTr="00404743">
        <w:tc>
          <w:tcPr>
            <w:tcW w:w="0" w:type="auto"/>
            <w:hideMark/>
          </w:tcPr>
          <w:p w14:paraId="719073C6" w14:textId="77777777" w:rsidR="007D4927" w:rsidRPr="007D4927" w:rsidRDefault="007D4927" w:rsidP="007D4927">
            <w:pPr>
              <w:spacing w:line="360" w:lineRule="auto"/>
            </w:pPr>
            <w:r w:rsidRPr="007D4927">
              <w:t>I find it difficult to swallow solid foods like meats (dysphagia)</w:t>
            </w:r>
          </w:p>
        </w:tc>
        <w:tc>
          <w:tcPr>
            <w:tcW w:w="0" w:type="auto"/>
            <w:hideMark/>
          </w:tcPr>
          <w:p w14:paraId="4DB65DDA" w14:textId="77777777" w:rsidR="007D4927" w:rsidRPr="007D4927" w:rsidRDefault="007D4927" w:rsidP="007D4927">
            <w:pPr>
              <w:spacing w:line="360" w:lineRule="auto"/>
            </w:pPr>
            <w:r w:rsidRPr="007D4927">
              <w:t>192 (19%)</w:t>
            </w:r>
          </w:p>
        </w:tc>
        <w:tc>
          <w:tcPr>
            <w:tcW w:w="0" w:type="auto"/>
            <w:hideMark/>
          </w:tcPr>
          <w:p w14:paraId="683B55D3" w14:textId="77777777" w:rsidR="007D4927" w:rsidRPr="007D4927" w:rsidRDefault="007D4927" w:rsidP="007D4927">
            <w:pPr>
              <w:spacing w:line="360" w:lineRule="auto"/>
            </w:pPr>
            <w:r w:rsidRPr="007D4927">
              <w:t>154 (18%)</w:t>
            </w:r>
          </w:p>
        </w:tc>
        <w:tc>
          <w:tcPr>
            <w:tcW w:w="0" w:type="auto"/>
            <w:hideMark/>
          </w:tcPr>
          <w:p w14:paraId="4758737E" w14:textId="77777777" w:rsidR="007D4927" w:rsidRPr="007D4927" w:rsidRDefault="007D4927" w:rsidP="007D4927">
            <w:pPr>
              <w:spacing w:line="360" w:lineRule="auto"/>
            </w:pPr>
            <w:r w:rsidRPr="007D4927">
              <w:t>10 (17%)</w:t>
            </w:r>
          </w:p>
        </w:tc>
        <w:tc>
          <w:tcPr>
            <w:tcW w:w="0" w:type="auto"/>
            <w:hideMark/>
          </w:tcPr>
          <w:p w14:paraId="27537B92" w14:textId="77777777" w:rsidR="007D4927" w:rsidRPr="007D4927" w:rsidRDefault="007D4927" w:rsidP="007D4927">
            <w:pPr>
              <w:spacing w:line="360" w:lineRule="auto"/>
            </w:pPr>
            <w:r w:rsidRPr="007D4927">
              <w:t>28 (30%)</w:t>
            </w:r>
          </w:p>
        </w:tc>
      </w:tr>
      <w:tr w:rsidR="007D4927" w:rsidRPr="007D4927" w14:paraId="3CD6D883" w14:textId="77777777" w:rsidTr="00404743">
        <w:tc>
          <w:tcPr>
            <w:tcW w:w="0" w:type="auto"/>
          </w:tcPr>
          <w:p w14:paraId="641C216B" w14:textId="77777777" w:rsidR="007D4927" w:rsidRPr="007D4927" w:rsidRDefault="007D4927" w:rsidP="007D4927">
            <w:pPr>
              <w:spacing w:line="360" w:lineRule="auto"/>
              <w:rPr>
                <w:i/>
                <w:iCs/>
              </w:rPr>
            </w:pPr>
            <w:r w:rsidRPr="007D4927">
              <w:rPr>
                <w:rFonts w:eastAsia="Times New Roman"/>
              </w:rPr>
              <w:t>Feeling of something in throat</w:t>
            </w:r>
          </w:p>
        </w:tc>
        <w:tc>
          <w:tcPr>
            <w:tcW w:w="0" w:type="auto"/>
          </w:tcPr>
          <w:p w14:paraId="263AFD9C" w14:textId="77777777" w:rsidR="007D4927" w:rsidRPr="007D4927" w:rsidRDefault="007D4927" w:rsidP="007D4927">
            <w:pPr>
              <w:spacing w:line="360" w:lineRule="auto"/>
            </w:pPr>
            <w:r w:rsidRPr="007D4927">
              <w:rPr>
                <w:rFonts w:eastAsia="Times New Roman"/>
              </w:rPr>
              <w:t>291 (33%)</w:t>
            </w:r>
          </w:p>
        </w:tc>
        <w:tc>
          <w:tcPr>
            <w:tcW w:w="0" w:type="auto"/>
          </w:tcPr>
          <w:p w14:paraId="40200730" w14:textId="77777777" w:rsidR="007D4927" w:rsidRPr="007D4927" w:rsidRDefault="007D4927" w:rsidP="007D4927">
            <w:pPr>
              <w:spacing w:line="360" w:lineRule="auto"/>
            </w:pPr>
            <w:r w:rsidRPr="007D4927">
              <w:rPr>
                <w:rFonts w:eastAsia="Times New Roman"/>
              </w:rPr>
              <w:t>243 (32%)</w:t>
            </w:r>
          </w:p>
        </w:tc>
        <w:tc>
          <w:tcPr>
            <w:tcW w:w="0" w:type="auto"/>
          </w:tcPr>
          <w:p w14:paraId="27C09B26" w14:textId="77777777" w:rsidR="007D4927" w:rsidRPr="007D4927" w:rsidRDefault="007D4927" w:rsidP="007D4927">
            <w:pPr>
              <w:spacing w:line="360" w:lineRule="auto"/>
            </w:pPr>
            <w:r w:rsidRPr="007D4927">
              <w:rPr>
                <w:rFonts w:eastAsia="Times New Roman"/>
              </w:rPr>
              <w:t>18 (35%)</w:t>
            </w:r>
          </w:p>
        </w:tc>
        <w:tc>
          <w:tcPr>
            <w:tcW w:w="0" w:type="auto"/>
          </w:tcPr>
          <w:p w14:paraId="230CCB10" w14:textId="77777777" w:rsidR="007D4927" w:rsidRPr="007D4927" w:rsidRDefault="007D4927" w:rsidP="007D4927">
            <w:pPr>
              <w:spacing w:line="360" w:lineRule="auto"/>
            </w:pPr>
            <w:r w:rsidRPr="007D4927">
              <w:rPr>
                <w:rFonts w:eastAsia="Times New Roman"/>
              </w:rPr>
              <w:t>30 (38%)</w:t>
            </w:r>
          </w:p>
        </w:tc>
      </w:tr>
      <w:tr w:rsidR="007D4927" w:rsidRPr="007D4927" w14:paraId="543C3EA5" w14:textId="77777777" w:rsidTr="00404743">
        <w:tc>
          <w:tcPr>
            <w:tcW w:w="0" w:type="auto"/>
            <w:gridSpan w:val="5"/>
            <w:hideMark/>
          </w:tcPr>
          <w:p w14:paraId="193D002B" w14:textId="77777777" w:rsidR="007D4927" w:rsidRPr="007D4927" w:rsidRDefault="007D4927" w:rsidP="007D4927">
            <w:pPr>
              <w:spacing w:line="360" w:lineRule="auto"/>
            </w:pPr>
            <w:r w:rsidRPr="007D4927">
              <w:rPr>
                <w:vertAlign w:val="superscript"/>
              </w:rPr>
              <w:t>1</w:t>
            </w:r>
            <w:r w:rsidRPr="007D4927">
              <w:t xml:space="preserve"> n (%)</w:t>
            </w:r>
          </w:p>
        </w:tc>
      </w:tr>
    </w:tbl>
    <w:p w14:paraId="6EE32F37" w14:textId="77777777" w:rsidR="007D4927" w:rsidRPr="007D4927" w:rsidRDefault="007D4927" w:rsidP="007D4927">
      <w:pPr>
        <w:spacing w:line="360" w:lineRule="auto"/>
        <w:rPr>
          <w:b/>
          <w:bCs/>
        </w:rPr>
      </w:pPr>
    </w:p>
    <w:p w14:paraId="1C97523C" w14:textId="77777777" w:rsidR="007D4927" w:rsidRPr="007D4927" w:rsidRDefault="007D4927" w:rsidP="007D4927">
      <w:pPr>
        <w:spacing w:line="360" w:lineRule="auto"/>
        <w:rPr>
          <w:b/>
          <w:bCs/>
        </w:rPr>
      </w:pPr>
      <w:r w:rsidRPr="007D4927">
        <w:rPr>
          <w:b/>
          <w:bCs/>
        </w:rPr>
        <w:t>3.3 Machine Learning</w:t>
      </w:r>
    </w:p>
    <w:p w14:paraId="743A8802" w14:textId="77777777" w:rsidR="007D4927" w:rsidRPr="007D4927" w:rsidRDefault="007D4927" w:rsidP="007D4927">
      <w:pPr>
        <w:spacing w:line="360" w:lineRule="auto"/>
        <w:jc w:val="both"/>
      </w:pPr>
      <w:r w:rsidRPr="007D4927">
        <w:lastRenderedPageBreak/>
        <w:t xml:space="preserve">The performances were ranked by multiclass AUC: ridge (0.7081), elastic net (0.7044), lasso (0.7044), classification trees (0.6172), linear discriminant analysis (0.5877), ordinal logistic regression (0.5716), and random forest (0.5001). Ridge performed best, where the multiclass AUC is greater than the other models. </w:t>
      </w:r>
    </w:p>
    <w:p w14:paraId="0480A81F" w14:textId="77777777" w:rsidR="007D4927" w:rsidRPr="007D4927" w:rsidRDefault="007D4927" w:rsidP="007D4927">
      <w:pPr>
        <w:spacing w:line="360" w:lineRule="auto"/>
        <w:jc w:val="both"/>
      </w:pPr>
    </w:p>
    <w:p w14:paraId="56BE563F" w14:textId="77777777" w:rsidR="007D4927" w:rsidRPr="007D4927" w:rsidRDefault="007D4927" w:rsidP="007D4927">
      <w:pPr>
        <w:spacing w:line="360" w:lineRule="auto"/>
        <w:jc w:val="both"/>
        <w:rPr>
          <w:color w:val="000000" w:themeColor="text1"/>
        </w:rPr>
      </w:pPr>
      <w:r w:rsidRPr="007D4927">
        <w:rPr>
          <w:color w:val="000000" w:themeColor="text1"/>
        </w:rPr>
        <w:t>The variable selection gave the most important variables for each model found in Table 5. The variables selected for lasso, ridge and elastic net were similar, selecting mainly the same variables for all three of the models. Although, ridge selected the variable ‘</w:t>
      </w:r>
      <w:r w:rsidRPr="007D4927">
        <w:rPr>
          <w:i/>
          <w:iCs/>
          <w:color w:val="000000" w:themeColor="text1"/>
        </w:rPr>
        <w:t>I have lost weight unexpectedly’</w:t>
      </w:r>
      <w:r w:rsidRPr="007D4927">
        <w:rPr>
          <w:color w:val="000000" w:themeColor="text1"/>
        </w:rPr>
        <w:t xml:space="preserve"> instead of ‘</w:t>
      </w:r>
      <w:r w:rsidRPr="007D4927">
        <w:rPr>
          <w:i/>
          <w:iCs/>
          <w:color w:val="000000" w:themeColor="text1"/>
        </w:rPr>
        <w:t>smoking’</w:t>
      </w:r>
      <w:r w:rsidRPr="007D4927">
        <w:rPr>
          <w:color w:val="000000" w:themeColor="text1"/>
        </w:rPr>
        <w:t xml:space="preserve"> which were selected by both lasso and elastic net. Both tree-based algorithms choose the continuous variable (age) as the most important over any of the categorical </w:t>
      </w:r>
      <w:proofErr w:type="gramStart"/>
      <w:r w:rsidRPr="007D4927">
        <w:rPr>
          <w:color w:val="000000" w:themeColor="text1"/>
        </w:rPr>
        <w:t>variables;</w:t>
      </w:r>
      <w:proofErr w:type="gramEnd"/>
      <w:r w:rsidRPr="007D4927">
        <w:rPr>
          <w:color w:val="000000" w:themeColor="text1"/>
        </w:rPr>
        <w:t xml:space="preserve"> which contributes more data to tree based models than categorical variables. They also both chose ‘</w:t>
      </w:r>
      <w:r w:rsidRPr="007D4927">
        <w:rPr>
          <w:i/>
          <w:iCs/>
          <w:color w:val="000000" w:themeColor="text1"/>
        </w:rPr>
        <w:t xml:space="preserve">employment </w:t>
      </w:r>
      <w:proofErr w:type="gramStart"/>
      <w:r w:rsidRPr="007D4927">
        <w:rPr>
          <w:i/>
          <w:iCs/>
          <w:color w:val="000000" w:themeColor="text1"/>
        </w:rPr>
        <w:t>status’</w:t>
      </w:r>
      <w:proofErr w:type="gramEnd"/>
      <w:r w:rsidRPr="007D4927">
        <w:rPr>
          <w:color w:val="000000" w:themeColor="text1"/>
        </w:rPr>
        <w:t xml:space="preserve"> and ‘</w:t>
      </w:r>
      <w:r w:rsidRPr="007D4927">
        <w:rPr>
          <w:i/>
          <w:iCs/>
          <w:color w:val="000000" w:themeColor="text1"/>
        </w:rPr>
        <w:t>smoking’</w:t>
      </w:r>
      <w:r w:rsidRPr="007D4927">
        <w:rPr>
          <w:color w:val="000000" w:themeColor="text1"/>
        </w:rPr>
        <w:t xml:space="preserve"> as their top two variables. Ordinal logistic regression and linear discriminant analysis have chosen the same top 5 variables, these are also very similar to those found for lasso, </w:t>
      </w:r>
      <w:proofErr w:type="gramStart"/>
      <w:r w:rsidRPr="007D4927">
        <w:rPr>
          <w:color w:val="000000" w:themeColor="text1"/>
        </w:rPr>
        <w:t>ridge</w:t>
      </w:r>
      <w:proofErr w:type="gramEnd"/>
      <w:r w:rsidRPr="007D4927">
        <w:rPr>
          <w:color w:val="000000" w:themeColor="text1"/>
        </w:rPr>
        <w:t xml:space="preserve"> and elastic net. The variable </w:t>
      </w:r>
      <w:r w:rsidRPr="007D4927">
        <w:rPr>
          <w:i/>
          <w:iCs/>
          <w:color w:val="000000" w:themeColor="text1"/>
        </w:rPr>
        <w:t>‘living situation’</w:t>
      </w:r>
      <w:r w:rsidRPr="007D4927">
        <w:rPr>
          <w:color w:val="000000" w:themeColor="text1"/>
        </w:rPr>
        <w:t xml:space="preserve"> is shown to be the top variable in 5 of the models and 4</w:t>
      </w:r>
      <w:r w:rsidRPr="007D4927">
        <w:rPr>
          <w:color w:val="000000" w:themeColor="text1"/>
          <w:vertAlign w:val="superscript"/>
        </w:rPr>
        <w:t>th</w:t>
      </w:r>
      <w:r w:rsidRPr="007D4927">
        <w:rPr>
          <w:color w:val="000000" w:themeColor="text1"/>
        </w:rPr>
        <w:t xml:space="preserve"> in one, ‘</w:t>
      </w:r>
      <w:r w:rsidRPr="007D4927">
        <w:rPr>
          <w:i/>
          <w:iCs/>
          <w:color w:val="000000" w:themeColor="text1"/>
        </w:rPr>
        <w:t>drug use’</w:t>
      </w:r>
      <w:r w:rsidRPr="007D4927">
        <w:rPr>
          <w:color w:val="000000" w:themeColor="text1"/>
        </w:rPr>
        <w:t xml:space="preserve"> and </w:t>
      </w:r>
      <w:r w:rsidRPr="007D4927">
        <w:rPr>
          <w:i/>
          <w:iCs/>
          <w:color w:val="000000" w:themeColor="text1"/>
        </w:rPr>
        <w:t>‘neck lump’</w:t>
      </w:r>
      <w:r w:rsidRPr="007D4927">
        <w:rPr>
          <w:color w:val="000000" w:themeColor="text1"/>
        </w:rPr>
        <w:t xml:space="preserve"> were also found to be associated in 5 of the models. </w:t>
      </w:r>
    </w:p>
    <w:p w14:paraId="5EFF9670" w14:textId="77777777" w:rsidR="007D4927" w:rsidRPr="007D4927" w:rsidRDefault="007D4927" w:rsidP="007D4927">
      <w:pPr>
        <w:spacing w:line="360" w:lineRule="auto"/>
        <w:jc w:val="both"/>
        <w:rPr>
          <w:color w:val="000000" w:themeColor="text1"/>
        </w:rPr>
      </w:pPr>
    </w:p>
    <w:tbl>
      <w:tblPr>
        <w:tblStyle w:val="TableGrid"/>
        <w:tblW w:w="9010" w:type="dxa"/>
        <w:tblLook w:val="04A0" w:firstRow="1" w:lastRow="0" w:firstColumn="1" w:lastColumn="0" w:noHBand="0" w:noVBand="1"/>
      </w:tblPr>
      <w:tblGrid>
        <w:gridCol w:w="1860"/>
        <w:gridCol w:w="5223"/>
        <w:gridCol w:w="1927"/>
      </w:tblGrid>
      <w:tr w:rsidR="007D4927" w:rsidRPr="007D4927" w14:paraId="0D83EAE8" w14:textId="77777777" w:rsidTr="00404743">
        <w:tc>
          <w:tcPr>
            <w:tcW w:w="9010" w:type="dxa"/>
            <w:gridSpan w:val="3"/>
          </w:tcPr>
          <w:p w14:paraId="0E3B2194" w14:textId="1525D08A" w:rsidR="007D4927" w:rsidRPr="007D4927" w:rsidRDefault="007D4927" w:rsidP="007D4927">
            <w:pPr>
              <w:spacing w:line="360" w:lineRule="auto"/>
              <w:jc w:val="both"/>
              <w:rPr>
                <w:b/>
                <w:color w:val="000000" w:themeColor="text1"/>
              </w:rPr>
            </w:pPr>
            <w:r w:rsidRPr="007D4927">
              <w:rPr>
                <w:b/>
                <w:color w:val="000000" w:themeColor="text1"/>
              </w:rPr>
              <w:t xml:space="preserve">Table 5. Top 5 </w:t>
            </w:r>
            <w:r w:rsidR="00022D09">
              <w:rPr>
                <w:b/>
                <w:color w:val="000000" w:themeColor="text1"/>
              </w:rPr>
              <w:t>v</w:t>
            </w:r>
            <w:r w:rsidRPr="007D4927">
              <w:rPr>
                <w:b/>
                <w:color w:val="000000" w:themeColor="text1"/>
              </w:rPr>
              <w:t>ariables deemed to be important for each model</w:t>
            </w:r>
          </w:p>
        </w:tc>
      </w:tr>
      <w:tr w:rsidR="007D4927" w:rsidRPr="007D4927" w14:paraId="4E55DEAD" w14:textId="77777777" w:rsidTr="00404743">
        <w:tc>
          <w:tcPr>
            <w:tcW w:w="1860" w:type="dxa"/>
          </w:tcPr>
          <w:p w14:paraId="18D78C58" w14:textId="77777777" w:rsidR="007D4927" w:rsidRPr="007D4927" w:rsidRDefault="007D4927" w:rsidP="007D4927">
            <w:pPr>
              <w:spacing w:line="360" w:lineRule="auto"/>
              <w:jc w:val="both"/>
              <w:rPr>
                <w:b/>
                <w:color w:val="000000" w:themeColor="text1"/>
              </w:rPr>
            </w:pPr>
            <w:r w:rsidRPr="007D4927">
              <w:rPr>
                <w:b/>
                <w:color w:val="000000" w:themeColor="text1"/>
              </w:rPr>
              <w:t>Model</w:t>
            </w:r>
          </w:p>
        </w:tc>
        <w:tc>
          <w:tcPr>
            <w:tcW w:w="5223" w:type="dxa"/>
          </w:tcPr>
          <w:p w14:paraId="202FB914" w14:textId="77777777" w:rsidR="007D4927" w:rsidRPr="007D4927" w:rsidRDefault="007D4927" w:rsidP="007D4927">
            <w:pPr>
              <w:spacing w:line="360" w:lineRule="auto"/>
              <w:jc w:val="both"/>
              <w:rPr>
                <w:b/>
                <w:color w:val="000000" w:themeColor="text1"/>
              </w:rPr>
            </w:pPr>
            <w:r w:rsidRPr="007D4927">
              <w:rPr>
                <w:b/>
                <w:color w:val="000000" w:themeColor="text1"/>
              </w:rPr>
              <w:t>Important Variables</w:t>
            </w:r>
          </w:p>
        </w:tc>
        <w:tc>
          <w:tcPr>
            <w:tcW w:w="1927" w:type="dxa"/>
          </w:tcPr>
          <w:p w14:paraId="61DBF514" w14:textId="77777777" w:rsidR="007D4927" w:rsidRPr="007D4927" w:rsidRDefault="007D4927" w:rsidP="007D4927">
            <w:pPr>
              <w:spacing w:line="360" w:lineRule="auto"/>
              <w:jc w:val="both"/>
              <w:rPr>
                <w:b/>
                <w:color w:val="000000" w:themeColor="text1"/>
              </w:rPr>
            </w:pPr>
            <w:r w:rsidRPr="007D4927">
              <w:rPr>
                <w:b/>
                <w:color w:val="000000" w:themeColor="text1"/>
              </w:rPr>
              <w:t>Value</w:t>
            </w:r>
          </w:p>
        </w:tc>
      </w:tr>
      <w:tr w:rsidR="007D4927" w:rsidRPr="007D4927" w14:paraId="6251FF36" w14:textId="77777777" w:rsidTr="00404743">
        <w:tc>
          <w:tcPr>
            <w:tcW w:w="1860" w:type="dxa"/>
          </w:tcPr>
          <w:p w14:paraId="4F4C6797" w14:textId="77777777" w:rsidR="007D4927" w:rsidRPr="007D4927" w:rsidRDefault="007D4927" w:rsidP="007D4927">
            <w:pPr>
              <w:rPr>
                <w:b/>
                <w:color w:val="000000" w:themeColor="text1"/>
              </w:rPr>
            </w:pPr>
            <w:r w:rsidRPr="007D4927">
              <w:rPr>
                <w:b/>
                <w:color w:val="000000" w:themeColor="text1"/>
              </w:rPr>
              <w:t>Ordinal Logistic Regression – Variable Coefficients</w:t>
            </w:r>
          </w:p>
        </w:tc>
        <w:tc>
          <w:tcPr>
            <w:tcW w:w="5223" w:type="dxa"/>
          </w:tcPr>
          <w:p w14:paraId="412EF667" w14:textId="77777777" w:rsidR="007D4927" w:rsidRPr="007D4927" w:rsidRDefault="007D4927" w:rsidP="007D4927">
            <w:pPr>
              <w:jc w:val="both"/>
              <w:rPr>
                <w:color w:val="000000" w:themeColor="text1"/>
              </w:rPr>
            </w:pPr>
            <w:r w:rsidRPr="007D4927">
              <w:rPr>
                <w:color w:val="000000" w:themeColor="text1"/>
              </w:rPr>
              <w:t>Living situation</w:t>
            </w:r>
          </w:p>
          <w:p w14:paraId="41AFB27F" w14:textId="77777777" w:rsidR="007D4927" w:rsidRPr="007D4927" w:rsidRDefault="007D4927" w:rsidP="007D4927">
            <w:pPr>
              <w:jc w:val="both"/>
              <w:rPr>
                <w:color w:val="000000" w:themeColor="text1"/>
              </w:rPr>
            </w:pPr>
            <w:r w:rsidRPr="007D4927">
              <w:rPr>
                <w:color w:val="000000" w:themeColor="text1"/>
              </w:rPr>
              <w:t>Drug use</w:t>
            </w:r>
          </w:p>
          <w:p w14:paraId="0C5F8D41" w14:textId="77777777" w:rsidR="007D4927" w:rsidRPr="007D4927" w:rsidRDefault="007D4927" w:rsidP="007D4927">
            <w:pPr>
              <w:jc w:val="both"/>
              <w:rPr>
                <w:color w:val="000000" w:themeColor="text1"/>
              </w:rPr>
            </w:pPr>
            <w:r w:rsidRPr="007D4927">
              <w:rPr>
                <w:color w:val="000000" w:themeColor="text1"/>
              </w:rPr>
              <w:t>Neck Lump</w:t>
            </w:r>
          </w:p>
          <w:p w14:paraId="48BAA54B" w14:textId="77777777" w:rsidR="007D4927" w:rsidRPr="007D4927" w:rsidRDefault="007D4927" w:rsidP="007D4927">
            <w:pPr>
              <w:jc w:val="both"/>
              <w:rPr>
                <w:color w:val="000000" w:themeColor="text1"/>
              </w:rPr>
            </w:pPr>
            <w:r w:rsidRPr="007D4927">
              <w:rPr>
                <w:color w:val="000000" w:themeColor="text1"/>
              </w:rPr>
              <w:t>Odynophagia</w:t>
            </w:r>
          </w:p>
          <w:p w14:paraId="3B640E4E" w14:textId="77777777" w:rsidR="007D4927" w:rsidRPr="007D4927" w:rsidRDefault="007D4927" w:rsidP="007D4927">
            <w:pPr>
              <w:jc w:val="both"/>
              <w:rPr>
                <w:color w:val="000000" w:themeColor="text1"/>
              </w:rPr>
            </w:pPr>
            <w:r w:rsidRPr="007D4927">
              <w:rPr>
                <w:color w:val="000000" w:themeColor="text1"/>
              </w:rPr>
              <w:t>Gender</w:t>
            </w:r>
          </w:p>
        </w:tc>
        <w:tc>
          <w:tcPr>
            <w:tcW w:w="1927" w:type="dxa"/>
          </w:tcPr>
          <w:p w14:paraId="08859AEF" w14:textId="77777777" w:rsidR="007D4927" w:rsidRPr="007D4927" w:rsidRDefault="007D4927" w:rsidP="007D4927">
            <w:pPr>
              <w:jc w:val="both"/>
              <w:rPr>
                <w:color w:val="000000" w:themeColor="text1"/>
              </w:rPr>
            </w:pPr>
            <w:r w:rsidRPr="007D4927">
              <w:rPr>
                <w:color w:val="000000" w:themeColor="text1"/>
              </w:rPr>
              <w:t>-17.4588</w:t>
            </w:r>
          </w:p>
          <w:p w14:paraId="08957913" w14:textId="77777777" w:rsidR="007D4927" w:rsidRPr="007D4927" w:rsidRDefault="007D4927" w:rsidP="007D4927">
            <w:pPr>
              <w:jc w:val="both"/>
              <w:rPr>
                <w:color w:val="000000" w:themeColor="text1"/>
              </w:rPr>
            </w:pPr>
            <w:r w:rsidRPr="007D4927">
              <w:rPr>
                <w:color w:val="000000" w:themeColor="text1"/>
              </w:rPr>
              <w:t>-17.2193</w:t>
            </w:r>
          </w:p>
          <w:p w14:paraId="695294DB" w14:textId="77777777" w:rsidR="007D4927" w:rsidRPr="007D4927" w:rsidRDefault="007D4927" w:rsidP="007D4927">
            <w:pPr>
              <w:jc w:val="both"/>
              <w:rPr>
                <w:color w:val="000000" w:themeColor="text1"/>
              </w:rPr>
            </w:pPr>
            <w:r w:rsidRPr="007D4927">
              <w:rPr>
                <w:color w:val="000000" w:themeColor="text1"/>
              </w:rPr>
              <w:t>1.6812</w:t>
            </w:r>
          </w:p>
          <w:p w14:paraId="2025964A" w14:textId="77777777" w:rsidR="007D4927" w:rsidRPr="007D4927" w:rsidRDefault="007D4927" w:rsidP="007D4927">
            <w:pPr>
              <w:jc w:val="both"/>
              <w:rPr>
                <w:color w:val="000000" w:themeColor="text1"/>
              </w:rPr>
            </w:pPr>
            <w:r w:rsidRPr="007D4927">
              <w:rPr>
                <w:color w:val="000000" w:themeColor="text1"/>
              </w:rPr>
              <w:t>1.1808</w:t>
            </w:r>
          </w:p>
          <w:p w14:paraId="5D034A9B" w14:textId="77777777" w:rsidR="007D4927" w:rsidRPr="007D4927" w:rsidRDefault="007D4927" w:rsidP="007D4927">
            <w:pPr>
              <w:jc w:val="both"/>
              <w:rPr>
                <w:color w:val="000000" w:themeColor="text1"/>
              </w:rPr>
            </w:pPr>
            <w:r w:rsidRPr="007D4927">
              <w:rPr>
                <w:color w:val="000000" w:themeColor="text1"/>
              </w:rPr>
              <w:t>-1.0157</w:t>
            </w:r>
          </w:p>
        </w:tc>
      </w:tr>
      <w:tr w:rsidR="007D4927" w:rsidRPr="007D4927" w14:paraId="662033FF" w14:textId="77777777" w:rsidTr="00404743">
        <w:tc>
          <w:tcPr>
            <w:tcW w:w="1860" w:type="dxa"/>
          </w:tcPr>
          <w:p w14:paraId="7EB8B1D3" w14:textId="77777777" w:rsidR="007D4927" w:rsidRPr="007D4927" w:rsidRDefault="007D4927" w:rsidP="007D4927">
            <w:pPr>
              <w:rPr>
                <w:b/>
                <w:color w:val="000000" w:themeColor="text1"/>
              </w:rPr>
            </w:pPr>
            <w:r w:rsidRPr="007D4927">
              <w:rPr>
                <w:b/>
                <w:color w:val="000000" w:themeColor="text1"/>
              </w:rPr>
              <w:t>Random Forest – Gini Impurity (Feature Importance)</w:t>
            </w:r>
          </w:p>
        </w:tc>
        <w:tc>
          <w:tcPr>
            <w:tcW w:w="5223" w:type="dxa"/>
          </w:tcPr>
          <w:p w14:paraId="0E8AEB7C" w14:textId="77777777" w:rsidR="007D4927" w:rsidRPr="007D4927" w:rsidRDefault="007D4927" w:rsidP="007D4927">
            <w:pPr>
              <w:jc w:val="both"/>
              <w:rPr>
                <w:color w:val="000000" w:themeColor="text1"/>
              </w:rPr>
            </w:pPr>
            <w:r w:rsidRPr="007D4927">
              <w:rPr>
                <w:color w:val="000000" w:themeColor="text1"/>
              </w:rPr>
              <w:t xml:space="preserve">Age </w:t>
            </w:r>
          </w:p>
          <w:p w14:paraId="0278A308" w14:textId="77777777" w:rsidR="007D4927" w:rsidRPr="007D4927" w:rsidRDefault="007D4927" w:rsidP="007D4927">
            <w:pPr>
              <w:jc w:val="both"/>
              <w:rPr>
                <w:color w:val="000000" w:themeColor="text1"/>
              </w:rPr>
            </w:pPr>
            <w:r w:rsidRPr="007D4927">
              <w:rPr>
                <w:color w:val="000000" w:themeColor="text1"/>
              </w:rPr>
              <w:t>Smoking</w:t>
            </w:r>
          </w:p>
          <w:p w14:paraId="6913191C" w14:textId="77777777" w:rsidR="007D4927" w:rsidRPr="007D4927" w:rsidRDefault="007D4927" w:rsidP="007D4927">
            <w:pPr>
              <w:jc w:val="both"/>
              <w:rPr>
                <w:color w:val="000000" w:themeColor="text1"/>
              </w:rPr>
            </w:pPr>
            <w:r w:rsidRPr="007D4927">
              <w:rPr>
                <w:color w:val="000000" w:themeColor="text1"/>
              </w:rPr>
              <w:t>Alcohol</w:t>
            </w:r>
          </w:p>
          <w:p w14:paraId="1CB731A6" w14:textId="77777777" w:rsidR="007D4927" w:rsidRPr="007D4927" w:rsidRDefault="007D4927" w:rsidP="007D4927">
            <w:pPr>
              <w:jc w:val="both"/>
              <w:rPr>
                <w:color w:val="000000" w:themeColor="text1"/>
              </w:rPr>
            </w:pPr>
            <w:r w:rsidRPr="007D4927">
              <w:rPr>
                <w:color w:val="000000" w:themeColor="text1"/>
              </w:rPr>
              <w:t>Living situation</w:t>
            </w:r>
          </w:p>
          <w:p w14:paraId="3AF87C0E" w14:textId="77777777" w:rsidR="007D4927" w:rsidRPr="007D4927" w:rsidRDefault="007D4927" w:rsidP="007D4927">
            <w:pPr>
              <w:jc w:val="both"/>
              <w:rPr>
                <w:color w:val="000000" w:themeColor="text1"/>
              </w:rPr>
            </w:pPr>
            <w:r w:rsidRPr="007D4927">
              <w:rPr>
                <w:color w:val="000000" w:themeColor="text1"/>
              </w:rPr>
              <w:t xml:space="preserve">Employed </w:t>
            </w:r>
          </w:p>
        </w:tc>
        <w:tc>
          <w:tcPr>
            <w:tcW w:w="1927" w:type="dxa"/>
          </w:tcPr>
          <w:p w14:paraId="69BBFB40" w14:textId="77777777" w:rsidR="007D4927" w:rsidRPr="007D4927" w:rsidRDefault="007D4927" w:rsidP="007D4927">
            <w:pPr>
              <w:jc w:val="both"/>
              <w:rPr>
                <w:color w:val="000000" w:themeColor="text1"/>
              </w:rPr>
            </w:pPr>
            <w:r w:rsidRPr="007D4927">
              <w:rPr>
                <w:color w:val="000000" w:themeColor="text1"/>
              </w:rPr>
              <w:t>294.606</w:t>
            </w:r>
          </w:p>
          <w:p w14:paraId="6BA2C21B" w14:textId="77777777" w:rsidR="007D4927" w:rsidRPr="007D4927" w:rsidRDefault="007D4927" w:rsidP="007D4927">
            <w:pPr>
              <w:jc w:val="both"/>
              <w:rPr>
                <w:color w:val="000000" w:themeColor="text1"/>
              </w:rPr>
            </w:pPr>
            <w:r w:rsidRPr="007D4927">
              <w:rPr>
                <w:color w:val="000000" w:themeColor="text1"/>
              </w:rPr>
              <w:t>92.719</w:t>
            </w:r>
          </w:p>
          <w:p w14:paraId="5DFD6950" w14:textId="77777777" w:rsidR="007D4927" w:rsidRPr="007D4927" w:rsidRDefault="007D4927" w:rsidP="007D4927">
            <w:pPr>
              <w:jc w:val="both"/>
              <w:rPr>
                <w:color w:val="000000" w:themeColor="text1"/>
              </w:rPr>
            </w:pPr>
            <w:r w:rsidRPr="007D4927">
              <w:rPr>
                <w:color w:val="000000" w:themeColor="text1"/>
              </w:rPr>
              <w:t>84.634</w:t>
            </w:r>
          </w:p>
          <w:p w14:paraId="5DBE044B" w14:textId="77777777" w:rsidR="007D4927" w:rsidRPr="007D4927" w:rsidRDefault="007D4927" w:rsidP="007D4927">
            <w:pPr>
              <w:jc w:val="both"/>
              <w:rPr>
                <w:color w:val="000000" w:themeColor="text1"/>
              </w:rPr>
            </w:pPr>
            <w:r w:rsidRPr="007D4927">
              <w:rPr>
                <w:color w:val="000000" w:themeColor="text1"/>
              </w:rPr>
              <w:t>64.005</w:t>
            </w:r>
          </w:p>
          <w:p w14:paraId="5DB7901B" w14:textId="77777777" w:rsidR="007D4927" w:rsidRPr="007D4927" w:rsidRDefault="007D4927" w:rsidP="007D4927">
            <w:pPr>
              <w:jc w:val="both"/>
              <w:rPr>
                <w:color w:val="000000" w:themeColor="text1"/>
              </w:rPr>
            </w:pPr>
            <w:r w:rsidRPr="007D4927">
              <w:rPr>
                <w:color w:val="000000" w:themeColor="text1"/>
              </w:rPr>
              <w:t>59.072</w:t>
            </w:r>
          </w:p>
        </w:tc>
      </w:tr>
      <w:tr w:rsidR="007D4927" w:rsidRPr="007D4927" w14:paraId="5BD5981B" w14:textId="77777777" w:rsidTr="00404743">
        <w:tc>
          <w:tcPr>
            <w:tcW w:w="1860" w:type="dxa"/>
          </w:tcPr>
          <w:p w14:paraId="7C77B5D1" w14:textId="77777777" w:rsidR="007D4927" w:rsidRPr="007D4927" w:rsidRDefault="007D4927" w:rsidP="007D4927">
            <w:pPr>
              <w:rPr>
                <w:b/>
                <w:color w:val="000000" w:themeColor="text1"/>
              </w:rPr>
            </w:pPr>
            <w:r w:rsidRPr="007D4927">
              <w:rPr>
                <w:b/>
                <w:color w:val="000000" w:themeColor="text1"/>
              </w:rPr>
              <w:t>Classification Trees – Feature Importance</w:t>
            </w:r>
          </w:p>
        </w:tc>
        <w:tc>
          <w:tcPr>
            <w:tcW w:w="5223" w:type="dxa"/>
          </w:tcPr>
          <w:p w14:paraId="1787209E" w14:textId="77777777" w:rsidR="007D4927" w:rsidRPr="007D4927" w:rsidRDefault="007D4927" w:rsidP="007D4927">
            <w:pPr>
              <w:jc w:val="both"/>
              <w:rPr>
                <w:color w:val="000000" w:themeColor="text1"/>
              </w:rPr>
            </w:pPr>
            <w:r w:rsidRPr="007D4927">
              <w:rPr>
                <w:color w:val="000000" w:themeColor="text1"/>
              </w:rPr>
              <w:t>Age</w:t>
            </w:r>
          </w:p>
          <w:p w14:paraId="35FB1375" w14:textId="77777777" w:rsidR="007D4927" w:rsidRPr="007D4927" w:rsidRDefault="007D4927" w:rsidP="007D4927">
            <w:pPr>
              <w:jc w:val="both"/>
              <w:rPr>
                <w:color w:val="000000" w:themeColor="text1"/>
              </w:rPr>
            </w:pPr>
            <w:r w:rsidRPr="007D4927">
              <w:rPr>
                <w:color w:val="000000" w:themeColor="text1"/>
              </w:rPr>
              <w:t>Smoking</w:t>
            </w:r>
          </w:p>
          <w:p w14:paraId="7C2642F8" w14:textId="77777777" w:rsidR="007D4927" w:rsidRPr="007D4927" w:rsidRDefault="007D4927" w:rsidP="007D4927">
            <w:pPr>
              <w:jc w:val="both"/>
              <w:rPr>
                <w:color w:val="000000" w:themeColor="text1"/>
              </w:rPr>
            </w:pPr>
            <w:r w:rsidRPr="007D4927">
              <w:rPr>
                <w:color w:val="000000" w:themeColor="text1"/>
              </w:rPr>
              <w:t>Gender</w:t>
            </w:r>
          </w:p>
          <w:p w14:paraId="62E431A2" w14:textId="77777777" w:rsidR="007D4927" w:rsidRPr="007D4927" w:rsidRDefault="007D4927" w:rsidP="007D4927">
            <w:pPr>
              <w:jc w:val="both"/>
              <w:rPr>
                <w:color w:val="000000" w:themeColor="text1"/>
              </w:rPr>
            </w:pPr>
            <w:r w:rsidRPr="007D4927">
              <w:rPr>
                <w:color w:val="000000" w:themeColor="text1"/>
              </w:rPr>
              <w:t>Odynophagia</w:t>
            </w:r>
          </w:p>
          <w:p w14:paraId="6750F256" w14:textId="77777777" w:rsidR="007D4927" w:rsidRPr="007D4927" w:rsidRDefault="007D4927" w:rsidP="007D4927">
            <w:pPr>
              <w:jc w:val="both"/>
              <w:rPr>
                <w:color w:val="000000" w:themeColor="text1"/>
              </w:rPr>
            </w:pPr>
            <w:r w:rsidRPr="007D4927">
              <w:rPr>
                <w:color w:val="000000" w:themeColor="text1"/>
              </w:rPr>
              <w:t>Employed</w:t>
            </w:r>
          </w:p>
        </w:tc>
        <w:tc>
          <w:tcPr>
            <w:tcW w:w="1927" w:type="dxa"/>
          </w:tcPr>
          <w:p w14:paraId="276DA8F5" w14:textId="77777777" w:rsidR="007D4927" w:rsidRPr="007D4927" w:rsidRDefault="007D4927" w:rsidP="007D4927">
            <w:pPr>
              <w:jc w:val="both"/>
              <w:rPr>
                <w:color w:val="000000" w:themeColor="text1"/>
              </w:rPr>
            </w:pPr>
            <w:r w:rsidRPr="007D4927">
              <w:rPr>
                <w:color w:val="000000" w:themeColor="text1"/>
              </w:rPr>
              <w:t>46</w:t>
            </w:r>
          </w:p>
          <w:p w14:paraId="34F77F12" w14:textId="77777777" w:rsidR="007D4927" w:rsidRPr="007D4927" w:rsidRDefault="007D4927" w:rsidP="007D4927">
            <w:pPr>
              <w:jc w:val="both"/>
              <w:rPr>
                <w:color w:val="000000" w:themeColor="text1"/>
              </w:rPr>
            </w:pPr>
            <w:r w:rsidRPr="007D4927">
              <w:rPr>
                <w:color w:val="000000" w:themeColor="text1"/>
              </w:rPr>
              <w:t>9</w:t>
            </w:r>
          </w:p>
          <w:p w14:paraId="15D294A2" w14:textId="77777777" w:rsidR="007D4927" w:rsidRPr="007D4927" w:rsidRDefault="007D4927" w:rsidP="007D4927">
            <w:pPr>
              <w:jc w:val="both"/>
              <w:rPr>
                <w:color w:val="000000" w:themeColor="text1"/>
              </w:rPr>
            </w:pPr>
            <w:r w:rsidRPr="007D4927">
              <w:rPr>
                <w:color w:val="000000" w:themeColor="text1"/>
              </w:rPr>
              <w:t>7</w:t>
            </w:r>
          </w:p>
          <w:p w14:paraId="4A9CBC14" w14:textId="77777777" w:rsidR="007D4927" w:rsidRPr="007D4927" w:rsidRDefault="007D4927" w:rsidP="007D4927">
            <w:pPr>
              <w:jc w:val="both"/>
              <w:rPr>
                <w:color w:val="000000" w:themeColor="text1"/>
              </w:rPr>
            </w:pPr>
            <w:r w:rsidRPr="007D4927">
              <w:rPr>
                <w:color w:val="000000" w:themeColor="text1"/>
              </w:rPr>
              <w:t>7</w:t>
            </w:r>
          </w:p>
          <w:p w14:paraId="79E83210" w14:textId="77777777" w:rsidR="007D4927" w:rsidRPr="007D4927" w:rsidRDefault="007D4927" w:rsidP="007D4927">
            <w:pPr>
              <w:jc w:val="both"/>
              <w:rPr>
                <w:color w:val="000000" w:themeColor="text1"/>
              </w:rPr>
            </w:pPr>
            <w:r w:rsidRPr="007D4927">
              <w:rPr>
                <w:color w:val="000000" w:themeColor="text1"/>
              </w:rPr>
              <w:t>5</w:t>
            </w:r>
          </w:p>
        </w:tc>
      </w:tr>
      <w:tr w:rsidR="007D4927" w:rsidRPr="007D4927" w14:paraId="46405C85" w14:textId="77777777" w:rsidTr="00404743">
        <w:tc>
          <w:tcPr>
            <w:tcW w:w="1860" w:type="dxa"/>
          </w:tcPr>
          <w:p w14:paraId="2C392D3C" w14:textId="77777777" w:rsidR="007D4927" w:rsidRPr="007D4927" w:rsidRDefault="007D4927" w:rsidP="007D4927">
            <w:pPr>
              <w:rPr>
                <w:b/>
                <w:color w:val="000000" w:themeColor="text1"/>
              </w:rPr>
            </w:pPr>
            <w:r w:rsidRPr="007D4927">
              <w:rPr>
                <w:b/>
                <w:color w:val="000000" w:themeColor="text1"/>
              </w:rPr>
              <w:t>Lasso – Variable Coefficients</w:t>
            </w:r>
          </w:p>
        </w:tc>
        <w:tc>
          <w:tcPr>
            <w:tcW w:w="5223" w:type="dxa"/>
          </w:tcPr>
          <w:p w14:paraId="28892014" w14:textId="77777777" w:rsidR="007D4927" w:rsidRPr="007D4927" w:rsidRDefault="007D4927" w:rsidP="007D4927">
            <w:pPr>
              <w:jc w:val="both"/>
              <w:rPr>
                <w:color w:val="000000" w:themeColor="text1"/>
              </w:rPr>
            </w:pPr>
            <w:r w:rsidRPr="007D4927">
              <w:rPr>
                <w:color w:val="000000" w:themeColor="text1"/>
              </w:rPr>
              <w:t>Living situation</w:t>
            </w:r>
          </w:p>
          <w:p w14:paraId="2FA06B78" w14:textId="77777777" w:rsidR="007D4927" w:rsidRPr="007D4927" w:rsidRDefault="007D4927" w:rsidP="007D4927">
            <w:pPr>
              <w:jc w:val="both"/>
              <w:rPr>
                <w:color w:val="000000" w:themeColor="text1"/>
              </w:rPr>
            </w:pPr>
            <w:r w:rsidRPr="007D4927">
              <w:rPr>
                <w:color w:val="000000" w:themeColor="text1"/>
              </w:rPr>
              <w:t>Drugs</w:t>
            </w:r>
          </w:p>
          <w:p w14:paraId="3847AA05" w14:textId="77777777" w:rsidR="007D4927" w:rsidRPr="007D4927" w:rsidRDefault="007D4927" w:rsidP="007D4927">
            <w:pPr>
              <w:jc w:val="both"/>
              <w:rPr>
                <w:color w:val="000000" w:themeColor="text1"/>
              </w:rPr>
            </w:pPr>
            <w:r w:rsidRPr="007D4927">
              <w:rPr>
                <w:color w:val="000000" w:themeColor="text1"/>
              </w:rPr>
              <w:t>Neck Lump</w:t>
            </w:r>
          </w:p>
          <w:p w14:paraId="305249F9" w14:textId="77777777" w:rsidR="007D4927" w:rsidRPr="007D4927" w:rsidRDefault="007D4927" w:rsidP="007D4927">
            <w:pPr>
              <w:jc w:val="both"/>
              <w:rPr>
                <w:color w:val="000000" w:themeColor="text1"/>
              </w:rPr>
            </w:pPr>
            <w:r w:rsidRPr="007D4927">
              <w:rPr>
                <w:color w:val="000000" w:themeColor="text1"/>
              </w:rPr>
              <w:lastRenderedPageBreak/>
              <w:t>Dysphagia</w:t>
            </w:r>
          </w:p>
          <w:p w14:paraId="5FECAC39" w14:textId="77777777" w:rsidR="007D4927" w:rsidRPr="007D4927" w:rsidRDefault="007D4927" w:rsidP="007D4927">
            <w:pPr>
              <w:jc w:val="both"/>
              <w:rPr>
                <w:color w:val="000000" w:themeColor="text1"/>
              </w:rPr>
            </w:pPr>
            <w:r w:rsidRPr="007D4927">
              <w:rPr>
                <w:color w:val="000000" w:themeColor="text1"/>
              </w:rPr>
              <w:t>Smoking</w:t>
            </w:r>
          </w:p>
        </w:tc>
        <w:tc>
          <w:tcPr>
            <w:tcW w:w="1927" w:type="dxa"/>
          </w:tcPr>
          <w:p w14:paraId="1597ED96" w14:textId="77777777" w:rsidR="007D4927" w:rsidRPr="007D4927" w:rsidRDefault="007D4927" w:rsidP="007D4927">
            <w:pPr>
              <w:jc w:val="both"/>
              <w:rPr>
                <w:color w:val="000000" w:themeColor="text1"/>
              </w:rPr>
            </w:pPr>
            <w:r w:rsidRPr="007D4927">
              <w:rPr>
                <w:color w:val="000000" w:themeColor="text1"/>
              </w:rPr>
              <w:lastRenderedPageBreak/>
              <w:t>6.0149</w:t>
            </w:r>
          </w:p>
          <w:p w14:paraId="00825608" w14:textId="77777777" w:rsidR="007D4927" w:rsidRPr="007D4927" w:rsidRDefault="007D4927" w:rsidP="007D4927">
            <w:pPr>
              <w:jc w:val="both"/>
              <w:rPr>
                <w:color w:val="000000" w:themeColor="text1"/>
              </w:rPr>
            </w:pPr>
            <w:r w:rsidRPr="007D4927">
              <w:rPr>
                <w:color w:val="000000" w:themeColor="text1"/>
              </w:rPr>
              <w:t>5.6528</w:t>
            </w:r>
          </w:p>
          <w:p w14:paraId="232B2FC6" w14:textId="77777777" w:rsidR="007D4927" w:rsidRPr="007D4927" w:rsidRDefault="007D4927" w:rsidP="007D4927">
            <w:pPr>
              <w:jc w:val="both"/>
              <w:rPr>
                <w:color w:val="000000" w:themeColor="text1"/>
              </w:rPr>
            </w:pPr>
            <w:r w:rsidRPr="007D4927">
              <w:rPr>
                <w:color w:val="000000" w:themeColor="text1"/>
              </w:rPr>
              <w:t>-2.8768</w:t>
            </w:r>
          </w:p>
          <w:p w14:paraId="4AD4819E" w14:textId="77777777" w:rsidR="007D4927" w:rsidRPr="007D4927" w:rsidRDefault="007D4927" w:rsidP="007D4927">
            <w:pPr>
              <w:jc w:val="both"/>
              <w:rPr>
                <w:color w:val="000000" w:themeColor="text1"/>
              </w:rPr>
            </w:pPr>
            <w:r w:rsidRPr="007D4927">
              <w:rPr>
                <w:color w:val="000000" w:themeColor="text1"/>
              </w:rPr>
              <w:lastRenderedPageBreak/>
              <w:t>-2.0847</w:t>
            </w:r>
          </w:p>
          <w:p w14:paraId="557D62B3" w14:textId="77777777" w:rsidR="007D4927" w:rsidRPr="007D4927" w:rsidRDefault="007D4927" w:rsidP="007D4927">
            <w:pPr>
              <w:jc w:val="both"/>
              <w:rPr>
                <w:color w:val="000000" w:themeColor="text1"/>
              </w:rPr>
            </w:pPr>
            <w:r w:rsidRPr="007D4927">
              <w:rPr>
                <w:color w:val="000000" w:themeColor="text1"/>
              </w:rPr>
              <w:t>-0.9516</w:t>
            </w:r>
          </w:p>
        </w:tc>
      </w:tr>
      <w:tr w:rsidR="007D4927" w:rsidRPr="007D4927" w14:paraId="22F901B7" w14:textId="77777777" w:rsidTr="00404743">
        <w:tc>
          <w:tcPr>
            <w:tcW w:w="1860" w:type="dxa"/>
          </w:tcPr>
          <w:p w14:paraId="2E2A3EF2" w14:textId="77777777" w:rsidR="007D4927" w:rsidRPr="007D4927" w:rsidRDefault="007D4927" w:rsidP="007D4927">
            <w:pPr>
              <w:rPr>
                <w:b/>
                <w:color w:val="000000" w:themeColor="text1"/>
              </w:rPr>
            </w:pPr>
            <w:r w:rsidRPr="007D4927">
              <w:rPr>
                <w:b/>
                <w:color w:val="000000" w:themeColor="text1"/>
              </w:rPr>
              <w:lastRenderedPageBreak/>
              <w:t>Ridge – Variable Coefficients</w:t>
            </w:r>
          </w:p>
        </w:tc>
        <w:tc>
          <w:tcPr>
            <w:tcW w:w="5223" w:type="dxa"/>
          </w:tcPr>
          <w:p w14:paraId="25BDA195" w14:textId="77777777" w:rsidR="007D4927" w:rsidRPr="007D4927" w:rsidRDefault="007D4927" w:rsidP="007D4927">
            <w:pPr>
              <w:jc w:val="both"/>
              <w:rPr>
                <w:color w:val="000000" w:themeColor="text1"/>
              </w:rPr>
            </w:pPr>
            <w:r w:rsidRPr="007D4927">
              <w:rPr>
                <w:color w:val="000000" w:themeColor="text1"/>
              </w:rPr>
              <w:t>Living situation</w:t>
            </w:r>
          </w:p>
          <w:p w14:paraId="76EC9888" w14:textId="77777777" w:rsidR="007D4927" w:rsidRPr="007D4927" w:rsidRDefault="007D4927" w:rsidP="007D4927">
            <w:pPr>
              <w:jc w:val="both"/>
              <w:rPr>
                <w:color w:val="000000" w:themeColor="text1"/>
              </w:rPr>
            </w:pPr>
            <w:r w:rsidRPr="007D4927">
              <w:rPr>
                <w:color w:val="000000" w:themeColor="text1"/>
              </w:rPr>
              <w:t>Drug use</w:t>
            </w:r>
          </w:p>
          <w:p w14:paraId="6DA49D94" w14:textId="77777777" w:rsidR="007D4927" w:rsidRPr="007D4927" w:rsidRDefault="007D4927" w:rsidP="007D4927">
            <w:pPr>
              <w:jc w:val="both"/>
              <w:rPr>
                <w:color w:val="000000" w:themeColor="text1"/>
              </w:rPr>
            </w:pPr>
            <w:r w:rsidRPr="007D4927">
              <w:rPr>
                <w:color w:val="000000" w:themeColor="text1"/>
              </w:rPr>
              <w:t>Neck Lump</w:t>
            </w:r>
          </w:p>
          <w:p w14:paraId="5F3E207D" w14:textId="77777777" w:rsidR="007D4927" w:rsidRPr="007D4927" w:rsidRDefault="007D4927" w:rsidP="007D4927">
            <w:pPr>
              <w:jc w:val="both"/>
              <w:rPr>
                <w:color w:val="000000" w:themeColor="text1"/>
              </w:rPr>
            </w:pPr>
            <w:r w:rsidRPr="007D4927">
              <w:rPr>
                <w:color w:val="000000" w:themeColor="text1"/>
              </w:rPr>
              <w:t>Dysphagia</w:t>
            </w:r>
          </w:p>
          <w:p w14:paraId="6D7140A3" w14:textId="77777777" w:rsidR="007D4927" w:rsidRPr="007D4927" w:rsidRDefault="007D4927" w:rsidP="007D4927">
            <w:pPr>
              <w:jc w:val="both"/>
              <w:rPr>
                <w:color w:val="000000" w:themeColor="text1"/>
              </w:rPr>
            </w:pPr>
            <w:r w:rsidRPr="007D4927">
              <w:rPr>
                <w:color w:val="000000" w:themeColor="text1"/>
              </w:rPr>
              <w:t>Unexpected weight loss</w:t>
            </w:r>
          </w:p>
        </w:tc>
        <w:tc>
          <w:tcPr>
            <w:tcW w:w="1927" w:type="dxa"/>
          </w:tcPr>
          <w:p w14:paraId="2CC99644" w14:textId="77777777" w:rsidR="007D4927" w:rsidRPr="007D4927" w:rsidRDefault="007D4927" w:rsidP="007D4927">
            <w:pPr>
              <w:jc w:val="both"/>
              <w:rPr>
                <w:color w:val="000000" w:themeColor="text1"/>
              </w:rPr>
            </w:pPr>
            <w:r w:rsidRPr="007D4927">
              <w:rPr>
                <w:color w:val="000000" w:themeColor="text1"/>
              </w:rPr>
              <w:t>2.7555</w:t>
            </w:r>
          </w:p>
          <w:p w14:paraId="4C967BA7" w14:textId="77777777" w:rsidR="007D4927" w:rsidRPr="007D4927" w:rsidRDefault="007D4927" w:rsidP="007D4927">
            <w:pPr>
              <w:jc w:val="both"/>
              <w:rPr>
                <w:color w:val="000000" w:themeColor="text1"/>
              </w:rPr>
            </w:pPr>
            <w:r w:rsidRPr="007D4927">
              <w:rPr>
                <w:color w:val="000000" w:themeColor="text1"/>
              </w:rPr>
              <w:t>2.5813</w:t>
            </w:r>
          </w:p>
          <w:p w14:paraId="4412A469" w14:textId="77777777" w:rsidR="007D4927" w:rsidRPr="007D4927" w:rsidRDefault="007D4927" w:rsidP="007D4927">
            <w:pPr>
              <w:jc w:val="both"/>
              <w:rPr>
                <w:color w:val="000000" w:themeColor="text1"/>
              </w:rPr>
            </w:pPr>
            <w:r w:rsidRPr="007D4927">
              <w:rPr>
                <w:color w:val="000000" w:themeColor="text1"/>
              </w:rPr>
              <w:t>-2.111</w:t>
            </w:r>
          </w:p>
          <w:p w14:paraId="1A3A3BD2" w14:textId="77777777" w:rsidR="007D4927" w:rsidRPr="007D4927" w:rsidRDefault="007D4927" w:rsidP="007D4927">
            <w:pPr>
              <w:jc w:val="both"/>
              <w:rPr>
                <w:color w:val="000000" w:themeColor="text1"/>
              </w:rPr>
            </w:pPr>
            <w:r w:rsidRPr="007D4927">
              <w:rPr>
                <w:color w:val="000000" w:themeColor="text1"/>
              </w:rPr>
              <w:t>-1.3428</w:t>
            </w:r>
          </w:p>
          <w:p w14:paraId="47159B70" w14:textId="77777777" w:rsidR="007D4927" w:rsidRPr="007D4927" w:rsidRDefault="007D4927" w:rsidP="007D4927">
            <w:pPr>
              <w:jc w:val="both"/>
              <w:rPr>
                <w:color w:val="000000" w:themeColor="text1"/>
              </w:rPr>
            </w:pPr>
            <w:r w:rsidRPr="007D4927">
              <w:rPr>
                <w:color w:val="000000" w:themeColor="text1"/>
              </w:rPr>
              <w:t>0.8294</w:t>
            </w:r>
          </w:p>
        </w:tc>
      </w:tr>
      <w:tr w:rsidR="007D4927" w:rsidRPr="007D4927" w14:paraId="5D120040" w14:textId="77777777" w:rsidTr="00404743">
        <w:tc>
          <w:tcPr>
            <w:tcW w:w="1860" w:type="dxa"/>
          </w:tcPr>
          <w:p w14:paraId="45C37DC8" w14:textId="77777777" w:rsidR="007D4927" w:rsidRPr="007D4927" w:rsidRDefault="007D4927" w:rsidP="007D4927">
            <w:pPr>
              <w:rPr>
                <w:b/>
                <w:color w:val="000000" w:themeColor="text1"/>
              </w:rPr>
            </w:pPr>
            <w:r w:rsidRPr="007D4927">
              <w:rPr>
                <w:b/>
                <w:color w:val="000000" w:themeColor="text1"/>
              </w:rPr>
              <w:t>Elastic Net – Variable Coefficients</w:t>
            </w:r>
          </w:p>
        </w:tc>
        <w:tc>
          <w:tcPr>
            <w:tcW w:w="5223" w:type="dxa"/>
          </w:tcPr>
          <w:p w14:paraId="77BD3340" w14:textId="77777777" w:rsidR="007D4927" w:rsidRPr="007D4927" w:rsidRDefault="007D4927" w:rsidP="007D4927">
            <w:pPr>
              <w:jc w:val="both"/>
              <w:rPr>
                <w:color w:val="000000" w:themeColor="text1"/>
              </w:rPr>
            </w:pPr>
            <w:r w:rsidRPr="007D4927">
              <w:rPr>
                <w:color w:val="000000" w:themeColor="text1"/>
              </w:rPr>
              <w:t>Living situation</w:t>
            </w:r>
          </w:p>
          <w:p w14:paraId="30641709" w14:textId="77777777" w:rsidR="007D4927" w:rsidRPr="007D4927" w:rsidRDefault="007D4927" w:rsidP="007D4927">
            <w:pPr>
              <w:jc w:val="both"/>
              <w:rPr>
                <w:color w:val="000000" w:themeColor="text1"/>
              </w:rPr>
            </w:pPr>
            <w:r w:rsidRPr="007D4927">
              <w:rPr>
                <w:color w:val="000000" w:themeColor="text1"/>
              </w:rPr>
              <w:t>Drugs</w:t>
            </w:r>
          </w:p>
          <w:p w14:paraId="0AD4869F" w14:textId="77777777" w:rsidR="007D4927" w:rsidRPr="007D4927" w:rsidRDefault="007D4927" w:rsidP="007D4927">
            <w:pPr>
              <w:jc w:val="both"/>
              <w:rPr>
                <w:color w:val="000000" w:themeColor="text1"/>
              </w:rPr>
            </w:pPr>
            <w:r w:rsidRPr="007D4927">
              <w:rPr>
                <w:color w:val="000000" w:themeColor="text1"/>
              </w:rPr>
              <w:t>Neck lump</w:t>
            </w:r>
          </w:p>
          <w:p w14:paraId="163D26C7" w14:textId="77777777" w:rsidR="007D4927" w:rsidRPr="007D4927" w:rsidRDefault="007D4927" w:rsidP="007D4927">
            <w:pPr>
              <w:jc w:val="both"/>
              <w:rPr>
                <w:color w:val="000000" w:themeColor="text1"/>
              </w:rPr>
            </w:pPr>
            <w:r w:rsidRPr="007D4927">
              <w:rPr>
                <w:color w:val="000000" w:themeColor="text1"/>
              </w:rPr>
              <w:t>Dysphagia</w:t>
            </w:r>
          </w:p>
          <w:p w14:paraId="43056FCB" w14:textId="77777777" w:rsidR="007D4927" w:rsidRPr="007D4927" w:rsidRDefault="007D4927" w:rsidP="007D4927">
            <w:pPr>
              <w:jc w:val="both"/>
              <w:rPr>
                <w:color w:val="000000" w:themeColor="text1"/>
              </w:rPr>
            </w:pPr>
            <w:r w:rsidRPr="007D4927">
              <w:rPr>
                <w:color w:val="000000" w:themeColor="text1"/>
              </w:rPr>
              <w:t>Smoking</w:t>
            </w:r>
          </w:p>
        </w:tc>
        <w:tc>
          <w:tcPr>
            <w:tcW w:w="1927" w:type="dxa"/>
          </w:tcPr>
          <w:p w14:paraId="429E8DDF" w14:textId="77777777" w:rsidR="007D4927" w:rsidRPr="007D4927" w:rsidRDefault="007D4927" w:rsidP="007D4927">
            <w:pPr>
              <w:jc w:val="both"/>
              <w:rPr>
                <w:color w:val="000000" w:themeColor="text1"/>
              </w:rPr>
            </w:pPr>
            <w:r w:rsidRPr="007D4927">
              <w:rPr>
                <w:color w:val="000000" w:themeColor="text1"/>
              </w:rPr>
              <w:t>4.8827</w:t>
            </w:r>
          </w:p>
          <w:p w14:paraId="57B576A8" w14:textId="77777777" w:rsidR="007D4927" w:rsidRPr="007D4927" w:rsidRDefault="007D4927" w:rsidP="007D4927">
            <w:pPr>
              <w:jc w:val="both"/>
              <w:rPr>
                <w:color w:val="000000" w:themeColor="text1"/>
              </w:rPr>
            </w:pPr>
            <w:r w:rsidRPr="007D4927">
              <w:rPr>
                <w:color w:val="000000" w:themeColor="text1"/>
              </w:rPr>
              <w:t>4.5607</w:t>
            </w:r>
          </w:p>
          <w:p w14:paraId="6795F248" w14:textId="77777777" w:rsidR="007D4927" w:rsidRPr="007D4927" w:rsidRDefault="007D4927" w:rsidP="007D4927">
            <w:pPr>
              <w:jc w:val="both"/>
              <w:rPr>
                <w:color w:val="000000" w:themeColor="text1"/>
              </w:rPr>
            </w:pPr>
            <w:r w:rsidRPr="007D4927">
              <w:rPr>
                <w:color w:val="000000" w:themeColor="text1"/>
              </w:rPr>
              <w:t>-2.6351</w:t>
            </w:r>
          </w:p>
          <w:p w14:paraId="7E7C9988" w14:textId="77777777" w:rsidR="007D4927" w:rsidRPr="007D4927" w:rsidRDefault="007D4927" w:rsidP="007D4927">
            <w:pPr>
              <w:jc w:val="both"/>
              <w:rPr>
                <w:color w:val="000000" w:themeColor="text1"/>
              </w:rPr>
            </w:pPr>
            <w:r w:rsidRPr="007D4927">
              <w:rPr>
                <w:color w:val="000000" w:themeColor="text1"/>
              </w:rPr>
              <w:t>-1.8016</w:t>
            </w:r>
          </w:p>
          <w:p w14:paraId="0D1AED65" w14:textId="77777777" w:rsidR="007D4927" w:rsidRPr="007D4927" w:rsidRDefault="007D4927" w:rsidP="007D4927">
            <w:pPr>
              <w:jc w:val="both"/>
              <w:rPr>
                <w:color w:val="000000" w:themeColor="text1"/>
              </w:rPr>
            </w:pPr>
            <w:r w:rsidRPr="007D4927">
              <w:rPr>
                <w:color w:val="000000" w:themeColor="text1"/>
              </w:rPr>
              <w:t>-0.8587</w:t>
            </w:r>
          </w:p>
        </w:tc>
      </w:tr>
      <w:tr w:rsidR="007D4927" w:rsidRPr="007D4927" w14:paraId="4F24C839" w14:textId="77777777" w:rsidTr="00404743">
        <w:tc>
          <w:tcPr>
            <w:tcW w:w="1860" w:type="dxa"/>
          </w:tcPr>
          <w:p w14:paraId="16A078CF" w14:textId="77777777" w:rsidR="007D4927" w:rsidRPr="007D4927" w:rsidRDefault="007D4927" w:rsidP="007D4927">
            <w:pPr>
              <w:rPr>
                <w:b/>
                <w:color w:val="000000" w:themeColor="text1"/>
              </w:rPr>
            </w:pPr>
            <w:r w:rsidRPr="007D4927">
              <w:rPr>
                <w:b/>
                <w:color w:val="000000" w:themeColor="text1"/>
              </w:rPr>
              <w:t>Linear discriminant analysis – Variable Coefficient</w:t>
            </w:r>
          </w:p>
        </w:tc>
        <w:tc>
          <w:tcPr>
            <w:tcW w:w="5223" w:type="dxa"/>
          </w:tcPr>
          <w:p w14:paraId="254763B5" w14:textId="77777777" w:rsidR="007D4927" w:rsidRPr="007D4927" w:rsidRDefault="007D4927" w:rsidP="007D4927">
            <w:pPr>
              <w:jc w:val="both"/>
              <w:rPr>
                <w:color w:val="000000" w:themeColor="text1"/>
              </w:rPr>
            </w:pPr>
            <w:r w:rsidRPr="007D4927">
              <w:rPr>
                <w:color w:val="000000" w:themeColor="text1"/>
              </w:rPr>
              <w:t>Living situation</w:t>
            </w:r>
          </w:p>
          <w:p w14:paraId="3EC8EDAC" w14:textId="77777777" w:rsidR="007D4927" w:rsidRPr="007D4927" w:rsidRDefault="007D4927" w:rsidP="007D4927">
            <w:pPr>
              <w:jc w:val="both"/>
              <w:rPr>
                <w:color w:val="000000" w:themeColor="text1"/>
              </w:rPr>
            </w:pPr>
            <w:r w:rsidRPr="007D4927">
              <w:rPr>
                <w:color w:val="000000" w:themeColor="text1"/>
              </w:rPr>
              <w:t>Drugs</w:t>
            </w:r>
          </w:p>
          <w:p w14:paraId="3D52ADEF" w14:textId="77777777" w:rsidR="007D4927" w:rsidRPr="007D4927" w:rsidRDefault="007D4927" w:rsidP="007D4927">
            <w:pPr>
              <w:jc w:val="both"/>
              <w:rPr>
                <w:color w:val="000000" w:themeColor="text1"/>
              </w:rPr>
            </w:pPr>
            <w:r w:rsidRPr="007D4927">
              <w:rPr>
                <w:color w:val="000000" w:themeColor="text1"/>
              </w:rPr>
              <w:t>Neck lump</w:t>
            </w:r>
          </w:p>
          <w:p w14:paraId="27E78A7C" w14:textId="77777777" w:rsidR="007D4927" w:rsidRPr="007D4927" w:rsidRDefault="007D4927" w:rsidP="007D4927">
            <w:pPr>
              <w:jc w:val="both"/>
              <w:rPr>
                <w:color w:val="000000" w:themeColor="text1"/>
              </w:rPr>
            </w:pPr>
            <w:r w:rsidRPr="007D4927">
              <w:rPr>
                <w:color w:val="000000" w:themeColor="text1"/>
              </w:rPr>
              <w:t>Odynophagia</w:t>
            </w:r>
          </w:p>
          <w:p w14:paraId="78B876A8" w14:textId="77777777" w:rsidR="007D4927" w:rsidRPr="007D4927" w:rsidRDefault="007D4927" w:rsidP="007D4927">
            <w:pPr>
              <w:jc w:val="both"/>
              <w:rPr>
                <w:color w:val="000000" w:themeColor="text1"/>
              </w:rPr>
            </w:pPr>
            <w:r w:rsidRPr="007D4927">
              <w:rPr>
                <w:color w:val="000000" w:themeColor="text1"/>
              </w:rPr>
              <w:t>Gender</w:t>
            </w:r>
          </w:p>
        </w:tc>
        <w:tc>
          <w:tcPr>
            <w:tcW w:w="1927" w:type="dxa"/>
          </w:tcPr>
          <w:p w14:paraId="57AD1366" w14:textId="77777777" w:rsidR="007D4927" w:rsidRPr="007D4927" w:rsidRDefault="007D4927" w:rsidP="007D4927">
            <w:pPr>
              <w:jc w:val="both"/>
              <w:rPr>
                <w:color w:val="000000" w:themeColor="text1"/>
              </w:rPr>
            </w:pPr>
            <w:r w:rsidRPr="007D4927">
              <w:rPr>
                <w:color w:val="000000" w:themeColor="text1"/>
              </w:rPr>
              <w:t>-3.1102</w:t>
            </w:r>
          </w:p>
          <w:p w14:paraId="25CE2060" w14:textId="77777777" w:rsidR="007D4927" w:rsidRPr="007D4927" w:rsidRDefault="007D4927" w:rsidP="007D4927">
            <w:pPr>
              <w:jc w:val="both"/>
              <w:rPr>
                <w:color w:val="000000" w:themeColor="text1"/>
              </w:rPr>
            </w:pPr>
            <w:r w:rsidRPr="007D4927">
              <w:rPr>
                <w:color w:val="000000" w:themeColor="text1"/>
              </w:rPr>
              <w:t>-2.1132</w:t>
            </w:r>
          </w:p>
          <w:p w14:paraId="6FBCC110" w14:textId="77777777" w:rsidR="007D4927" w:rsidRPr="007D4927" w:rsidRDefault="007D4927" w:rsidP="007D4927">
            <w:pPr>
              <w:jc w:val="both"/>
              <w:rPr>
                <w:color w:val="000000" w:themeColor="text1"/>
              </w:rPr>
            </w:pPr>
            <w:r w:rsidRPr="007D4927">
              <w:rPr>
                <w:color w:val="000000" w:themeColor="text1"/>
              </w:rPr>
              <w:t>1.2968</w:t>
            </w:r>
          </w:p>
          <w:p w14:paraId="374779E0" w14:textId="77777777" w:rsidR="007D4927" w:rsidRPr="007D4927" w:rsidRDefault="007D4927" w:rsidP="007D4927">
            <w:pPr>
              <w:jc w:val="both"/>
              <w:rPr>
                <w:color w:val="000000" w:themeColor="text1"/>
              </w:rPr>
            </w:pPr>
            <w:r w:rsidRPr="007D4927">
              <w:rPr>
                <w:color w:val="000000" w:themeColor="text1"/>
              </w:rPr>
              <w:t>1.0956</w:t>
            </w:r>
          </w:p>
          <w:p w14:paraId="4C1B51FA" w14:textId="77777777" w:rsidR="007D4927" w:rsidRPr="007D4927" w:rsidRDefault="007D4927" w:rsidP="007D4927">
            <w:pPr>
              <w:jc w:val="both"/>
              <w:rPr>
                <w:color w:val="000000" w:themeColor="text1"/>
              </w:rPr>
            </w:pPr>
            <w:r w:rsidRPr="007D4927">
              <w:rPr>
                <w:color w:val="000000" w:themeColor="text1"/>
              </w:rPr>
              <w:t>-0.9262</w:t>
            </w:r>
          </w:p>
        </w:tc>
      </w:tr>
    </w:tbl>
    <w:p w14:paraId="51221BD5" w14:textId="77777777" w:rsidR="007D4927" w:rsidRPr="007D4927" w:rsidRDefault="007D4927" w:rsidP="007D4927">
      <w:pPr>
        <w:spacing w:line="360" w:lineRule="auto"/>
        <w:rPr>
          <w:color w:val="FF0000"/>
        </w:rPr>
      </w:pPr>
    </w:p>
    <w:p w14:paraId="24928E27" w14:textId="77777777" w:rsidR="007D4927" w:rsidRPr="007D4927" w:rsidRDefault="007D4927" w:rsidP="007D4927">
      <w:pPr>
        <w:spacing w:line="360" w:lineRule="auto"/>
        <w:rPr>
          <w:color w:val="FF0000"/>
        </w:rPr>
      </w:pPr>
    </w:p>
    <w:p w14:paraId="2564247E" w14:textId="77777777" w:rsidR="007D4927" w:rsidRPr="007D4927" w:rsidRDefault="007D4927" w:rsidP="007D4927">
      <w:pPr>
        <w:spacing w:line="360" w:lineRule="auto"/>
      </w:pPr>
    </w:p>
    <w:p w14:paraId="0DD8C3B4" w14:textId="77777777" w:rsidR="007D4927" w:rsidRPr="007D4927" w:rsidRDefault="007D4927" w:rsidP="007D4927">
      <w:pPr>
        <w:spacing w:line="360" w:lineRule="auto"/>
        <w:jc w:val="both"/>
        <w:rPr>
          <w:b/>
          <w:bCs/>
        </w:rPr>
      </w:pPr>
      <w:r w:rsidRPr="007D4927">
        <w:rPr>
          <w:b/>
          <w:bCs/>
        </w:rPr>
        <w:t>4 Discussion</w:t>
      </w:r>
    </w:p>
    <w:p w14:paraId="4FD88045" w14:textId="77777777" w:rsidR="007D4927" w:rsidRPr="007D4927" w:rsidRDefault="007D4927" w:rsidP="007D4927">
      <w:pPr>
        <w:spacing w:line="360" w:lineRule="auto"/>
        <w:jc w:val="both"/>
      </w:pPr>
      <w:proofErr w:type="gramStart"/>
      <w:r w:rsidRPr="007D4927">
        <w:t>A number of</w:t>
      </w:r>
      <w:proofErr w:type="gramEnd"/>
      <w:r w:rsidRPr="007D4927">
        <w:t xml:space="preserve"> variables were consistently selected for by multiple machine learning models as being predictive of risk for an underlying malignant diagnosis. This included a patient’s socioeconomic status encompassing </w:t>
      </w:r>
      <w:r w:rsidRPr="007D4927">
        <w:rPr>
          <w:i/>
          <w:iCs/>
        </w:rPr>
        <w:t>‘living situation’</w:t>
      </w:r>
      <w:r w:rsidRPr="007D4927">
        <w:t xml:space="preserve">, </w:t>
      </w:r>
      <w:r w:rsidRPr="007D4927">
        <w:rPr>
          <w:i/>
          <w:iCs/>
        </w:rPr>
        <w:t>‘employment status’</w:t>
      </w:r>
      <w:r w:rsidRPr="007D4927">
        <w:t xml:space="preserve">, </w:t>
      </w:r>
      <w:r w:rsidRPr="007D4927">
        <w:rPr>
          <w:i/>
          <w:iCs/>
        </w:rPr>
        <w:t>age,</w:t>
      </w:r>
      <w:r w:rsidRPr="007D4927">
        <w:t xml:space="preserve"> </w:t>
      </w:r>
      <w:r w:rsidRPr="007D4927">
        <w:rPr>
          <w:i/>
          <w:iCs/>
        </w:rPr>
        <w:t>‘drug use’,</w:t>
      </w:r>
      <w:r w:rsidRPr="007D4927">
        <w:t xml:space="preserve"> and the red-flag symptoms of ‘</w:t>
      </w:r>
      <w:r w:rsidRPr="007D4927">
        <w:rPr>
          <w:i/>
          <w:iCs/>
        </w:rPr>
        <w:t>neck lump’, ‘odynophagia</w:t>
      </w:r>
      <w:r w:rsidRPr="007D4927">
        <w:t>’, and ‘</w:t>
      </w:r>
      <w:r w:rsidRPr="007D4927">
        <w:rPr>
          <w:i/>
          <w:iCs/>
        </w:rPr>
        <w:t>dysphagia’</w:t>
      </w:r>
      <w:r w:rsidRPr="007D4927">
        <w:t>. We will discuss the limitations of our results and how we mitigated for the unbalanced dataset which was assembled.</w:t>
      </w:r>
    </w:p>
    <w:p w14:paraId="3FBDB387" w14:textId="77777777" w:rsidR="007D4927" w:rsidRPr="007D4927" w:rsidRDefault="007D4927" w:rsidP="007D4927">
      <w:pPr>
        <w:spacing w:line="360" w:lineRule="auto"/>
        <w:jc w:val="both"/>
      </w:pPr>
    </w:p>
    <w:p w14:paraId="6B9D216D" w14:textId="77777777" w:rsidR="007D4927" w:rsidRPr="007D4927" w:rsidRDefault="007D4927" w:rsidP="007D4927">
      <w:pPr>
        <w:spacing w:line="360" w:lineRule="auto"/>
        <w:jc w:val="both"/>
        <w:rPr>
          <w:b/>
          <w:bCs/>
        </w:rPr>
      </w:pPr>
      <w:r w:rsidRPr="007D4927">
        <w:rPr>
          <w:b/>
          <w:bCs/>
        </w:rPr>
        <w:t>4.1 Living Situation and Employment Status</w:t>
      </w:r>
    </w:p>
    <w:p w14:paraId="06183535" w14:textId="77777777" w:rsidR="007D4927" w:rsidRPr="007D4927" w:rsidRDefault="007D4927" w:rsidP="007D4927">
      <w:pPr>
        <w:spacing w:line="360" w:lineRule="auto"/>
        <w:jc w:val="both"/>
      </w:pPr>
      <w:r w:rsidRPr="007D4927">
        <w:t xml:space="preserve">A patient’s living situation is a result of a complex set of social, economic, and environmental factors and can have a significant influence on a patient’s health outcomes. </w:t>
      </w:r>
    </w:p>
    <w:p w14:paraId="69BDE73A" w14:textId="77777777" w:rsidR="007D4927" w:rsidRPr="007D4927" w:rsidRDefault="007D4927" w:rsidP="007D4927">
      <w:pPr>
        <w:spacing w:line="360" w:lineRule="auto"/>
        <w:jc w:val="both"/>
      </w:pPr>
      <w:r w:rsidRPr="007D4927">
        <w:t xml:space="preserve">Our models highlighted </w:t>
      </w:r>
      <w:r w:rsidRPr="007D4927">
        <w:rPr>
          <w:i/>
          <w:iCs/>
        </w:rPr>
        <w:t>‘living situation’</w:t>
      </w:r>
      <w:r w:rsidRPr="007D4927">
        <w:t xml:space="preserve"> as a key </w:t>
      </w:r>
      <w:proofErr w:type="gramStart"/>
      <w:r w:rsidRPr="007D4927">
        <w:t>variable, and</w:t>
      </w:r>
      <w:proofErr w:type="gramEnd"/>
      <w:r w:rsidRPr="007D4927">
        <w:t xml:space="preserve"> identified being in </w:t>
      </w:r>
      <w:r w:rsidRPr="007D4927">
        <w:rPr>
          <w:i/>
          <w:iCs/>
        </w:rPr>
        <w:t>‘residential care’</w:t>
      </w:r>
      <w:r w:rsidRPr="007D4927">
        <w:t xml:space="preserve"> as being associated with benign diagnostic classification. Given that residential care home patients commonly have multiple co-morbidities, many will have had previous cancers, and that older age is an independent risk factor for developing HNC </w:t>
      </w:r>
      <w:r w:rsidRPr="007D4927">
        <w:fldChar w:fldCharType="begin"/>
      </w:r>
      <w:r w:rsidRPr="007D4927">
        <w:instrText xml:space="preserve"> ADDIN EN.CITE &lt;EndNote&gt;&lt;Cite&gt;&lt;Author&gt;Hashibe&lt;/Author&gt;&lt;Year&gt;2009&lt;/Year&gt;&lt;RecNum&gt;333&lt;/RecNum&gt;&lt;DisplayText&gt;(8)&lt;/DisplayText&gt;&lt;record&gt;&lt;rec-number&gt;333&lt;/rec-number&gt;&lt;foreign-keys&gt;&lt;key app="EN" db-id="ef0ss9dvnsewv8eezzmv2vxcv9ts5dext250" timestamp="1683725937" guid="55f96ed6-cc23-4cac-b343-081fba6534e0"&gt;333&lt;/key&gt;&lt;/foreign-keys&gt;&lt;ref-type name="Journal Article"&gt;17&lt;/ref-type&gt;&lt;contributors&gt;&lt;authors&gt;&lt;author&gt;Hashibe, M&lt;/author&gt;&lt;author&gt;Brennan, P&lt;/author&gt;&lt;author&gt;Chuang, SC&lt;/author&gt;&lt;/authors&gt;&lt;/contributors&gt;&lt;titles&gt;&lt;title&gt;Interaction between tobacco and alcohol use and the risk of head and neck cancer: pooled analysis in the International Head and Neck Cancer Epidemiology Consortium.&lt;/title&gt;&lt;secondary-title&gt;Cancer Epidemiol Biomarkers Prev&lt;/secondary-title&gt;&lt;/titles&gt;&lt;periodical&gt;&lt;full-title&gt;Cancer Epidemiol Biomarkers Prev&lt;/full-title&gt;&lt;/periodical&gt;&lt;pages&gt;541-550&lt;/pages&gt;&lt;volume&gt;18&lt;/volume&gt;&lt;number&gt;2&lt;/number&gt;&lt;dates&gt;&lt;year&gt;2009&lt;/year&gt;&lt;/dates&gt;&lt;urls&gt;&lt;/urls&gt;&lt;/record&gt;&lt;/Cite&gt;&lt;/EndNote&gt;</w:instrText>
      </w:r>
      <w:r w:rsidRPr="007D4927">
        <w:fldChar w:fldCharType="separate"/>
      </w:r>
      <w:r w:rsidRPr="007D4927">
        <w:rPr>
          <w:noProof/>
        </w:rPr>
        <w:t>(8)</w:t>
      </w:r>
      <w:r w:rsidRPr="007D4927">
        <w:fldChar w:fldCharType="end"/>
      </w:r>
      <w:r w:rsidRPr="007D4927">
        <w:t xml:space="preserve">, this is perhaps quite surprising. This category only contained a very small percentage of patients, with all diagnoses </w:t>
      </w:r>
      <w:r w:rsidRPr="007D4927">
        <w:lastRenderedPageBreak/>
        <w:t>falling within the benign diagnosis classification.  It is possible that the low numbers sharing the same outcome have strongly influenced the machine learning models.</w:t>
      </w:r>
    </w:p>
    <w:p w14:paraId="355C8605" w14:textId="77777777" w:rsidR="007D4927" w:rsidRPr="007D4927" w:rsidRDefault="007D4927" w:rsidP="007D4927">
      <w:pPr>
        <w:spacing w:line="360" w:lineRule="auto"/>
        <w:jc w:val="both"/>
      </w:pPr>
    </w:p>
    <w:p w14:paraId="398E4183" w14:textId="77777777" w:rsidR="007D4927" w:rsidRPr="007D4927" w:rsidRDefault="007D4927" w:rsidP="007D4927">
      <w:pPr>
        <w:spacing w:line="360" w:lineRule="auto"/>
        <w:jc w:val="both"/>
      </w:pPr>
      <w:r w:rsidRPr="007D4927">
        <w:t xml:space="preserve">Although not borne out in our data, it is possible that other living situations can have significant associations with risk for developing HNC. For example, </w:t>
      </w:r>
      <w:r w:rsidRPr="007D4927">
        <w:rPr>
          <w:i/>
          <w:iCs/>
        </w:rPr>
        <w:t>‘living alone’</w:t>
      </w:r>
      <w:r w:rsidRPr="007D4927">
        <w:t xml:space="preserve"> may reflect a degree of social isolation and loneliness. Previous studies examining socioeconomic risk factors for HNC identify being </w:t>
      </w:r>
      <w:r w:rsidRPr="007D4927">
        <w:rPr>
          <w:i/>
          <w:iCs/>
        </w:rPr>
        <w:t>male</w:t>
      </w:r>
      <w:r w:rsidRPr="007D4927">
        <w:t xml:space="preserve">, </w:t>
      </w:r>
      <w:r w:rsidRPr="007D4927">
        <w:rPr>
          <w:i/>
          <w:iCs/>
        </w:rPr>
        <w:t>single</w:t>
      </w:r>
      <w:r w:rsidRPr="007D4927">
        <w:t xml:space="preserve"> and </w:t>
      </w:r>
      <w:r w:rsidRPr="007D4927">
        <w:rPr>
          <w:i/>
          <w:iCs/>
        </w:rPr>
        <w:t>‘never married’</w:t>
      </w:r>
      <w:r w:rsidRPr="007D4927">
        <w:t xml:space="preserve"> as risk factors for developing HNC </w:t>
      </w:r>
      <w:r w:rsidRPr="007D4927">
        <w:fldChar w:fldCharType="begin"/>
      </w:r>
      <w:r w:rsidRPr="007D4927">
        <w:instrText xml:space="preserve"> ADDIN EN.CITE &lt;EndNote&gt;&lt;Cite&gt;&lt;Author&gt;Johnson&lt;/Author&gt;&lt;Year&gt;2008&lt;/Year&gt;&lt;RecNum&gt;331&lt;/RecNum&gt;&lt;DisplayText&gt;(9)&lt;/DisplayText&gt;&lt;record&gt;&lt;rec-number&gt;331&lt;/rec-number&gt;&lt;foreign-keys&gt;&lt;key app="EN" db-id="ef0ss9dvnsewv8eezzmv2vxcv9ts5dext250" timestamp="1683725447" guid="e5957a41-0f94-4ceb-a03b-5559f815d534"&gt;331&lt;/key&gt;&lt;/foreign-keys&gt;&lt;ref-type name="Journal Article"&gt;17&lt;/ref-type&gt;&lt;contributors&gt;&lt;authors&gt;&lt;author&gt;Johnson, S&lt;/author&gt;&lt;author&gt;McDonald, JT&lt;/author&gt;&lt;author&gt;Corsten, MJ&lt;/author&gt;&lt;/authors&gt;&lt;/contributors&gt;&lt;titles&gt;&lt;title&gt;Socioeconomic factors in head and neck cancer. &lt;/title&gt;&lt;secondary-title&gt;J Otolaryngol - Head Neck Surg&lt;/secondary-title&gt;&lt;/titles&gt;&lt;periodical&gt;&lt;full-title&gt;J Otolaryngol - Head Neck Surg&lt;/full-title&gt;&lt;/periodical&gt;&lt;pages&gt;597-601&lt;/pages&gt;&lt;volume&gt;37&lt;/volume&gt;&lt;number&gt;4&lt;/number&gt;&lt;dates&gt;&lt;year&gt;2008&lt;/year&gt;&lt;/dates&gt;&lt;urls&gt;&lt;/urls&gt;&lt;electronic-resource-num&gt;doi:10.2310/7070.2008.0114&lt;/electronic-resource-num&gt;&lt;/record&gt;&lt;/Cite&gt;&lt;/EndNote&gt;</w:instrText>
      </w:r>
      <w:r w:rsidRPr="007D4927">
        <w:fldChar w:fldCharType="separate"/>
      </w:r>
      <w:r w:rsidRPr="007D4927">
        <w:rPr>
          <w:noProof/>
        </w:rPr>
        <w:t>(9)</w:t>
      </w:r>
      <w:r w:rsidRPr="007D4927">
        <w:fldChar w:fldCharType="end"/>
      </w:r>
      <w:r w:rsidRPr="007D4927">
        <w:t xml:space="preserve">. There is some research that indicates that the stress of social isolation may potentiate head and neck carcinogenesis and tumour growth </w:t>
      </w:r>
      <w:r w:rsidRPr="007D4927">
        <w:fldChar w:fldCharType="begin"/>
      </w:r>
      <w:r w:rsidRPr="007D4927">
        <w:instrText xml:space="preserve"> ADDIN EN.CITE &lt;EndNote&gt;&lt;Cite&gt;&lt;Author&gt;Verza&lt;/Author&gt;&lt;Year&gt;2021&lt;/Year&gt;&lt;RecNum&gt;332&lt;/RecNum&gt;&lt;DisplayText&gt;(10)&lt;/DisplayText&gt;&lt;record&gt;&lt;rec-number&gt;332&lt;/rec-number&gt;&lt;foreign-keys&gt;&lt;key app="EN" db-id="ef0ss9dvnsewv8eezzmv2vxcv9ts5dext250" timestamp="1683725807" guid="ad379118-0b95-4cfd-b04b-d519f029b6b3"&gt;332&lt;/key&gt;&lt;/foreign-keys&gt;&lt;ref-type name="Journal Article"&gt;17&lt;/ref-type&gt;&lt;contributors&gt;&lt;authors&gt;&lt;author&gt;Verza, FA&lt;/author&gt;&lt;author&gt;Valente, VB&lt;/author&gt;&lt;author&gt;Oliveira, LK&lt;/author&gt;&lt;/authors&gt;&lt;/contributors&gt;&lt;titles&gt;&lt;title&gt;Social isolation stress facilitates chemically induced oral carcinogenesis&lt;/title&gt;&lt;secondary-title&gt;PLoS One&lt;/secondary-title&gt;&lt;/titles&gt;&lt;periodical&gt;&lt;full-title&gt;PLoS One&lt;/full-title&gt;&lt;/periodical&gt;&lt;volume&gt;16&lt;/volume&gt;&lt;number&gt;1&lt;/number&gt;&lt;dates&gt;&lt;year&gt;2021&lt;/year&gt;&lt;/dates&gt;&lt;urls&gt;&lt;/urls&gt;&lt;/record&gt;&lt;/Cite&gt;&lt;/EndNote&gt;</w:instrText>
      </w:r>
      <w:r w:rsidRPr="007D4927">
        <w:fldChar w:fldCharType="separate"/>
      </w:r>
      <w:r w:rsidRPr="007D4927">
        <w:rPr>
          <w:noProof/>
        </w:rPr>
        <w:t>(10)</w:t>
      </w:r>
      <w:r w:rsidRPr="007D4927">
        <w:fldChar w:fldCharType="end"/>
      </w:r>
      <w:r w:rsidRPr="007D4927">
        <w:t xml:space="preserve">. </w:t>
      </w:r>
    </w:p>
    <w:p w14:paraId="2174144F" w14:textId="77777777" w:rsidR="007D4927" w:rsidRPr="007D4927" w:rsidRDefault="007D4927" w:rsidP="007D4927">
      <w:pPr>
        <w:spacing w:line="360" w:lineRule="auto"/>
        <w:jc w:val="both"/>
        <w:rPr>
          <w:b/>
          <w:bCs/>
        </w:rPr>
      </w:pPr>
    </w:p>
    <w:p w14:paraId="7D3BECBE" w14:textId="77777777" w:rsidR="007D4927" w:rsidRPr="007D4927" w:rsidRDefault="007D4927" w:rsidP="007D4927">
      <w:pPr>
        <w:spacing w:line="360" w:lineRule="auto"/>
        <w:jc w:val="both"/>
      </w:pPr>
      <w:r w:rsidRPr="007D4927">
        <w:t>Our results have also identified ‘</w:t>
      </w:r>
      <w:r w:rsidRPr="007D4927">
        <w:rPr>
          <w:i/>
          <w:iCs/>
        </w:rPr>
        <w:t>employment status’</w:t>
      </w:r>
      <w:r w:rsidRPr="007D4927">
        <w:t xml:space="preserve"> as a key variable in predicting the risk of underlying malignant diagnosis. Being in work is correlated with an increased likelihood of benign diagnosis. The role of age may confound the association between HNC diagnosis and </w:t>
      </w:r>
      <w:r w:rsidRPr="007D4927">
        <w:rPr>
          <w:i/>
          <w:iCs/>
        </w:rPr>
        <w:t>‘unemployed/retired’</w:t>
      </w:r>
      <w:r w:rsidRPr="007D4927">
        <w:t xml:space="preserve"> employment status, as age is an independent risk factor for HNC (16). However, the association between unemployment and HNC is well documented, and has previously been investigated in the West of Scotland </w:t>
      </w:r>
      <w:r w:rsidRPr="007D4927">
        <w:fldChar w:fldCharType="begin">
          <w:fldData xml:space="preserve">PEVuZE5vdGU+PENpdGU+PEF1dGhvcj5Db253YXk8L0F1dGhvcj48WWVhcj4yMDIxPC9ZZWFyPjxS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</w:fldData>
        </w:fldChar>
      </w:r>
      <w:r w:rsidRPr="007D4927">
        <w:instrText xml:space="preserve"> ADDIN EN.CITE </w:instrText>
      </w:r>
      <w:r w:rsidRPr="007D4927">
        <w:fldChar w:fldCharType="begin">
          <w:fldData xml:space="preserve">PEVuZE5vdGU+PENpdGU+PEF1dGhvcj5Db253YXk8L0F1dGhvcj48WWVhcj4yMDIxPC9ZZWFyPjxS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</w:fldData>
        </w:fldChar>
      </w:r>
      <w:r w:rsidRPr="007D4927">
        <w:instrText xml:space="preserve"> ADDIN EN.CITE.DATA </w:instrText>
      </w:r>
      <w:r w:rsidRPr="007D4927">
        <w:fldChar w:fldCharType="end"/>
      </w:r>
      <w:r w:rsidRPr="007D4927">
        <w:fldChar w:fldCharType="separate"/>
      </w:r>
      <w:r w:rsidRPr="007D4927">
        <w:rPr>
          <w:noProof/>
        </w:rPr>
        <w:t>(11-13)</w:t>
      </w:r>
      <w:r w:rsidRPr="007D4927">
        <w:fldChar w:fldCharType="end"/>
      </w:r>
      <w:r w:rsidRPr="007D4927">
        <w:t xml:space="preserve">. </w:t>
      </w:r>
    </w:p>
    <w:p w14:paraId="7EF63140" w14:textId="77777777" w:rsidR="007D4927" w:rsidRPr="007D4927" w:rsidRDefault="007D4927" w:rsidP="007D4927">
      <w:pPr>
        <w:spacing w:line="360" w:lineRule="auto"/>
        <w:jc w:val="both"/>
      </w:pPr>
    </w:p>
    <w:p w14:paraId="45CC6ABF" w14:textId="77777777" w:rsidR="007D4927" w:rsidRPr="007D4927" w:rsidRDefault="007D4927" w:rsidP="007D4927">
      <w:pPr>
        <w:spacing w:line="360" w:lineRule="auto"/>
        <w:jc w:val="both"/>
        <w:rPr>
          <w:b/>
          <w:bCs/>
        </w:rPr>
      </w:pPr>
      <w:r w:rsidRPr="007D4927">
        <w:rPr>
          <w:b/>
          <w:bCs/>
        </w:rPr>
        <w:t>4.2 Drug Use</w:t>
      </w:r>
    </w:p>
    <w:p w14:paraId="4E27FD06" w14:textId="77777777" w:rsidR="007D4927" w:rsidRPr="007D4927" w:rsidRDefault="007D4927" w:rsidP="007D4927">
      <w:pPr>
        <w:spacing w:line="360" w:lineRule="auto"/>
        <w:jc w:val="both"/>
      </w:pPr>
      <w:r w:rsidRPr="007D4927">
        <w:t xml:space="preserve">The results from this study show that drug use is more prevalent in the benign group and has the opposite effect on what previous research has shown. Woodley et al. suggested that drug use be evaluated as a red flag for those with suspected laryngeal cancer due to its association with increased burden of disease </w:t>
      </w:r>
      <w:r w:rsidRPr="007D4927">
        <w:fldChar w:fldCharType="begin"/>
      </w:r>
      <w:r w:rsidRPr="007D4927">
        <w:instrText xml:space="preserve"> ADDIN EN.CITE &lt;EndNote&gt;&lt;Cite&gt;&lt;Author&gt;Woodley&lt;/Author&gt;&lt;Year&gt;2022&lt;/Year&gt;&lt;RecNum&gt;315&lt;/RecNum&gt;&lt;DisplayText&gt;(14)&lt;/DisplayText&gt;&lt;record&gt;&lt;rec-number&gt;315&lt;/rec-number&gt;&lt;foreign-keys&gt;&lt;key app="EN" db-id="ef0ss9dvnsewv8eezzmv2vxcv9ts5dext250" timestamp="1679314362" guid="0095c9ef-c451-4347-bba7-2e805313bba8"&gt;315&lt;/key&gt;&lt;/foreign-keys&gt;&lt;ref-type name="Journal Article"&gt;17&lt;/ref-type&gt;&lt;contributors&gt;&lt;authors&gt;&lt;author&gt;Woodley, Niall&lt;/author&gt;&lt;author&gt;Slim, Mohd Afiq Mohd&lt;/author&gt;&lt;author&gt;Ton, Trung&lt;/author&gt;&lt;author&gt;Montgomery, Jenny&lt;/author&gt;&lt;author&gt;Douglas, Catriona&lt;/author&gt;&lt;/authors&gt;&lt;/contributors&gt;&lt;titles&gt;&lt;title&gt;Does recreational drug use influence survival and morbidity associated with laryngeal cancer&lt;/title&gt;&lt;secondary-title&gt;Addict Health&lt;/secondary-title&gt;&lt;/titles&gt;&lt;periodical&gt;&lt;full-title&gt;Addict Health&lt;/full-title&gt;&lt;/periodical&gt;&lt;pages&gt;115-126&lt;/pages&gt;&lt;volume&gt;14&lt;/volume&gt;&lt;number&gt;2&lt;/number&gt;&lt;keywords&gt;&lt;keyword&gt;Analgesics, Opioid, Illicit drugs&lt;/keyword&gt;&lt;keyword&gt;Head and Neck neoplasms&lt;/keyword&gt;&lt;keyword&gt;Laryngeal neoplasms&lt;/keyword&gt;&lt;keyword&gt;Original&lt;/keyword&gt;&lt;keyword&gt;Substance-related disorders&lt;/keyword&gt;&lt;/keywords&gt;&lt;dates&gt;&lt;year&gt;2022&lt;/year&gt;&lt;/dates&gt;&lt;pub-location&gt;Iran&lt;/pub-location&gt;&lt;publisher&gt;Iran: Kerman University of Medical Sciences and Health Services&lt;/publisher&gt;&lt;isbn&gt;2008-4633&lt;/isbn&gt;&lt;urls&gt;&lt;/urls&gt;&lt;electronic-resource-num&gt;10.22122/AHJ.2022.196452.1287&lt;/electronic-resource-num&gt;&lt;/record&gt;&lt;/Cite&gt;&lt;/EndNote&gt;</w:instrText>
      </w:r>
      <w:r w:rsidRPr="007D4927">
        <w:fldChar w:fldCharType="separate"/>
      </w:r>
      <w:r w:rsidRPr="007D4927">
        <w:rPr>
          <w:noProof/>
        </w:rPr>
        <w:t>(14)</w:t>
      </w:r>
      <w:r w:rsidRPr="007D4927">
        <w:fldChar w:fldCharType="end"/>
      </w:r>
      <w:r w:rsidRPr="007D4927">
        <w:t xml:space="preserve">.  Similarly, Douglas et al. found that drug use is a risk factor for patients with laryngeal cancer, with the study finding a large odds ratio of association with disease </w:t>
      </w:r>
      <w:r w:rsidRPr="007D4927">
        <w:fldChar w:fldCharType="begin"/>
      </w:r>
      <w:r w:rsidRPr="007D4927">
        <w:instrText xml:space="preserve"> ADDIN EN.CITE &lt;EndNote&gt;&lt;Cite&gt;&lt;Author&gt;Douglas&lt;/Author&gt;&lt;Year&gt;2021&lt;/Year&gt;&lt;RecNum&gt;314&lt;/RecNum&gt;&lt;DisplayText&gt;(15)&lt;/DisplayText&gt;&lt;record&gt;&lt;rec-number&gt;314&lt;/rec-number&gt;&lt;foreign-keys&gt;&lt;key app="EN" db-id="ef0ss9dvnsewv8eezzmv2vxcv9ts5dext250" timestamp="1679314362" guid="127af594-e532-49ab-91a1-0603051c004c"&gt;314&lt;/key&gt;&lt;/foreign-keys&gt;&lt;ref-type name="Journal Article"&gt;17&lt;/ref-type&gt;&lt;contributors&gt;&lt;authors&gt;&lt;author&gt;Douglas, Catriona M.&lt;/author&gt;&lt;author&gt;Middleton, Crawford&lt;/author&gt;&lt;author&gt;Sim, Pauline&lt;/author&gt;&lt;author&gt;Wight, Megan&lt;/author&gt;&lt;author&gt;Young, David&lt;/author&gt;&lt;author&gt;MacKenzie, Kenneth&lt;/author&gt;&lt;author&gt;Montgomery, Jenny&lt;/author&gt;&lt;/authors&gt;&lt;/contributors&gt;&lt;titles&gt;&lt;title&gt;Patterns of urgent hoarseness referrals to ENT—When should we be suspicious of cancer?&lt;/title&gt;&lt;secondary-title&gt;Clin Otolaryngol&lt;/secondary-title&gt;&lt;/titles&gt;&lt;periodical&gt;&lt;full-title&gt;Clin Otolaryngol&lt;/full-title&gt;&lt;/periodical&gt;&lt;pages&gt;562-569&lt;/pages&gt;&lt;volume&gt;46&lt;/volume&gt;&lt;number&gt;3&lt;/number&gt;&lt;keywords&gt;&lt;keyword&gt;Adult&lt;/keyword&gt;&lt;keyword&gt;Aged&lt;/keyword&gt;&lt;keyword&gt;Aged, 80 and over&lt;/keyword&gt;&lt;keyword&gt;Analysis&lt;/keyword&gt;&lt;keyword&gt;Cancer&lt;/keyword&gt;&lt;keyword&gt;Comorbidity&lt;/keyword&gt;&lt;keyword&gt;Cough&lt;/keyword&gt;&lt;keyword&gt;Demographics&lt;/keyword&gt;&lt;keyword&gt;Early Detection of Cancer&lt;/keyword&gt;&lt;keyword&gt;Health aspects&lt;/keyword&gt;&lt;keyword&gt;Hoarseness&lt;/keyword&gt;&lt;keyword&gt;Humans&lt;/keyword&gt;&lt;keyword&gt;Laryngeal cancer&lt;/keyword&gt;&lt;keyword&gt;Laryngeal Neoplasms - diagnosis&lt;/keyword&gt;&lt;keyword&gt;larynx&lt;/keyword&gt;&lt;keyword&gt;Male&lt;/keyword&gt;&lt;keyword&gt;Middle Aged&lt;/keyword&gt;&lt;keyword&gt;outpatients&lt;/keyword&gt;&lt;keyword&gt;Patients&lt;/keyword&gt;&lt;keyword&gt;Recreational use&lt;/keyword&gt;&lt;keyword&gt;Referral and Consultation&lt;/keyword&gt;&lt;keyword&gt;Risk Factors&lt;/keyword&gt;&lt;keyword&gt;United Kingdom&lt;/keyword&gt;&lt;keyword&gt;Virus diseases&lt;/keyword&gt;&lt;keyword&gt;voice&lt;/keyword&gt;&lt;keyword&gt;Weight loss&lt;/keyword&gt;&lt;/keywords&gt;&lt;dates&gt;&lt;year&gt;2021&lt;/year&gt;&lt;/dates&gt;&lt;pub-location&gt;England&lt;/pub-location&gt;&lt;publisher&gt;England: Wiley Subscription Services, Inc&lt;/publisher&gt;&lt;isbn&gt;1749-4478&lt;/isbn&gt;&lt;urls&gt;&lt;/urls&gt;&lt;electronic-resource-num&gt;10.1111/coa.13712&lt;/electronic-resource-num&gt;&lt;/record&gt;&lt;/Cite&gt;&lt;/EndNote&gt;</w:instrText>
      </w:r>
      <w:r w:rsidRPr="007D4927">
        <w:fldChar w:fldCharType="separate"/>
      </w:r>
      <w:r w:rsidRPr="007D4927">
        <w:rPr>
          <w:noProof/>
        </w:rPr>
        <w:t>(15)</w:t>
      </w:r>
      <w:r w:rsidRPr="007D4927">
        <w:fldChar w:fldCharType="end"/>
      </w:r>
      <w:r w:rsidRPr="007D4927">
        <w:t xml:space="preserve">. It should also be noted that these types of variables are often not reported by patients which could also be affecting the results. </w:t>
      </w:r>
    </w:p>
    <w:p w14:paraId="6F22AEA3" w14:textId="77777777" w:rsidR="007D4927" w:rsidRPr="007D4927" w:rsidRDefault="007D4927" w:rsidP="007D4927">
      <w:pPr>
        <w:spacing w:line="360" w:lineRule="auto"/>
        <w:jc w:val="both"/>
      </w:pPr>
    </w:p>
    <w:p w14:paraId="20928CCB" w14:textId="77777777" w:rsidR="007D4927" w:rsidRPr="007D4927" w:rsidRDefault="007D4927" w:rsidP="007D4927">
      <w:pPr>
        <w:spacing w:line="360" w:lineRule="auto"/>
        <w:jc w:val="both"/>
      </w:pPr>
      <w:r w:rsidRPr="007D4927">
        <w:t xml:space="preserve">Age could well be confounding the seemingly protective factor of drug use. Drug use is likely to be more prevalent in younger age populations. However, between 2016 and 2018 the peak age rate of HNC was between 70 and 74 years </w:t>
      </w:r>
      <w:r w:rsidRPr="007D4927">
        <w:fldChar w:fldCharType="begin"/>
      </w:r>
      <w:r w:rsidRPr="007D4927">
        <w:instrText xml:space="preserve"> ADDIN EN.CITE &lt;EndNote&gt;&lt;Cite&gt;&lt;Year&gt;2018&lt;/Year&gt;&lt;RecNum&gt;300&lt;/RecNum&gt;&lt;DisplayText&gt;(16)&lt;/DisplayText&gt;&lt;record&gt;&lt;rec-number&gt;300&lt;/rec-number&gt;&lt;foreign-keys&gt;&lt;key app="EN" db-id="ef0ss9dvnsewv8eezzmv2vxcv9ts5dext250" timestamp="1670541757" guid="584aa2d7-bf40-4d74-955c-172ebe2bae4e"&gt;300&lt;/key&gt;&lt;/foreign-keys&gt;&lt;ref-type name="Web Page"&gt;12&lt;/ref-type&gt;&lt;contributors&gt;&lt;/contributors&gt;&lt;titles&gt;&lt;title&gt;Head and neck cancer incidence statistics&lt;/title&gt;&lt;/titles&gt;&lt;number&gt;08/12/2022&lt;/number&gt;&lt;dates&gt;&lt;year&gt;2018&lt;/year&gt;&lt;/dates&gt;&lt;pub-location&gt;Cancer Research UK&lt;/pub-location&gt;&lt;urls&gt;&lt;related-urls&gt;&lt;url&gt;https://www.cancerresearchuk.org/health-professional/cancer-statistics/statistics-by-cancer-type/head-and-neck-cancers/incidence&lt;/url&gt;&lt;/related-urls&gt;&lt;/urls&gt;&lt;/record&gt;&lt;/Cite&gt;&lt;/EndNote&gt;</w:instrText>
      </w:r>
      <w:r w:rsidRPr="007D4927">
        <w:fldChar w:fldCharType="separate"/>
      </w:r>
      <w:r w:rsidRPr="007D4927">
        <w:rPr>
          <w:noProof/>
        </w:rPr>
        <w:t>(16)</w:t>
      </w:r>
      <w:r w:rsidRPr="007D4927">
        <w:fldChar w:fldCharType="end"/>
      </w:r>
      <w:r w:rsidRPr="007D4927">
        <w:t xml:space="preserve">. Since drug use was very low among the participants, it seems like the significance of this variable could be misinterpreted.  </w:t>
      </w:r>
    </w:p>
    <w:p w14:paraId="312FF8AD" w14:textId="77777777" w:rsidR="007D4927" w:rsidRPr="007D4927" w:rsidRDefault="007D4927" w:rsidP="007D4927">
      <w:pPr>
        <w:spacing w:line="360" w:lineRule="auto"/>
        <w:jc w:val="both"/>
      </w:pPr>
    </w:p>
    <w:p w14:paraId="1863CFC7" w14:textId="77777777" w:rsidR="007D4927" w:rsidRPr="007D4927" w:rsidRDefault="007D4927" w:rsidP="007D4927">
      <w:pPr>
        <w:spacing w:line="360" w:lineRule="auto"/>
        <w:jc w:val="both"/>
        <w:rPr>
          <w:b/>
          <w:bCs/>
        </w:rPr>
      </w:pPr>
      <w:r w:rsidRPr="007D4927">
        <w:rPr>
          <w:b/>
          <w:bCs/>
        </w:rPr>
        <w:t>4.3 Characterising the Significance of Neck Lump, Odynophagia and Dysphagia</w:t>
      </w:r>
    </w:p>
    <w:p w14:paraId="4826D158" w14:textId="77777777" w:rsidR="007D4927" w:rsidRPr="007D4927" w:rsidRDefault="007D4927" w:rsidP="007D4927">
      <w:pPr>
        <w:spacing w:line="360" w:lineRule="auto"/>
        <w:jc w:val="both"/>
      </w:pPr>
      <w:r w:rsidRPr="007D4927">
        <w:lastRenderedPageBreak/>
        <w:t xml:space="preserve">Another variable deemed important in the study was the presence of a neck lump.  This is considered one of the main red flag symptoms of HNC </w:t>
      </w:r>
      <w:r w:rsidRPr="007D4927">
        <w:fldChar w:fldCharType="begin"/>
      </w:r>
      <w:r w:rsidRPr="007D4927">
        <w:instrText xml:space="preserve"> ADDIN EN.CITE &lt;EndNote&gt;&lt;Cite&gt;&lt;Author&gt;Tikka&lt;/Author&gt;&lt;Year&gt;2020&lt;/Year&gt;&lt;RecNum&gt;293&lt;/RecNum&gt;&lt;DisplayText&gt;(4)&lt;/DisplayText&gt;&lt;record&gt;&lt;rec-number&gt;293&lt;/rec-number&gt;&lt;foreign-keys&gt;&lt;key app="EN" db-id="ef0ss9dvnsewv8eezzmv2vxcv9ts5dext250" timestamp="1669026393" guid="ba7ec4b3-ac1a-4d23-bb13-556a1e760a19"&gt;293&lt;/key&gt;&lt;/foreign-keys&gt;&lt;ref-type name="Journal Article"&gt;17&lt;/ref-type&gt;&lt;contributors&gt;&lt;authors&gt;&lt;author&gt;Tikka, Theofano&lt;/author&gt;&lt;author&gt;Kavanagh, Kimberley&lt;/author&gt;&lt;author&gt;Lowit, Anja&lt;/author&gt;&lt;author&gt;Jiafeng, Pan&lt;/author&gt;&lt;author&gt;Burns, Harry&lt;/author&gt;&lt;author&gt;Nixon, Iain J.&lt;/author&gt;&lt;author&gt;Paleri, Vinidh&lt;/author&gt;&lt;author&gt;MacKenzie, Kenneth&lt;/author&gt;&lt;/authors&gt;&lt;/contributors&gt;&lt;titles&gt;&lt;title&gt;Head and neck cancer risk calculator (HaNC-RC) – v.2. adjustments and addition of symptoms and social history factors&lt;/title&gt;&lt;/titles&gt;&lt;keywords&gt;&lt;keyword&gt;Neoplasms. Tumors. Oncology (including Cancer)&lt;/keyword&gt;&lt;/keywords&gt;&lt;dates&gt;&lt;year&gt;2020&lt;/year&gt;&lt;/dates&gt;&lt;urls&gt;&lt;/urls&gt;&lt;/record&gt;&lt;/Cite&gt;&lt;/EndNote&gt;</w:instrText>
      </w:r>
      <w:r w:rsidRPr="007D4927">
        <w:fldChar w:fldCharType="separate"/>
      </w:r>
      <w:r w:rsidRPr="007D4927">
        <w:rPr>
          <w:noProof/>
        </w:rPr>
        <w:t>(4)</w:t>
      </w:r>
      <w:r w:rsidRPr="007D4927">
        <w:fldChar w:fldCharType="end"/>
      </w:r>
      <w:r w:rsidRPr="007D4927">
        <w:t xml:space="preserve">. That said, the second most common diagnosis in our study population was that of benign neck lumps, including reactive lymph nodes, sebaceous </w:t>
      </w:r>
      <w:proofErr w:type="gramStart"/>
      <w:r w:rsidRPr="007D4927">
        <w:t>cysts</w:t>
      </w:r>
      <w:proofErr w:type="gramEnd"/>
      <w:r w:rsidRPr="007D4927">
        <w:t xml:space="preserve"> and benign thyroid nodules. Malignant neck lumps behave and present differently to their benign counterparts. Malignant neck lumps will tend to progressively enlarge, while benign neck lumps may both increase and decrease in </w:t>
      </w:r>
      <w:proofErr w:type="gramStart"/>
      <w:r w:rsidRPr="007D4927">
        <w:t>size, or</w:t>
      </w:r>
      <w:proofErr w:type="gramEnd"/>
      <w:r w:rsidRPr="007D4927">
        <w:t xml:space="preserve"> may be subtle enough to be impalpable on occasion. </w:t>
      </w:r>
    </w:p>
    <w:p w14:paraId="143A04D3" w14:textId="77777777" w:rsidR="007D4927" w:rsidRPr="007D4927" w:rsidRDefault="007D4927" w:rsidP="007D4927">
      <w:pPr>
        <w:spacing w:line="360" w:lineRule="auto"/>
        <w:jc w:val="both"/>
      </w:pPr>
    </w:p>
    <w:p w14:paraId="10D7BCB1" w14:textId="77777777" w:rsidR="007D4927" w:rsidRPr="007D4927" w:rsidRDefault="007D4927" w:rsidP="007D4927">
      <w:pPr>
        <w:spacing w:line="360" w:lineRule="auto"/>
        <w:jc w:val="both"/>
      </w:pPr>
      <w:r w:rsidRPr="007D4927">
        <w:t xml:space="preserve">Similarly, odynophagia, or </w:t>
      </w:r>
      <w:r w:rsidRPr="007D4927">
        <w:rPr>
          <w:i/>
          <w:iCs/>
        </w:rPr>
        <w:t>‘painful swallow’</w:t>
      </w:r>
      <w:r w:rsidRPr="007D4927">
        <w:t xml:space="preserve">  is a well-recognised red flag symptom for HNC </w:t>
      </w:r>
      <w:r w:rsidRPr="007D4927">
        <w:fldChar w:fldCharType="begin"/>
      </w:r>
      <w:r w:rsidRPr="007D4927">
        <w:instrText xml:space="preserve"> ADDIN EN.CITE &lt;EndNote&gt;&lt;Cite&gt;&lt;Author&gt;Tikka&lt;/Author&gt;&lt;Year&gt;2020&lt;/Year&gt;&lt;RecNum&gt;293&lt;/RecNum&gt;&lt;DisplayText&gt;(4)&lt;/DisplayText&gt;&lt;record&gt;&lt;rec-number&gt;293&lt;/rec-number&gt;&lt;foreign-keys&gt;&lt;key app="EN" db-id="ef0ss9dvnsewv8eezzmv2vxcv9ts5dext250" timestamp="1669026393" guid="ba7ec4b3-ac1a-4d23-bb13-556a1e760a19"&gt;293&lt;/key&gt;&lt;/foreign-keys&gt;&lt;ref-type name="Journal Article"&gt;17&lt;/ref-type&gt;&lt;contributors&gt;&lt;authors&gt;&lt;author&gt;Tikka, Theofano&lt;/author&gt;&lt;author&gt;Kavanagh, Kimberley&lt;/author&gt;&lt;author&gt;Lowit, Anja&lt;/author&gt;&lt;author&gt;Jiafeng, Pan&lt;/author&gt;&lt;author&gt;Burns, Harry&lt;/author&gt;&lt;author&gt;Nixon, Iain J.&lt;/author&gt;&lt;author&gt;Paleri, Vinidh&lt;/author&gt;&lt;author&gt;MacKenzie, Kenneth&lt;/author&gt;&lt;/authors&gt;&lt;/contributors&gt;&lt;titles&gt;&lt;title&gt;Head and neck cancer risk calculator (HaNC-RC) – v.2. adjustments and addition of symptoms and social history factors&lt;/title&gt;&lt;/titles&gt;&lt;keywords&gt;&lt;keyword&gt;Neoplasms. Tumors. Oncology (including Cancer)&lt;/keyword&gt;&lt;/keywords&gt;&lt;dates&gt;&lt;year&gt;2020&lt;/year&gt;&lt;/dates&gt;&lt;urls&gt;&lt;/urls&gt;&lt;/record&gt;&lt;/Cite&gt;&lt;/EndNote&gt;</w:instrText>
      </w:r>
      <w:r w:rsidRPr="007D4927">
        <w:fldChar w:fldCharType="separate"/>
      </w:r>
      <w:r w:rsidRPr="007D4927">
        <w:rPr>
          <w:noProof/>
        </w:rPr>
        <w:t>(4)</w:t>
      </w:r>
      <w:r w:rsidRPr="007D4927">
        <w:fldChar w:fldCharType="end"/>
      </w:r>
      <w:r w:rsidRPr="007D4927">
        <w:t xml:space="preserve">. However, clinical suspicion for underlying neoplastic process can be guided by certain characteristics of the painful swallow. Odynophagia that is constant, lateralising, and travels to the ear is more concerning for a malignant process than odynophagia that is intermittent and felt in the midline. There are many alternative causes for persistent throat discomfort, including throat clearing, chronic cough, laryngopharyngeal reflux, and inhaler use. </w:t>
      </w:r>
    </w:p>
    <w:p w14:paraId="3F6E81F5" w14:textId="77777777" w:rsidR="007D4927" w:rsidRPr="007D4927" w:rsidRDefault="007D4927" w:rsidP="007D4927">
      <w:pPr>
        <w:spacing w:line="360" w:lineRule="auto"/>
        <w:jc w:val="both"/>
      </w:pPr>
    </w:p>
    <w:p w14:paraId="0D7C5B90" w14:textId="77777777" w:rsidR="007D4927" w:rsidRPr="007D4927" w:rsidRDefault="007D4927" w:rsidP="007D4927">
      <w:pPr>
        <w:spacing w:line="360" w:lineRule="auto"/>
        <w:jc w:val="both"/>
      </w:pPr>
      <w:r w:rsidRPr="007D4927">
        <w:t xml:space="preserve">Dysphagia, or </w:t>
      </w:r>
      <w:r w:rsidRPr="007D4927">
        <w:rPr>
          <w:i/>
          <w:iCs/>
        </w:rPr>
        <w:t>‘difficulty swallowing’</w:t>
      </w:r>
      <w:r w:rsidRPr="007D4927">
        <w:t xml:space="preserve">, is another red-flag symptom for HNC </w:t>
      </w:r>
      <w:r w:rsidRPr="007D4927">
        <w:fldChar w:fldCharType="begin"/>
      </w:r>
      <w:r w:rsidRPr="007D4927">
        <w:instrText xml:space="preserve"> ADDIN EN.CITE &lt;EndNote&gt;&lt;Cite&gt;&lt;Author&gt;Tikka&lt;/Author&gt;&lt;Year&gt;2020&lt;/Year&gt;&lt;RecNum&gt;293&lt;/RecNum&gt;&lt;DisplayText&gt;(4)&lt;/DisplayText&gt;&lt;record&gt;&lt;rec-number&gt;293&lt;/rec-number&gt;&lt;foreign-keys&gt;&lt;key app="EN" db-id="ef0ss9dvnsewv8eezzmv2vxcv9ts5dext250" timestamp="1669026393" guid="ba7ec4b3-ac1a-4d23-bb13-556a1e760a19"&gt;293&lt;/key&gt;&lt;/foreign-keys&gt;&lt;ref-type name="Journal Article"&gt;17&lt;/ref-type&gt;&lt;contributors&gt;&lt;authors&gt;&lt;author&gt;Tikka, Theofano&lt;/author&gt;&lt;author&gt;Kavanagh, Kimberley&lt;/author&gt;&lt;author&gt;Lowit, Anja&lt;/author&gt;&lt;author&gt;Jiafeng, Pan&lt;/author&gt;&lt;author&gt;Burns, Harry&lt;/author&gt;&lt;author&gt;Nixon, Iain J.&lt;/author&gt;&lt;author&gt;Paleri, Vinidh&lt;/author&gt;&lt;author&gt;MacKenzie, Kenneth&lt;/author&gt;&lt;/authors&gt;&lt;/contributors&gt;&lt;titles&gt;&lt;title&gt;Head and neck cancer risk calculator (HaNC-RC) – v.2. adjustments and addition of symptoms and social history factors&lt;/title&gt;&lt;/titles&gt;&lt;keywords&gt;&lt;keyword&gt;Neoplasms. Tumors. Oncology (including Cancer)&lt;/keyword&gt;&lt;/keywords&gt;&lt;dates&gt;&lt;year&gt;2020&lt;/year&gt;&lt;/dates&gt;&lt;urls&gt;&lt;/urls&gt;&lt;/record&gt;&lt;/Cite&gt;&lt;/EndNote&gt;</w:instrText>
      </w:r>
      <w:r w:rsidRPr="007D4927">
        <w:fldChar w:fldCharType="separate"/>
      </w:r>
      <w:r w:rsidRPr="007D4927">
        <w:rPr>
          <w:noProof/>
        </w:rPr>
        <w:t>(4)</w:t>
      </w:r>
      <w:r w:rsidRPr="007D4927">
        <w:fldChar w:fldCharType="end"/>
      </w:r>
      <w:r w:rsidRPr="007D4927">
        <w:t>. Like other alarming symptoms for HNC, features of the dysphagia may make it more or less likely to be associated with an underlying cancer diagnosis. For example, difficulty swallowing liquids that results in coughing or choking is concerning, as it suggests a significantly impaired swallow, perhaps an associated vocal cord palsy. Alternatively, patients who report difficulty swallowing dry foods like tablets can indicate underlying chronic dehydration or a salivary pathology, rather than cancer.</w:t>
      </w:r>
    </w:p>
    <w:p w14:paraId="76D168B1" w14:textId="77777777" w:rsidR="007D4927" w:rsidRPr="007D4927" w:rsidRDefault="007D4927" w:rsidP="007D4927">
      <w:pPr>
        <w:spacing w:line="360" w:lineRule="auto"/>
        <w:jc w:val="both"/>
      </w:pPr>
      <w:r w:rsidRPr="007D4927">
        <w:t xml:space="preserve"> </w:t>
      </w:r>
    </w:p>
    <w:p w14:paraId="5AAA5625" w14:textId="77777777" w:rsidR="007D4927" w:rsidRPr="007D4927" w:rsidRDefault="007D4927" w:rsidP="007D4927">
      <w:pPr>
        <w:spacing w:line="360" w:lineRule="auto"/>
        <w:jc w:val="both"/>
        <w:rPr>
          <w:b/>
          <w:bCs/>
        </w:rPr>
      </w:pPr>
      <w:r w:rsidRPr="007D4927">
        <w:rPr>
          <w:b/>
          <w:bCs/>
        </w:rPr>
        <w:t>4.4 Limitations and future work</w:t>
      </w:r>
    </w:p>
    <w:p w14:paraId="53B7AF6B" w14:textId="77777777" w:rsidR="007D4927" w:rsidRPr="007D4927" w:rsidRDefault="007D4927" w:rsidP="007D4927">
      <w:pPr>
        <w:spacing w:line="360" w:lineRule="auto"/>
        <w:jc w:val="both"/>
      </w:pPr>
      <w:r w:rsidRPr="007D4927">
        <w:t xml:space="preserve">Unfortunately, the data was unable to demonstrate the utility of additional questions that attempt to characterise and stratify the significance of the presenting red flag symptom. It is more likely to be related to the dataset than the fundamental associations and is an area that should be develop going forward. </w:t>
      </w:r>
    </w:p>
    <w:p w14:paraId="48D17DE1" w14:textId="77777777" w:rsidR="007D4927" w:rsidRPr="007D4927" w:rsidRDefault="007D4927" w:rsidP="007D4927">
      <w:pPr>
        <w:spacing w:line="360" w:lineRule="auto"/>
        <w:jc w:val="both"/>
      </w:pPr>
    </w:p>
    <w:p w14:paraId="27D6EAB2" w14:textId="77777777" w:rsidR="007D4927" w:rsidRPr="007D4927" w:rsidRDefault="007D4927" w:rsidP="007D4927">
      <w:pPr>
        <w:spacing w:line="360" w:lineRule="auto"/>
        <w:jc w:val="both"/>
      </w:pPr>
      <w:r w:rsidRPr="007D4927">
        <w:t xml:space="preserve">The largest issue faced with modelling this data was the unbalanced nature of the data. While we collected data on nearly 1000 patients, </w:t>
      </w:r>
      <w:proofErr w:type="gramStart"/>
      <w:r w:rsidRPr="007D4927">
        <w:t>the vast majority of</w:t>
      </w:r>
      <w:proofErr w:type="gramEnd"/>
      <w:r w:rsidRPr="007D4927">
        <w:t xml:space="preserve"> diagnoses were classified as benign. This is in keeping with the 3-8% malignant diagnosis pick up rate at HNC diagnostic </w:t>
      </w:r>
      <w:r w:rsidRPr="007D4927">
        <w:lastRenderedPageBreak/>
        <w:t xml:space="preserve">clinics </w:t>
      </w:r>
      <w:r w:rsidRPr="007D4927">
        <w:fldChar w:fldCharType="begin"/>
      </w:r>
      <w:r w:rsidRPr="007D4927">
        <w:instrText xml:space="preserve"> ADDIN EN.CITE &lt;EndNote&gt;&lt;Cite&gt;&lt;Author&gt;Douglas&lt;/Author&gt;&lt;Year&gt;2018&lt;/Year&gt;&lt;RecNum&gt;303&lt;/RecNum&gt;&lt;DisplayText&gt;(3)&lt;/DisplayText&gt;&lt;record&gt;&lt;rec-number&gt;303&lt;/rec-number&gt;&lt;foreign-keys&gt;&lt;key app="EN" db-id="ef0ss9dvnsewv8eezzmv2vxcv9ts5dext250" timestamp="1671627625" guid="0bf93403-e3c1-4729-8793-1f21b20fd022"&gt;303&lt;/key&gt;&lt;/foreign-keys&gt;&lt;ref-type name="Journal Article"&gt;17&lt;/ref-type&gt;&lt;contributors&gt;&lt;authors&gt;&lt;author&gt;Douglas, CM &lt;/author&gt;&lt;author&gt;Carswell, V&lt;/author&gt;&lt;author&gt;Montgomery, J&lt;/author&gt;&lt;/authors&gt;&lt;/contributors&gt;&lt;titles&gt;&lt;title&gt;Outcomes of urgent suspicion of head and neck cancer referrals in Glasgow&lt;/title&gt;&lt;secondary-title&gt;Annals of The Royal College of Surgeons of England&lt;/secondary-title&gt;&lt;/titles&gt;&lt;periodical&gt;&lt;full-title&gt;Annals of The Royal College of Surgeons of England&lt;/full-title&gt;&lt;/periodical&gt;&lt;dates&gt;&lt;year&gt;2018&lt;/year&gt;&lt;/dates&gt;&lt;urls&gt;&lt;/urls&gt;&lt;electronic-resource-num&gt;10.1308/rcsann.2018.0168&lt;/electronic-resource-num&gt;&lt;/record&gt;&lt;/Cite&gt;&lt;/EndNote&gt;</w:instrText>
      </w:r>
      <w:r w:rsidRPr="007D4927">
        <w:fldChar w:fldCharType="separate"/>
      </w:r>
      <w:r w:rsidRPr="007D4927">
        <w:rPr>
          <w:noProof/>
        </w:rPr>
        <w:t>(3)</w:t>
      </w:r>
      <w:r w:rsidRPr="007D4927">
        <w:fldChar w:fldCharType="end"/>
      </w:r>
      <w:r w:rsidRPr="007D4927">
        <w:t xml:space="preserve">. The problem with an unbalanced dataset of this nature is that the machine learning tool will have a pick-up rate of 92-97% in simply suggesting a benign diagnosis for every data test. While statistically effective, this is not useful in a clinical context. As such, comparing a comparatively modest cohort of malignant diagnoses limits the ability to develop machine learning diagnostic tool with both high sensitivity and specificity. </w:t>
      </w:r>
    </w:p>
    <w:p w14:paraId="7AF66CDA" w14:textId="77777777" w:rsidR="007D4927" w:rsidRPr="007D4927" w:rsidRDefault="007D4927" w:rsidP="007D4927">
      <w:pPr>
        <w:spacing w:line="360" w:lineRule="auto"/>
        <w:jc w:val="both"/>
      </w:pPr>
    </w:p>
    <w:p w14:paraId="5ABADE41" w14:textId="77777777" w:rsidR="007D4927" w:rsidRPr="007D4927" w:rsidRDefault="007D4927" w:rsidP="007D4927">
      <w:pPr>
        <w:spacing w:line="360" w:lineRule="auto"/>
        <w:jc w:val="both"/>
      </w:pPr>
      <w:r w:rsidRPr="007D4927">
        <w:t xml:space="preserve">The up-sampling technique used helped to counteract this issue as machine learning models work better on balanced datasets. Although not included in the results section, before the up-sampling was conducted the multiclass AUC for ridge (the best-performing model) was significantly lower, specifically 0.4981, compared to the value when up-sampling was used: 0.7081. Ridge was very closely followed by lasso and elastic net both giving a multiclass AUC of 0.7044. These are all regularisation methods which help avoid model overfitting. A key sign of overfitting is when the training data is predicted with low error rates but the testing data is predicted with high error rates </w:t>
      </w:r>
      <w:r w:rsidRPr="007D4927">
        <w:fldChar w:fldCharType="begin"/>
      </w:r>
      <w:r w:rsidRPr="007D4927">
        <w:instrText xml:space="preserve"> ADDIN EN.CITE &lt;EndNote&gt;&lt;Cite&gt;&lt;Year&gt;2021&lt;/Year&gt;&lt;RecNum&gt;297&lt;/RecNum&gt;&lt;DisplayText&gt;(17)&lt;/DisplayText&gt;&lt;record&gt;&lt;rec-number&gt;297&lt;/rec-number&gt;&lt;foreign-keys&gt;&lt;key app="EN" db-id="ef0ss9dvnsewv8eezzmv2vxcv9ts5dext250" timestamp="1670255936" guid="a421742a-5a9f-46a8-bf68-70a40fb8f944"&gt;297&lt;/key&gt;&lt;/foreign-keys&gt;&lt;ref-type name="Web Page"&gt;12&lt;/ref-type&gt;&lt;contributors&gt;&lt;/contributors&gt;&lt;titles&gt;&lt;title&gt;Overfitting&lt;/title&gt;&lt;/titles&gt;&lt;dates&gt;&lt;year&gt;2021&lt;/year&gt;&lt;/dates&gt;&lt;pub-location&gt;IBM Cloud Education&lt;/pub-location&gt;&lt;urls&gt;&lt;related-urls&gt;&lt;url&gt;https://www.ibm.com/cloud/learn/overfitting&lt;/url&gt;&lt;/related-urls&gt;&lt;/urls&gt;&lt;/record&gt;&lt;/Cite&gt;&lt;/EndNote&gt;</w:instrText>
      </w:r>
      <w:r w:rsidRPr="007D4927">
        <w:fldChar w:fldCharType="separate"/>
      </w:r>
      <w:r w:rsidRPr="007D4927">
        <w:rPr>
          <w:noProof/>
        </w:rPr>
        <w:t>(17)</w:t>
      </w:r>
      <w:r w:rsidRPr="007D4927">
        <w:fldChar w:fldCharType="end"/>
      </w:r>
      <w:r w:rsidRPr="007D4927">
        <w:t xml:space="preserve">.  This data was continually overfitting with logistic regression which may explain why the linear regularisation methods worked best on the data. </w:t>
      </w:r>
    </w:p>
    <w:p w14:paraId="4DED5594" w14:textId="77777777" w:rsidR="007D4927" w:rsidRPr="007D4927" w:rsidRDefault="007D4927" w:rsidP="007D4927">
      <w:pPr>
        <w:spacing w:line="360" w:lineRule="auto"/>
        <w:jc w:val="both"/>
      </w:pPr>
      <w:r w:rsidRPr="007D4927">
        <w:t xml:space="preserve">In the future, more data could be collected, and the models could be run again with more cases of malignant and potential malignant diagnoses. Also, an alternative form of up-sampling could also be explored like Synthetic Majority Oversampling Technique (SMOTE). Alternatively, variables which have been found to be significant in other studies could be utilised. For example, in the study conducted by Tikka et al. </w:t>
      </w:r>
      <w:r w:rsidRPr="007D4927">
        <w:fldChar w:fldCharType="begin"/>
      </w:r>
      <w:r w:rsidRPr="007D4927">
        <w:instrText xml:space="preserve"> ADDIN EN.CITE &lt;EndNote&gt;&lt;Cite&gt;&lt;Author&gt;Tikka&lt;/Author&gt;&lt;Year&gt;2020&lt;/Year&gt;&lt;RecNum&gt;293&lt;/RecNum&gt;&lt;DisplayText&gt;(4)&lt;/DisplayText&gt;&lt;record&gt;&lt;rec-number&gt;293&lt;/rec-number&gt;&lt;foreign-keys&gt;&lt;key app="EN" db-id="ef0ss9dvnsewv8eezzmv2vxcv9ts5dext250" timestamp="1669026393" guid="ba7ec4b3-ac1a-4d23-bb13-556a1e760a19"&gt;293&lt;/key&gt;&lt;/foreign-keys&gt;&lt;ref-type name="Journal Article"&gt;17&lt;/ref-type&gt;&lt;contributors&gt;&lt;authors&gt;&lt;author&gt;Tikka, Theofano&lt;/author&gt;&lt;author&gt;Kavanagh, Kimberley&lt;/author&gt;&lt;author&gt;Lowit, Anja&lt;/author&gt;&lt;author&gt;Jiafeng, Pan&lt;/author&gt;&lt;author&gt;Burns, Harry&lt;/author&gt;&lt;author&gt;Nixon, Iain J.&lt;/author&gt;&lt;author&gt;Paleri, Vinidh&lt;/author&gt;&lt;author&gt;MacKenzie, Kenneth&lt;/author&gt;&lt;/authors&gt;&lt;/contributors&gt;&lt;titles&gt;&lt;title&gt;Head and neck cancer risk calculator (HaNC-RC) – v.2. adjustments and addition of symptoms and social history factors&lt;/title&gt;&lt;/titles&gt;&lt;keywords&gt;&lt;keyword&gt;Neoplasms. Tumors. Oncology (including Cancer)&lt;/keyword&gt;&lt;/keywords&gt;&lt;dates&gt;&lt;year&gt;2020&lt;/year&gt;&lt;/dates&gt;&lt;urls&gt;&lt;/urls&gt;&lt;/record&gt;&lt;/Cite&gt;&lt;/EndNote&gt;</w:instrText>
      </w:r>
      <w:r w:rsidRPr="007D4927">
        <w:fldChar w:fldCharType="separate"/>
      </w:r>
      <w:r w:rsidRPr="007D4927">
        <w:rPr>
          <w:noProof/>
        </w:rPr>
        <w:t>(4)</w:t>
      </w:r>
      <w:r w:rsidRPr="007D4927">
        <w:fldChar w:fldCharType="end"/>
      </w:r>
      <w:r w:rsidRPr="007D4927">
        <w:t xml:space="preserve"> nose breathing and persistent lesions on head and neck skin were all identified as significantly associated predictors. The inclusion of these predictors may increase the multi-class AUC of the ML models. Lastly, deep learning techniques like Neural Networks (NN) could be used and may be more effective than the machine learning algorithms. Although a previous study reviewing ML models for prediction of outcomes in palatal surgery found that the ML models worked better than NN </w:t>
      </w:r>
      <w:r w:rsidRPr="007D4927">
        <w:fldChar w:fldCharType="begin"/>
      </w:r>
      <w:r w:rsidRPr="007D4927">
        <w:instrText xml:space="preserve"> ADDIN EN.CITE &lt;EndNote&gt;&lt;Cite&gt;&lt;Author&gt;Yang&lt;/Author&gt;&lt;Year&gt;2021&lt;/Year&gt;&lt;RecNum&gt;321&lt;/RecNum&gt;&lt;DisplayText&gt;(18)&lt;/DisplayText&gt;&lt;record&gt;&lt;rec-number&gt;321&lt;/rec-number&gt;&lt;foreign-keys&gt;&lt;key app="EN" db-id="ef0ss9dvnsewv8eezzmv2vxcv9ts5dext250" timestamp="1680618961" guid="d7b2fe3e-7cb4-4077-98d3-6501893b2606"&gt;321&lt;/key&gt;&lt;/foreign-keys&gt;&lt;ref-type name="Journal Article"&gt;17&lt;/ref-type&gt;&lt;contributors&gt;&lt;authors&gt;&lt;author&gt;Yang, Seong J.&lt;/author&gt;&lt;author&gt;Kim, Jong Seung&lt;/author&gt;&lt;author&gt;Chung, Sang Keun&lt;/author&gt;&lt;author&gt;Song, Yong Yun&lt;/author&gt;&lt;/authors&gt;&lt;/contributors&gt;&lt;titles&gt;&lt;title&gt;Machine learning‐based model for prediction of outcomes in palatal surgery for obstructive sleep apnoea&lt;/title&gt;&lt;secondary-title&gt;Clin Otolaryngol&lt;/secondary-title&gt;&lt;/titles&gt;&lt;periodical&gt;&lt;full-title&gt;Clin Otolaryngol&lt;/full-title&gt;&lt;/periodical&gt;&lt;pages&gt;1242-1246&lt;/pages&gt;&lt;volume&gt;46&lt;/volume&gt;&lt;number&gt;6&lt;/number&gt;&lt;keywords&gt;&lt;keyword&gt;Adult&lt;/keyword&gt;&lt;keyword&gt;Aged&lt;/keyword&gt;&lt;keyword&gt;Apnea&lt;/keyword&gt;&lt;keyword&gt;Cohort Studies&lt;/keyword&gt;&lt;keyword&gt;drug induced sleep endoscopy&lt;/keyword&gt;&lt;keyword&gt;epiglottis&lt;/keyword&gt;&lt;keyword&gt;Female&lt;/keyword&gt;&lt;keyword&gt;Humans&lt;/keyword&gt;&lt;keyword&gt;Learning algorithms&lt;/keyword&gt;&lt;keyword&gt;Machine Learning&lt;/keyword&gt;&lt;keyword&gt;Male&lt;/keyword&gt;&lt;keyword&gt;Middle Aged&lt;/keyword&gt;&lt;keyword&gt;obstructive sleep apnea&lt;/keyword&gt;&lt;keyword&gt;Palatal Muscles - surgery&lt;/keyword&gt;&lt;keyword&gt;Retrospective Studies&lt;/keyword&gt;&lt;keyword&gt;Sleep apnea syndromes&lt;/keyword&gt;&lt;keyword&gt;Sleep Apnea, Obstructive - surgery&lt;/keyword&gt;&lt;keyword&gt;Sleep disorders&lt;/keyword&gt;&lt;keyword&gt;tonsil&lt;/keyword&gt;&lt;keyword&gt;Uvula - surgery&lt;/keyword&gt;&lt;/keywords&gt;&lt;dates&gt;&lt;year&gt;2021&lt;/year&gt;&lt;/dates&gt;&lt;pub-location&gt;England&lt;/pub-location&gt;&lt;publisher&gt;England: Wiley Subscription Services, Inc&lt;/publisher&gt;&lt;isbn&gt;1749-4478&lt;/isbn&gt;&lt;urls&gt;&lt;/urls&gt;&lt;electronic-resource-num&gt;10.1111/coa.13823&lt;/electronic-resource-num&gt;&lt;/record&gt;&lt;/Cite&gt;&lt;/EndNote&gt;</w:instrText>
      </w:r>
      <w:r w:rsidRPr="007D4927">
        <w:fldChar w:fldCharType="separate"/>
      </w:r>
      <w:r w:rsidRPr="007D4927">
        <w:rPr>
          <w:noProof/>
        </w:rPr>
        <w:t>(18)</w:t>
      </w:r>
      <w:r w:rsidRPr="007D4927">
        <w:fldChar w:fldCharType="end"/>
      </w:r>
      <w:r w:rsidRPr="007D4927">
        <w:t xml:space="preserve">,  this type of model may be more effective at diagnosing head and neck cancer since the data presented in this study contains more predictor variables and more patients. </w:t>
      </w:r>
    </w:p>
    <w:p w14:paraId="518C0B5E" w14:textId="77777777" w:rsidR="007D4927" w:rsidRPr="007D4927" w:rsidRDefault="007D4927" w:rsidP="007D4927">
      <w:pPr>
        <w:spacing w:line="360" w:lineRule="auto"/>
        <w:jc w:val="both"/>
      </w:pPr>
    </w:p>
    <w:p w14:paraId="049CF117" w14:textId="77777777" w:rsidR="007D4927" w:rsidRPr="007D4927" w:rsidRDefault="007D4927" w:rsidP="007D4927">
      <w:pPr>
        <w:spacing w:line="360" w:lineRule="auto"/>
        <w:jc w:val="both"/>
        <w:rPr>
          <w:b/>
          <w:bCs/>
        </w:rPr>
      </w:pPr>
      <w:r w:rsidRPr="007D4927">
        <w:rPr>
          <w:b/>
          <w:bCs/>
        </w:rPr>
        <w:t xml:space="preserve">Ethics Statement </w:t>
      </w:r>
    </w:p>
    <w:p w14:paraId="13D9ADF7" w14:textId="77777777" w:rsidR="007D4927" w:rsidRPr="007D4927" w:rsidRDefault="007D4927" w:rsidP="007D4927">
      <w:pPr>
        <w:spacing w:line="360" w:lineRule="auto"/>
        <w:jc w:val="both"/>
      </w:pPr>
      <w:r w:rsidRPr="007D4927">
        <w:t xml:space="preserve">No ethical approval was sought. Study aims were designed to be in the public interest, with satisfactory methodological quality. High standards of confidentiality and data security were </w:t>
      </w:r>
      <w:r w:rsidRPr="007D4927">
        <w:lastRenderedPageBreak/>
        <w:t xml:space="preserve">maintained throughout the study. Accordingly, the study was deemed to be low risk by the UK Statistics Authority, Ethics Self-Assessment Tool </w:t>
      </w:r>
      <w:r w:rsidRPr="007D4927">
        <w:fldChar w:fldCharType="begin"/>
      </w:r>
      <w:r w:rsidRPr="007D4927">
        <w:instrText xml:space="preserve"> ADDIN EN.CITE &lt;EndNote&gt;&lt;Cite&gt;&lt;RecNum&gt;316&lt;/RecNum&gt;&lt;DisplayText&gt;(19)&lt;/DisplayText&gt;&lt;record&gt;&lt;rec-number&gt;316&lt;/rec-number&gt;&lt;foreign-keys&gt;&lt;key app="EN" db-id="ef0ss9dvnsewv8eezzmv2vxcv9ts5dext250" timestamp="1679314543" guid="60e512f6-d595-44c5-a3e7-d1dba7dd3266"&gt;316&lt;/key&gt;&lt;/foreign-keys&gt;&lt;ref-type name="Web Page"&gt;12&lt;/ref-type&gt;&lt;contributors&gt;&lt;/contributors&gt;&lt;titles&gt;&lt;title&gt;Ethics Self-Assessment Tool&lt;/title&gt;&lt;/titles&gt;&lt;volume&gt;2023&lt;/volume&gt;&lt;dates&gt;&lt;/dates&gt;&lt;pub-location&gt;UK Statistics Authority&lt;/pub-location&gt;&lt;urls&gt;&lt;related-urls&gt;&lt;url&gt;https://uksa.statisticsauthority.gov.uk/the-authority-board/committees/national-statisticians-advisory-committees-and-panels/national-statisticians-data-ethics-advisory-committee/ethics-self-assessment-tool/&lt;/url&gt;&lt;/related-urls&gt;&lt;/urls&gt;&lt;/record&gt;&lt;/Cite&gt;&lt;/EndNote&gt;</w:instrText>
      </w:r>
      <w:r w:rsidRPr="007D4927">
        <w:fldChar w:fldCharType="separate"/>
      </w:r>
      <w:r w:rsidRPr="007D4927">
        <w:rPr>
          <w:noProof/>
        </w:rPr>
        <w:t>(19)</w:t>
      </w:r>
      <w:r w:rsidRPr="007D4927">
        <w:fldChar w:fldCharType="end"/>
      </w:r>
      <w:r w:rsidRPr="007D4927">
        <w:t>.</w:t>
      </w:r>
    </w:p>
    <w:p w14:paraId="20F38F76" w14:textId="77777777" w:rsidR="007D4927" w:rsidRPr="007D4927" w:rsidRDefault="007D4927" w:rsidP="007D4927">
      <w:pPr>
        <w:spacing w:line="360" w:lineRule="auto"/>
        <w:rPr>
          <w:b/>
          <w:bCs/>
        </w:rPr>
      </w:pPr>
    </w:p>
    <w:p w14:paraId="3AD35438" w14:textId="77777777" w:rsidR="007D4927" w:rsidRPr="007D4927" w:rsidRDefault="007D4927" w:rsidP="007D4927">
      <w:pPr>
        <w:spacing w:line="360" w:lineRule="auto"/>
        <w:rPr>
          <w:b/>
          <w:bCs/>
        </w:rPr>
      </w:pPr>
    </w:p>
    <w:p w14:paraId="5852C494" w14:textId="77777777" w:rsidR="007D4927" w:rsidRPr="007D4927" w:rsidRDefault="007D4927" w:rsidP="007D4927">
      <w:pPr>
        <w:spacing w:line="360" w:lineRule="auto"/>
        <w:rPr>
          <w:b/>
          <w:bCs/>
        </w:rPr>
      </w:pPr>
    </w:p>
    <w:p w14:paraId="7A4C529B" w14:textId="77777777" w:rsidR="007D4927" w:rsidRPr="007D4927" w:rsidRDefault="007D4927" w:rsidP="007D4927">
      <w:pPr>
        <w:spacing w:line="360" w:lineRule="auto"/>
        <w:rPr>
          <w:b/>
          <w:bCs/>
        </w:rPr>
      </w:pPr>
    </w:p>
    <w:p w14:paraId="5D09F347" w14:textId="77777777" w:rsidR="007D4927" w:rsidRPr="007D4927" w:rsidRDefault="007D4927" w:rsidP="007D4927">
      <w:pPr>
        <w:spacing w:line="360" w:lineRule="auto"/>
        <w:rPr>
          <w:b/>
          <w:bCs/>
        </w:rPr>
      </w:pPr>
    </w:p>
    <w:p w14:paraId="61C6C514" w14:textId="77777777" w:rsidR="007D4927" w:rsidRPr="007D4927" w:rsidRDefault="007D4927" w:rsidP="007D4927">
      <w:pPr>
        <w:spacing w:line="360" w:lineRule="auto"/>
        <w:rPr>
          <w:b/>
          <w:bCs/>
        </w:rPr>
      </w:pPr>
    </w:p>
    <w:p w14:paraId="21838BC0" w14:textId="77777777" w:rsidR="007D4927" w:rsidRPr="007D4927" w:rsidRDefault="007D4927" w:rsidP="007D4927">
      <w:pPr>
        <w:spacing w:line="360" w:lineRule="auto"/>
        <w:rPr>
          <w:b/>
          <w:bCs/>
        </w:rPr>
      </w:pPr>
    </w:p>
    <w:p w14:paraId="4E95056A" w14:textId="77777777" w:rsidR="007D4927" w:rsidRPr="007D4927" w:rsidRDefault="007D4927" w:rsidP="007D4927">
      <w:pPr>
        <w:spacing w:line="360" w:lineRule="auto"/>
        <w:rPr>
          <w:b/>
          <w:bCs/>
        </w:rPr>
      </w:pPr>
    </w:p>
    <w:p w14:paraId="45FD83FB" w14:textId="77777777" w:rsidR="007D4927" w:rsidRPr="007D4927" w:rsidRDefault="007D4927" w:rsidP="007D4927">
      <w:pPr>
        <w:spacing w:line="360" w:lineRule="auto"/>
        <w:rPr>
          <w:b/>
          <w:bCs/>
        </w:rPr>
      </w:pPr>
    </w:p>
    <w:p w14:paraId="29BD112C" w14:textId="77777777" w:rsidR="007D4927" w:rsidRDefault="007D4927" w:rsidP="007D4927">
      <w:pPr>
        <w:spacing w:line="360" w:lineRule="auto"/>
        <w:rPr>
          <w:b/>
          <w:bCs/>
        </w:rPr>
      </w:pPr>
    </w:p>
    <w:p w14:paraId="521706EE" w14:textId="77777777" w:rsidR="003C4406" w:rsidRDefault="003C4406" w:rsidP="007D4927">
      <w:pPr>
        <w:spacing w:line="360" w:lineRule="auto"/>
        <w:rPr>
          <w:b/>
          <w:bCs/>
        </w:rPr>
      </w:pPr>
    </w:p>
    <w:p w14:paraId="1DC37AC9" w14:textId="77777777" w:rsidR="003C4406" w:rsidRDefault="003C4406" w:rsidP="007D4927">
      <w:pPr>
        <w:spacing w:line="360" w:lineRule="auto"/>
        <w:rPr>
          <w:b/>
          <w:bCs/>
        </w:rPr>
      </w:pPr>
    </w:p>
    <w:p w14:paraId="0A333024" w14:textId="77777777" w:rsidR="003C4406" w:rsidRDefault="003C4406" w:rsidP="007D4927">
      <w:pPr>
        <w:spacing w:line="360" w:lineRule="auto"/>
        <w:rPr>
          <w:b/>
          <w:bCs/>
        </w:rPr>
      </w:pPr>
    </w:p>
    <w:p w14:paraId="3C72866E" w14:textId="77777777" w:rsidR="003C4406" w:rsidRPr="007D4927" w:rsidRDefault="003C4406" w:rsidP="007D4927">
      <w:pPr>
        <w:spacing w:line="360" w:lineRule="auto"/>
        <w:rPr>
          <w:b/>
          <w:bCs/>
        </w:rPr>
      </w:pPr>
    </w:p>
    <w:p w14:paraId="5548886B" w14:textId="77777777" w:rsidR="007D4927" w:rsidRPr="007D4927" w:rsidRDefault="007D4927" w:rsidP="007D4927">
      <w:pPr>
        <w:spacing w:line="360" w:lineRule="auto"/>
      </w:pPr>
      <w:r w:rsidRPr="007D4927">
        <w:rPr>
          <w:b/>
          <w:bCs/>
        </w:rPr>
        <w:t xml:space="preserve">References </w:t>
      </w:r>
    </w:p>
    <w:p w14:paraId="5AA65CFE"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fldChar w:fldCharType="begin"/>
      </w:r>
      <w:r w:rsidRPr="007D4927">
        <w:rPr>
          <w:rFonts w:ascii="Calibri" w:hAnsi="Calibri" w:cs="Calibri"/>
          <w:noProof/>
          <w:lang w:val="en-US"/>
        </w:rPr>
        <w:instrText xml:space="preserve"> ADDIN EN.REFLIST </w:instrText>
      </w:r>
      <w:r w:rsidRPr="007D4927">
        <w:rPr>
          <w:rFonts w:ascii="Calibri" w:hAnsi="Calibri" w:cs="Calibri"/>
          <w:noProof/>
          <w:lang w:val="en-US"/>
        </w:rPr>
        <w:fldChar w:fldCharType="separate"/>
      </w:r>
      <w:r w:rsidRPr="007D4927">
        <w:rPr>
          <w:rFonts w:ascii="Calibri" w:hAnsi="Calibri" w:cs="Calibri"/>
          <w:noProof/>
          <w:lang w:val="en-US"/>
        </w:rPr>
        <w:t>1.</w:t>
      </w:r>
      <w:r w:rsidRPr="007D4927">
        <w:rPr>
          <w:rFonts w:ascii="Calibri" w:hAnsi="Calibri" w:cs="Calibri"/>
          <w:noProof/>
          <w:lang w:val="en-US"/>
        </w:rPr>
        <w:tab/>
        <w:t xml:space="preserve">Your urgent suspected cancer referral: Cancer Research UK; 2022 [Available from: </w:t>
      </w:r>
      <w:hyperlink r:id="rId8" w:history="1">
        <w:r w:rsidRPr="007D4927">
          <w:rPr>
            <w:rFonts w:ascii="Calibri" w:hAnsi="Calibri" w:cs="Calibri"/>
            <w:noProof/>
            <w:color w:val="0000FF"/>
            <w:u w:val="single"/>
            <w:lang w:val="en-US"/>
          </w:rPr>
          <w:t>https://www.cancerresearchuk.org/cancer-symptoms/what-is-an-urgent-referral</w:t>
        </w:r>
      </w:hyperlink>
      <w:r w:rsidRPr="007D4927">
        <w:rPr>
          <w:rFonts w:ascii="Calibri" w:hAnsi="Calibri" w:cs="Calibri"/>
          <w:noProof/>
          <w:lang w:val="en-US"/>
        </w:rPr>
        <w:t>.</w:t>
      </w:r>
    </w:p>
    <w:p w14:paraId="3B4A5A3C"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2.</w:t>
      </w:r>
      <w:r w:rsidRPr="007D4927">
        <w:rPr>
          <w:rFonts w:ascii="Calibri" w:hAnsi="Calibri" w:cs="Calibri"/>
          <w:noProof/>
          <w:lang w:val="en-US"/>
        </w:rPr>
        <w:tab/>
        <w:t>Lim AE, Douglas CM, Montgomery J. An open structure questionnaire on reasons for delay in presentation: a study of patients attending clinic with red flag symptoms of head and neck cancer. Eur Arch Otorhinolaryngol. 2020;277(6):1801-6.</w:t>
      </w:r>
    </w:p>
    <w:p w14:paraId="2E748118"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3.</w:t>
      </w:r>
      <w:r w:rsidRPr="007D4927">
        <w:rPr>
          <w:rFonts w:ascii="Calibri" w:hAnsi="Calibri" w:cs="Calibri"/>
          <w:noProof/>
          <w:lang w:val="en-US"/>
        </w:rPr>
        <w:tab/>
        <w:t>Douglas C, Carswell V, Montgomery J. Outcomes of urgent suspicion of head and neck cancer referrals in Glasgow. Annals of The Royal College of Surgeons of England. 2018.</w:t>
      </w:r>
    </w:p>
    <w:p w14:paraId="468952A1"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4.</w:t>
      </w:r>
      <w:r w:rsidRPr="007D4927">
        <w:rPr>
          <w:rFonts w:ascii="Calibri" w:hAnsi="Calibri" w:cs="Calibri"/>
          <w:noProof/>
          <w:lang w:val="en-US"/>
        </w:rPr>
        <w:tab/>
        <w:t>Tikka T, Kavanagh K, Lowit A, Jiafeng P, Burns H, Nixon IJ, et al. Head and neck cancer risk calculator (HaNC-RC) – v.2. adjustments and addition of symptoms and social history factors. 2020.</w:t>
      </w:r>
    </w:p>
    <w:p w14:paraId="1D33CD52"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5.</w:t>
      </w:r>
      <w:r w:rsidRPr="007D4927">
        <w:rPr>
          <w:rFonts w:ascii="Calibri" w:hAnsi="Calibri" w:cs="Calibri"/>
          <w:noProof/>
          <w:lang w:val="en-US"/>
        </w:rPr>
        <w:tab/>
        <w:t xml:space="preserve">Thanker T. What is upsampling and downsampling with examples? : Kaggle; 2021 [Available from: </w:t>
      </w:r>
      <w:hyperlink r:id="rId9" w:history="1">
        <w:r w:rsidRPr="007D4927">
          <w:rPr>
            <w:rFonts w:ascii="Calibri" w:hAnsi="Calibri" w:cs="Calibri"/>
            <w:noProof/>
            <w:color w:val="0000FF"/>
            <w:u w:val="single"/>
            <w:lang w:val="en-US"/>
          </w:rPr>
          <w:t>https://www.kaggle.com/general/262007</w:t>
        </w:r>
      </w:hyperlink>
      <w:r w:rsidRPr="007D4927">
        <w:rPr>
          <w:rFonts w:ascii="Calibri" w:hAnsi="Calibri" w:cs="Calibri"/>
          <w:noProof/>
          <w:lang w:val="en-US"/>
        </w:rPr>
        <w:t>.</w:t>
      </w:r>
    </w:p>
    <w:p w14:paraId="67588CAB"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6.</w:t>
      </w:r>
      <w:r w:rsidRPr="007D4927">
        <w:rPr>
          <w:rFonts w:ascii="Calibri" w:hAnsi="Calibri" w:cs="Calibri"/>
          <w:noProof/>
          <w:lang w:val="en-US"/>
        </w:rPr>
        <w:tab/>
        <w:t xml:space="preserve">Multi-class AUC R Documentation [Available from: </w:t>
      </w:r>
      <w:hyperlink r:id="rId10" w:history="1">
        <w:r w:rsidRPr="007D4927">
          <w:rPr>
            <w:rFonts w:ascii="Calibri" w:hAnsi="Calibri" w:cs="Calibri"/>
            <w:noProof/>
            <w:color w:val="0000FF"/>
            <w:u w:val="single"/>
            <w:lang w:val="en-US"/>
          </w:rPr>
          <w:t>https://search.r-project.org/CRAN/refmans/pROC/html/multiclass.html</w:t>
        </w:r>
      </w:hyperlink>
      <w:r w:rsidRPr="007D4927">
        <w:rPr>
          <w:rFonts w:ascii="Calibri" w:hAnsi="Calibri" w:cs="Calibri"/>
          <w:noProof/>
          <w:lang w:val="en-US"/>
        </w:rPr>
        <w:t>.</w:t>
      </w:r>
    </w:p>
    <w:p w14:paraId="4B1959B5"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7.</w:t>
      </w:r>
      <w:r w:rsidRPr="007D4927">
        <w:rPr>
          <w:rFonts w:ascii="Calibri" w:hAnsi="Calibri" w:cs="Calibri"/>
          <w:noProof/>
          <w:lang w:val="en-US"/>
        </w:rPr>
        <w:tab/>
        <w:t xml:space="preserve">Zach. What is Considered a Good AUC score? Statology2021 [Available from: </w:t>
      </w:r>
      <w:hyperlink r:id="rId11" w:anchor=":~:text=The%20answer%3A%20There%20is%20no%20specific%20threshold%20for,better%20than%20a%20model%20that%20performs%20random%20guessing" w:history="1">
        <w:r w:rsidRPr="007D4927">
          <w:rPr>
            <w:rFonts w:ascii="Calibri" w:hAnsi="Calibri" w:cs="Calibri"/>
            <w:noProof/>
            <w:color w:val="0000FF"/>
            <w:u w:val="single"/>
            <w:lang w:val="en-US"/>
          </w:rPr>
          <w:t>https://www.statology.org/what-is-a-good-auc-score/#:~:text=The%20answer%3A%20There%20is%20no%20specific%20threshold%20for,better%20than%20a%20model%20that%20performs%20random%20guessing</w:t>
        </w:r>
      </w:hyperlink>
      <w:r w:rsidRPr="007D4927">
        <w:rPr>
          <w:rFonts w:ascii="Calibri" w:hAnsi="Calibri" w:cs="Calibri"/>
          <w:noProof/>
          <w:lang w:val="en-US"/>
        </w:rPr>
        <w:t>.</w:t>
      </w:r>
    </w:p>
    <w:p w14:paraId="26934993"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8.</w:t>
      </w:r>
      <w:r w:rsidRPr="007D4927">
        <w:rPr>
          <w:rFonts w:ascii="Calibri" w:hAnsi="Calibri" w:cs="Calibri"/>
          <w:noProof/>
          <w:lang w:val="en-US"/>
        </w:rPr>
        <w:tab/>
        <w:t>Hashibe M, Brennan P, Chuang S. Interaction between tobacco and alcohol use and the risk of head and neck cancer: pooled analysis in the International Head and Neck Cancer Epidemiology Consortium. Cancer Epidemiol Biomarkers Prev. 2009;18(2):541-50.</w:t>
      </w:r>
    </w:p>
    <w:p w14:paraId="7B7A578D"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lastRenderedPageBreak/>
        <w:t>9.</w:t>
      </w:r>
      <w:r w:rsidRPr="007D4927">
        <w:rPr>
          <w:rFonts w:ascii="Calibri" w:hAnsi="Calibri" w:cs="Calibri"/>
          <w:noProof/>
          <w:lang w:val="en-US"/>
        </w:rPr>
        <w:tab/>
        <w:t>Johnson S, McDonald J, Corsten M. Socioeconomic factors in head and neck cancer. . J Otolaryngol - Head Neck Surg. 2008;37(4):597-601.</w:t>
      </w:r>
    </w:p>
    <w:p w14:paraId="1F7DC38C"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10.</w:t>
      </w:r>
      <w:r w:rsidRPr="007D4927">
        <w:rPr>
          <w:rFonts w:ascii="Calibri" w:hAnsi="Calibri" w:cs="Calibri"/>
          <w:noProof/>
          <w:lang w:val="en-US"/>
        </w:rPr>
        <w:tab/>
        <w:t>Verza F, Valente V, Oliveira L. Social isolation stress facilitates chemically induced oral carcinogenesis. PLoS One. 2021;16(1).</w:t>
      </w:r>
    </w:p>
    <w:p w14:paraId="36C38722"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11.</w:t>
      </w:r>
      <w:r w:rsidRPr="007D4927">
        <w:rPr>
          <w:rFonts w:ascii="Calibri" w:hAnsi="Calibri" w:cs="Calibri"/>
          <w:noProof/>
          <w:lang w:val="en-US"/>
        </w:rPr>
        <w:tab/>
        <w:t>Conway D, Hovanec J, Ahrens W. Occupational socioeconomic risk associations for head and neck cancer in Europe and South America: individual participant data analysis of pooled case–control studies within the INHANCE Consortium. J Epidemiol Community Health. 2021;75(8):779.</w:t>
      </w:r>
    </w:p>
    <w:p w14:paraId="062402D0"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12.</w:t>
      </w:r>
      <w:r w:rsidRPr="007D4927">
        <w:rPr>
          <w:rFonts w:ascii="Calibri" w:hAnsi="Calibri" w:cs="Calibri"/>
          <w:noProof/>
          <w:lang w:val="en-US"/>
        </w:rPr>
        <w:tab/>
        <w:t>Conway D, McMahon A, Smith K. Components of socioeconomic risk associated with head and neck cancer: a population-based case-control study in Scotland. Br J Oral Maxillofac Surg. 2010;48(1):11-7.</w:t>
      </w:r>
    </w:p>
    <w:p w14:paraId="2E8CA8C6"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13.</w:t>
      </w:r>
      <w:r w:rsidRPr="007D4927">
        <w:rPr>
          <w:rFonts w:ascii="Calibri" w:hAnsi="Calibri" w:cs="Calibri"/>
          <w:noProof/>
          <w:lang w:val="en-US"/>
        </w:rPr>
        <w:tab/>
        <w:t>Greenwood M, Thomson P, Lowry R, Steen I. Oral cancer: material deprivation, unemployment and risk factor behaviour—an initial study. Int J Oral Maxillofac Surg. 2003;32(1):74-7.</w:t>
      </w:r>
    </w:p>
    <w:p w14:paraId="65338B25"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14.</w:t>
      </w:r>
      <w:r w:rsidRPr="007D4927">
        <w:rPr>
          <w:rFonts w:ascii="Calibri" w:hAnsi="Calibri" w:cs="Calibri"/>
          <w:noProof/>
          <w:lang w:val="en-US"/>
        </w:rPr>
        <w:tab/>
        <w:t>Woodley N, Slim MAM, Ton T, Montgomery J, Douglas C. Does recreational drug use influence survival and morbidity associated with laryngeal cancer. Addict Health. 2022;14(2):115-26.</w:t>
      </w:r>
    </w:p>
    <w:p w14:paraId="056DF4C5"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15.</w:t>
      </w:r>
      <w:r w:rsidRPr="007D4927">
        <w:rPr>
          <w:rFonts w:ascii="Calibri" w:hAnsi="Calibri" w:cs="Calibri"/>
          <w:noProof/>
          <w:lang w:val="en-US"/>
        </w:rPr>
        <w:tab/>
        <w:t>Douglas CM, Middleton C, Sim P, Wight M, Young D, MacKenzie K, et al. Patterns of urgent hoarseness referrals to ENT—When should we be suspicious of cancer? Clin Otolaryngol. 2021;46(3):562-9.</w:t>
      </w:r>
    </w:p>
    <w:p w14:paraId="6653D360"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16.</w:t>
      </w:r>
      <w:r w:rsidRPr="007D4927">
        <w:rPr>
          <w:rFonts w:ascii="Calibri" w:hAnsi="Calibri" w:cs="Calibri"/>
          <w:noProof/>
          <w:lang w:val="en-US"/>
        </w:rPr>
        <w:tab/>
        <w:t xml:space="preserve">Head and neck cancer incidence statistics Cancer Research UK2018 [Available from: </w:t>
      </w:r>
      <w:hyperlink r:id="rId12" w:history="1">
        <w:r w:rsidRPr="007D4927">
          <w:rPr>
            <w:rFonts w:ascii="Calibri" w:hAnsi="Calibri" w:cs="Calibri"/>
            <w:noProof/>
            <w:color w:val="0000FF"/>
            <w:u w:val="single"/>
            <w:lang w:val="en-US"/>
          </w:rPr>
          <w:t>https://www.cancerresearchuk.org/health-professional/cancer-statistics/statistics-by-cancer-type/head-and-neck-cancers/incidence</w:t>
        </w:r>
      </w:hyperlink>
      <w:r w:rsidRPr="007D4927">
        <w:rPr>
          <w:rFonts w:ascii="Calibri" w:hAnsi="Calibri" w:cs="Calibri"/>
          <w:noProof/>
          <w:lang w:val="en-US"/>
        </w:rPr>
        <w:t>.</w:t>
      </w:r>
    </w:p>
    <w:p w14:paraId="38E0F15A"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17.</w:t>
      </w:r>
      <w:r w:rsidRPr="007D4927">
        <w:rPr>
          <w:rFonts w:ascii="Calibri" w:hAnsi="Calibri" w:cs="Calibri"/>
          <w:noProof/>
          <w:lang w:val="en-US"/>
        </w:rPr>
        <w:tab/>
        <w:t xml:space="preserve">Overfitting IBM Cloud Education2021 [Available from: </w:t>
      </w:r>
      <w:hyperlink r:id="rId13" w:history="1">
        <w:r w:rsidRPr="007D4927">
          <w:rPr>
            <w:rFonts w:ascii="Calibri" w:hAnsi="Calibri" w:cs="Calibri"/>
            <w:noProof/>
            <w:color w:val="0000FF"/>
            <w:u w:val="single"/>
            <w:lang w:val="en-US"/>
          </w:rPr>
          <w:t>https://www.ibm.com/cloud/learn/overfitting</w:t>
        </w:r>
      </w:hyperlink>
      <w:r w:rsidRPr="007D4927">
        <w:rPr>
          <w:rFonts w:ascii="Calibri" w:hAnsi="Calibri" w:cs="Calibri"/>
          <w:noProof/>
          <w:lang w:val="en-US"/>
        </w:rPr>
        <w:t>.</w:t>
      </w:r>
    </w:p>
    <w:p w14:paraId="2897DD9E"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18.</w:t>
      </w:r>
      <w:r w:rsidRPr="007D4927">
        <w:rPr>
          <w:rFonts w:ascii="Calibri" w:hAnsi="Calibri" w:cs="Calibri"/>
          <w:noProof/>
          <w:lang w:val="en-US"/>
        </w:rPr>
        <w:tab/>
        <w:t>Yang SJ, Kim JS, Chung SK, Song YY. Machine learning‐based model for prediction of outcomes in palatal surgery for obstructive sleep apnoea. Clin Otolaryngol. 2021;46(6):1242-6.</w:t>
      </w:r>
    </w:p>
    <w:p w14:paraId="651DBAA8" w14:textId="77777777" w:rsidR="007D4927" w:rsidRPr="007D4927" w:rsidRDefault="007D4927" w:rsidP="007D4927">
      <w:pPr>
        <w:rPr>
          <w:rFonts w:ascii="Calibri" w:hAnsi="Calibri" w:cs="Calibri"/>
          <w:noProof/>
          <w:lang w:val="en-US"/>
        </w:rPr>
      </w:pPr>
      <w:r w:rsidRPr="007D4927">
        <w:rPr>
          <w:rFonts w:ascii="Calibri" w:hAnsi="Calibri" w:cs="Calibri"/>
          <w:noProof/>
          <w:lang w:val="en-US"/>
        </w:rPr>
        <w:t>19.</w:t>
      </w:r>
      <w:r w:rsidRPr="007D4927">
        <w:rPr>
          <w:rFonts w:ascii="Calibri" w:hAnsi="Calibri" w:cs="Calibri"/>
          <w:noProof/>
          <w:lang w:val="en-US"/>
        </w:rPr>
        <w:tab/>
        <w:t xml:space="preserve">Ethics Self-Assessment Tool UK Statistics Authority [Available from: </w:t>
      </w:r>
      <w:hyperlink r:id="rId14" w:history="1">
        <w:r w:rsidRPr="007D4927">
          <w:rPr>
            <w:rFonts w:ascii="Calibri" w:hAnsi="Calibri" w:cs="Calibri"/>
            <w:noProof/>
            <w:color w:val="0000FF"/>
            <w:u w:val="single"/>
            <w:lang w:val="en-US"/>
          </w:rPr>
          <w:t>https://uksa.statisticsauthority.gov.uk/the-authority-board/committees/national-statisticians-advisory-committees-and-panels/national-statisticians-data-ethics-advisory-committee/ethics-self-assessment-tool/</w:t>
        </w:r>
      </w:hyperlink>
      <w:r w:rsidRPr="007D4927">
        <w:rPr>
          <w:rFonts w:ascii="Calibri" w:hAnsi="Calibri" w:cs="Calibri"/>
          <w:noProof/>
          <w:lang w:val="en-US"/>
        </w:rPr>
        <w:t>.</w:t>
      </w:r>
    </w:p>
    <w:p w14:paraId="408EAB14" w14:textId="77777777" w:rsidR="007D4927" w:rsidRPr="007D4927" w:rsidRDefault="007D4927" w:rsidP="007D4927">
      <w:r w:rsidRPr="007D4927">
        <w:fldChar w:fldCharType="end"/>
      </w:r>
    </w:p>
    <w:p w14:paraId="1BBDD42F" w14:textId="1C8FF181" w:rsidR="007D4927" w:rsidRDefault="00F424C0">
      <w:pPr>
        <w:rPr>
          <w:b/>
          <w:bCs/>
        </w:rPr>
      </w:pPr>
      <w:r w:rsidRPr="00F424C0">
        <w:rPr>
          <w:b/>
          <w:bCs/>
        </w:rPr>
        <w:t xml:space="preserve">List of Tables </w:t>
      </w:r>
    </w:p>
    <w:p w14:paraId="1A90FA9A" w14:textId="77777777" w:rsidR="00741D8C" w:rsidRDefault="00741D8C">
      <w:pPr>
        <w:rPr>
          <w:b/>
          <w:bCs/>
        </w:rPr>
      </w:pPr>
    </w:p>
    <w:p w14:paraId="405021B1" w14:textId="6DF8F774" w:rsidR="00925F05" w:rsidRPr="006F0B02" w:rsidRDefault="00904484">
      <w:pPr>
        <w:rPr>
          <w:sz w:val="20"/>
          <w:szCs w:val="20"/>
        </w:rPr>
      </w:pPr>
      <w:r w:rsidRPr="006F0B02">
        <w:rPr>
          <w:sz w:val="20"/>
          <w:szCs w:val="20"/>
        </w:rPr>
        <w:t xml:space="preserve">Table 1. </w:t>
      </w:r>
      <w:r w:rsidR="0055527E" w:rsidRPr="006F0B02">
        <w:rPr>
          <w:sz w:val="20"/>
          <w:szCs w:val="20"/>
        </w:rPr>
        <w:t xml:space="preserve">Classification and </w:t>
      </w:r>
      <w:r w:rsidR="00022D09" w:rsidRPr="006F0B02">
        <w:rPr>
          <w:sz w:val="20"/>
          <w:szCs w:val="20"/>
        </w:rPr>
        <w:t>f</w:t>
      </w:r>
      <w:r w:rsidR="0055527E" w:rsidRPr="006F0B02">
        <w:rPr>
          <w:sz w:val="20"/>
          <w:szCs w:val="20"/>
        </w:rPr>
        <w:t xml:space="preserve">requency of diagnoses into benign, malignant potential and </w:t>
      </w:r>
      <w:r w:rsidR="00E84FBA">
        <w:rPr>
          <w:sz w:val="20"/>
          <w:szCs w:val="20"/>
        </w:rPr>
        <w:t>malign</w:t>
      </w:r>
      <w:r w:rsidR="00A06C9D">
        <w:rPr>
          <w:sz w:val="20"/>
          <w:szCs w:val="20"/>
        </w:rPr>
        <w:t>ant</w:t>
      </w:r>
      <w:r w:rsidR="00E84FBA">
        <w:rPr>
          <w:sz w:val="20"/>
          <w:szCs w:val="20"/>
        </w:rPr>
        <w:t xml:space="preserve"> </w:t>
      </w:r>
      <w:r w:rsidR="0055527E" w:rsidRPr="006F0B02">
        <w:rPr>
          <w:sz w:val="20"/>
          <w:szCs w:val="20"/>
        </w:rPr>
        <w:t>outcome</w:t>
      </w:r>
      <w:r w:rsidR="00A06C9D">
        <w:rPr>
          <w:sz w:val="20"/>
          <w:szCs w:val="20"/>
        </w:rPr>
        <w:t xml:space="preserve"> </w:t>
      </w:r>
      <w:r w:rsidR="0055527E" w:rsidRPr="006F0B02">
        <w:rPr>
          <w:sz w:val="20"/>
          <w:szCs w:val="20"/>
        </w:rPr>
        <w:t>classification</w:t>
      </w:r>
      <w:r w:rsidR="00A06C9D">
        <w:rPr>
          <w:sz w:val="20"/>
          <w:szCs w:val="20"/>
        </w:rPr>
        <w:t>……………………………………………………………………………………………………………………………………………………3</w:t>
      </w:r>
    </w:p>
    <w:p w14:paraId="3230C825" w14:textId="77777777" w:rsidR="0055527E" w:rsidRPr="006F0B02" w:rsidRDefault="0055527E">
      <w:pPr>
        <w:rPr>
          <w:sz w:val="20"/>
          <w:szCs w:val="20"/>
        </w:rPr>
      </w:pPr>
    </w:p>
    <w:p w14:paraId="4F7FD76A" w14:textId="7F116761" w:rsidR="0055527E" w:rsidRPr="006F0B02" w:rsidRDefault="0055527E">
      <w:pPr>
        <w:rPr>
          <w:sz w:val="20"/>
          <w:szCs w:val="20"/>
        </w:rPr>
      </w:pPr>
      <w:r w:rsidRPr="006F0B02">
        <w:rPr>
          <w:sz w:val="20"/>
          <w:szCs w:val="20"/>
        </w:rPr>
        <w:t>Table 2. Demographics</w:t>
      </w:r>
      <w:r w:rsidR="007E5421">
        <w:rPr>
          <w:sz w:val="20"/>
          <w:szCs w:val="20"/>
        </w:rPr>
        <w:t>……………………………………………………………………………………………………………………………………</w:t>
      </w:r>
      <w:r w:rsidR="00483098">
        <w:rPr>
          <w:sz w:val="20"/>
          <w:szCs w:val="20"/>
        </w:rPr>
        <w:t>.6</w:t>
      </w:r>
    </w:p>
    <w:p w14:paraId="20E761BD" w14:textId="77777777" w:rsidR="0055527E" w:rsidRPr="006F0B02" w:rsidRDefault="0055527E">
      <w:pPr>
        <w:rPr>
          <w:sz w:val="20"/>
          <w:szCs w:val="20"/>
        </w:rPr>
      </w:pPr>
    </w:p>
    <w:p w14:paraId="19D1889C" w14:textId="0028FA73" w:rsidR="0055527E" w:rsidRPr="006F0B02" w:rsidRDefault="0055527E">
      <w:pPr>
        <w:rPr>
          <w:sz w:val="20"/>
          <w:szCs w:val="20"/>
        </w:rPr>
      </w:pPr>
      <w:r w:rsidRPr="006F0B02">
        <w:rPr>
          <w:sz w:val="20"/>
          <w:szCs w:val="20"/>
        </w:rPr>
        <w:t>Table 3. Red Flag Symptoms</w:t>
      </w:r>
      <w:r w:rsidR="007E5421">
        <w:rPr>
          <w:sz w:val="20"/>
          <w:szCs w:val="20"/>
        </w:rPr>
        <w:t>…………………………………………………………………………………………………………………………….</w:t>
      </w:r>
      <w:r w:rsidR="00483098">
        <w:rPr>
          <w:sz w:val="20"/>
          <w:szCs w:val="20"/>
        </w:rPr>
        <w:t>7</w:t>
      </w:r>
    </w:p>
    <w:p w14:paraId="2838B003" w14:textId="40AB9F9A" w:rsidR="0055527E" w:rsidRPr="006F0B02" w:rsidRDefault="0055527E">
      <w:pPr>
        <w:rPr>
          <w:sz w:val="20"/>
          <w:szCs w:val="20"/>
        </w:rPr>
      </w:pPr>
    </w:p>
    <w:p w14:paraId="6A12AEF9" w14:textId="0EE047EA" w:rsidR="0055527E" w:rsidRPr="006F0B02" w:rsidRDefault="0055527E">
      <w:pPr>
        <w:rPr>
          <w:sz w:val="20"/>
          <w:szCs w:val="20"/>
        </w:rPr>
      </w:pPr>
      <w:r w:rsidRPr="006F0B02">
        <w:rPr>
          <w:sz w:val="20"/>
          <w:szCs w:val="20"/>
        </w:rPr>
        <w:t>Table 4. Associated Symptoms</w:t>
      </w:r>
      <w:r w:rsidR="007E5421">
        <w:rPr>
          <w:sz w:val="20"/>
          <w:szCs w:val="20"/>
        </w:rPr>
        <w:t>…………………………………………………………………………………………………………………………</w:t>
      </w:r>
      <w:r w:rsidR="00483098">
        <w:rPr>
          <w:sz w:val="20"/>
          <w:szCs w:val="20"/>
        </w:rPr>
        <w:t>.8</w:t>
      </w:r>
    </w:p>
    <w:p w14:paraId="54A9DD45" w14:textId="1DD10740" w:rsidR="0055527E" w:rsidRPr="006F0B02" w:rsidRDefault="0055527E">
      <w:pPr>
        <w:rPr>
          <w:sz w:val="20"/>
          <w:szCs w:val="20"/>
        </w:rPr>
      </w:pPr>
    </w:p>
    <w:p w14:paraId="37757C00" w14:textId="3C9AF139" w:rsidR="0055527E" w:rsidRPr="006F0B02" w:rsidRDefault="0055527E">
      <w:pPr>
        <w:rPr>
          <w:sz w:val="20"/>
          <w:szCs w:val="20"/>
        </w:rPr>
      </w:pPr>
      <w:r w:rsidRPr="006F0B02">
        <w:rPr>
          <w:sz w:val="20"/>
          <w:szCs w:val="20"/>
        </w:rPr>
        <w:t xml:space="preserve">Table 5. Top 5 variables </w:t>
      </w:r>
      <w:r w:rsidR="00022D09" w:rsidRPr="006F0B02">
        <w:rPr>
          <w:sz w:val="20"/>
          <w:szCs w:val="20"/>
        </w:rPr>
        <w:t>deemed to be important for each model</w:t>
      </w:r>
      <w:r w:rsidR="007E5421">
        <w:rPr>
          <w:sz w:val="20"/>
          <w:szCs w:val="20"/>
        </w:rPr>
        <w:t>……………………………………………………………………</w:t>
      </w:r>
      <w:proofErr w:type="gramStart"/>
      <w:r w:rsidR="007E5421">
        <w:rPr>
          <w:sz w:val="20"/>
          <w:szCs w:val="20"/>
        </w:rPr>
        <w:t>.</w:t>
      </w:r>
      <w:r w:rsidR="00483098">
        <w:rPr>
          <w:sz w:val="20"/>
          <w:szCs w:val="20"/>
        </w:rPr>
        <w:t>9</w:t>
      </w:r>
      <w:proofErr w:type="gramEnd"/>
    </w:p>
    <w:sectPr w:rsidR="0055527E" w:rsidRPr="006F0B02">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033ED" w14:textId="77777777" w:rsidR="006B022C" w:rsidRDefault="006B022C" w:rsidP="00483098">
      <w:r>
        <w:separator/>
      </w:r>
    </w:p>
  </w:endnote>
  <w:endnote w:type="continuationSeparator" w:id="0">
    <w:p w14:paraId="59FA08A0" w14:textId="77777777" w:rsidR="006B022C" w:rsidRDefault="006B022C" w:rsidP="00483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376753"/>
      <w:docPartObj>
        <w:docPartGallery w:val="Page Numbers (Bottom of Page)"/>
        <w:docPartUnique/>
      </w:docPartObj>
    </w:sdtPr>
    <w:sdtEndPr>
      <w:rPr>
        <w:noProof/>
      </w:rPr>
    </w:sdtEndPr>
    <w:sdtContent>
      <w:p w14:paraId="20A1A590" w14:textId="7DB78256" w:rsidR="00483098" w:rsidRDefault="0048309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493625E" w14:textId="77777777" w:rsidR="00483098" w:rsidRDefault="004830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FE76C" w14:textId="77777777" w:rsidR="006B022C" w:rsidRDefault="006B022C" w:rsidP="00483098">
      <w:r>
        <w:separator/>
      </w:r>
    </w:p>
  </w:footnote>
  <w:footnote w:type="continuationSeparator" w:id="0">
    <w:p w14:paraId="34774EB4" w14:textId="77777777" w:rsidR="006B022C" w:rsidRDefault="006B022C" w:rsidP="004830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1C328D"/>
    <w:multiLevelType w:val="hybridMultilevel"/>
    <w:tmpl w:val="793EC888"/>
    <w:lvl w:ilvl="0" w:tplc="06CE496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AEC4806"/>
    <w:multiLevelType w:val="hybridMultilevel"/>
    <w:tmpl w:val="A8A44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43950498">
    <w:abstractNumId w:val="1"/>
  </w:num>
  <w:num w:numId="2" w16cid:durableId="32664127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llie Black">
    <w15:presenceInfo w15:providerId="AD" w15:userId="S::hollie.black.2017@uni.strath.ac.uk::75fe372c-62ca-4651-a10e-4820d00a042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37E"/>
    <w:rsid w:val="00022D09"/>
    <w:rsid w:val="00073971"/>
    <w:rsid w:val="00175BAE"/>
    <w:rsid w:val="001F1D69"/>
    <w:rsid w:val="00246863"/>
    <w:rsid w:val="002E6250"/>
    <w:rsid w:val="003C4406"/>
    <w:rsid w:val="0043020F"/>
    <w:rsid w:val="00451BC9"/>
    <w:rsid w:val="004654AE"/>
    <w:rsid w:val="00465698"/>
    <w:rsid w:val="004725B3"/>
    <w:rsid w:val="00483098"/>
    <w:rsid w:val="0055527E"/>
    <w:rsid w:val="00681092"/>
    <w:rsid w:val="006921E7"/>
    <w:rsid w:val="00693FFB"/>
    <w:rsid w:val="006954C4"/>
    <w:rsid w:val="006B022C"/>
    <w:rsid w:val="006F0B02"/>
    <w:rsid w:val="00741D8C"/>
    <w:rsid w:val="00790DF1"/>
    <w:rsid w:val="007B3996"/>
    <w:rsid w:val="007B50C8"/>
    <w:rsid w:val="007D4927"/>
    <w:rsid w:val="007E5421"/>
    <w:rsid w:val="007E6852"/>
    <w:rsid w:val="00806AEE"/>
    <w:rsid w:val="008325BC"/>
    <w:rsid w:val="008867CD"/>
    <w:rsid w:val="008F6B30"/>
    <w:rsid w:val="00904484"/>
    <w:rsid w:val="00925F05"/>
    <w:rsid w:val="00946085"/>
    <w:rsid w:val="009466CE"/>
    <w:rsid w:val="009A7BB8"/>
    <w:rsid w:val="009E0877"/>
    <w:rsid w:val="009E1420"/>
    <w:rsid w:val="00A06C9D"/>
    <w:rsid w:val="00A24A89"/>
    <w:rsid w:val="00A6137E"/>
    <w:rsid w:val="00A709CC"/>
    <w:rsid w:val="00AF1A8A"/>
    <w:rsid w:val="00AF26B3"/>
    <w:rsid w:val="00BC5A5E"/>
    <w:rsid w:val="00C3781F"/>
    <w:rsid w:val="00C44952"/>
    <w:rsid w:val="00CA3A45"/>
    <w:rsid w:val="00CA5391"/>
    <w:rsid w:val="00D35047"/>
    <w:rsid w:val="00D47DA6"/>
    <w:rsid w:val="00DA04A2"/>
    <w:rsid w:val="00DB0EF9"/>
    <w:rsid w:val="00E10A99"/>
    <w:rsid w:val="00E456B2"/>
    <w:rsid w:val="00E6060C"/>
    <w:rsid w:val="00E84FBA"/>
    <w:rsid w:val="00EB17A8"/>
    <w:rsid w:val="00EB5A19"/>
    <w:rsid w:val="00EF2F16"/>
    <w:rsid w:val="00F424C0"/>
    <w:rsid w:val="00F43A68"/>
    <w:rsid w:val="00FA6559"/>
    <w:rsid w:val="00FC7F42"/>
    <w:rsid w:val="00FE2C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3A4FA"/>
  <w15:chartTrackingRefBased/>
  <w15:docId w15:val="{E895AA93-5BFF-4932-AC6B-CE6E7677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A68"/>
    <w:pPr>
      <w:spacing w:after="0" w:line="240" w:lineRule="auto"/>
    </w:pPr>
    <w:rPr>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54AE"/>
    <w:pPr>
      <w:ind w:left="720"/>
      <w:contextualSpacing/>
    </w:pPr>
  </w:style>
  <w:style w:type="table" w:styleId="TableGrid">
    <w:name w:val="Table Grid"/>
    <w:basedOn w:val="TableNormal"/>
    <w:uiPriority w:val="39"/>
    <w:rsid w:val="007D4927"/>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D4927"/>
    <w:rPr>
      <w:color w:val="0000FF"/>
      <w:u w:val="single"/>
    </w:rPr>
  </w:style>
  <w:style w:type="character" w:styleId="CommentReference">
    <w:name w:val="annotation reference"/>
    <w:basedOn w:val="DefaultParagraphFont"/>
    <w:uiPriority w:val="99"/>
    <w:semiHidden/>
    <w:unhideWhenUsed/>
    <w:rsid w:val="007D4927"/>
    <w:rPr>
      <w:sz w:val="16"/>
      <w:szCs w:val="16"/>
    </w:rPr>
  </w:style>
  <w:style w:type="paragraph" w:styleId="CommentText">
    <w:name w:val="annotation text"/>
    <w:basedOn w:val="Normal"/>
    <w:link w:val="CommentTextChar"/>
    <w:uiPriority w:val="99"/>
    <w:unhideWhenUsed/>
    <w:rsid w:val="007D4927"/>
    <w:rPr>
      <w:sz w:val="20"/>
      <w:szCs w:val="20"/>
    </w:rPr>
  </w:style>
  <w:style w:type="character" w:customStyle="1" w:styleId="CommentTextChar">
    <w:name w:val="Comment Text Char"/>
    <w:basedOn w:val="DefaultParagraphFont"/>
    <w:link w:val="CommentText"/>
    <w:uiPriority w:val="99"/>
    <w:rsid w:val="007D4927"/>
    <w:rPr>
      <w:kern w:val="0"/>
      <w:sz w:val="20"/>
      <w:szCs w:val="20"/>
      <w14:ligatures w14:val="none"/>
    </w:rPr>
  </w:style>
  <w:style w:type="paragraph" w:styleId="Header">
    <w:name w:val="header"/>
    <w:basedOn w:val="Normal"/>
    <w:link w:val="HeaderChar"/>
    <w:uiPriority w:val="99"/>
    <w:unhideWhenUsed/>
    <w:rsid w:val="00483098"/>
    <w:pPr>
      <w:tabs>
        <w:tab w:val="center" w:pos="4513"/>
        <w:tab w:val="right" w:pos="9026"/>
      </w:tabs>
    </w:pPr>
  </w:style>
  <w:style w:type="paragraph" w:styleId="TableofFigures">
    <w:name w:val="table of figures"/>
    <w:basedOn w:val="Normal"/>
    <w:next w:val="Normal"/>
    <w:uiPriority w:val="99"/>
    <w:semiHidden/>
    <w:unhideWhenUsed/>
    <w:rsid w:val="009E1420"/>
  </w:style>
  <w:style w:type="character" w:customStyle="1" w:styleId="HeaderChar">
    <w:name w:val="Header Char"/>
    <w:basedOn w:val="DefaultParagraphFont"/>
    <w:link w:val="Header"/>
    <w:uiPriority w:val="99"/>
    <w:rsid w:val="00483098"/>
    <w:rPr>
      <w:kern w:val="0"/>
      <w:sz w:val="24"/>
      <w:szCs w:val="24"/>
      <w14:ligatures w14:val="none"/>
    </w:rPr>
  </w:style>
  <w:style w:type="paragraph" w:styleId="Footer">
    <w:name w:val="footer"/>
    <w:basedOn w:val="Normal"/>
    <w:link w:val="FooterChar"/>
    <w:uiPriority w:val="99"/>
    <w:unhideWhenUsed/>
    <w:rsid w:val="00483098"/>
    <w:pPr>
      <w:tabs>
        <w:tab w:val="center" w:pos="4513"/>
        <w:tab w:val="right" w:pos="9026"/>
      </w:tabs>
    </w:pPr>
  </w:style>
  <w:style w:type="character" w:customStyle="1" w:styleId="FooterChar">
    <w:name w:val="Footer Char"/>
    <w:basedOn w:val="DefaultParagraphFont"/>
    <w:link w:val="Footer"/>
    <w:uiPriority w:val="99"/>
    <w:rsid w:val="00483098"/>
    <w:rPr>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ncerresearchuk.org/cancer-symptoms/what-is-an-urgent-referral" TargetMode="External"/><Relationship Id="rId13" Type="http://schemas.openxmlformats.org/officeDocument/2006/relationships/hyperlink" Target="https://www.ibm.com/cloud/learn/overfittin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ancerresearchuk.org/health-professional/cancer-statistics/statistics-by-cancer-type/head-and-neck-cancers/incidence"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tatology.org/what-is-a-good-auc-scor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earch.r-project.org/CRAN/refmans/pROC/html/multiclass.html" TargetMode="External"/><Relationship Id="rId4" Type="http://schemas.openxmlformats.org/officeDocument/2006/relationships/settings" Target="settings.xml"/><Relationship Id="rId9" Type="http://schemas.openxmlformats.org/officeDocument/2006/relationships/hyperlink" Target="https://www.kaggle.com/general/262007" TargetMode="External"/><Relationship Id="rId14" Type="http://schemas.openxmlformats.org/officeDocument/2006/relationships/hyperlink" Target="https://uksa.statisticsauthority.gov.uk/the-authority-board/committees/national-statisticians-advisory-committees-and-panels/national-statisticians-data-ethics-advisory-committee/ethics-self-assessment-too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7DF8E-B0E5-4C2C-9703-5659B8DEE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15</Pages>
  <Words>6958</Words>
  <Characters>39661</Characters>
  <Application>Microsoft Office Word</Application>
  <DocSecurity>0</DocSecurity>
  <Lines>330</Lines>
  <Paragraphs>93</Paragraphs>
  <ScaleCrop>false</ScaleCrop>
  <Company/>
  <LinksUpToDate>false</LinksUpToDate>
  <CharactersWithSpaces>46526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Black</dc:creator>
  <cp:keywords/>
  <dc:description/>
  <cp:lastModifiedBy>Hollie Black</cp:lastModifiedBy>
  <cp:revision>55</cp:revision>
  <dcterms:created xsi:type="dcterms:W3CDTF">2023-06-09T08:55:00Z</dcterms:created>
  <dcterms:modified xsi:type="dcterms:W3CDTF">2023-09-21T14:06:00Z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0e27eb27-bb14-4da9-ab2e-c215cd31c773</vt:lpwstr>
  </property>
</Properties>
</file>