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56924E2" w:rsidR="00202D5B" w:rsidRDefault="00024CD0" w:rsidP="18971C16">
      <w:pPr>
        <w:spacing w:after="0"/>
        <w:rPr>
          <w:rFonts w:ascii="Times New Roman" w:eastAsia="Times New Roman" w:hAnsi="Times New Roman" w:cs="Times New Roman"/>
          <w:b/>
          <w:bCs/>
          <w:color w:val="000000"/>
          <w:sz w:val="24"/>
          <w:szCs w:val="24"/>
        </w:rPr>
      </w:pPr>
      <w:r w:rsidRPr="18971C16">
        <w:rPr>
          <w:rFonts w:ascii="Times New Roman" w:eastAsia="Times New Roman" w:hAnsi="Times New Roman" w:cs="Times New Roman"/>
          <w:b/>
          <w:bCs/>
          <w:color w:val="000000" w:themeColor="text1"/>
          <w:sz w:val="24"/>
          <w:szCs w:val="24"/>
        </w:rPr>
        <w:t xml:space="preserve">Operationalizing </w:t>
      </w:r>
      <w:r w:rsidR="144C98BC" w:rsidRPr="18971C16">
        <w:rPr>
          <w:rFonts w:ascii="Times New Roman" w:eastAsia="Times New Roman" w:hAnsi="Times New Roman" w:cs="Times New Roman"/>
          <w:b/>
          <w:bCs/>
          <w:color w:val="000000" w:themeColor="text1"/>
          <w:sz w:val="24"/>
          <w:szCs w:val="24"/>
        </w:rPr>
        <w:t>G</w:t>
      </w:r>
      <w:r w:rsidRPr="18971C16">
        <w:rPr>
          <w:rFonts w:ascii="Times New Roman" w:eastAsia="Times New Roman" w:hAnsi="Times New Roman" w:cs="Times New Roman"/>
          <w:b/>
          <w:bCs/>
          <w:color w:val="000000" w:themeColor="text1"/>
          <w:sz w:val="24"/>
          <w:szCs w:val="24"/>
        </w:rPr>
        <w:t xml:space="preserve">lobal </w:t>
      </w:r>
      <w:r w:rsidR="5D4DCE7B" w:rsidRPr="18971C16">
        <w:rPr>
          <w:rFonts w:ascii="Times New Roman" w:eastAsia="Times New Roman" w:hAnsi="Times New Roman" w:cs="Times New Roman"/>
          <w:b/>
          <w:bCs/>
          <w:color w:val="000000" w:themeColor="text1"/>
          <w:sz w:val="24"/>
          <w:szCs w:val="24"/>
        </w:rPr>
        <w:t>H</w:t>
      </w:r>
      <w:r w:rsidRPr="18971C16">
        <w:rPr>
          <w:rFonts w:ascii="Times New Roman" w:eastAsia="Times New Roman" w:hAnsi="Times New Roman" w:cs="Times New Roman"/>
          <w:b/>
          <w:bCs/>
          <w:color w:val="000000" w:themeColor="text1"/>
          <w:sz w:val="24"/>
          <w:szCs w:val="24"/>
        </w:rPr>
        <w:t xml:space="preserve">ealth and </w:t>
      </w:r>
      <w:r w:rsidR="0DB7C8D9" w:rsidRPr="18971C16">
        <w:rPr>
          <w:rFonts w:ascii="Times New Roman" w:eastAsia="Times New Roman" w:hAnsi="Times New Roman" w:cs="Times New Roman"/>
          <w:b/>
          <w:bCs/>
          <w:color w:val="000000" w:themeColor="text1"/>
          <w:sz w:val="24"/>
          <w:szCs w:val="24"/>
        </w:rPr>
        <w:t>P</w:t>
      </w:r>
      <w:r w:rsidRPr="18971C16">
        <w:rPr>
          <w:rFonts w:ascii="Times New Roman" w:eastAsia="Times New Roman" w:hAnsi="Times New Roman" w:cs="Times New Roman"/>
          <w:b/>
          <w:bCs/>
          <w:color w:val="000000" w:themeColor="text1"/>
          <w:sz w:val="24"/>
          <w:szCs w:val="24"/>
        </w:rPr>
        <w:t xml:space="preserve">eace for </w:t>
      </w:r>
      <w:r w:rsidR="1ADA83EE" w:rsidRPr="18971C16">
        <w:rPr>
          <w:rFonts w:ascii="Times New Roman" w:eastAsia="Times New Roman" w:hAnsi="Times New Roman" w:cs="Times New Roman"/>
          <w:b/>
          <w:bCs/>
          <w:color w:val="000000" w:themeColor="text1"/>
          <w:sz w:val="24"/>
          <w:szCs w:val="24"/>
        </w:rPr>
        <w:t>H</w:t>
      </w:r>
      <w:r w:rsidRPr="18971C16">
        <w:rPr>
          <w:rFonts w:ascii="Times New Roman" w:eastAsia="Times New Roman" w:hAnsi="Times New Roman" w:cs="Times New Roman"/>
          <w:b/>
          <w:bCs/>
          <w:color w:val="000000" w:themeColor="text1"/>
          <w:sz w:val="24"/>
          <w:szCs w:val="24"/>
        </w:rPr>
        <w:t xml:space="preserve">ealth </w:t>
      </w:r>
      <w:r w:rsidR="00E10606" w:rsidRPr="18971C16">
        <w:rPr>
          <w:rFonts w:ascii="Times New Roman" w:eastAsia="Times New Roman" w:hAnsi="Times New Roman" w:cs="Times New Roman"/>
          <w:b/>
          <w:bCs/>
          <w:color w:val="000000" w:themeColor="text1"/>
          <w:sz w:val="24"/>
          <w:szCs w:val="24"/>
        </w:rPr>
        <w:t>Se</w:t>
      </w:r>
      <w:r w:rsidRPr="18971C16">
        <w:rPr>
          <w:rFonts w:ascii="Times New Roman" w:eastAsia="Times New Roman" w:hAnsi="Times New Roman" w:cs="Times New Roman"/>
          <w:b/>
          <w:bCs/>
          <w:color w:val="000000" w:themeColor="text1"/>
          <w:sz w:val="24"/>
          <w:szCs w:val="24"/>
        </w:rPr>
        <w:t xml:space="preserve">curity and </w:t>
      </w:r>
      <w:r w:rsidR="198A1342" w:rsidRPr="18971C16">
        <w:rPr>
          <w:rFonts w:ascii="Times New Roman" w:eastAsia="Times New Roman" w:hAnsi="Times New Roman" w:cs="Times New Roman"/>
          <w:b/>
          <w:bCs/>
          <w:color w:val="000000" w:themeColor="text1"/>
          <w:sz w:val="24"/>
          <w:szCs w:val="24"/>
        </w:rPr>
        <w:t>S</w:t>
      </w:r>
      <w:r w:rsidRPr="18971C16">
        <w:rPr>
          <w:rFonts w:ascii="Times New Roman" w:eastAsia="Times New Roman" w:hAnsi="Times New Roman" w:cs="Times New Roman"/>
          <w:b/>
          <w:bCs/>
          <w:color w:val="000000" w:themeColor="text1"/>
          <w:sz w:val="24"/>
          <w:szCs w:val="24"/>
        </w:rPr>
        <w:t>olidarity</w:t>
      </w:r>
      <w:r w:rsidR="1E13DF14" w:rsidRPr="18971C16">
        <w:rPr>
          <w:rFonts w:ascii="Times New Roman" w:eastAsia="Times New Roman" w:hAnsi="Times New Roman" w:cs="Times New Roman"/>
          <w:b/>
          <w:bCs/>
          <w:color w:val="000000" w:themeColor="text1"/>
          <w:sz w:val="24"/>
          <w:szCs w:val="24"/>
        </w:rPr>
        <w:t>:</w:t>
      </w:r>
      <w:r w:rsidRPr="18971C16">
        <w:rPr>
          <w:rFonts w:ascii="Times New Roman" w:eastAsia="Times New Roman" w:hAnsi="Times New Roman" w:cs="Times New Roman"/>
          <w:b/>
          <w:bCs/>
          <w:color w:val="000000" w:themeColor="text1"/>
          <w:sz w:val="24"/>
          <w:szCs w:val="24"/>
        </w:rPr>
        <w:t xml:space="preserve"> Does this </w:t>
      </w:r>
      <w:r w:rsidR="38AC318B" w:rsidRPr="18971C16">
        <w:rPr>
          <w:rFonts w:ascii="Times New Roman" w:eastAsia="Times New Roman" w:hAnsi="Times New Roman" w:cs="Times New Roman"/>
          <w:b/>
          <w:bCs/>
          <w:color w:val="000000" w:themeColor="text1"/>
          <w:sz w:val="24"/>
          <w:szCs w:val="24"/>
        </w:rPr>
        <w:t>A</w:t>
      </w:r>
      <w:r w:rsidRPr="18971C16">
        <w:rPr>
          <w:rFonts w:ascii="Times New Roman" w:eastAsia="Times New Roman" w:hAnsi="Times New Roman" w:cs="Times New Roman"/>
          <w:b/>
          <w:bCs/>
          <w:color w:val="000000" w:themeColor="text1"/>
          <w:sz w:val="24"/>
          <w:szCs w:val="24"/>
        </w:rPr>
        <w:t>pply</w:t>
      </w:r>
      <w:r w:rsidR="00525957" w:rsidRPr="18971C16">
        <w:rPr>
          <w:rFonts w:ascii="Times New Roman" w:eastAsia="Times New Roman" w:hAnsi="Times New Roman" w:cs="Times New Roman"/>
          <w:b/>
          <w:bCs/>
          <w:color w:val="000000" w:themeColor="text1"/>
          <w:sz w:val="24"/>
          <w:szCs w:val="24"/>
        </w:rPr>
        <w:t xml:space="preserve"> in </w:t>
      </w:r>
      <w:r w:rsidRPr="18971C16">
        <w:rPr>
          <w:rFonts w:ascii="Times New Roman" w:eastAsia="Times New Roman" w:hAnsi="Times New Roman" w:cs="Times New Roman"/>
          <w:b/>
          <w:bCs/>
          <w:color w:val="000000" w:themeColor="text1"/>
          <w:sz w:val="24"/>
          <w:szCs w:val="24"/>
        </w:rPr>
        <w:t>Palestine, Ukraine, and Venezuela?</w:t>
      </w:r>
    </w:p>
    <w:p w14:paraId="00000002" w14:textId="77777777" w:rsidR="00202D5B" w:rsidRDefault="00202D5B" w:rsidP="18971C16">
      <w:pPr>
        <w:spacing w:after="0"/>
        <w:rPr>
          <w:rFonts w:ascii="Times New Roman" w:eastAsia="Times New Roman" w:hAnsi="Times New Roman" w:cs="Times New Roman"/>
          <w:b/>
          <w:bCs/>
          <w:color w:val="000000"/>
          <w:sz w:val="24"/>
          <w:szCs w:val="24"/>
        </w:rPr>
      </w:pPr>
    </w:p>
    <w:p w14:paraId="00000003" w14:textId="1BE907D3" w:rsidR="00202D5B" w:rsidRDefault="00024CD0" w:rsidP="22A321DE">
      <w:pPr>
        <w:spacing w:after="0"/>
        <w:rPr>
          <w:rFonts w:ascii="Times New Roman" w:eastAsia="Times New Roman" w:hAnsi="Times New Roman" w:cs="Times New Roman"/>
          <w:color w:val="000000"/>
          <w:sz w:val="20"/>
          <w:szCs w:val="20"/>
        </w:rPr>
      </w:pPr>
      <w:r w:rsidRPr="22A321DE">
        <w:rPr>
          <w:rFonts w:ascii="Times New Roman" w:eastAsia="Times New Roman" w:hAnsi="Times New Roman" w:cs="Times New Roman"/>
          <w:color w:val="000000" w:themeColor="text1"/>
          <w:sz w:val="20"/>
          <w:szCs w:val="20"/>
        </w:rPr>
        <w:t>Mohammed Alkhaldi</w:t>
      </w:r>
      <w:r w:rsidRPr="22A321DE">
        <w:rPr>
          <w:rFonts w:ascii="Times New Roman" w:eastAsia="Times New Roman" w:hAnsi="Times New Roman" w:cs="Times New Roman"/>
          <w:color w:val="000000" w:themeColor="text1"/>
          <w:sz w:val="20"/>
          <w:szCs w:val="20"/>
          <w:vertAlign w:val="superscript"/>
        </w:rPr>
        <w:t>1,2,3,4</w:t>
      </w:r>
      <w:r w:rsidRPr="22A321DE">
        <w:rPr>
          <w:rFonts w:ascii="Times New Roman" w:eastAsia="Times New Roman" w:hAnsi="Times New Roman" w:cs="Times New Roman"/>
          <w:color w:val="000000" w:themeColor="text1"/>
          <w:sz w:val="20"/>
          <w:szCs w:val="20"/>
        </w:rPr>
        <w:t xml:space="preserve">, </w:t>
      </w:r>
      <w:r w:rsidRPr="22A321DE">
        <w:rPr>
          <w:rFonts w:ascii="Times New Roman" w:eastAsia="Times New Roman" w:hAnsi="Times New Roman" w:cs="Times New Roman"/>
          <w:sz w:val="20"/>
          <w:szCs w:val="20"/>
        </w:rPr>
        <w:t>Zeana Hamdonah</w:t>
      </w:r>
      <w:r w:rsidR="003506A3">
        <w:rPr>
          <w:rFonts w:ascii="Times New Roman" w:eastAsia="Times New Roman" w:hAnsi="Times New Roman" w:cs="Times New Roman"/>
          <w:sz w:val="20"/>
          <w:szCs w:val="20"/>
          <w:vertAlign w:val="superscript"/>
        </w:rPr>
        <w:t>5</w:t>
      </w:r>
      <w:r w:rsidRPr="22A321DE">
        <w:rPr>
          <w:rFonts w:ascii="Times New Roman" w:eastAsia="Times New Roman" w:hAnsi="Times New Roman" w:cs="Times New Roman"/>
          <w:color w:val="000000" w:themeColor="text1"/>
          <w:sz w:val="20"/>
          <w:szCs w:val="20"/>
        </w:rPr>
        <w:t>, Lyne El Khatib</w:t>
      </w:r>
      <w:r w:rsidR="003506A3">
        <w:rPr>
          <w:rFonts w:ascii="Times New Roman" w:eastAsia="Times New Roman" w:hAnsi="Times New Roman" w:cs="Times New Roman"/>
          <w:color w:val="000000" w:themeColor="text1"/>
          <w:sz w:val="20"/>
          <w:szCs w:val="20"/>
          <w:vertAlign w:val="superscript"/>
        </w:rPr>
        <w:t>6</w:t>
      </w:r>
    </w:p>
    <w:p w14:paraId="00000004" w14:textId="77777777" w:rsidR="00202D5B" w:rsidRDefault="00024CD0" w:rsidP="22A321D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white"/>
        </w:rPr>
      </w:pPr>
      <w:r w:rsidRPr="22A321DE">
        <w:rPr>
          <w:rFonts w:ascii="Times New Roman" w:eastAsia="Times New Roman" w:hAnsi="Times New Roman" w:cs="Times New Roman"/>
          <w:sz w:val="20"/>
          <w:szCs w:val="20"/>
          <w:highlight w:val="white"/>
        </w:rPr>
        <w:t>McGill University, Faculty of Medicine, School of Physical and Occupational Therapy, Montreal, Canada</w:t>
      </w:r>
    </w:p>
    <w:p w14:paraId="00000006" w14:textId="77777777" w:rsidR="00202D5B" w:rsidRDefault="00024CD0" w:rsidP="22A321D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white"/>
        </w:rPr>
      </w:pPr>
      <w:r w:rsidRPr="22A321DE">
        <w:rPr>
          <w:rFonts w:ascii="Times New Roman" w:eastAsia="Times New Roman" w:hAnsi="Times New Roman" w:cs="Times New Roman"/>
          <w:sz w:val="20"/>
          <w:szCs w:val="20"/>
          <w:highlight w:val="white"/>
        </w:rPr>
        <w:t>Canadian Institutes of Health Research (CIHR), Health System Impact Fellowship, Montreal, Canada</w:t>
      </w:r>
    </w:p>
    <w:p w14:paraId="00000007" w14:textId="77777777" w:rsidR="00202D5B" w:rsidRDefault="00024CD0" w:rsidP="22A321DE">
      <w:pPr>
        <w:numPr>
          <w:ilvl w:val="0"/>
          <w:numId w:val="1"/>
        </w:numPr>
        <w:pBdr>
          <w:top w:val="nil"/>
          <w:left w:val="nil"/>
          <w:bottom w:val="nil"/>
          <w:right w:val="nil"/>
          <w:between w:val="nil"/>
        </w:pBdr>
        <w:spacing w:after="0" w:line="240" w:lineRule="auto"/>
        <w:rPr>
          <w:rFonts w:ascii="Times New Roman" w:eastAsia="Times New Roman" w:hAnsi="Times New Roman" w:cs="Times New Roman"/>
          <w:sz w:val="20"/>
          <w:szCs w:val="20"/>
          <w:highlight w:val="white"/>
        </w:rPr>
      </w:pPr>
      <w:r w:rsidRPr="22A321DE">
        <w:rPr>
          <w:rFonts w:ascii="Times New Roman" w:eastAsia="Times New Roman" w:hAnsi="Times New Roman" w:cs="Times New Roman"/>
          <w:sz w:val="20"/>
          <w:szCs w:val="20"/>
          <w:highlight w:val="white"/>
        </w:rPr>
        <w:t>Canadian University Dubai, Department of Public Health, Dubai, United Arab Emirates</w:t>
      </w:r>
    </w:p>
    <w:p w14:paraId="00000008" w14:textId="5A14D18D" w:rsidR="00202D5B" w:rsidRDefault="7134EEDA" w:rsidP="22A321DE">
      <w:pPr>
        <w:numPr>
          <w:ilvl w:val="0"/>
          <w:numId w:val="1"/>
        </w:numPr>
        <w:spacing w:after="0" w:line="240" w:lineRule="auto"/>
        <w:jc w:val="both"/>
        <w:rPr>
          <w:rFonts w:ascii="Times New Roman" w:eastAsia="Times New Roman" w:hAnsi="Times New Roman" w:cs="Times New Roman"/>
          <w:sz w:val="20"/>
          <w:szCs w:val="20"/>
          <w:highlight w:val="white"/>
        </w:rPr>
      </w:pPr>
      <w:r w:rsidRPr="22A321DE">
        <w:rPr>
          <w:rFonts w:ascii="Times New Roman" w:eastAsia="Times New Roman" w:hAnsi="Times New Roman" w:cs="Times New Roman"/>
          <w:sz w:val="20"/>
          <w:szCs w:val="20"/>
        </w:rPr>
        <w:t>University of Oxford, Nuffield Department of Medicine, United Kingdom</w:t>
      </w:r>
    </w:p>
    <w:p w14:paraId="00000009" w14:textId="77777777" w:rsidR="00202D5B" w:rsidRDefault="00024CD0" w:rsidP="22A321D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22A321DE">
        <w:rPr>
          <w:rFonts w:ascii="Times New Roman" w:eastAsia="Times New Roman" w:hAnsi="Times New Roman" w:cs="Times New Roman"/>
          <w:sz w:val="20"/>
          <w:szCs w:val="20"/>
        </w:rPr>
        <w:t>University of Toronto, Faculty of Kinesiology and Physical Education, Toronto, Canada</w:t>
      </w:r>
    </w:p>
    <w:p w14:paraId="0000000A" w14:textId="77777777" w:rsidR="00202D5B" w:rsidRDefault="00024CD0" w:rsidP="22A321D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22A321DE">
        <w:rPr>
          <w:rFonts w:ascii="Times New Roman" w:eastAsia="Times New Roman" w:hAnsi="Times New Roman" w:cs="Times New Roman"/>
          <w:sz w:val="20"/>
          <w:szCs w:val="20"/>
        </w:rPr>
        <w:t>American University of Beirut, Department of Health Management and Policy, Faculty of Health Sciences, Beirut, Lebanon</w:t>
      </w:r>
    </w:p>
    <w:p w14:paraId="0000000B" w14:textId="7CF81A4A" w:rsidR="00202D5B" w:rsidRDefault="00024CD0" w:rsidP="18971C16">
      <w:pPr>
        <w:pBdr>
          <w:top w:val="nil"/>
          <w:left w:val="nil"/>
          <w:bottom w:val="nil"/>
          <w:right w:val="nil"/>
          <w:between w:val="nil"/>
        </w:pBdr>
        <w:spacing w:after="200" w:line="240" w:lineRule="auto"/>
        <w:ind w:left="720"/>
        <w:jc w:val="both"/>
        <w:rPr>
          <w:rFonts w:ascii="Times New Roman" w:eastAsia="Times New Roman" w:hAnsi="Times New Roman" w:cs="Times New Roman"/>
          <w:sz w:val="20"/>
          <w:szCs w:val="20"/>
        </w:rPr>
      </w:pPr>
      <w:r w:rsidRPr="18971C16">
        <w:rPr>
          <w:rFonts w:ascii="Times New Roman" w:eastAsia="Times New Roman" w:hAnsi="Times New Roman" w:cs="Times New Roman"/>
          <w:color w:val="000000" w:themeColor="text1"/>
          <w:sz w:val="20"/>
          <w:szCs w:val="20"/>
        </w:rPr>
        <w:t xml:space="preserve">Corresponding author: </w:t>
      </w:r>
      <w:r w:rsidR="002214B5">
        <w:rPr>
          <w:rFonts w:ascii="Times New Roman" w:eastAsia="Times New Roman" w:hAnsi="Times New Roman" w:cs="Times New Roman"/>
          <w:color w:val="000000" w:themeColor="text1"/>
          <w:sz w:val="20"/>
          <w:szCs w:val="20"/>
        </w:rPr>
        <w:t xml:space="preserve">Mohammed </w:t>
      </w:r>
      <w:proofErr w:type="spellStart"/>
      <w:r w:rsidR="002214B5">
        <w:rPr>
          <w:rFonts w:ascii="Times New Roman" w:eastAsia="Times New Roman" w:hAnsi="Times New Roman" w:cs="Times New Roman"/>
          <w:color w:val="000000" w:themeColor="text1"/>
          <w:sz w:val="20"/>
          <w:szCs w:val="20"/>
        </w:rPr>
        <w:t>Alkhaldi</w:t>
      </w:r>
      <w:proofErr w:type="spellEnd"/>
      <w:r w:rsidRPr="18971C16">
        <w:rPr>
          <w:rFonts w:ascii="Times New Roman" w:eastAsia="Times New Roman" w:hAnsi="Times New Roman" w:cs="Times New Roman"/>
          <w:color w:val="000000" w:themeColor="text1"/>
          <w:sz w:val="20"/>
          <w:szCs w:val="20"/>
        </w:rPr>
        <w:t>:</w:t>
      </w:r>
      <w:r w:rsidR="003506A3">
        <w:rPr>
          <w:rFonts w:ascii="Times New Roman" w:eastAsia="Times New Roman" w:hAnsi="Times New Roman" w:cs="Times New Roman"/>
          <w:color w:val="000000" w:themeColor="text1"/>
          <w:sz w:val="20"/>
          <w:szCs w:val="20"/>
        </w:rPr>
        <w:t xml:space="preserve"> </w:t>
      </w:r>
      <w:hyperlink r:id="rId8" w:history="1">
        <w:r w:rsidR="003506A3" w:rsidRPr="00681C1F">
          <w:rPr>
            <w:rStyle w:val="Hyperlink"/>
            <w:rFonts w:ascii="Times New Roman" w:eastAsia="Times New Roman" w:hAnsi="Times New Roman" w:cs="Times New Roman"/>
            <w:sz w:val="20"/>
            <w:szCs w:val="20"/>
          </w:rPr>
          <w:t>mohammed.alkhaldi@mcgill.ca</w:t>
        </w:r>
      </w:hyperlink>
      <w:r w:rsidR="003506A3">
        <w:rPr>
          <w:rFonts w:ascii="Times New Roman" w:eastAsia="Times New Roman" w:hAnsi="Times New Roman" w:cs="Times New Roman"/>
          <w:color w:val="000000" w:themeColor="text1"/>
          <w:sz w:val="20"/>
          <w:szCs w:val="20"/>
        </w:rPr>
        <w:t xml:space="preserve"> </w:t>
      </w:r>
    </w:p>
    <w:p w14:paraId="0000000C" w14:textId="77777777" w:rsidR="00202D5B" w:rsidRDefault="00024CD0" w:rsidP="1DB9506D">
      <w:pPr>
        <w:spacing w:after="0"/>
        <w:rPr>
          <w:rFonts w:ascii="Times New Roman" w:eastAsia="Times New Roman" w:hAnsi="Times New Roman" w:cs="Times New Roman"/>
          <w:b/>
          <w:bCs/>
          <w:sz w:val="24"/>
          <w:szCs w:val="24"/>
        </w:rPr>
      </w:pPr>
      <w:r w:rsidRPr="1DB9506D">
        <w:rPr>
          <w:rFonts w:ascii="Times New Roman" w:eastAsia="Times New Roman" w:hAnsi="Times New Roman" w:cs="Times New Roman"/>
          <w:b/>
          <w:bCs/>
          <w:sz w:val="24"/>
          <w:szCs w:val="24"/>
        </w:rPr>
        <w:t xml:space="preserve">Abstract: </w:t>
      </w:r>
    </w:p>
    <w:p w14:paraId="72FA2331" w14:textId="73916B71" w:rsidR="12FCDFE1" w:rsidRDefault="5270C6B0" w:rsidP="007174B8">
      <w:pPr>
        <w:jc w:val="both"/>
        <w:rPr>
          <w:rFonts w:ascii="Times New Roman" w:eastAsia="Times New Roman" w:hAnsi="Times New Roman" w:cs="Times New Roman"/>
          <w:sz w:val="24"/>
          <w:szCs w:val="24"/>
        </w:rPr>
      </w:pPr>
      <w:r w:rsidRPr="38E5B7E2">
        <w:rPr>
          <w:rFonts w:ascii="Times New Roman" w:eastAsia="Times New Roman" w:hAnsi="Times New Roman" w:cs="Times New Roman"/>
          <w:sz w:val="24"/>
          <w:szCs w:val="24"/>
        </w:rPr>
        <w:t xml:space="preserve">The </w:t>
      </w:r>
      <w:proofErr w:type="spellStart"/>
      <w:r w:rsidRPr="38E5B7E2">
        <w:rPr>
          <w:rFonts w:ascii="Times New Roman" w:eastAsia="Times New Roman" w:hAnsi="Times New Roman" w:cs="Times New Roman"/>
          <w:sz w:val="24"/>
          <w:szCs w:val="24"/>
        </w:rPr>
        <w:t>interrelationality</w:t>
      </w:r>
      <w:proofErr w:type="spellEnd"/>
      <w:r w:rsidRPr="38E5B7E2">
        <w:rPr>
          <w:rFonts w:ascii="Times New Roman" w:eastAsia="Times New Roman" w:hAnsi="Times New Roman" w:cs="Times New Roman"/>
          <w:sz w:val="24"/>
          <w:szCs w:val="24"/>
        </w:rPr>
        <w:t xml:space="preserve"> of health and peace is complex, multifactorial, and imbued with political and economic challenges</w:t>
      </w:r>
      <w:r w:rsidR="39F0DCCA" w:rsidRPr="38E5B7E2">
        <w:rPr>
          <w:rFonts w:ascii="Times New Roman" w:eastAsia="Times New Roman" w:hAnsi="Times New Roman" w:cs="Times New Roman"/>
          <w:sz w:val="24"/>
          <w:szCs w:val="24"/>
        </w:rPr>
        <w:t>. P</w:t>
      </w:r>
      <w:r w:rsidR="2EA8AA94" w:rsidRPr="38E5B7E2">
        <w:rPr>
          <w:rFonts w:ascii="Times New Roman" w:eastAsia="Times New Roman" w:hAnsi="Times New Roman" w:cs="Times New Roman"/>
          <w:sz w:val="24"/>
          <w:szCs w:val="24"/>
        </w:rPr>
        <w:t xml:space="preserve">eace and health </w:t>
      </w:r>
      <w:r w:rsidR="1E980659" w:rsidRPr="38E5B7E2">
        <w:rPr>
          <w:rFonts w:ascii="Times New Roman" w:eastAsia="Times New Roman" w:hAnsi="Times New Roman" w:cs="Times New Roman"/>
          <w:sz w:val="24"/>
          <w:szCs w:val="24"/>
        </w:rPr>
        <w:t>outcomes reflect</w:t>
      </w:r>
      <w:r w:rsidR="430E5C80" w:rsidRPr="38E5B7E2">
        <w:rPr>
          <w:rFonts w:ascii="Times New Roman" w:eastAsia="Times New Roman" w:hAnsi="Times New Roman" w:cs="Times New Roman"/>
          <w:sz w:val="24"/>
          <w:szCs w:val="24"/>
        </w:rPr>
        <w:t xml:space="preserve"> shared fundamental </w:t>
      </w:r>
      <w:r w:rsidR="0947F4E9" w:rsidRPr="38E5B7E2">
        <w:rPr>
          <w:rFonts w:ascii="Times New Roman" w:eastAsia="Times New Roman" w:hAnsi="Times New Roman" w:cs="Times New Roman"/>
          <w:sz w:val="24"/>
          <w:szCs w:val="24"/>
        </w:rPr>
        <w:t>values related</w:t>
      </w:r>
      <w:r w:rsidR="00024CD0" w:rsidRPr="38E5B7E2">
        <w:rPr>
          <w:rFonts w:ascii="Times New Roman" w:eastAsia="Times New Roman" w:hAnsi="Times New Roman" w:cs="Times New Roman"/>
          <w:sz w:val="24"/>
          <w:szCs w:val="24"/>
        </w:rPr>
        <w:t xml:space="preserve"> to the achievement of a balanced holistic condition on the individual and collective level. </w:t>
      </w:r>
      <w:r w:rsidR="2D423F77" w:rsidRPr="38E5B7E2">
        <w:rPr>
          <w:rFonts w:ascii="Times New Roman" w:eastAsia="Times New Roman" w:hAnsi="Times New Roman" w:cs="Times New Roman"/>
          <w:sz w:val="24"/>
          <w:szCs w:val="24"/>
        </w:rPr>
        <w:t xml:space="preserve">This </w:t>
      </w:r>
      <w:r w:rsidR="7E691751" w:rsidRPr="38E5B7E2">
        <w:rPr>
          <w:rFonts w:ascii="Times New Roman" w:eastAsia="Times New Roman" w:hAnsi="Times New Roman" w:cs="Times New Roman"/>
          <w:sz w:val="24"/>
          <w:szCs w:val="24"/>
        </w:rPr>
        <w:t>causal relationship between social inequity and health requires special attention be paid to the impact of political instability and structural violence on undermining health systems in conflict zones.</w:t>
      </w:r>
      <w:r w:rsidR="110ECE70" w:rsidRPr="38E5B7E2">
        <w:rPr>
          <w:rFonts w:ascii="Times New Roman" w:eastAsia="Times New Roman" w:hAnsi="Times New Roman" w:cs="Times New Roman"/>
          <w:sz w:val="24"/>
          <w:szCs w:val="24"/>
        </w:rPr>
        <w:t xml:space="preserve"> </w:t>
      </w:r>
      <w:r w:rsidR="00024CD0" w:rsidRPr="38E5B7E2">
        <w:rPr>
          <w:rFonts w:ascii="Times New Roman" w:eastAsia="Times New Roman" w:hAnsi="Times New Roman" w:cs="Times New Roman"/>
          <w:sz w:val="24"/>
          <w:szCs w:val="24"/>
        </w:rPr>
        <w:t xml:space="preserve">The mutual dependency between peace and health means that peace cannot be achieved without the existence of physical, mental, </w:t>
      </w:r>
      <w:r w:rsidR="01DD2192" w:rsidRPr="38E5B7E2">
        <w:rPr>
          <w:rFonts w:ascii="Times New Roman" w:eastAsia="Times New Roman" w:hAnsi="Times New Roman" w:cs="Times New Roman"/>
          <w:sz w:val="24"/>
          <w:szCs w:val="24"/>
        </w:rPr>
        <w:t>social,</w:t>
      </w:r>
      <w:r w:rsidR="00024CD0" w:rsidRPr="38E5B7E2">
        <w:rPr>
          <w:rFonts w:ascii="Times New Roman" w:eastAsia="Times New Roman" w:hAnsi="Times New Roman" w:cs="Times New Roman"/>
          <w:sz w:val="24"/>
          <w:szCs w:val="24"/>
        </w:rPr>
        <w:t xml:space="preserve"> and spiritual health</w:t>
      </w:r>
      <w:r w:rsidR="3079E039" w:rsidRPr="38E5B7E2">
        <w:rPr>
          <w:rFonts w:ascii="Times New Roman" w:eastAsia="Times New Roman" w:hAnsi="Times New Roman" w:cs="Times New Roman"/>
          <w:sz w:val="24"/>
          <w:szCs w:val="24"/>
        </w:rPr>
        <w:t xml:space="preserve">, and holistic health cannot be sustained under violent </w:t>
      </w:r>
      <w:r w:rsidR="6988D4F0" w:rsidRPr="38E5B7E2">
        <w:rPr>
          <w:rFonts w:ascii="Times New Roman" w:eastAsia="Times New Roman" w:hAnsi="Times New Roman" w:cs="Times New Roman"/>
          <w:sz w:val="24"/>
          <w:szCs w:val="24"/>
        </w:rPr>
        <w:t>conditions. The</w:t>
      </w:r>
      <w:r w:rsidR="00024CD0" w:rsidRPr="38E5B7E2">
        <w:rPr>
          <w:rFonts w:ascii="Times New Roman" w:eastAsia="Times New Roman" w:hAnsi="Times New Roman" w:cs="Times New Roman"/>
          <w:sz w:val="24"/>
          <w:szCs w:val="24"/>
        </w:rPr>
        <w:t xml:space="preserve"> </w:t>
      </w:r>
      <w:proofErr w:type="spellStart"/>
      <w:r w:rsidR="00024CD0" w:rsidRPr="38E5B7E2">
        <w:rPr>
          <w:rFonts w:ascii="Times New Roman" w:eastAsia="Times New Roman" w:hAnsi="Times New Roman" w:cs="Times New Roman"/>
          <w:sz w:val="24"/>
          <w:szCs w:val="24"/>
        </w:rPr>
        <w:t>interrelationality</w:t>
      </w:r>
      <w:proofErr w:type="spellEnd"/>
      <w:r w:rsidR="00024CD0" w:rsidRPr="38E5B7E2">
        <w:rPr>
          <w:rFonts w:ascii="Times New Roman" w:eastAsia="Times New Roman" w:hAnsi="Times New Roman" w:cs="Times New Roman"/>
          <w:sz w:val="24"/>
          <w:szCs w:val="24"/>
        </w:rPr>
        <w:t xml:space="preserve"> of peace and health as mutual conditions shape our understanding of global solidarity in relation to health diplomacy and peace promotion</w:t>
      </w:r>
      <w:r w:rsidR="53CC8DB8" w:rsidRPr="38E5B7E2">
        <w:rPr>
          <w:rFonts w:ascii="Times New Roman" w:eastAsia="Times New Roman" w:hAnsi="Times New Roman" w:cs="Times New Roman"/>
          <w:sz w:val="24"/>
          <w:szCs w:val="24"/>
        </w:rPr>
        <w:t>, if addressed equally across all conflict zones</w:t>
      </w:r>
      <w:r w:rsidR="00024CD0" w:rsidRPr="38E5B7E2">
        <w:rPr>
          <w:rFonts w:ascii="Times New Roman" w:eastAsia="Times New Roman" w:hAnsi="Times New Roman" w:cs="Times New Roman"/>
          <w:sz w:val="24"/>
          <w:szCs w:val="24"/>
        </w:rPr>
        <w:t xml:space="preserve"> This prospective analytical review discusses the complex interplay between peace and health in three global contexts utilizing contextual analysis of the unique interdisciplinary factors at play that contribute to</w:t>
      </w:r>
      <w:r w:rsidR="4E4921A1" w:rsidRPr="38E5B7E2">
        <w:rPr>
          <w:rFonts w:ascii="Times New Roman" w:eastAsia="Times New Roman" w:hAnsi="Times New Roman" w:cs="Times New Roman"/>
          <w:sz w:val="24"/>
          <w:szCs w:val="24"/>
        </w:rPr>
        <w:t>,</w:t>
      </w:r>
      <w:r w:rsidR="00024CD0" w:rsidRPr="38E5B7E2">
        <w:rPr>
          <w:rFonts w:ascii="Times New Roman" w:eastAsia="Times New Roman" w:hAnsi="Times New Roman" w:cs="Times New Roman"/>
          <w:sz w:val="24"/>
          <w:szCs w:val="24"/>
        </w:rPr>
        <w:t xml:space="preserve"> or hinder the advancement of global health and peace in Palestine, Venezuela, and Ukraine. Peace is a multifaceted phenomenon that necessitates the participation, dedication, and action of all sectors and stakeholders in </w:t>
      </w:r>
      <w:r w:rsidR="00BB192F">
        <w:rPr>
          <w:rFonts w:ascii="Times New Roman" w:eastAsia="Times New Roman" w:hAnsi="Times New Roman" w:cs="Times New Roman"/>
          <w:sz w:val="24"/>
          <w:szCs w:val="24"/>
        </w:rPr>
        <w:t xml:space="preserve">the </w:t>
      </w:r>
      <w:r w:rsidR="00024CD0" w:rsidRPr="38E5B7E2">
        <w:rPr>
          <w:rFonts w:ascii="Times New Roman" w:eastAsia="Times New Roman" w:hAnsi="Times New Roman" w:cs="Times New Roman"/>
          <w:sz w:val="24"/>
          <w:szCs w:val="24"/>
        </w:rPr>
        <w:t>global society, including health professionals. Both the "right to health" and the "right to peace" can be realized through</w:t>
      </w:r>
      <w:r w:rsidR="2C4E7C84" w:rsidRPr="38E5B7E2">
        <w:rPr>
          <w:rFonts w:ascii="Times New Roman" w:eastAsia="Times New Roman" w:hAnsi="Times New Roman" w:cs="Times New Roman"/>
          <w:sz w:val="24"/>
          <w:szCs w:val="24"/>
        </w:rPr>
        <w:t xml:space="preserve"> two approaches: (1) holding</w:t>
      </w:r>
      <w:r w:rsidR="00024CD0" w:rsidRPr="38E5B7E2">
        <w:rPr>
          <w:rFonts w:ascii="Times New Roman" w:eastAsia="Times New Roman" w:hAnsi="Times New Roman" w:cs="Times New Roman"/>
          <w:sz w:val="24"/>
          <w:szCs w:val="24"/>
        </w:rPr>
        <w:t xml:space="preserve"> </w:t>
      </w:r>
      <w:r w:rsidR="03983FC1" w:rsidRPr="38E5B7E2">
        <w:rPr>
          <w:rFonts w:ascii="Times New Roman" w:eastAsia="Times New Roman" w:hAnsi="Times New Roman" w:cs="Times New Roman"/>
          <w:sz w:val="24"/>
          <w:szCs w:val="24"/>
        </w:rPr>
        <w:t xml:space="preserve">governments accountable </w:t>
      </w:r>
      <w:r w:rsidR="00BB192F">
        <w:rPr>
          <w:rFonts w:ascii="Times New Roman" w:eastAsia="Times New Roman" w:hAnsi="Times New Roman" w:cs="Times New Roman"/>
          <w:sz w:val="24"/>
          <w:szCs w:val="24"/>
        </w:rPr>
        <w:t>for</w:t>
      </w:r>
      <w:r w:rsidR="5D736FFE" w:rsidRPr="38E5B7E2">
        <w:rPr>
          <w:rFonts w:ascii="Times New Roman" w:eastAsia="Times New Roman" w:hAnsi="Times New Roman" w:cs="Times New Roman"/>
          <w:sz w:val="24"/>
          <w:szCs w:val="24"/>
        </w:rPr>
        <w:t xml:space="preserve"> maintaining</w:t>
      </w:r>
      <w:r w:rsidR="03983FC1" w:rsidRPr="38E5B7E2">
        <w:rPr>
          <w:rFonts w:ascii="Times New Roman" w:eastAsia="Times New Roman" w:hAnsi="Times New Roman" w:cs="Times New Roman"/>
          <w:sz w:val="24"/>
          <w:szCs w:val="24"/>
        </w:rPr>
        <w:t xml:space="preserve"> peace</w:t>
      </w:r>
      <w:r w:rsidR="1B290127" w:rsidRPr="38E5B7E2">
        <w:rPr>
          <w:rFonts w:ascii="Times New Roman" w:eastAsia="Times New Roman" w:hAnsi="Times New Roman" w:cs="Times New Roman"/>
          <w:sz w:val="24"/>
          <w:szCs w:val="24"/>
        </w:rPr>
        <w:t xml:space="preserve"> and protecting health systems</w:t>
      </w:r>
      <w:r w:rsidR="03983FC1" w:rsidRPr="38E5B7E2">
        <w:rPr>
          <w:rFonts w:ascii="Times New Roman" w:eastAsia="Times New Roman" w:hAnsi="Times New Roman" w:cs="Times New Roman"/>
          <w:sz w:val="24"/>
          <w:szCs w:val="24"/>
        </w:rPr>
        <w:t xml:space="preserve">, and (2) the </w:t>
      </w:r>
      <w:r w:rsidR="00024CD0" w:rsidRPr="38E5B7E2">
        <w:rPr>
          <w:rFonts w:ascii="Times New Roman" w:eastAsia="Times New Roman" w:hAnsi="Times New Roman" w:cs="Times New Roman"/>
          <w:sz w:val="24"/>
          <w:szCs w:val="24"/>
        </w:rPr>
        <w:t>implementation of policies and actions that promote nonviolence education, intergroup communication, and social justice</w:t>
      </w:r>
      <w:r w:rsidR="007174B8">
        <w:rPr>
          <w:rFonts w:ascii="Times New Roman" w:eastAsia="Times New Roman" w:hAnsi="Times New Roman" w:cs="Times New Roman"/>
          <w:sz w:val="24"/>
          <w:szCs w:val="24"/>
        </w:rPr>
        <w:t>.</w:t>
      </w:r>
    </w:p>
    <w:p w14:paraId="55939A3D" w14:textId="77777777" w:rsidR="007174B8" w:rsidRDefault="007174B8" w:rsidP="007174B8">
      <w:pPr>
        <w:jc w:val="both"/>
        <w:rPr>
          <w:rFonts w:ascii="Times New Roman" w:eastAsia="Times New Roman" w:hAnsi="Times New Roman" w:cs="Times New Roman"/>
          <w:sz w:val="24"/>
          <w:szCs w:val="24"/>
        </w:rPr>
      </w:pPr>
    </w:p>
    <w:p w14:paraId="44EF6633" w14:textId="15BA3DAD" w:rsidR="007174B8" w:rsidRPr="007174B8" w:rsidRDefault="007174B8" w:rsidP="007174B8">
      <w:pPr>
        <w:jc w:val="both"/>
        <w:rPr>
          <w:rFonts w:ascii="Times New Roman" w:eastAsia="Times New Roman" w:hAnsi="Times New Roman" w:cs="Times New Roman"/>
          <w:b/>
          <w:bCs/>
          <w:sz w:val="24"/>
          <w:szCs w:val="24"/>
        </w:rPr>
      </w:pPr>
      <w:r w:rsidRPr="007174B8">
        <w:rPr>
          <w:rFonts w:ascii="Times New Roman" w:eastAsia="Times New Roman" w:hAnsi="Times New Roman" w:cs="Times New Roman"/>
          <w:b/>
          <w:bCs/>
          <w:sz w:val="24"/>
          <w:szCs w:val="24"/>
        </w:rPr>
        <w:t>Highlights:</w:t>
      </w:r>
    </w:p>
    <w:p w14:paraId="4BAE9C6F" w14:textId="5FA10A27" w:rsidR="3565F32F" w:rsidRDefault="3565F32F" w:rsidP="22A321DE">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22A321DE">
        <w:rPr>
          <w:rFonts w:ascii="Times New Roman" w:eastAsia="Times New Roman" w:hAnsi="Times New Roman" w:cs="Times New Roman"/>
          <w:sz w:val="24"/>
          <w:szCs w:val="24"/>
        </w:rPr>
        <w:t xml:space="preserve">Countries around the globe are facing multiple, </w:t>
      </w:r>
      <w:r w:rsidR="1B6FB334" w:rsidRPr="22A321DE">
        <w:rPr>
          <w:rFonts w:ascii="Times New Roman" w:eastAsia="Times New Roman" w:hAnsi="Times New Roman" w:cs="Times New Roman"/>
          <w:sz w:val="24"/>
          <w:szCs w:val="24"/>
        </w:rPr>
        <w:t>(re)</w:t>
      </w:r>
      <w:r w:rsidRPr="22A321DE">
        <w:rPr>
          <w:rFonts w:ascii="Times New Roman" w:eastAsia="Times New Roman" w:hAnsi="Times New Roman" w:cs="Times New Roman"/>
          <w:sz w:val="24"/>
          <w:szCs w:val="24"/>
        </w:rPr>
        <w:t>emerging and complex crises and conflicts, aggravated by increasing social, political, and economic pressures that</w:t>
      </w:r>
      <w:r w:rsidR="7C88CB7D" w:rsidRPr="22A321DE">
        <w:rPr>
          <w:rFonts w:ascii="Times New Roman" w:eastAsia="Times New Roman" w:hAnsi="Times New Roman" w:cs="Times New Roman"/>
          <w:sz w:val="24"/>
          <w:szCs w:val="24"/>
        </w:rPr>
        <w:t xml:space="preserve"> mainly</w:t>
      </w:r>
      <w:r w:rsidRPr="22A321DE">
        <w:rPr>
          <w:rFonts w:ascii="Times New Roman" w:eastAsia="Times New Roman" w:hAnsi="Times New Roman" w:cs="Times New Roman"/>
          <w:sz w:val="24"/>
          <w:szCs w:val="24"/>
        </w:rPr>
        <w:t xml:space="preserve"> impact people’s health and health </w:t>
      </w:r>
      <w:r w:rsidR="25FE01AB" w:rsidRPr="22A321DE">
        <w:rPr>
          <w:rFonts w:ascii="Times New Roman" w:eastAsia="Times New Roman" w:hAnsi="Times New Roman" w:cs="Times New Roman"/>
          <w:sz w:val="24"/>
          <w:szCs w:val="24"/>
        </w:rPr>
        <w:t>systems</w:t>
      </w:r>
      <w:r w:rsidR="17138DD7" w:rsidRPr="22A321DE">
        <w:rPr>
          <w:rFonts w:ascii="Times New Roman" w:eastAsia="Times New Roman" w:hAnsi="Times New Roman" w:cs="Times New Roman"/>
          <w:sz w:val="24"/>
          <w:szCs w:val="24"/>
        </w:rPr>
        <w:t>.</w:t>
      </w:r>
    </w:p>
    <w:p w14:paraId="508A1195" w14:textId="3E26F44B" w:rsidR="3565F32F" w:rsidRDefault="3565F32F" w:rsidP="22A321DE">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22A321DE">
        <w:rPr>
          <w:rFonts w:ascii="Times New Roman" w:eastAsia="Times New Roman" w:hAnsi="Times New Roman" w:cs="Times New Roman"/>
          <w:sz w:val="24"/>
          <w:szCs w:val="24"/>
        </w:rPr>
        <w:t xml:space="preserve">The existing global governance structures of peacebuilding for health are </w:t>
      </w:r>
      <w:r w:rsidR="0565DDBC" w:rsidRPr="22A321DE">
        <w:rPr>
          <w:rFonts w:ascii="Times New Roman" w:eastAsia="Times New Roman" w:hAnsi="Times New Roman" w:cs="Times New Roman"/>
          <w:sz w:val="24"/>
          <w:szCs w:val="24"/>
        </w:rPr>
        <w:t xml:space="preserve">powerless, ineffective, and </w:t>
      </w:r>
      <w:r w:rsidRPr="22A321DE">
        <w:rPr>
          <w:rFonts w:ascii="Times New Roman" w:eastAsia="Times New Roman" w:hAnsi="Times New Roman" w:cs="Times New Roman"/>
          <w:sz w:val="24"/>
          <w:szCs w:val="24"/>
        </w:rPr>
        <w:t>still unclear</w:t>
      </w:r>
      <w:r w:rsidR="6FFF0FE9" w:rsidRPr="22A321DE">
        <w:rPr>
          <w:rFonts w:ascii="Times New Roman" w:eastAsia="Times New Roman" w:hAnsi="Times New Roman" w:cs="Times New Roman"/>
          <w:sz w:val="24"/>
          <w:szCs w:val="24"/>
        </w:rPr>
        <w:t>,</w:t>
      </w:r>
      <w:r w:rsidRPr="22A321DE">
        <w:rPr>
          <w:rFonts w:ascii="Times New Roman" w:eastAsia="Times New Roman" w:hAnsi="Times New Roman" w:cs="Times New Roman"/>
          <w:sz w:val="24"/>
          <w:szCs w:val="24"/>
        </w:rPr>
        <w:t xml:space="preserve"> thus </w:t>
      </w:r>
      <w:r w:rsidR="34C71A4B" w:rsidRPr="22A321DE">
        <w:rPr>
          <w:rFonts w:ascii="Times New Roman" w:eastAsia="Times New Roman" w:hAnsi="Times New Roman" w:cs="Times New Roman"/>
          <w:sz w:val="24"/>
          <w:szCs w:val="24"/>
        </w:rPr>
        <w:t>setting</w:t>
      </w:r>
      <w:r w:rsidRPr="22A321DE">
        <w:rPr>
          <w:rFonts w:ascii="Times New Roman" w:eastAsia="Times New Roman" w:hAnsi="Times New Roman" w:cs="Times New Roman"/>
          <w:sz w:val="24"/>
          <w:szCs w:val="24"/>
        </w:rPr>
        <w:t xml:space="preserve"> health actors </w:t>
      </w:r>
      <w:r w:rsidR="711D72C3" w:rsidRPr="22A321DE">
        <w:rPr>
          <w:rFonts w:ascii="Times New Roman" w:eastAsia="Times New Roman" w:hAnsi="Times New Roman" w:cs="Times New Roman"/>
          <w:sz w:val="24"/>
          <w:szCs w:val="24"/>
        </w:rPr>
        <w:t>up for failure, when it comes to</w:t>
      </w:r>
      <w:r w:rsidRPr="22A321DE">
        <w:rPr>
          <w:rFonts w:ascii="Times New Roman" w:eastAsia="Times New Roman" w:hAnsi="Times New Roman" w:cs="Times New Roman"/>
          <w:sz w:val="24"/>
          <w:szCs w:val="24"/>
        </w:rPr>
        <w:t xml:space="preserve"> sustaining long-lasting changes and addressing the root causes of crisis</w:t>
      </w:r>
      <w:r w:rsidR="4776AB55" w:rsidRPr="22A321DE">
        <w:rPr>
          <w:rFonts w:ascii="Times New Roman" w:eastAsia="Times New Roman" w:hAnsi="Times New Roman" w:cs="Times New Roman"/>
          <w:sz w:val="24"/>
          <w:szCs w:val="24"/>
        </w:rPr>
        <w:t>. Crises</w:t>
      </w:r>
      <w:r w:rsidRPr="22A321DE">
        <w:rPr>
          <w:rFonts w:ascii="Times New Roman" w:eastAsia="Times New Roman" w:hAnsi="Times New Roman" w:cs="Times New Roman"/>
          <w:sz w:val="24"/>
          <w:szCs w:val="24"/>
        </w:rPr>
        <w:t xml:space="preserve"> </w:t>
      </w:r>
      <w:r w:rsidR="3C3B523D" w:rsidRPr="22A321DE">
        <w:rPr>
          <w:rFonts w:ascii="Times New Roman" w:eastAsia="Times New Roman" w:hAnsi="Times New Roman" w:cs="Times New Roman"/>
          <w:sz w:val="24"/>
          <w:szCs w:val="24"/>
        </w:rPr>
        <w:t xml:space="preserve">including </w:t>
      </w:r>
      <w:r w:rsidR="1F79DE87" w:rsidRPr="22A321DE">
        <w:rPr>
          <w:rFonts w:ascii="Times New Roman" w:eastAsia="Times New Roman" w:hAnsi="Times New Roman" w:cs="Times New Roman"/>
          <w:sz w:val="24"/>
          <w:szCs w:val="24"/>
        </w:rPr>
        <w:t xml:space="preserve">political </w:t>
      </w:r>
      <w:r w:rsidRPr="22A321DE">
        <w:rPr>
          <w:rFonts w:ascii="Times New Roman" w:eastAsia="Times New Roman" w:hAnsi="Times New Roman" w:cs="Times New Roman"/>
          <w:sz w:val="24"/>
          <w:szCs w:val="24"/>
        </w:rPr>
        <w:t>pressures</w:t>
      </w:r>
      <w:r w:rsidR="5FAB44EC" w:rsidRPr="22A321DE">
        <w:rPr>
          <w:rFonts w:ascii="Times New Roman" w:eastAsia="Times New Roman" w:hAnsi="Times New Roman" w:cs="Times New Roman"/>
          <w:sz w:val="24"/>
          <w:szCs w:val="24"/>
        </w:rPr>
        <w:t>,</w:t>
      </w:r>
      <w:r w:rsidR="7FB4FA22" w:rsidRPr="22A321DE">
        <w:rPr>
          <w:rFonts w:ascii="Times New Roman" w:eastAsia="Times New Roman" w:hAnsi="Times New Roman" w:cs="Times New Roman"/>
          <w:sz w:val="24"/>
          <w:szCs w:val="24"/>
        </w:rPr>
        <w:t xml:space="preserve"> historic suffering</w:t>
      </w:r>
      <w:r w:rsidR="08920C61" w:rsidRPr="22A321DE">
        <w:rPr>
          <w:rFonts w:ascii="Times New Roman" w:eastAsia="Times New Roman" w:hAnsi="Times New Roman" w:cs="Times New Roman"/>
          <w:sz w:val="24"/>
          <w:szCs w:val="24"/>
        </w:rPr>
        <w:t xml:space="preserve"> due to coloniality,</w:t>
      </w:r>
      <w:r w:rsidR="7FB4FA22" w:rsidRPr="22A321DE">
        <w:rPr>
          <w:rFonts w:ascii="Times New Roman" w:eastAsia="Times New Roman" w:hAnsi="Times New Roman" w:cs="Times New Roman"/>
          <w:sz w:val="24"/>
          <w:szCs w:val="24"/>
        </w:rPr>
        <w:t xml:space="preserve"> protracted conflicts,</w:t>
      </w:r>
      <w:r w:rsidR="5FAB44EC" w:rsidRPr="22A321DE">
        <w:rPr>
          <w:rFonts w:ascii="Times New Roman" w:eastAsia="Times New Roman" w:hAnsi="Times New Roman" w:cs="Times New Roman"/>
          <w:sz w:val="24"/>
          <w:szCs w:val="24"/>
        </w:rPr>
        <w:t xml:space="preserve"> lack of </w:t>
      </w:r>
      <w:r w:rsidRPr="22A321DE">
        <w:rPr>
          <w:rFonts w:ascii="Times New Roman" w:eastAsia="Times New Roman" w:hAnsi="Times New Roman" w:cs="Times New Roman"/>
          <w:sz w:val="24"/>
          <w:szCs w:val="24"/>
        </w:rPr>
        <w:t>advocacy</w:t>
      </w:r>
      <w:r w:rsidR="67E47EF9" w:rsidRPr="22A321DE">
        <w:rPr>
          <w:rFonts w:ascii="Times New Roman" w:eastAsia="Times New Roman" w:hAnsi="Times New Roman" w:cs="Times New Roman"/>
          <w:sz w:val="24"/>
          <w:szCs w:val="24"/>
        </w:rPr>
        <w:t xml:space="preserve"> and </w:t>
      </w:r>
      <w:r w:rsidR="37B38F2D" w:rsidRPr="22A321DE">
        <w:rPr>
          <w:rFonts w:ascii="Times New Roman" w:eastAsia="Times New Roman" w:hAnsi="Times New Roman" w:cs="Times New Roman"/>
          <w:sz w:val="24"/>
          <w:szCs w:val="24"/>
        </w:rPr>
        <w:t>firm</w:t>
      </w:r>
      <w:r w:rsidR="67E47EF9" w:rsidRPr="22A321DE">
        <w:rPr>
          <w:rFonts w:ascii="Times New Roman" w:eastAsia="Times New Roman" w:hAnsi="Times New Roman" w:cs="Times New Roman"/>
          <w:sz w:val="24"/>
          <w:szCs w:val="24"/>
        </w:rPr>
        <w:t xml:space="preserve"> </w:t>
      </w:r>
      <w:r w:rsidR="28FCCBB4" w:rsidRPr="22A321DE">
        <w:rPr>
          <w:rFonts w:ascii="Times New Roman" w:eastAsia="Times New Roman" w:hAnsi="Times New Roman" w:cs="Times New Roman"/>
          <w:sz w:val="24"/>
          <w:szCs w:val="24"/>
        </w:rPr>
        <w:t xml:space="preserve">international </w:t>
      </w:r>
      <w:r w:rsidR="67E47EF9" w:rsidRPr="22A321DE">
        <w:rPr>
          <w:rFonts w:ascii="Times New Roman" w:eastAsia="Times New Roman" w:hAnsi="Times New Roman" w:cs="Times New Roman"/>
          <w:sz w:val="24"/>
          <w:szCs w:val="24"/>
        </w:rPr>
        <w:t>laws enforcement</w:t>
      </w:r>
      <w:r w:rsidRPr="22A321DE">
        <w:rPr>
          <w:rFonts w:ascii="Times New Roman" w:eastAsia="Times New Roman" w:hAnsi="Times New Roman" w:cs="Times New Roman"/>
          <w:sz w:val="24"/>
          <w:szCs w:val="24"/>
        </w:rPr>
        <w:t xml:space="preserve">, </w:t>
      </w:r>
      <w:r w:rsidR="2C99DE36" w:rsidRPr="22A321DE">
        <w:rPr>
          <w:rFonts w:ascii="Times New Roman" w:eastAsia="Times New Roman" w:hAnsi="Times New Roman" w:cs="Times New Roman"/>
          <w:sz w:val="24"/>
          <w:szCs w:val="24"/>
        </w:rPr>
        <w:t xml:space="preserve">hypocritical standards of intervention, </w:t>
      </w:r>
      <w:r w:rsidR="535D4AF9" w:rsidRPr="22A321DE">
        <w:rPr>
          <w:rFonts w:ascii="Times New Roman" w:eastAsia="Times New Roman" w:hAnsi="Times New Roman" w:cs="Times New Roman"/>
          <w:sz w:val="24"/>
          <w:szCs w:val="24"/>
        </w:rPr>
        <w:t xml:space="preserve">absence </w:t>
      </w:r>
      <w:r w:rsidR="6AEE0C5F" w:rsidRPr="22A321DE">
        <w:rPr>
          <w:rFonts w:ascii="Times New Roman" w:eastAsia="Times New Roman" w:hAnsi="Times New Roman" w:cs="Times New Roman"/>
          <w:sz w:val="24"/>
          <w:szCs w:val="24"/>
        </w:rPr>
        <w:t xml:space="preserve">of </w:t>
      </w:r>
      <w:r w:rsidRPr="22A321DE">
        <w:rPr>
          <w:rFonts w:ascii="Times New Roman" w:eastAsia="Times New Roman" w:hAnsi="Times New Roman" w:cs="Times New Roman"/>
          <w:sz w:val="24"/>
          <w:szCs w:val="24"/>
        </w:rPr>
        <w:t>health equity</w:t>
      </w:r>
      <w:r w:rsidR="247E461B" w:rsidRPr="22A321DE">
        <w:rPr>
          <w:rFonts w:ascii="Times New Roman" w:eastAsia="Times New Roman" w:hAnsi="Times New Roman" w:cs="Times New Roman"/>
          <w:sz w:val="24"/>
          <w:szCs w:val="24"/>
        </w:rPr>
        <w:t>,</w:t>
      </w:r>
      <w:r w:rsidR="6B506761" w:rsidRPr="22A321DE">
        <w:rPr>
          <w:rFonts w:ascii="Times New Roman" w:eastAsia="Times New Roman" w:hAnsi="Times New Roman" w:cs="Times New Roman"/>
          <w:sz w:val="24"/>
          <w:szCs w:val="24"/>
        </w:rPr>
        <w:t xml:space="preserve"> and</w:t>
      </w:r>
      <w:r w:rsidR="64EE03CC" w:rsidRPr="22A321DE">
        <w:rPr>
          <w:rFonts w:ascii="Times New Roman" w:eastAsia="Times New Roman" w:hAnsi="Times New Roman" w:cs="Times New Roman"/>
          <w:sz w:val="24"/>
          <w:szCs w:val="24"/>
        </w:rPr>
        <w:t xml:space="preserve"> an absence of</w:t>
      </w:r>
      <w:r w:rsidR="31103FCD" w:rsidRPr="22A321DE">
        <w:rPr>
          <w:rFonts w:ascii="Times New Roman" w:eastAsia="Times New Roman" w:hAnsi="Times New Roman" w:cs="Times New Roman"/>
          <w:sz w:val="24"/>
          <w:szCs w:val="24"/>
        </w:rPr>
        <w:t xml:space="preserve"> </w:t>
      </w:r>
      <w:r w:rsidRPr="22A321DE">
        <w:rPr>
          <w:rFonts w:ascii="Times New Roman" w:eastAsia="Times New Roman" w:hAnsi="Times New Roman" w:cs="Times New Roman"/>
          <w:sz w:val="24"/>
          <w:szCs w:val="24"/>
        </w:rPr>
        <w:t>ethical and human rights</w:t>
      </w:r>
      <w:r w:rsidR="0F4845AA" w:rsidRPr="22A321DE">
        <w:rPr>
          <w:rFonts w:ascii="Times New Roman" w:eastAsia="Times New Roman" w:hAnsi="Times New Roman" w:cs="Times New Roman"/>
          <w:sz w:val="24"/>
          <w:szCs w:val="24"/>
        </w:rPr>
        <w:t xml:space="preserve"> framework</w:t>
      </w:r>
      <w:r w:rsidR="4BB8CC6F" w:rsidRPr="22A321DE">
        <w:rPr>
          <w:rFonts w:ascii="Times New Roman" w:eastAsia="Times New Roman" w:hAnsi="Times New Roman" w:cs="Times New Roman"/>
          <w:sz w:val="24"/>
          <w:szCs w:val="24"/>
        </w:rPr>
        <w:t>s</w:t>
      </w:r>
      <w:r w:rsidR="6F7BBCFB" w:rsidRPr="22A321DE">
        <w:rPr>
          <w:rFonts w:ascii="Times New Roman" w:eastAsia="Times New Roman" w:hAnsi="Times New Roman" w:cs="Times New Roman"/>
          <w:sz w:val="24"/>
          <w:szCs w:val="24"/>
        </w:rPr>
        <w:t xml:space="preserve">, all impede </w:t>
      </w:r>
      <w:r w:rsidRPr="22A321DE">
        <w:rPr>
          <w:rFonts w:ascii="Times New Roman" w:eastAsia="Times New Roman" w:hAnsi="Times New Roman" w:cs="Times New Roman"/>
          <w:sz w:val="24"/>
          <w:szCs w:val="24"/>
        </w:rPr>
        <w:t>t</w:t>
      </w:r>
      <w:r w:rsidR="0B9B99C7" w:rsidRPr="22A321DE">
        <w:rPr>
          <w:rFonts w:ascii="Times New Roman" w:eastAsia="Times New Roman" w:hAnsi="Times New Roman" w:cs="Times New Roman"/>
          <w:sz w:val="24"/>
          <w:szCs w:val="24"/>
        </w:rPr>
        <w:t xml:space="preserve">he creation of </w:t>
      </w:r>
      <w:r w:rsidRPr="22A321DE">
        <w:rPr>
          <w:rFonts w:ascii="Times New Roman" w:eastAsia="Times New Roman" w:hAnsi="Times New Roman" w:cs="Times New Roman"/>
          <w:sz w:val="24"/>
          <w:szCs w:val="24"/>
        </w:rPr>
        <w:t>peaceful societies</w:t>
      </w:r>
      <w:r w:rsidR="3AFEE605" w:rsidRPr="22A321DE">
        <w:rPr>
          <w:rFonts w:ascii="Times New Roman" w:eastAsia="Times New Roman" w:hAnsi="Times New Roman" w:cs="Times New Roman"/>
          <w:sz w:val="24"/>
          <w:szCs w:val="24"/>
        </w:rPr>
        <w:t xml:space="preserve"> that promote health and vice versa</w:t>
      </w:r>
      <w:r w:rsidR="63D14517" w:rsidRPr="22A321DE">
        <w:rPr>
          <w:rFonts w:ascii="Times New Roman" w:eastAsia="Times New Roman" w:hAnsi="Times New Roman" w:cs="Times New Roman"/>
          <w:sz w:val="24"/>
          <w:szCs w:val="24"/>
        </w:rPr>
        <w:t>.</w:t>
      </w:r>
    </w:p>
    <w:p w14:paraId="0F6B8662" w14:textId="6692B428" w:rsidR="4C5F9B14" w:rsidRDefault="4C5F9B14" w:rsidP="22A321DE">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22A321DE">
        <w:rPr>
          <w:rFonts w:ascii="Times New Roman" w:eastAsia="Times New Roman" w:hAnsi="Times New Roman" w:cs="Times New Roman"/>
          <w:sz w:val="24"/>
          <w:szCs w:val="24"/>
        </w:rPr>
        <w:lastRenderedPageBreak/>
        <w:t xml:space="preserve">Palestine, Ukraine, and Venezuela reflect diverse contexts where </w:t>
      </w:r>
      <w:r w:rsidR="4480BBF5" w:rsidRPr="22A321DE">
        <w:rPr>
          <w:rFonts w:ascii="Times New Roman" w:eastAsia="Times New Roman" w:hAnsi="Times New Roman" w:cs="Times New Roman"/>
          <w:sz w:val="24"/>
          <w:szCs w:val="24"/>
        </w:rPr>
        <w:t xml:space="preserve">clear </w:t>
      </w:r>
      <w:r w:rsidRPr="22A321DE">
        <w:rPr>
          <w:rFonts w:ascii="Times New Roman" w:eastAsia="Times New Roman" w:hAnsi="Times New Roman" w:cs="Times New Roman"/>
          <w:sz w:val="24"/>
          <w:szCs w:val="24"/>
        </w:rPr>
        <w:t xml:space="preserve">disparities </w:t>
      </w:r>
      <w:r w:rsidR="7DEE5471" w:rsidRPr="22A321DE">
        <w:rPr>
          <w:rFonts w:ascii="Times New Roman" w:eastAsia="Times New Roman" w:hAnsi="Times New Roman" w:cs="Times New Roman"/>
          <w:sz w:val="24"/>
          <w:szCs w:val="24"/>
        </w:rPr>
        <w:t xml:space="preserve">are present </w:t>
      </w:r>
      <w:r w:rsidRPr="22A321DE">
        <w:rPr>
          <w:rFonts w:ascii="Times New Roman" w:eastAsia="Times New Roman" w:hAnsi="Times New Roman" w:cs="Times New Roman"/>
          <w:sz w:val="24"/>
          <w:szCs w:val="24"/>
        </w:rPr>
        <w:t xml:space="preserve">in global solidarity, </w:t>
      </w:r>
      <w:r w:rsidR="7CD72A09" w:rsidRPr="22A321DE">
        <w:rPr>
          <w:rFonts w:ascii="Times New Roman" w:eastAsia="Times New Roman" w:hAnsi="Times New Roman" w:cs="Times New Roman"/>
          <w:sz w:val="24"/>
          <w:szCs w:val="24"/>
        </w:rPr>
        <w:t xml:space="preserve">humanitarian intervention, global </w:t>
      </w:r>
      <w:r w:rsidRPr="22A321DE">
        <w:rPr>
          <w:rFonts w:ascii="Times New Roman" w:eastAsia="Times New Roman" w:hAnsi="Times New Roman" w:cs="Times New Roman"/>
          <w:sz w:val="24"/>
          <w:szCs w:val="24"/>
        </w:rPr>
        <w:t>interest, advocacy, and willingness to promote the health-peace nexus are reported</w:t>
      </w:r>
      <w:r w:rsidR="5D40C70A" w:rsidRPr="22A321DE">
        <w:rPr>
          <w:rFonts w:ascii="Times New Roman" w:eastAsia="Times New Roman" w:hAnsi="Times New Roman" w:cs="Times New Roman"/>
          <w:sz w:val="24"/>
          <w:szCs w:val="24"/>
        </w:rPr>
        <w:t>.</w:t>
      </w:r>
    </w:p>
    <w:p w14:paraId="1E5223D6" w14:textId="3ABF4CEA" w:rsidR="4C5F9B14" w:rsidRDefault="197053DA" w:rsidP="38E5B7E2">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38E5B7E2">
        <w:rPr>
          <w:rFonts w:ascii="Times New Roman" w:eastAsia="Times New Roman" w:hAnsi="Times New Roman" w:cs="Times New Roman"/>
          <w:sz w:val="24"/>
          <w:szCs w:val="24"/>
        </w:rPr>
        <w:t>Continued i</w:t>
      </w:r>
      <w:r w:rsidR="1C9F25E5" w:rsidRPr="38E5B7E2">
        <w:rPr>
          <w:rFonts w:ascii="Times New Roman" w:eastAsia="Times New Roman" w:hAnsi="Times New Roman" w:cs="Times New Roman"/>
          <w:sz w:val="24"/>
          <w:szCs w:val="24"/>
        </w:rPr>
        <w:t>mpunity</w:t>
      </w:r>
      <w:r w:rsidR="083A9324" w:rsidRPr="38E5B7E2">
        <w:rPr>
          <w:rFonts w:ascii="Times New Roman" w:eastAsia="Times New Roman" w:hAnsi="Times New Roman" w:cs="Times New Roman"/>
          <w:sz w:val="24"/>
          <w:szCs w:val="24"/>
        </w:rPr>
        <w:t>, partiality,</w:t>
      </w:r>
      <w:r w:rsidR="1C9F25E5" w:rsidRPr="38E5B7E2">
        <w:rPr>
          <w:rFonts w:ascii="Times New Roman" w:eastAsia="Times New Roman" w:hAnsi="Times New Roman" w:cs="Times New Roman"/>
          <w:sz w:val="24"/>
          <w:szCs w:val="24"/>
        </w:rPr>
        <w:t xml:space="preserve"> and injustice</w:t>
      </w:r>
      <w:r w:rsidR="47AF0C2C" w:rsidRPr="38E5B7E2">
        <w:rPr>
          <w:rFonts w:ascii="Times New Roman" w:eastAsia="Times New Roman" w:hAnsi="Times New Roman" w:cs="Times New Roman"/>
          <w:sz w:val="24"/>
          <w:szCs w:val="24"/>
        </w:rPr>
        <w:t xml:space="preserve"> </w:t>
      </w:r>
      <w:r w:rsidR="54E90A66" w:rsidRPr="38E5B7E2">
        <w:rPr>
          <w:rFonts w:ascii="Times New Roman" w:eastAsia="Times New Roman" w:hAnsi="Times New Roman" w:cs="Times New Roman"/>
          <w:sz w:val="24"/>
          <w:szCs w:val="24"/>
        </w:rPr>
        <w:t>undermine</w:t>
      </w:r>
      <w:r w:rsidR="1CAABB99" w:rsidRPr="38E5B7E2">
        <w:rPr>
          <w:rFonts w:ascii="Times New Roman" w:eastAsia="Times New Roman" w:hAnsi="Times New Roman" w:cs="Times New Roman"/>
          <w:sz w:val="24"/>
          <w:szCs w:val="24"/>
        </w:rPr>
        <w:t xml:space="preserve"> </w:t>
      </w:r>
      <w:r w:rsidR="1C9F25E5" w:rsidRPr="38E5B7E2">
        <w:rPr>
          <w:rFonts w:ascii="Times New Roman" w:eastAsia="Times New Roman" w:hAnsi="Times New Roman" w:cs="Times New Roman"/>
          <w:sz w:val="24"/>
          <w:szCs w:val="24"/>
        </w:rPr>
        <w:t>health-peace promotion</w:t>
      </w:r>
      <w:r w:rsidR="53EA7205" w:rsidRPr="38E5B7E2">
        <w:rPr>
          <w:rFonts w:ascii="Times New Roman" w:eastAsia="Times New Roman" w:hAnsi="Times New Roman" w:cs="Times New Roman"/>
          <w:sz w:val="24"/>
          <w:szCs w:val="24"/>
        </w:rPr>
        <w:t xml:space="preserve"> and scale up </w:t>
      </w:r>
      <w:r w:rsidR="151F3443" w:rsidRPr="38E5B7E2">
        <w:rPr>
          <w:rFonts w:ascii="Times New Roman" w:eastAsia="Times New Roman" w:hAnsi="Times New Roman" w:cs="Times New Roman"/>
          <w:sz w:val="24"/>
          <w:szCs w:val="24"/>
        </w:rPr>
        <w:t xml:space="preserve">global health </w:t>
      </w:r>
      <w:r w:rsidR="53EA7205" w:rsidRPr="38E5B7E2">
        <w:rPr>
          <w:rFonts w:ascii="Times New Roman" w:eastAsia="Times New Roman" w:hAnsi="Times New Roman" w:cs="Times New Roman"/>
          <w:sz w:val="24"/>
          <w:szCs w:val="24"/>
        </w:rPr>
        <w:t>disruptions,</w:t>
      </w:r>
      <w:r w:rsidR="3777FEE0" w:rsidRPr="38E5B7E2">
        <w:rPr>
          <w:rFonts w:ascii="Times New Roman" w:eastAsia="Times New Roman" w:hAnsi="Times New Roman" w:cs="Times New Roman"/>
          <w:sz w:val="24"/>
          <w:szCs w:val="24"/>
        </w:rPr>
        <w:t xml:space="preserve"> and</w:t>
      </w:r>
      <w:r w:rsidR="0D250D89" w:rsidRPr="38E5B7E2">
        <w:rPr>
          <w:rFonts w:ascii="Times New Roman" w:eastAsia="Times New Roman" w:hAnsi="Times New Roman" w:cs="Times New Roman"/>
          <w:sz w:val="24"/>
          <w:szCs w:val="24"/>
        </w:rPr>
        <w:t xml:space="preserve"> t</w:t>
      </w:r>
      <w:r w:rsidR="4C5F9B14" w:rsidRPr="38E5B7E2">
        <w:rPr>
          <w:rFonts w:ascii="Times New Roman" w:eastAsia="Times New Roman" w:hAnsi="Times New Roman" w:cs="Times New Roman"/>
          <w:sz w:val="24"/>
          <w:szCs w:val="24"/>
        </w:rPr>
        <w:t xml:space="preserve">he </w:t>
      </w:r>
      <w:r w:rsidR="7177C798" w:rsidRPr="38E5B7E2">
        <w:rPr>
          <w:rFonts w:ascii="Times New Roman" w:eastAsia="Times New Roman" w:hAnsi="Times New Roman" w:cs="Times New Roman"/>
          <w:sz w:val="24"/>
          <w:szCs w:val="24"/>
        </w:rPr>
        <w:t>shared challenges</w:t>
      </w:r>
      <w:r w:rsidR="4C5F9B14" w:rsidRPr="38E5B7E2">
        <w:rPr>
          <w:rFonts w:ascii="Times New Roman" w:eastAsia="Times New Roman" w:hAnsi="Times New Roman" w:cs="Times New Roman"/>
          <w:sz w:val="24"/>
          <w:szCs w:val="24"/>
        </w:rPr>
        <w:t xml:space="preserve"> of suboptimal health status should be sufficiently handled based on</w:t>
      </w:r>
      <w:r w:rsidR="1EFCA2F9" w:rsidRPr="38E5B7E2">
        <w:rPr>
          <w:rFonts w:ascii="Times New Roman" w:eastAsia="Times New Roman" w:hAnsi="Times New Roman" w:cs="Times New Roman"/>
          <w:sz w:val="24"/>
          <w:szCs w:val="24"/>
        </w:rPr>
        <w:t xml:space="preserve"> equal</w:t>
      </w:r>
      <w:r w:rsidR="4C5F9B14" w:rsidRPr="38E5B7E2">
        <w:rPr>
          <w:rFonts w:ascii="Times New Roman" w:eastAsia="Times New Roman" w:hAnsi="Times New Roman" w:cs="Times New Roman"/>
          <w:sz w:val="24"/>
          <w:szCs w:val="24"/>
        </w:rPr>
        <w:t xml:space="preserve"> </w:t>
      </w:r>
      <w:r w:rsidR="4486DCE6" w:rsidRPr="38E5B7E2">
        <w:rPr>
          <w:rFonts w:ascii="Times New Roman" w:eastAsia="Times New Roman" w:hAnsi="Times New Roman" w:cs="Times New Roman"/>
          <w:sz w:val="24"/>
          <w:szCs w:val="24"/>
        </w:rPr>
        <w:t>right</w:t>
      </w:r>
      <w:r w:rsidR="41C5D806" w:rsidRPr="38E5B7E2">
        <w:rPr>
          <w:rFonts w:ascii="Times New Roman" w:eastAsia="Times New Roman" w:hAnsi="Times New Roman" w:cs="Times New Roman"/>
          <w:sz w:val="24"/>
          <w:szCs w:val="24"/>
        </w:rPr>
        <w:t>s</w:t>
      </w:r>
      <w:r w:rsidR="4486DCE6" w:rsidRPr="38E5B7E2">
        <w:rPr>
          <w:rFonts w:ascii="Times New Roman" w:eastAsia="Times New Roman" w:hAnsi="Times New Roman" w:cs="Times New Roman"/>
          <w:sz w:val="24"/>
          <w:szCs w:val="24"/>
        </w:rPr>
        <w:t xml:space="preserve">, </w:t>
      </w:r>
      <w:r w:rsidR="4C5F9B14" w:rsidRPr="38E5B7E2">
        <w:rPr>
          <w:rFonts w:ascii="Times New Roman" w:eastAsia="Times New Roman" w:hAnsi="Times New Roman" w:cs="Times New Roman"/>
          <w:sz w:val="24"/>
          <w:szCs w:val="24"/>
        </w:rPr>
        <w:t>equity, accountability, and transparency regardless of variations in geography, ethnicity, region, political context</w:t>
      </w:r>
      <w:r w:rsidR="1096C1F4" w:rsidRPr="38E5B7E2">
        <w:rPr>
          <w:rFonts w:ascii="Times New Roman" w:eastAsia="Times New Roman" w:hAnsi="Times New Roman" w:cs="Times New Roman"/>
          <w:sz w:val="24"/>
          <w:szCs w:val="24"/>
        </w:rPr>
        <w:t>.</w:t>
      </w:r>
    </w:p>
    <w:p w14:paraId="7DAB7B03" w14:textId="3D98CE92" w:rsidR="007174B8" w:rsidRDefault="00232389" w:rsidP="38E5B7E2">
      <w:pPr>
        <w:spacing w:after="0"/>
        <w:jc w:val="both"/>
        <w:rPr>
          <w:rFonts w:ascii="Times New Roman" w:eastAsia="Times New Roman" w:hAnsi="Times New Roman" w:cs="Times New Roman"/>
          <w:b/>
          <w:bCs/>
          <w:sz w:val="24"/>
          <w:szCs w:val="24"/>
        </w:rPr>
      </w:pPr>
      <w:r>
        <w:br/>
      </w:r>
      <w:r w:rsidR="007174B8">
        <w:rPr>
          <w:rFonts w:ascii="Times New Roman" w:eastAsia="Times New Roman" w:hAnsi="Times New Roman" w:cs="Times New Roman"/>
          <w:b/>
          <w:bCs/>
          <w:sz w:val="24"/>
          <w:szCs w:val="24"/>
        </w:rPr>
        <w:t>Keywords: Global Health, Peace-Health Nexus, Palestine, Ukraine, Venezuela</w:t>
      </w:r>
    </w:p>
    <w:p w14:paraId="77AAB28F" w14:textId="77777777" w:rsidR="007174B8" w:rsidRDefault="007174B8" w:rsidP="38E5B7E2">
      <w:pPr>
        <w:spacing w:after="0"/>
        <w:jc w:val="both"/>
        <w:rPr>
          <w:rFonts w:ascii="Times New Roman" w:eastAsia="Times New Roman" w:hAnsi="Times New Roman" w:cs="Times New Roman"/>
          <w:b/>
          <w:bCs/>
          <w:sz w:val="24"/>
          <w:szCs w:val="24"/>
        </w:rPr>
      </w:pPr>
    </w:p>
    <w:p w14:paraId="671ABCD0" w14:textId="369B1CC0" w:rsidR="00202D5B" w:rsidRDefault="00024CD0" w:rsidP="38E5B7E2">
      <w:pPr>
        <w:spacing w:after="0"/>
        <w:jc w:val="both"/>
        <w:rPr>
          <w:rFonts w:ascii="Times New Roman" w:eastAsia="Times New Roman" w:hAnsi="Times New Roman" w:cs="Times New Roman"/>
          <w:color w:val="000000" w:themeColor="text1"/>
          <w:sz w:val="24"/>
          <w:szCs w:val="24"/>
        </w:rPr>
      </w:pPr>
      <w:r w:rsidRPr="38E5B7E2">
        <w:rPr>
          <w:rFonts w:ascii="Times New Roman" w:eastAsia="Times New Roman" w:hAnsi="Times New Roman" w:cs="Times New Roman"/>
          <w:b/>
          <w:bCs/>
          <w:sz w:val="24"/>
          <w:szCs w:val="24"/>
        </w:rPr>
        <w:t>Overview</w:t>
      </w:r>
      <w:r w:rsidRPr="38E5B7E2">
        <w:rPr>
          <w:rFonts w:ascii="Times New Roman" w:eastAsia="Times New Roman" w:hAnsi="Times New Roman" w:cs="Times New Roman"/>
          <w:b/>
          <w:bCs/>
          <w:color w:val="000000" w:themeColor="text1"/>
          <w:sz w:val="24"/>
          <w:szCs w:val="24"/>
        </w:rPr>
        <w:t>:</w:t>
      </w:r>
      <w:r w:rsidR="00232389">
        <w:br/>
      </w:r>
      <w:r w:rsidRPr="38E5B7E2">
        <w:rPr>
          <w:rFonts w:ascii="Times New Roman" w:eastAsia="Times New Roman" w:hAnsi="Times New Roman" w:cs="Times New Roman"/>
          <w:color w:val="000000" w:themeColor="text1"/>
          <w:sz w:val="24"/>
          <w:szCs w:val="24"/>
        </w:rPr>
        <w:t xml:space="preserve">Amplified interest in the nexus between global health and peace has been widely demonstrated, with the World Health Organization (WHO) calling health professionals to engage and facilitate </w:t>
      </w:r>
      <w:r w:rsidR="00BB192F">
        <w:rPr>
          <w:rFonts w:ascii="Times New Roman" w:eastAsia="Times New Roman" w:hAnsi="Times New Roman" w:cs="Times New Roman"/>
          <w:color w:val="000000" w:themeColor="text1"/>
          <w:sz w:val="24"/>
          <w:szCs w:val="24"/>
        </w:rPr>
        <w:t>peace-promoting</w:t>
      </w:r>
      <w:r w:rsidRPr="38E5B7E2">
        <w:rPr>
          <w:rFonts w:ascii="Times New Roman" w:eastAsia="Times New Roman" w:hAnsi="Times New Roman" w:cs="Times New Roman"/>
          <w:color w:val="000000" w:themeColor="text1"/>
          <w:sz w:val="24"/>
          <w:szCs w:val="24"/>
        </w:rPr>
        <w:t xml:space="preserve"> initiatives </w:t>
      </w:r>
      <w:r w:rsidRPr="38E5B7E2">
        <w:rPr>
          <w:rFonts w:ascii="Times New Roman" w:eastAsia="Times New Roman" w:hAnsi="Times New Roman" w:cs="Times New Roman"/>
          <w:b/>
          <w:bCs/>
          <w:color w:val="000000" w:themeColor="text1"/>
          <w:sz w:val="24"/>
          <w:szCs w:val="24"/>
        </w:rPr>
        <w:t>[1]</w:t>
      </w:r>
      <w:r w:rsidRPr="38E5B7E2">
        <w:rPr>
          <w:rFonts w:ascii="Times New Roman" w:eastAsia="Times New Roman" w:hAnsi="Times New Roman" w:cs="Times New Roman"/>
          <w:color w:val="000000" w:themeColor="text1"/>
          <w:sz w:val="24"/>
          <w:szCs w:val="24"/>
        </w:rPr>
        <w:t>. This emerging field prompted a drastic change in WHO</w:t>
      </w:r>
      <w:r w:rsidRPr="38E5B7E2">
        <w:rPr>
          <w:rFonts w:ascii="Times New Roman" w:eastAsia="Times New Roman" w:hAnsi="Times New Roman" w:cs="Times New Roman"/>
          <w:sz w:val="24"/>
          <w:szCs w:val="24"/>
        </w:rPr>
        <w:t xml:space="preserve">’s </w:t>
      </w:r>
      <w:r w:rsidRPr="38E5B7E2">
        <w:rPr>
          <w:rFonts w:ascii="Times New Roman" w:eastAsia="Times New Roman" w:hAnsi="Times New Roman" w:cs="Times New Roman"/>
          <w:color w:val="000000" w:themeColor="text1"/>
          <w:sz w:val="24"/>
          <w:szCs w:val="24"/>
        </w:rPr>
        <w:t xml:space="preserve">approach to </w:t>
      </w:r>
      <w:r w:rsidR="00BB192F">
        <w:rPr>
          <w:rFonts w:ascii="Times New Roman" w:eastAsia="Times New Roman" w:hAnsi="Times New Roman" w:cs="Times New Roman"/>
          <w:color w:val="000000" w:themeColor="text1"/>
          <w:sz w:val="24"/>
          <w:szCs w:val="24"/>
        </w:rPr>
        <w:t>addressing</w:t>
      </w:r>
      <w:r w:rsidRPr="38E5B7E2">
        <w:rPr>
          <w:rFonts w:ascii="Times New Roman" w:eastAsia="Times New Roman" w:hAnsi="Times New Roman" w:cs="Times New Roman"/>
          <w:color w:val="000000" w:themeColor="text1"/>
          <w:sz w:val="24"/>
          <w:szCs w:val="24"/>
        </w:rPr>
        <w:t xml:space="preserve"> the growing health inequalities and disparities due to conflict, political instability, and other peace-deterring circumstances, disproportionately affecting vulnerable communities and withholding governments from achieving national strategic health goals </w:t>
      </w:r>
      <w:r w:rsidRPr="38E5B7E2">
        <w:rPr>
          <w:rFonts w:ascii="Times New Roman" w:eastAsia="Times New Roman" w:hAnsi="Times New Roman" w:cs="Times New Roman"/>
          <w:b/>
          <w:bCs/>
          <w:sz w:val="24"/>
          <w:szCs w:val="24"/>
        </w:rPr>
        <w:t>[2]</w:t>
      </w:r>
      <w:r w:rsidRPr="38E5B7E2">
        <w:rPr>
          <w:rFonts w:ascii="Times New Roman" w:eastAsia="Times New Roman" w:hAnsi="Times New Roman" w:cs="Times New Roman"/>
          <w:color w:val="000000" w:themeColor="text1"/>
          <w:sz w:val="24"/>
          <w:szCs w:val="24"/>
        </w:rPr>
        <w:t xml:space="preserve">. Attaining the United </w:t>
      </w:r>
      <w:r w:rsidRPr="38E5B7E2">
        <w:rPr>
          <w:rFonts w:ascii="Times New Roman" w:eastAsia="Times New Roman" w:hAnsi="Times New Roman" w:cs="Times New Roman"/>
          <w:sz w:val="24"/>
          <w:szCs w:val="24"/>
        </w:rPr>
        <w:t>Nations</w:t>
      </w:r>
      <w:r w:rsidRPr="38E5B7E2">
        <w:rPr>
          <w:rFonts w:ascii="Times New Roman" w:eastAsia="Times New Roman" w:hAnsi="Times New Roman" w:cs="Times New Roman"/>
          <w:color w:val="000000" w:themeColor="text1"/>
          <w:sz w:val="24"/>
          <w:szCs w:val="24"/>
        </w:rPr>
        <w:t xml:space="preserve"> (UN) 2030 Sustainable Development Goals (SDGs), specifically health-related goals, is significantly challenged in countries plagued by turmoil</w:t>
      </w:r>
      <w:r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color w:val="000000" w:themeColor="text1"/>
          <w:sz w:val="24"/>
          <w:szCs w:val="24"/>
        </w:rPr>
        <w:t xml:space="preserve">war, </w:t>
      </w:r>
      <w:r w:rsidRPr="38E5B7E2">
        <w:rPr>
          <w:rFonts w:ascii="Times New Roman" w:eastAsia="Times New Roman" w:hAnsi="Times New Roman" w:cs="Times New Roman"/>
          <w:sz w:val="24"/>
          <w:szCs w:val="24"/>
        </w:rPr>
        <w:t>and protracted</w:t>
      </w:r>
      <w:r w:rsidRPr="38E5B7E2">
        <w:rPr>
          <w:rFonts w:ascii="Times New Roman" w:eastAsia="Times New Roman" w:hAnsi="Times New Roman" w:cs="Times New Roman"/>
          <w:color w:val="000000" w:themeColor="text1"/>
          <w:sz w:val="24"/>
          <w:szCs w:val="24"/>
        </w:rPr>
        <w:t xml:space="preserve"> crises </w:t>
      </w:r>
      <w:r w:rsidRPr="38E5B7E2">
        <w:rPr>
          <w:rFonts w:ascii="Times New Roman" w:eastAsia="Times New Roman" w:hAnsi="Times New Roman" w:cs="Times New Roman"/>
          <w:b/>
          <w:bCs/>
          <w:color w:val="000000" w:themeColor="text1"/>
          <w:sz w:val="24"/>
          <w:szCs w:val="24"/>
        </w:rPr>
        <w:t>[3]</w:t>
      </w:r>
      <w:r w:rsidRPr="38E5B7E2">
        <w:rPr>
          <w:rFonts w:ascii="Times New Roman" w:eastAsia="Times New Roman" w:hAnsi="Times New Roman" w:cs="Times New Roman"/>
          <w:color w:val="000000" w:themeColor="text1"/>
          <w:sz w:val="24"/>
          <w:szCs w:val="24"/>
        </w:rPr>
        <w:t xml:space="preserve">. In such countries, </w:t>
      </w:r>
      <w:r w:rsidRPr="38E5B7E2">
        <w:rPr>
          <w:rFonts w:ascii="Times New Roman" w:eastAsia="Times New Roman" w:hAnsi="Times New Roman" w:cs="Times New Roman"/>
          <w:sz w:val="24"/>
          <w:szCs w:val="24"/>
        </w:rPr>
        <w:t>t</w:t>
      </w:r>
      <w:r w:rsidRPr="38E5B7E2">
        <w:rPr>
          <w:rFonts w:ascii="Times New Roman" w:eastAsia="Times New Roman" w:hAnsi="Times New Roman" w:cs="Times New Roman"/>
          <w:color w:val="000000" w:themeColor="text1"/>
          <w:sz w:val="24"/>
          <w:szCs w:val="24"/>
        </w:rPr>
        <w:t xml:space="preserve">he provision of high-quality health services is suboptimal and subject to the political and social climate. Similarly, peace and stability are prerequisites for the realization of health as a basic right for all humans everywhere </w:t>
      </w:r>
      <w:r w:rsidRPr="38E5B7E2">
        <w:rPr>
          <w:rFonts w:ascii="Times New Roman" w:eastAsia="Times New Roman" w:hAnsi="Times New Roman" w:cs="Times New Roman"/>
          <w:b/>
          <w:bCs/>
          <w:color w:val="000000" w:themeColor="text1"/>
          <w:sz w:val="24"/>
          <w:szCs w:val="24"/>
        </w:rPr>
        <w:t>[4]</w:t>
      </w:r>
      <w:r w:rsidRPr="38E5B7E2">
        <w:rPr>
          <w:rFonts w:ascii="Times New Roman" w:eastAsia="Times New Roman" w:hAnsi="Times New Roman" w:cs="Times New Roman"/>
          <w:color w:val="000000" w:themeColor="text1"/>
          <w:sz w:val="24"/>
          <w:szCs w:val="24"/>
        </w:rPr>
        <w:t>.</w:t>
      </w:r>
      <w:r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color w:val="000000" w:themeColor="text1"/>
          <w:sz w:val="24"/>
          <w:szCs w:val="24"/>
        </w:rPr>
        <w:t xml:space="preserve"> International organizations, such as </w:t>
      </w:r>
      <w:r w:rsidRPr="38E5B7E2">
        <w:rPr>
          <w:rFonts w:ascii="Times New Roman" w:eastAsia="Times New Roman" w:hAnsi="Times New Roman" w:cs="Times New Roman"/>
          <w:sz w:val="24"/>
          <w:szCs w:val="24"/>
        </w:rPr>
        <w:t>the UN agencies,</w:t>
      </w:r>
      <w:r w:rsidRPr="38E5B7E2">
        <w:rPr>
          <w:rFonts w:ascii="Times New Roman" w:eastAsia="Times New Roman" w:hAnsi="Times New Roman" w:cs="Times New Roman"/>
          <w:color w:val="000000" w:themeColor="text1"/>
          <w:sz w:val="24"/>
          <w:szCs w:val="24"/>
        </w:rPr>
        <w:t xml:space="preserve"> are designing models and initiatives based on local, regional, and national consultations and declarations to shift the “business as usual” tactic by integrating </w:t>
      </w:r>
      <w:r w:rsidR="00BB192F">
        <w:rPr>
          <w:rFonts w:ascii="Times New Roman" w:eastAsia="Times New Roman" w:hAnsi="Times New Roman" w:cs="Times New Roman"/>
          <w:color w:val="000000" w:themeColor="text1"/>
          <w:sz w:val="24"/>
          <w:szCs w:val="24"/>
        </w:rPr>
        <w:t>conflict-sensitive</w:t>
      </w:r>
      <w:r w:rsidRPr="38E5B7E2">
        <w:rPr>
          <w:rFonts w:ascii="Times New Roman" w:eastAsia="Times New Roman" w:hAnsi="Times New Roman" w:cs="Times New Roman"/>
          <w:color w:val="000000" w:themeColor="text1"/>
          <w:sz w:val="24"/>
          <w:szCs w:val="24"/>
        </w:rPr>
        <w:t xml:space="preserve"> and </w:t>
      </w:r>
      <w:r w:rsidR="00BB192F">
        <w:rPr>
          <w:rFonts w:ascii="Times New Roman" w:eastAsia="Times New Roman" w:hAnsi="Times New Roman" w:cs="Times New Roman"/>
          <w:color w:val="000000" w:themeColor="text1"/>
          <w:sz w:val="24"/>
          <w:szCs w:val="24"/>
        </w:rPr>
        <w:t>peace-responsive</w:t>
      </w:r>
      <w:r w:rsidRPr="38E5B7E2">
        <w:rPr>
          <w:rFonts w:ascii="Times New Roman" w:eastAsia="Times New Roman" w:hAnsi="Times New Roman" w:cs="Times New Roman"/>
          <w:color w:val="000000" w:themeColor="text1"/>
          <w:sz w:val="24"/>
          <w:szCs w:val="24"/>
        </w:rPr>
        <w:t xml:space="preserve"> approaches into their technical health </w:t>
      </w:r>
      <w:r w:rsidR="009B493F" w:rsidRPr="38E5B7E2">
        <w:rPr>
          <w:rFonts w:ascii="Times New Roman" w:eastAsia="Times New Roman" w:hAnsi="Times New Roman" w:cs="Times New Roman"/>
          <w:color w:val="000000" w:themeColor="text1"/>
          <w:sz w:val="24"/>
          <w:szCs w:val="24"/>
        </w:rPr>
        <w:t xml:space="preserve">interventions </w:t>
      </w:r>
      <w:r w:rsidRPr="38E5B7E2">
        <w:rPr>
          <w:rFonts w:ascii="Times New Roman" w:eastAsia="Times New Roman" w:hAnsi="Times New Roman" w:cs="Times New Roman"/>
          <w:b/>
          <w:bCs/>
          <w:color w:val="000000" w:themeColor="text1"/>
          <w:sz w:val="24"/>
          <w:szCs w:val="24"/>
        </w:rPr>
        <w:t>[2][4][5]</w:t>
      </w:r>
      <w:r w:rsidRPr="38E5B7E2">
        <w:rPr>
          <w:rFonts w:ascii="Times New Roman" w:eastAsia="Times New Roman" w:hAnsi="Times New Roman" w:cs="Times New Roman"/>
          <w:color w:val="000000" w:themeColor="text1"/>
          <w:sz w:val="24"/>
          <w:szCs w:val="24"/>
        </w:rPr>
        <w:t xml:space="preserve">. </w:t>
      </w:r>
      <w:r w:rsidRPr="38E5B7E2">
        <w:rPr>
          <w:rFonts w:ascii="Times New Roman" w:eastAsia="Times New Roman" w:hAnsi="Times New Roman" w:cs="Times New Roman"/>
          <w:sz w:val="24"/>
          <w:szCs w:val="24"/>
        </w:rPr>
        <w:t>As such, the UN cemented the concept of health and peace interdependence, i.e., one cannot exist without the other. Spearheading the UN agencies</w:t>
      </w:r>
      <w:r w:rsidRPr="38E5B7E2">
        <w:rPr>
          <w:rFonts w:ascii="Times New Roman" w:eastAsia="Times New Roman" w:hAnsi="Times New Roman" w:cs="Times New Roman"/>
          <w:color w:val="000000" w:themeColor="text1"/>
          <w:sz w:val="24"/>
          <w:szCs w:val="24"/>
        </w:rPr>
        <w:t>, WHO launched the “Global Health for Peace” initiative, which</w:t>
      </w:r>
      <w:r w:rsidRPr="38E5B7E2">
        <w:rPr>
          <w:rFonts w:ascii="Times New Roman" w:eastAsia="Times New Roman" w:hAnsi="Times New Roman" w:cs="Times New Roman"/>
          <w:sz w:val="24"/>
          <w:szCs w:val="24"/>
        </w:rPr>
        <w:t xml:space="preserve"> uses health care to address some underlying causes of conflict by implementing the theory of change through promoting health equity, facilitating crossline cooperation in health governance, and promoting health and wellbeing through dialogue and inclusion </w:t>
      </w:r>
      <w:r w:rsidRPr="38E5B7E2">
        <w:rPr>
          <w:rFonts w:ascii="Times New Roman" w:eastAsia="Times New Roman" w:hAnsi="Times New Roman" w:cs="Times New Roman"/>
          <w:b/>
          <w:bCs/>
          <w:color w:val="000000" w:themeColor="text1"/>
          <w:sz w:val="24"/>
          <w:szCs w:val="24"/>
        </w:rPr>
        <w:t>[6]</w:t>
      </w:r>
      <w:r w:rsidRPr="38E5B7E2">
        <w:rPr>
          <w:rFonts w:ascii="Times New Roman" w:eastAsia="Times New Roman" w:hAnsi="Times New Roman" w:cs="Times New Roman"/>
          <w:color w:val="000000" w:themeColor="text1"/>
          <w:sz w:val="24"/>
          <w:szCs w:val="24"/>
        </w:rPr>
        <w:t xml:space="preserve">. Because of the emergence of this field, the understanding of peace and health is fraught with challenges of definitions, measurements, operationalization, and outcomes </w:t>
      </w:r>
      <w:r w:rsidRPr="38E5B7E2">
        <w:rPr>
          <w:rFonts w:ascii="Times New Roman" w:eastAsia="Times New Roman" w:hAnsi="Times New Roman" w:cs="Times New Roman"/>
          <w:b/>
          <w:bCs/>
          <w:sz w:val="24"/>
          <w:szCs w:val="24"/>
        </w:rPr>
        <w:t>[7]</w:t>
      </w:r>
      <w:r w:rsidRPr="38E5B7E2">
        <w:rPr>
          <w:rFonts w:ascii="Times New Roman" w:eastAsia="Times New Roman" w:hAnsi="Times New Roman" w:cs="Times New Roman"/>
          <w:color w:val="000000" w:themeColor="text1"/>
          <w:sz w:val="24"/>
          <w:szCs w:val="24"/>
        </w:rPr>
        <w:t xml:space="preserve">. Therefore, this analytical review utilizes </w:t>
      </w:r>
      <w:r w:rsidRPr="38E5B7E2">
        <w:rPr>
          <w:rFonts w:ascii="Times New Roman" w:eastAsia="Times New Roman" w:hAnsi="Times New Roman" w:cs="Times New Roman"/>
          <w:sz w:val="24"/>
          <w:szCs w:val="24"/>
        </w:rPr>
        <w:t xml:space="preserve">contextual </w:t>
      </w:r>
      <w:r w:rsidR="3341BFAA" w:rsidRPr="38E5B7E2">
        <w:rPr>
          <w:rFonts w:ascii="Times New Roman" w:eastAsia="Times New Roman" w:hAnsi="Times New Roman" w:cs="Times New Roman"/>
          <w:sz w:val="24"/>
          <w:szCs w:val="24"/>
        </w:rPr>
        <w:t>narratives to</w:t>
      </w:r>
      <w:r w:rsidRPr="38E5B7E2">
        <w:rPr>
          <w:rFonts w:ascii="Times New Roman" w:eastAsia="Times New Roman" w:hAnsi="Times New Roman" w:cs="Times New Roman"/>
          <w:sz w:val="24"/>
          <w:szCs w:val="24"/>
        </w:rPr>
        <w:t xml:space="preserve"> </w:t>
      </w:r>
      <w:r w:rsidR="59CDE658" w:rsidRPr="00BB192F">
        <w:rPr>
          <w:rFonts w:ascii="Times New Roman" w:eastAsia="Times New Roman" w:hAnsi="Times New Roman" w:cs="Times New Roman"/>
          <w:sz w:val="24"/>
          <w:szCs w:val="24"/>
        </w:rPr>
        <w:t xml:space="preserve">highlight </w:t>
      </w:r>
      <w:r w:rsidRPr="38E5B7E2">
        <w:rPr>
          <w:rFonts w:ascii="Times New Roman" w:eastAsia="Times New Roman" w:hAnsi="Times New Roman" w:cs="Times New Roman"/>
          <w:color w:val="000000" w:themeColor="text1"/>
          <w:sz w:val="24"/>
          <w:szCs w:val="24"/>
        </w:rPr>
        <w:t>the complex interplay between peace and health in</w:t>
      </w:r>
      <w:r w:rsidR="74A9AE4E" w:rsidRPr="38E5B7E2">
        <w:rPr>
          <w:rFonts w:ascii="Times New Roman" w:eastAsia="Times New Roman" w:hAnsi="Times New Roman" w:cs="Times New Roman"/>
          <w:color w:val="000000" w:themeColor="text1"/>
          <w:sz w:val="24"/>
          <w:szCs w:val="24"/>
        </w:rPr>
        <w:t xml:space="preserve"> three conflict zones:</w:t>
      </w:r>
      <w:r w:rsidRPr="38E5B7E2">
        <w:rPr>
          <w:rFonts w:ascii="Times New Roman" w:eastAsia="Times New Roman" w:hAnsi="Times New Roman" w:cs="Times New Roman"/>
          <w:color w:val="000000" w:themeColor="text1"/>
          <w:sz w:val="24"/>
          <w:szCs w:val="24"/>
        </w:rPr>
        <w:t xml:space="preserve"> </w:t>
      </w:r>
      <w:r w:rsidRPr="38E5B7E2">
        <w:rPr>
          <w:rFonts w:ascii="Times New Roman" w:eastAsia="Times New Roman" w:hAnsi="Times New Roman" w:cs="Times New Roman"/>
          <w:sz w:val="24"/>
          <w:szCs w:val="24"/>
        </w:rPr>
        <w:t>Palestine, Ukraine, and Venezuela</w:t>
      </w:r>
      <w:r w:rsidR="009B493F" w:rsidRPr="38E5B7E2">
        <w:rPr>
          <w:rFonts w:ascii="Times New Roman" w:eastAsia="Times New Roman" w:hAnsi="Times New Roman" w:cs="Times New Roman"/>
          <w:sz w:val="24"/>
          <w:szCs w:val="24"/>
        </w:rPr>
        <w:t>. These unique se</w:t>
      </w:r>
      <w:r w:rsidR="32FF42F1" w:rsidRPr="38E5B7E2">
        <w:rPr>
          <w:rFonts w:ascii="Times New Roman" w:eastAsia="Times New Roman" w:hAnsi="Times New Roman" w:cs="Times New Roman"/>
          <w:sz w:val="24"/>
          <w:szCs w:val="24"/>
        </w:rPr>
        <w:t>t</w:t>
      </w:r>
      <w:r w:rsidR="009B493F" w:rsidRPr="38E5B7E2">
        <w:rPr>
          <w:rFonts w:ascii="Times New Roman" w:eastAsia="Times New Roman" w:hAnsi="Times New Roman" w:cs="Times New Roman"/>
          <w:sz w:val="24"/>
          <w:szCs w:val="24"/>
        </w:rPr>
        <w:t>tings</w:t>
      </w:r>
      <w:r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color w:val="000000" w:themeColor="text1"/>
          <w:sz w:val="24"/>
          <w:szCs w:val="24"/>
        </w:rPr>
        <w:t xml:space="preserve">were selected </w:t>
      </w:r>
      <w:r w:rsidR="35652925" w:rsidRPr="38E5B7E2">
        <w:rPr>
          <w:rFonts w:ascii="Times New Roman" w:eastAsia="Times New Roman" w:hAnsi="Times New Roman" w:cs="Times New Roman"/>
          <w:color w:val="000000" w:themeColor="text1"/>
          <w:sz w:val="24"/>
          <w:szCs w:val="24"/>
        </w:rPr>
        <w:t xml:space="preserve">to </w:t>
      </w:r>
      <w:r w:rsidR="5701F12C" w:rsidRPr="38E5B7E2">
        <w:rPr>
          <w:rFonts w:ascii="Times New Roman" w:eastAsia="Times New Roman" w:hAnsi="Times New Roman" w:cs="Times New Roman"/>
          <w:color w:val="000000" w:themeColor="text1"/>
          <w:sz w:val="24"/>
          <w:szCs w:val="24"/>
        </w:rPr>
        <w:t xml:space="preserve">demonstrate the ways in which different sources of political instability </w:t>
      </w:r>
      <w:r w:rsidR="53DE3B3D" w:rsidRPr="38E5B7E2">
        <w:rPr>
          <w:rFonts w:ascii="Times New Roman" w:eastAsia="Times New Roman" w:hAnsi="Times New Roman" w:cs="Times New Roman"/>
          <w:color w:val="000000" w:themeColor="text1"/>
          <w:sz w:val="24"/>
          <w:szCs w:val="24"/>
        </w:rPr>
        <w:t>lead</w:t>
      </w:r>
      <w:r w:rsidR="5701F12C" w:rsidRPr="38E5B7E2">
        <w:rPr>
          <w:rFonts w:ascii="Times New Roman" w:eastAsia="Times New Roman" w:hAnsi="Times New Roman" w:cs="Times New Roman"/>
          <w:color w:val="000000" w:themeColor="text1"/>
          <w:sz w:val="24"/>
          <w:szCs w:val="24"/>
        </w:rPr>
        <w:t xml:space="preserve"> to similar </w:t>
      </w:r>
      <w:r w:rsidR="3CBAFA29" w:rsidRPr="38E5B7E2">
        <w:rPr>
          <w:rFonts w:ascii="Times New Roman" w:eastAsia="Times New Roman" w:hAnsi="Times New Roman" w:cs="Times New Roman"/>
          <w:color w:val="000000" w:themeColor="text1"/>
          <w:sz w:val="24"/>
          <w:szCs w:val="24"/>
        </w:rPr>
        <w:t xml:space="preserve">health inequity crises, all rooted in an absence of peace. </w:t>
      </w:r>
    </w:p>
    <w:p w14:paraId="43F161B3" w14:textId="34986B0A" w:rsidR="38E5B7E2" w:rsidRDefault="38E5B7E2" w:rsidP="38E5B7E2">
      <w:pPr>
        <w:spacing w:after="0"/>
        <w:jc w:val="both"/>
        <w:rPr>
          <w:rFonts w:ascii="Times New Roman" w:eastAsia="Times New Roman" w:hAnsi="Times New Roman" w:cs="Times New Roman"/>
          <w:color w:val="000000" w:themeColor="text1"/>
          <w:sz w:val="24"/>
          <w:szCs w:val="24"/>
        </w:rPr>
      </w:pPr>
    </w:p>
    <w:p w14:paraId="19A30247" w14:textId="02A4BBA8" w:rsidR="00202D5B" w:rsidRDefault="00024CD0" w:rsidP="22A321DE">
      <w:pPr>
        <w:spacing w:after="0"/>
        <w:jc w:val="both"/>
        <w:rPr>
          <w:rFonts w:ascii="Times New Roman" w:eastAsia="Times New Roman" w:hAnsi="Times New Roman" w:cs="Times New Roman"/>
          <w:b/>
          <w:bCs/>
          <w:color w:val="000000" w:themeColor="text1"/>
          <w:sz w:val="24"/>
          <w:szCs w:val="24"/>
        </w:rPr>
      </w:pPr>
      <w:r w:rsidRPr="22A321DE">
        <w:rPr>
          <w:rFonts w:ascii="Times New Roman" w:eastAsia="Times New Roman" w:hAnsi="Times New Roman" w:cs="Times New Roman"/>
          <w:b/>
          <w:bCs/>
          <w:sz w:val="24"/>
          <w:szCs w:val="24"/>
        </w:rPr>
        <w:t>Nexus of Peace and Health:</w:t>
      </w:r>
    </w:p>
    <w:p w14:paraId="00000015" w14:textId="647095C6" w:rsidR="00202D5B" w:rsidRDefault="00232389" w:rsidP="22A321DE">
      <w:pPr>
        <w:spacing w:after="0"/>
        <w:jc w:val="both"/>
        <w:rPr>
          <w:rFonts w:ascii="Times New Roman" w:eastAsia="Times New Roman" w:hAnsi="Times New Roman" w:cs="Times New Roman"/>
          <w:color w:val="000000" w:themeColor="text1"/>
          <w:sz w:val="24"/>
          <w:szCs w:val="24"/>
        </w:rPr>
      </w:pPr>
      <w:r w:rsidRPr="38E5B7E2">
        <w:rPr>
          <w:rFonts w:ascii="Times New Roman" w:eastAsia="Times New Roman" w:hAnsi="Times New Roman" w:cs="Times New Roman"/>
          <w:color w:val="000000" w:themeColor="text1"/>
          <w:sz w:val="24"/>
          <w:szCs w:val="24"/>
        </w:rPr>
        <w:t>Conceptually,</w:t>
      </w:r>
      <w:r w:rsidR="2CDB8F72" w:rsidRPr="38E5B7E2">
        <w:rPr>
          <w:rFonts w:ascii="Times New Roman" w:eastAsia="Times New Roman" w:hAnsi="Times New Roman" w:cs="Times New Roman"/>
          <w:color w:val="000000" w:themeColor="text1"/>
          <w:sz w:val="24"/>
          <w:szCs w:val="24"/>
        </w:rPr>
        <w:t xml:space="preserve"> </w:t>
      </w:r>
      <w:r w:rsidR="00FE181B" w:rsidRPr="38E5B7E2">
        <w:rPr>
          <w:rFonts w:ascii="Times New Roman" w:eastAsia="Times New Roman" w:hAnsi="Times New Roman" w:cs="Times New Roman"/>
          <w:color w:val="242424"/>
          <w:sz w:val="24"/>
          <w:szCs w:val="24"/>
        </w:rPr>
        <w:t xml:space="preserve">the human right to the highest attainable standard of health </w:t>
      </w:r>
      <w:r w:rsidR="00FE181B" w:rsidRPr="38E5B7E2">
        <w:rPr>
          <w:rFonts w:ascii="Times New Roman" w:eastAsia="Times New Roman" w:hAnsi="Times New Roman" w:cs="Times New Roman"/>
          <w:color w:val="000000" w:themeColor="text1"/>
          <w:sz w:val="24"/>
          <w:szCs w:val="24"/>
        </w:rPr>
        <w:t>is defined as “</w:t>
      </w:r>
      <w:r w:rsidR="00024CD0" w:rsidRPr="38E5B7E2">
        <w:rPr>
          <w:rFonts w:ascii="Times New Roman" w:eastAsia="Times New Roman" w:hAnsi="Times New Roman" w:cs="Times New Roman"/>
          <w:color w:val="000000" w:themeColor="text1"/>
          <w:sz w:val="24"/>
          <w:szCs w:val="24"/>
        </w:rPr>
        <w:t xml:space="preserve">a state of </w:t>
      </w:r>
      <w:r w:rsidR="00024CD0" w:rsidRPr="38E5B7E2">
        <w:rPr>
          <w:rFonts w:ascii="Times New Roman" w:eastAsia="Times New Roman" w:hAnsi="Times New Roman" w:cs="Times New Roman"/>
          <w:i/>
          <w:iCs/>
          <w:color w:val="000000" w:themeColor="text1"/>
          <w:sz w:val="24"/>
          <w:szCs w:val="24"/>
        </w:rPr>
        <w:t>complete</w:t>
      </w:r>
      <w:r w:rsidR="00024CD0" w:rsidRPr="38E5B7E2">
        <w:rPr>
          <w:rFonts w:ascii="Times New Roman" w:eastAsia="Times New Roman" w:hAnsi="Times New Roman" w:cs="Times New Roman"/>
          <w:color w:val="000000" w:themeColor="text1"/>
          <w:sz w:val="24"/>
          <w:szCs w:val="24"/>
        </w:rPr>
        <w:t xml:space="preserve"> physical, </w:t>
      </w:r>
      <w:r w:rsidR="467BEAA2" w:rsidRPr="38E5B7E2">
        <w:rPr>
          <w:rFonts w:ascii="Times New Roman" w:eastAsia="Times New Roman" w:hAnsi="Times New Roman" w:cs="Times New Roman"/>
          <w:color w:val="000000" w:themeColor="text1"/>
          <w:sz w:val="24"/>
          <w:szCs w:val="24"/>
        </w:rPr>
        <w:t>mental,</w:t>
      </w:r>
      <w:r w:rsidR="00024CD0" w:rsidRPr="38E5B7E2">
        <w:rPr>
          <w:rFonts w:ascii="Times New Roman" w:eastAsia="Times New Roman" w:hAnsi="Times New Roman" w:cs="Times New Roman"/>
          <w:color w:val="000000" w:themeColor="text1"/>
          <w:sz w:val="24"/>
          <w:szCs w:val="24"/>
        </w:rPr>
        <w:t xml:space="preserve"> and social well-being and not merely the absence of disease or infirmity</w:t>
      </w:r>
      <w:r w:rsidR="09F32327" w:rsidRPr="38E5B7E2">
        <w:rPr>
          <w:rFonts w:ascii="Times New Roman" w:eastAsia="Times New Roman" w:hAnsi="Times New Roman" w:cs="Times New Roman"/>
          <w:color w:val="000000" w:themeColor="text1"/>
          <w:sz w:val="24"/>
          <w:szCs w:val="24"/>
        </w:rPr>
        <w:t>..</w:t>
      </w:r>
      <w:r w:rsidR="2183E48D" w:rsidRPr="38E5B7E2">
        <w:rPr>
          <w:rFonts w:ascii="Times New Roman" w:eastAsia="Times New Roman" w:hAnsi="Times New Roman" w:cs="Times New Roman"/>
          <w:color w:val="000000" w:themeColor="text1"/>
          <w:sz w:val="24"/>
          <w:szCs w:val="24"/>
        </w:rPr>
        <w:t>.</w:t>
      </w:r>
      <w:r w:rsidR="00024CD0" w:rsidRPr="38E5B7E2">
        <w:rPr>
          <w:rFonts w:ascii="Times New Roman" w:eastAsia="Times New Roman" w:hAnsi="Times New Roman" w:cs="Times New Roman"/>
          <w:color w:val="000000" w:themeColor="text1"/>
          <w:sz w:val="24"/>
          <w:szCs w:val="24"/>
        </w:rPr>
        <w:t>The health of all peoples is fundamental to the attainment of peace and security and is dependent on the fullest cooperation of individuals and States</w:t>
      </w:r>
      <w:r w:rsidR="276648CF" w:rsidRPr="38E5B7E2">
        <w:rPr>
          <w:rFonts w:ascii="Times New Roman" w:eastAsia="Times New Roman" w:hAnsi="Times New Roman" w:cs="Times New Roman"/>
          <w:color w:val="000000" w:themeColor="text1"/>
          <w:sz w:val="24"/>
          <w:szCs w:val="24"/>
        </w:rPr>
        <w:t xml:space="preserve"> </w:t>
      </w:r>
      <w:r w:rsidR="00024CD0" w:rsidRPr="38E5B7E2">
        <w:rPr>
          <w:rFonts w:ascii="Times New Roman" w:eastAsia="Times New Roman" w:hAnsi="Times New Roman" w:cs="Times New Roman"/>
          <w:b/>
          <w:bCs/>
          <w:sz w:val="24"/>
          <w:szCs w:val="24"/>
        </w:rPr>
        <w:t>[8]</w:t>
      </w:r>
      <w:r w:rsidR="00024CD0" w:rsidRPr="38E5B7E2">
        <w:rPr>
          <w:rFonts w:ascii="Times New Roman" w:eastAsia="Times New Roman" w:hAnsi="Times New Roman" w:cs="Times New Roman"/>
          <w:color w:val="000000" w:themeColor="text1"/>
          <w:sz w:val="24"/>
          <w:szCs w:val="24"/>
        </w:rPr>
        <w:t xml:space="preserve">. Therefore, </w:t>
      </w:r>
      <w:r w:rsidR="00024CD0" w:rsidRPr="38E5B7E2">
        <w:rPr>
          <w:rFonts w:ascii="Times New Roman" w:eastAsia="Times New Roman" w:hAnsi="Times New Roman" w:cs="Times New Roman"/>
          <w:i/>
          <w:iCs/>
          <w:sz w:val="24"/>
          <w:szCs w:val="24"/>
        </w:rPr>
        <w:t xml:space="preserve">just </w:t>
      </w:r>
      <w:r w:rsidR="00024CD0" w:rsidRPr="38E5B7E2">
        <w:rPr>
          <w:rFonts w:ascii="Times New Roman" w:eastAsia="Times New Roman" w:hAnsi="Times New Roman" w:cs="Times New Roman"/>
          <w:sz w:val="24"/>
          <w:szCs w:val="24"/>
        </w:rPr>
        <w:t xml:space="preserve">having a right to live is insufficient, rather, individuals have the right to lead healthy and peaceful lives </w:t>
      </w:r>
      <w:r w:rsidR="00024CD0" w:rsidRPr="38E5B7E2">
        <w:rPr>
          <w:rFonts w:ascii="Times New Roman" w:eastAsia="Times New Roman" w:hAnsi="Times New Roman" w:cs="Times New Roman"/>
          <w:b/>
          <w:bCs/>
          <w:sz w:val="24"/>
          <w:szCs w:val="24"/>
        </w:rPr>
        <w:t>[9][10]</w:t>
      </w:r>
      <w:r w:rsidR="00024CD0" w:rsidRPr="38E5B7E2">
        <w:rPr>
          <w:rFonts w:ascii="Times New Roman" w:eastAsia="Times New Roman" w:hAnsi="Times New Roman" w:cs="Times New Roman"/>
          <w:color w:val="000000" w:themeColor="text1"/>
          <w:sz w:val="24"/>
          <w:szCs w:val="24"/>
        </w:rPr>
        <w:t xml:space="preserve">. </w:t>
      </w:r>
      <w:r w:rsidR="16E91E7F" w:rsidRPr="38E5B7E2">
        <w:rPr>
          <w:rFonts w:ascii="Times New Roman" w:eastAsia="Times New Roman" w:hAnsi="Times New Roman" w:cs="Times New Roman"/>
          <w:color w:val="000000" w:themeColor="text1"/>
          <w:sz w:val="24"/>
          <w:szCs w:val="24"/>
        </w:rPr>
        <w:t>P</w:t>
      </w:r>
      <w:r w:rsidRPr="38E5B7E2">
        <w:rPr>
          <w:rFonts w:ascii="Times New Roman" w:eastAsia="Times New Roman" w:hAnsi="Times New Roman" w:cs="Times New Roman"/>
          <w:color w:val="000000" w:themeColor="text1"/>
          <w:sz w:val="24"/>
          <w:szCs w:val="24"/>
        </w:rPr>
        <w:t xml:space="preserve">eace is </w:t>
      </w:r>
      <w:r w:rsidR="67B96298" w:rsidRPr="38E5B7E2">
        <w:rPr>
          <w:rFonts w:ascii="Times New Roman" w:eastAsia="Times New Roman" w:hAnsi="Times New Roman" w:cs="Times New Roman"/>
          <w:color w:val="000000" w:themeColor="text1"/>
          <w:sz w:val="24"/>
          <w:szCs w:val="24"/>
        </w:rPr>
        <w:t>defined as</w:t>
      </w:r>
      <w:r w:rsidRPr="38E5B7E2">
        <w:rPr>
          <w:rFonts w:ascii="Times New Roman" w:eastAsia="Times New Roman" w:hAnsi="Times New Roman" w:cs="Times New Roman"/>
          <w:color w:val="000000" w:themeColor="text1"/>
          <w:sz w:val="24"/>
          <w:szCs w:val="24"/>
        </w:rPr>
        <w:t xml:space="preserve"> </w:t>
      </w:r>
      <w:r w:rsidR="22E90FF1" w:rsidRPr="38E5B7E2">
        <w:rPr>
          <w:rFonts w:ascii="Times New Roman" w:eastAsia="Times New Roman" w:hAnsi="Times New Roman" w:cs="Times New Roman"/>
          <w:color w:val="000000" w:themeColor="text1"/>
          <w:sz w:val="24"/>
          <w:szCs w:val="24"/>
        </w:rPr>
        <w:t xml:space="preserve">the absence of </w:t>
      </w:r>
      <w:r w:rsidR="1A154D24" w:rsidRPr="38E5B7E2">
        <w:rPr>
          <w:rFonts w:ascii="Times New Roman" w:eastAsia="Times New Roman" w:hAnsi="Times New Roman" w:cs="Times New Roman"/>
          <w:color w:val="000000" w:themeColor="text1"/>
          <w:sz w:val="24"/>
          <w:szCs w:val="24"/>
        </w:rPr>
        <w:t xml:space="preserve">direct </w:t>
      </w:r>
      <w:r w:rsidR="22E90FF1" w:rsidRPr="38E5B7E2">
        <w:rPr>
          <w:rFonts w:ascii="Times New Roman" w:eastAsia="Times New Roman" w:hAnsi="Times New Roman" w:cs="Times New Roman"/>
          <w:color w:val="000000" w:themeColor="text1"/>
          <w:sz w:val="24"/>
          <w:szCs w:val="24"/>
        </w:rPr>
        <w:t>structural violence</w:t>
      </w:r>
      <w:r w:rsidR="578E4E89" w:rsidRPr="38E5B7E2">
        <w:rPr>
          <w:rFonts w:ascii="Times New Roman" w:eastAsia="Times New Roman" w:hAnsi="Times New Roman" w:cs="Times New Roman"/>
          <w:color w:val="000000" w:themeColor="text1"/>
          <w:sz w:val="24"/>
          <w:szCs w:val="24"/>
        </w:rPr>
        <w:t xml:space="preserve"> </w:t>
      </w:r>
      <w:r w:rsidR="578E4E89" w:rsidRPr="38E5B7E2">
        <w:rPr>
          <w:rFonts w:ascii="Times New Roman" w:eastAsia="Times New Roman" w:hAnsi="Times New Roman" w:cs="Times New Roman"/>
          <w:i/>
          <w:iCs/>
          <w:color w:val="000000" w:themeColor="text1"/>
          <w:sz w:val="24"/>
          <w:szCs w:val="24"/>
        </w:rPr>
        <w:t>and</w:t>
      </w:r>
      <w:r w:rsidR="578E4E89" w:rsidRPr="38E5B7E2">
        <w:rPr>
          <w:rFonts w:ascii="Times New Roman" w:eastAsia="Times New Roman" w:hAnsi="Times New Roman" w:cs="Times New Roman"/>
          <w:color w:val="000000" w:themeColor="text1"/>
          <w:sz w:val="24"/>
          <w:szCs w:val="24"/>
        </w:rPr>
        <w:t xml:space="preserve"> the</w:t>
      </w:r>
      <w:r w:rsidR="6D764311" w:rsidRPr="38E5B7E2">
        <w:rPr>
          <w:rFonts w:ascii="Times New Roman" w:eastAsia="Times New Roman" w:hAnsi="Times New Roman" w:cs="Times New Roman"/>
          <w:color w:val="000000" w:themeColor="text1"/>
          <w:sz w:val="24"/>
          <w:szCs w:val="24"/>
        </w:rPr>
        <w:t xml:space="preserve"> </w:t>
      </w:r>
      <w:r w:rsidR="22E90FF1" w:rsidRPr="38E5B7E2">
        <w:rPr>
          <w:rFonts w:ascii="Times New Roman" w:eastAsia="Times New Roman" w:hAnsi="Times New Roman" w:cs="Times New Roman"/>
          <w:color w:val="000000" w:themeColor="text1"/>
          <w:sz w:val="24"/>
          <w:szCs w:val="24"/>
        </w:rPr>
        <w:t>presence</w:t>
      </w:r>
      <w:r w:rsidR="15A9A42D" w:rsidRPr="38E5B7E2">
        <w:rPr>
          <w:rFonts w:ascii="Times New Roman" w:eastAsia="Times New Roman" w:hAnsi="Times New Roman" w:cs="Times New Roman"/>
          <w:color w:val="000000" w:themeColor="text1"/>
          <w:sz w:val="24"/>
          <w:szCs w:val="24"/>
        </w:rPr>
        <w:t xml:space="preserve"> </w:t>
      </w:r>
      <w:r w:rsidR="22E90FF1" w:rsidRPr="38E5B7E2">
        <w:rPr>
          <w:rFonts w:ascii="Times New Roman" w:eastAsia="Times New Roman" w:hAnsi="Times New Roman" w:cs="Times New Roman"/>
          <w:color w:val="000000" w:themeColor="text1"/>
          <w:sz w:val="24"/>
          <w:szCs w:val="24"/>
        </w:rPr>
        <w:t>of</w:t>
      </w:r>
      <w:r w:rsidR="29AD47FD" w:rsidRPr="38E5B7E2">
        <w:rPr>
          <w:rFonts w:ascii="Times New Roman" w:eastAsia="Times New Roman" w:hAnsi="Times New Roman" w:cs="Times New Roman"/>
          <w:color w:val="000000" w:themeColor="text1"/>
          <w:sz w:val="24"/>
          <w:szCs w:val="24"/>
        </w:rPr>
        <w:t xml:space="preserve"> </w:t>
      </w:r>
      <w:r w:rsidR="00BB192F">
        <w:rPr>
          <w:rFonts w:ascii="Times New Roman" w:eastAsia="Times New Roman" w:hAnsi="Times New Roman" w:cs="Times New Roman"/>
          <w:color w:val="000000" w:themeColor="text1"/>
          <w:sz w:val="24"/>
          <w:szCs w:val="24"/>
        </w:rPr>
        <w:t>cooperative</w:t>
      </w:r>
      <w:r w:rsidR="465F711E" w:rsidRPr="38E5B7E2">
        <w:rPr>
          <w:rFonts w:ascii="Times New Roman" w:eastAsia="Times New Roman" w:hAnsi="Times New Roman" w:cs="Times New Roman"/>
          <w:color w:val="000000" w:themeColor="text1"/>
          <w:sz w:val="24"/>
          <w:szCs w:val="24"/>
        </w:rPr>
        <w:t xml:space="preserve">, </w:t>
      </w:r>
      <w:r w:rsidR="465F711E" w:rsidRPr="38E5B7E2">
        <w:rPr>
          <w:rFonts w:ascii="Times New Roman" w:eastAsia="Times New Roman" w:hAnsi="Times New Roman" w:cs="Times New Roman"/>
          <w:color w:val="000000" w:themeColor="text1"/>
          <w:sz w:val="24"/>
          <w:szCs w:val="24"/>
        </w:rPr>
        <w:lastRenderedPageBreak/>
        <w:t>harmonious and nurturing relationships</w:t>
      </w:r>
      <w:r w:rsidR="519384A6" w:rsidRPr="38E5B7E2">
        <w:rPr>
          <w:rFonts w:ascii="Times New Roman" w:eastAsia="Times New Roman" w:hAnsi="Times New Roman" w:cs="Times New Roman"/>
          <w:color w:val="000000" w:themeColor="text1"/>
          <w:sz w:val="24"/>
          <w:szCs w:val="24"/>
        </w:rPr>
        <w:t xml:space="preserve"> </w:t>
      </w:r>
      <w:r w:rsidR="7FCE5620" w:rsidRPr="38E5B7E2">
        <w:rPr>
          <w:rFonts w:ascii="Times New Roman" w:eastAsia="Times New Roman" w:hAnsi="Times New Roman" w:cs="Times New Roman"/>
          <w:color w:val="000000" w:themeColor="text1"/>
          <w:sz w:val="24"/>
          <w:szCs w:val="24"/>
        </w:rPr>
        <w:t xml:space="preserve">across varying social </w:t>
      </w:r>
      <w:r w:rsidR="3E733B52" w:rsidRPr="38E5B7E2">
        <w:rPr>
          <w:rFonts w:ascii="Times New Roman" w:eastAsia="Times New Roman" w:hAnsi="Times New Roman" w:cs="Times New Roman"/>
          <w:color w:val="000000" w:themeColor="text1"/>
          <w:sz w:val="24"/>
          <w:szCs w:val="24"/>
        </w:rPr>
        <w:t xml:space="preserve">levels </w:t>
      </w:r>
      <w:r w:rsidR="4D0A9294" w:rsidRPr="38E5B7E2">
        <w:rPr>
          <w:rFonts w:ascii="Times New Roman" w:eastAsia="Times New Roman" w:hAnsi="Times New Roman" w:cs="Times New Roman"/>
          <w:b/>
          <w:bCs/>
          <w:color w:val="000000" w:themeColor="text1"/>
          <w:sz w:val="24"/>
          <w:szCs w:val="24"/>
        </w:rPr>
        <w:t>[11]</w:t>
      </w:r>
      <w:r w:rsidR="1432E8E2" w:rsidRPr="38E5B7E2">
        <w:rPr>
          <w:rFonts w:ascii="Times New Roman" w:eastAsia="Times New Roman" w:hAnsi="Times New Roman" w:cs="Times New Roman"/>
          <w:b/>
          <w:bCs/>
          <w:color w:val="000000" w:themeColor="text1"/>
          <w:sz w:val="24"/>
          <w:szCs w:val="24"/>
        </w:rPr>
        <w:t>[12]</w:t>
      </w:r>
      <w:r w:rsidRPr="38E5B7E2">
        <w:rPr>
          <w:rFonts w:ascii="Times New Roman" w:eastAsia="Times New Roman" w:hAnsi="Times New Roman" w:cs="Times New Roman"/>
          <w:color w:val="000000" w:themeColor="text1"/>
          <w:sz w:val="24"/>
          <w:szCs w:val="24"/>
        </w:rPr>
        <w:t>. Peace supports e</w:t>
      </w:r>
      <w:r w:rsidR="00024CD0" w:rsidRPr="38E5B7E2">
        <w:rPr>
          <w:rFonts w:ascii="Times New Roman" w:eastAsia="Times New Roman" w:hAnsi="Times New Roman" w:cs="Times New Roman"/>
          <w:color w:val="000000" w:themeColor="text1"/>
          <w:sz w:val="24"/>
          <w:szCs w:val="24"/>
        </w:rPr>
        <w:t xml:space="preserve">quality and equilibrium between individuals’ internal and external social and physical conditions is at the essence of this relationship, which </w:t>
      </w:r>
      <w:r w:rsidR="00024CD0" w:rsidRPr="38E5B7E2">
        <w:rPr>
          <w:rFonts w:ascii="Times New Roman" w:eastAsia="Times New Roman" w:hAnsi="Times New Roman" w:cs="Times New Roman"/>
          <w:sz w:val="24"/>
          <w:szCs w:val="24"/>
        </w:rPr>
        <w:t>allows for the promotion of</w:t>
      </w:r>
      <w:r w:rsidR="00024CD0" w:rsidRPr="38E5B7E2">
        <w:rPr>
          <w:rFonts w:ascii="Times New Roman" w:eastAsia="Times New Roman" w:hAnsi="Times New Roman" w:cs="Times New Roman"/>
          <w:color w:val="000000" w:themeColor="text1"/>
          <w:sz w:val="24"/>
          <w:szCs w:val="24"/>
        </w:rPr>
        <w:t xml:space="preserve"> internal and external peace </w:t>
      </w:r>
      <w:r w:rsidR="00024CD0" w:rsidRPr="38E5B7E2">
        <w:rPr>
          <w:rFonts w:ascii="Times New Roman" w:eastAsia="Times New Roman" w:hAnsi="Times New Roman" w:cs="Times New Roman"/>
          <w:b/>
          <w:bCs/>
          <w:sz w:val="24"/>
          <w:szCs w:val="24"/>
        </w:rPr>
        <w:t>[11]</w:t>
      </w:r>
      <w:r w:rsidR="00024CD0" w:rsidRPr="38E5B7E2">
        <w:rPr>
          <w:rFonts w:ascii="Times New Roman" w:eastAsia="Times New Roman" w:hAnsi="Times New Roman" w:cs="Times New Roman"/>
          <w:color w:val="000000" w:themeColor="text1"/>
          <w:sz w:val="24"/>
          <w:szCs w:val="24"/>
        </w:rPr>
        <w:t xml:space="preserve">. Comprehensive health promotion cannot be attained without addressing peace promotion and its role in influencing how societies manage health when in conflict. Health and peace promotion </w:t>
      </w:r>
      <w:r w:rsidR="00024CD0" w:rsidRPr="38E5B7E2">
        <w:rPr>
          <w:rFonts w:ascii="Times New Roman" w:eastAsia="Times New Roman" w:hAnsi="Times New Roman" w:cs="Times New Roman"/>
          <w:sz w:val="24"/>
          <w:szCs w:val="24"/>
        </w:rPr>
        <w:t>are</w:t>
      </w:r>
      <w:r w:rsidR="00024CD0" w:rsidRPr="38E5B7E2">
        <w:rPr>
          <w:rFonts w:ascii="Times New Roman" w:eastAsia="Times New Roman" w:hAnsi="Times New Roman" w:cs="Times New Roman"/>
          <w:color w:val="000000" w:themeColor="text1"/>
          <w:sz w:val="24"/>
          <w:szCs w:val="24"/>
        </w:rPr>
        <w:t xml:space="preserve"> intrinsically interrelated because both share a set of socioecological elements such as social harmony, trustworthiness and cooperation that are foundational to just societies </w:t>
      </w:r>
      <w:r w:rsidR="00024CD0" w:rsidRPr="38E5B7E2">
        <w:rPr>
          <w:rFonts w:ascii="Times New Roman" w:eastAsia="Times New Roman" w:hAnsi="Times New Roman" w:cs="Times New Roman"/>
          <w:b/>
          <w:bCs/>
          <w:sz w:val="24"/>
          <w:szCs w:val="24"/>
        </w:rPr>
        <w:t>[12]</w:t>
      </w:r>
      <w:r w:rsidR="44272BFF" w:rsidRPr="38E5B7E2">
        <w:rPr>
          <w:rFonts w:ascii="Times New Roman" w:eastAsia="Times New Roman" w:hAnsi="Times New Roman" w:cs="Times New Roman"/>
          <w:b/>
          <w:bCs/>
          <w:sz w:val="24"/>
          <w:szCs w:val="24"/>
        </w:rPr>
        <w:t>[50]</w:t>
      </w:r>
      <w:r w:rsidR="00024CD0" w:rsidRPr="38E5B7E2">
        <w:rPr>
          <w:rFonts w:ascii="Times New Roman" w:eastAsia="Times New Roman" w:hAnsi="Times New Roman" w:cs="Times New Roman"/>
          <w:sz w:val="24"/>
          <w:szCs w:val="24"/>
        </w:rPr>
        <w:t xml:space="preserve">. </w:t>
      </w:r>
      <w:r w:rsidR="7C76CC7A" w:rsidRPr="38E5B7E2">
        <w:rPr>
          <w:rFonts w:ascii="Times New Roman" w:eastAsia="Times New Roman" w:hAnsi="Times New Roman" w:cs="Times New Roman"/>
          <w:color w:val="000000" w:themeColor="text1"/>
          <w:sz w:val="24"/>
          <w:szCs w:val="24"/>
        </w:rPr>
        <w:t>C</w:t>
      </w:r>
      <w:r w:rsidR="00024CD0" w:rsidRPr="38E5B7E2">
        <w:rPr>
          <w:rFonts w:ascii="Times New Roman" w:eastAsia="Times New Roman" w:hAnsi="Times New Roman" w:cs="Times New Roman"/>
          <w:color w:val="000000" w:themeColor="text1"/>
          <w:sz w:val="24"/>
          <w:szCs w:val="24"/>
        </w:rPr>
        <w:t xml:space="preserve">hanges in personal or societal peace have a   causative impact on the health of individuals and societies, and all forms of violence and instability lead to a loss in health. Also, </w:t>
      </w:r>
      <w:r w:rsidR="7C8C35F2" w:rsidRPr="38E5B7E2">
        <w:rPr>
          <w:rFonts w:ascii="Times New Roman" w:eastAsia="Times New Roman" w:hAnsi="Times New Roman" w:cs="Times New Roman"/>
          <w:color w:val="000000" w:themeColor="text1"/>
          <w:sz w:val="24"/>
          <w:szCs w:val="24"/>
        </w:rPr>
        <w:t xml:space="preserve">deteriorating health conditions contribute to a lower quality of life which may impact the degree of </w:t>
      </w:r>
      <w:r w:rsidR="4DCF3E5C" w:rsidRPr="38E5B7E2">
        <w:rPr>
          <w:rFonts w:ascii="Times New Roman" w:eastAsia="Times New Roman" w:hAnsi="Times New Roman" w:cs="Times New Roman"/>
          <w:color w:val="000000" w:themeColor="text1"/>
          <w:sz w:val="24"/>
          <w:szCs w:val="24"/>
        </w:rPr>
        <w:t>radicalization experienced</w:t>
      </w:r>
      <w:r w:rsidR="00024CD0" w:rsidRPr="38E5B7E2">
        <w:rPr>
          <w:rFonts w:ascii="Times New Roman" w:eastAsia="Times New Roman" w:hAnsi="Times New Roman" w:cs="Times New Roman"/>
          <w:color w:val="000000" w:themeColor="text1"/>
          <w:sz w:val="24"/>
          <w:szCs w:val="24"/>
        </w:rPr>
        <w:t xml:space="preserve"> by </w:t>
      </w:r>
      <w:r w:rsidR="4A72562A" w:rsidRPr="38E5B7E2">
        <w:rPr>
          <w:rFonts w:ascii="Times New Roman" w:eastAsia="Times New Roman" w:hAnsi="Times New Roman" w:cs="Times New Roman"/>
          <w:color w:val="000000" w:themeColor="text1"/>
          <w:sz w:val="24"/>
          <w:szCs w:val="24"/>
        </w:rPr>
        <w:t>these</w:t>
      </w:r>
      <w:r w:rsidR="00024CD0" w:rsidRPr="38E5B7E2">
        <w:rPr>
          <w:rFonts w:ascii="Times New Roman" w:eastAsia="Times New Roman" w:hAnsi="Times New Roman" w:cs="Times New Roman"/>
          <w:color w:val="000000" w:themeColor="text1"/>
          <w:sz w:val="24"/>
          <w:szCs w:val="24"/>
        </w:rPr>
        <w:t xml:space="preserve"> groups </w:t>
      </w:r>
      <w:r w:rsidR="141CF759" w:rsidRPr="38E5B7E2">
        <w:rPr>
          <w:rFonts w:ascii="Times New Roman" w:eastAsia="Times New Roman" w:hAnsi="Times New Roman" w:cs="Times New Roman"/>
          <w:b/>
          <w:bCs/>
          <w:color w:val="000000" w:themeColor="text1"/>
          <w:sz w:val="24"/>
          <w:szCs w:val="24"/>
        </w:rPr>
        <w:t>[11]</w:t>
      </w:r>
      <w:r w:rsidR="00024CD0" w:rsidRPr="38E5B7E2">
        <w:rPr>
          <w:rFonts w:ascii="Times New Roman" w:eastAsia="Times New Roman" w:hAnsi="Times New Roman" w:cs="Times New Roman"/>
          <w:b/>
          <w:bCs/>
          <w:sz w:val="24"/>
          <w:szCs w:val="24"/>
        </w:rPr>
        <w:t>[12]</w:t>
      </w:r>
      <w:r w:rsidR="00024CD0" w:rsidRPr="38E5B7E2">
        <w:rPr>
          <w:rFonts w:ascii="Times New Roman" w:eastAsia="Times New Roman" w:hAnsi="Times New Roman" w:cs="Times New Roman"/>
          <w:color w:val="000000" w:themeColor="text1"/>
          <w:sz w:val="24"/>
          <w:szCs w:val="24"/>
        </w:rPr>
        <w:t>.</w:t>
      </w:r>
      <w:r w:rsidR="5AA66B82" w:rsidRPr="38E5B7E2">
        <w:rPr>
          <w:rFonts w:ascii="Times New Roman" w:eastAsia="Times New Roman" w:hAnsi="Times New Roman" w:cs="Times New Roman"/>
          <w:color w:val="000000" w:themeColor="text1"/>
          <w:sz w:val="24"/>
          <w:szCs w:val="24"/>
        </w:rPr>
        <w:t xml:space="preserve"> The physical and mental well-being of individuals and healthcare professionals is impacted by violence, political instability and fragility, and unrest. These factors can cause damage to health systems and influence broader health determinants. Maintaining health can help put an end to conflict and ease tensions; peace is a necessary and crucial factor in health and well-being</w:t>
      </w:r>
      <w:r w:rsidR="736F69F1" w:rsidRPr="38E5B7E2">
        <w:rPr>
          <w:rFonts w:ascii="Times New Roman" w:eastAsia="Times New Roman" w:hAnsi="Times New Roman" w:cs="Times New Roman"/>
          <w:color w:val="000000" w:themeColor="text1"/>
          <w:sz w:val="24"/>
          <w:szCs w:val="24"/>
        </w:rPr>
        <w:t xml:space="preserve"> </w:t>
      </w:r>
      <w:r w:rsidR="736F69F1" w:rsidRPr="00BB192F">
        <w:rPr>
          <w:rFonts w:ascii="Times New Roman" w:eastAsia="Times New Roman" w:hAnsi="Times New Roman" w:cs="Times New Roman"/>
          <w:b/>
          <w:bCs/>
          <w:color w:val="000000" w:themeColor="text1"/>
          <w:sz w:val="24"/>
          <w:szCs w:val="24"/>
        </w:rPr>
        <w:t>[1][2][7][12]</w:t>
      </w:r>
      <w:r w:rsidR="5AA66B82" w:rsidRPr="38E5B7E2">
        <w:rPr>
          <w:rFonts w:ascii="Times New Roman" w:eastAsia="Times New Roman" w:hAnsi="Times New Roman" w:cs="Times New Roman"/>
          <w:color w:val="000000" w:themeColor="text1"/>
          <w:sz w:val="24"/>
          <w:szCs w:val="24"/>
        </w:rPr>
        <w:t>.</w:t>
      </w:r>
    </w:p>
    <w:p w14:paraId="52102EB1" w14:textId="47E6B203" w:rsidR="00024CD0" w:rsidRDefault="00024CD0" w:rsidP="22A321DE">
      <w:pPr>
        <w:spacing w:before="240"/>
        <w:jc w:val="both"/>
        <w:rPr>
          <w:rFonts w:ascii="Times New Roman" w:eastAsia="Times New Roman" w:hAnsi="Times New Roman" w:cs="Times New Roman"/>
          <w:color w:val="000000" w:themeColor="text1"/>
          <w:sz w:val="24"/>
          <w:szCs w:val="24"/>
        </w:rPr>
      </w:pPr>
      <w:r w:rsidRPr="38E5B7E2">
        <w:rPr>
          <w:rFonts w:ascii="Times New Roman" w:eastAsia="Times New Roman" w:hAnsi="Times New Roman" w:cs="Times New Roman"/>
          <w:color w:val="000000" w:themeColor="text1"/>
          <w:sz w:val="24"/>
          <w:szCs w:val="24"/>
        </w:rPr>
        <w:t xml:space="preserve">War and conflict do not only affect a particular society, rather, global disruptions are brought on by contextual conflicts that (in)directly impact global health order </w:t>
      </w:r>
      <w:r w:rsidRPr="38E5B7E2">
        <w:rPr>
          <w:rFonts w:ascii="Times New Roman" w:eastAsia="Times New Roman" w:hAnsi="Times New Roman" w:cs="Times New Roman"/>
          <w:b/>
          <w:bCs/>
          <w:sz w:val="24"/>
          <w:szCs w:val="24"/>
        </w:rPr>
        <w:t>[12]</w:t>
      </w:r>
      <w:r w:rsidRPr="38E5B7E2">
        <w:rPr>
          <w:rFonts w:ascii="Times New Roman" w:eastAsia="Times New Roman" w:hAnsi="Times New Roman" w:cs="Times New Roman"/>
          <w:color w:val="000000" w:themeColor="text1"/>
          <w:sz w:val="24"/>
          <w:szCs w:val="24"/>
        </w:rPr>
        <w:t xml:space="preserve">. </w:t>
      </w:r>
      <w:r w:rsidR="76B18A1F" w:rsidRPr="38E5B7E2">
        <w:rPr>
          <w:rFonts w:ascii="Times New Roman" w:eastAsia="Times New Roman" w:hAnsi="Times New Roman" w:cs="Times New Roman"/>
          <w:color w:val="000000" w:themeColor="text1"/>
          <w:sz w:val="24"/>
          <w:szCs w:val="24"/>
        </w:rPr>
        <w:t>Therefore,</w:t>
      </w:r>
      <w:r w:rsidR="00232389" w:rsidRPr="38E5B7E2">
        <w:rPr>
          <w:rFonts w:ascii="Times New Roman" w:eastAsia="Times New Roman" w:hAnsi="Times New Roman" w:cs="Times New Roman"/>
          <w:color w:val="000000" w:themeColor="text1"/>
          <w:sz w:val="24"/>
          <w:szCs w:val="24"/>
        </w:rPr>
        <w:t xml:space="preserve"> </w:t>
      </w:r>
      <w:r w:rsidR="00A72E58" w:rsidRPr="38E5B7E2">
        <w:rPr>
          <w:rFonts w:ascii="Times New Roman" w:eastAsia="Times New Roman" w:hAnsi="Times New Roman" w:cs="Times New Roman"/>
          <w:color w:val="000000" w:themeColor="text1"/>
          <w:sz w:val="24"/>
          <w:szCs w:val="24"/>
        </w:rPr>
        <w:t xml:space="preserve">the role of </w:t>
      </w:r>
      <w:r w:rsidR="00232389" w:rsidRPr="38E5B7E2">
        <w:rPr>
          <w:rFonts w:ascii="Times New Roman" w:eastAsia="Times New Roman" w:hAnsi="Times New Roman" w:cs="Times New Roman"/>
          <w:color w:val="000000" w:themeColor="text1"/>
          <w:sz w:val="24"/>
          <w:szCs w:val="24"/>
        </w:rPr>
        <w:t xml:space="preserve">global health and peace actors </w:t>
      </w:r>
      <w:r w:rsidR="00A72E58" w:rsidRPr="38E5B7E2">
        <w:rPr>
          <w:rFonts w:ascii="Times New Roman" w:eastAsia="Times New Roman" w:hAnsi="Times New Roman" w:cs="Times New Roman"/>
          <w:color w:val="000000" w:themeColor="text1"/>
          <w:sz w:val="24"/>
          <w:szCs w:val="24"/>
        </w:rPr>
        <w:t xml:space="preserve">in addressing </w:t>
      </w:r>
      <w:r w:rsidR="241CB35F" w:rsidRPr="38E5B7E2">
        <w:rPr>
          <w:rFonts w:ascii="Times New Roman" w:eastAsia="Times New Roman" w:hAnsi="Times New Roman" w:cs="Times New Roman"/>
          <w:color w:val="000000" w:themeColor="text1"/>
          <w:sz w:val="24"/>
          <w:szCs w:val="24"/>
        </w:rPr>
        <w:t>conflicts</w:t>
      </w:r>
      <w:r w:rsidR="00A72E58" w:rsidRPr="38E5B7E2">
        <w:rPr>
          <w:rFonts w:ascii="Times New Roman" w:eastAsia="Times New Roman" w:hAnsi="Times New Roman" w:cs="Times New Roman"/>
          <w:color w:val="000000" w:themeColor="text1"/>
          <w:sz w:val="24"/>
          <w:szCs w:val="24"/>
        </w:rPr>
        <w:t xml:space="preserve"> </w:t>
      </w:r>
      <w:r w:rsidR="74B32A7D" w:rsidRPr="38E5B7E2">
        <w:rPr>
          <w:rFonts w:ascii="Times New Roman" w:eastAsia="Times New Roman" w:hAnsi="Times New Roman" w:cs="Times New Roman"/>
          <w:color w:val="000000" w:themeColor="text1"/>
          <w:sz w:val="24"/>
          <w:szCs w:val="24"/>
        </w:rPr>
        <w:t>must</w:t>
      </w:r>
      <w:r w:rsidR="00A72E58" w:rsidRPr="38E5B7E2">
        <w:rPr>
          <w:rFonts w:ascii="Times New Roman" w:eastAsia="Times New Roman" w:hAnsi="Times New Roman" w:cs="Times New Roman"/>
          <w:color w:val="000000" w:themeColor="text1"/>
          <w:sz w:val="24"/>
          <w:szCs w:val="24"/>
        </w:rPr>
        <w:t xml:space="preserve"> be more timely, i</w:t>
      </w:r>
      <w:r w:rsidR="00232389" w:rsidRPr="38E5B7E2">
        <w:rPr>
          <w:rFonts w:ascii="Times New Roman" w:eastAsia="Times New Roman" w:hAnsi="Times New Roman" w:cs="Times New Roman"/>
          <w:color w:val="000000" w:themeColor="text1"/>
          <w:sz w:val="24"/>
          <w:szCs w:val="24"/>
        </w:rPr>
        <w:t xml:space="preserve">mpactful, </w:t>
      </w:r>
      <w:r w:rsidR="00A72E58" w:rsidRPr="38E5B7E2">
        <w:rPr>
          <w:rFonts w:ascii="Times New Roman" w:eastAsia="Times New Roman" w:hAnsi="Times New Roman" w:cs="Times New Roman"/>
          <w:color w:val="000000" w:themeColor="text1"/>
          <w:sz w:val="24"/>
          <w:szCs w:val="24"/>
        </w:rPr>
        <w:t>sustainable, systematic</w:t>
      </w:r>
      <w:r w:rsidR="00232389" w:rsidRPr="38E5B7E2">
        <w:rPr>
          <w:rFonts w:ascii="Times New Roman" w:eastAsia="Times New Roman" w:hAnsi="Times New Roman" w:cs="Times New Roman"/>
          <w:color w:val="000000" w:themeColor="text1"/>
          <w:sz w:val="24"/>
          <w:szCs w:val="24"/>
        </w:rPr>
        <w:t xml:space="preserve">, and </w:t>
      </w:r>
      <w:r w:rsidR="70AC5344" w:rsidRPr="38E5B7E2">
        <w:rPr>
          <w:rFonts w:ascii="Times New Roman" w:eastAsia="Times New Roman" w:hAnsi="Times New Roman" w:cs="Times New Roman"/>
          <w:color w:val="000000" w:themeColor="text1"/>
          <w:sz w:val="24"/>
          <w:szCs w:val="24"/>
        </w:rPr>
        <w:t>just.</w:t>
      </w:r>
      <w:r w:rsidR="00A72E58" w:rsidRPr="38E5B7E2">
        <w:rPr>
          <w:rFonts w:ascii="Times New Roman" w:eastAsia="Times New Roman" w:hAnsi="Times New Roman" w:cs="Times New Roman"/>
          <w:color w:val="000000" w:themeColor="text1"/>
          <w:sz w:val="24"/>
          <w:szCs w:val="24"/>
        </w:rPr>
        <w:t xml:space="preserve"> </w:t>
      </w:r>
      <w:r w:rsidRPr="38E5B7E2">
        <w:rPr>
          <w:rFonts w:ascii="Times New Roman" w:eastAsia="Times New Roman" w:hAnsi="Times New Roman" w:cs="Times New Roman"/>
          <w:color w:val="000000" w:themeColor="text1"/>
          <w:sz w:val="24"/>
          <w:szCs w:val="24"/>
        </w:rPr>
        <w:t xml:space="preserve">Conflict is </w:t>
      </w:r>
      <w:bookmarkStart w:id="0" w:name="_Int_516nrz5m"/>
      <w:r w:rsidRPr="38E5B7E2">
        <w:rPr>
          <w:rFonts w:ascii="Times New Roman" w:eastAsia="Times New Roman" w:hAnsi="Times New Roman" w:cs="Times New Roman"/>
          <w:color w:val="000000" w:themeColor="text1"/>
          <w:sz w:val="24"/>
          <w:szCs w:val="24"/>
        </w:rPr>
        <w:t>largely attributed</w:t>
      </w:r>
      <w:bookmarkEnd w:id="0"/>
      <w:r w:rsidRPr="38E5B7E2">
        <w:rPr>
          <w:rFonts w:ascii="Times New Roman" w:eastAsia="Times New Roman" w:hAnsi="Times New Roman" w:cs="Times New Roman"/>
          <w:color w:val="000000" w:themeColor="text1"/>
          <w:sz w:val="24"/>
          <w:szCs w:val="24"/>
        </w:rPr>
        <w:t xml:space="preserve"> to various health inequities, through direct militarized violence (and the psychosocial and physiological disruptions it brings), and the indirect socioeconomic interruptions that destabilize the healthcare structure due to resource divergence. </w:t>
      </w:r>
      <w:r w:rsidR="7F4FDDAD" w:rsidRPr="38E5B7E2">
        <w:rPr>
          <w:rFonts w:ascii="Times New Roman" w:eastAsia="Times New Roman" w:hAnsi="Times New Roman" w:cs="Times New Roman"/>
          <w:color w:val="000000" w:themeColor="text1"/>
          <w:sz w:val="24"/>
          <w:szCs w:val="24"/>
        </w:rPr>
        <w:t>Additionally, w</w:t>
      </w:r>
      <w:r w:rsidRPr="38E5B7E2">
        <w:rPr>
          <w:rFonts w:ascii="Times New Roman" w:eastAsia="Times New Roman" w:hAnsi="Times New Roman" w:cs="Times New Roman"/>
          <w:color w:val="000000" w:themeColor="text1"/>
          <w:sz w:val="24"/>
          <w:szCs w:val="24"/>
        </w:rPr>
        <w:t xml:space="preserve">ar </w:t>
      </w:r>
      <w:r w:rsidR="1928519A" w:rsidRPr="38E5B7E2">
        <w:rPr>
          <w:rFonts w:ascii="Times New Roman" w:eastAsia="Times New Roman" w:hAnsi="Times New Roman" w:cs="Times New Roman"/>
          <w:color w:val="000000" w:themeColor="text1"/>
          <w:sz w:val="24"/>
          <w:szCs w:val="24"/>
        </w:rPr>
        <w:t>and conflict</w:t>
      </w:r>
      <w:r w:rsidRPr="38E5B7E2">
        <w:rPr>
          <w:rFonts w:ascii="Times New Roman" w:eastAsia="Times New Roman" w:hAnsi="Times New Roman" w:cs="Times New Roman"/>
          <w:color w:val="000000" w:themeColor="text1"/>
          <w:sz w:val="24"/>
          <w:szCs w:val="24"/>
        </w:rPr>
        <w:t xml:space="preserve"> in a particular context</w:t>
      </w:r>
      <w:r w:rsidR="00A72E58" w:rsidRPr="38E5B7E2">
        <w:rPr>
          <w:rFonts w:ascii="Times New Roman" w:eastAsia="Times New Roman" w:hAnsi="Times New Roman" w:cs="Times New Roman"/>
          <w:color w:val="000000" w:themeColor="text1"/>
          <w:sz w:val="24"/>
          <w:szCs w:val="24"/>
        </w:rPr>
        <w:t xml:space="preserve"> profoundly </w:t>
      </w:r>
      <w:r w:rsidR="00BB192F">
        <w:rPr>
          <w:rFonts w:ascii="Times New Roman" w:eastAsia="Times New Roman" w:hAnsi="Times New Roman" w:cs="Times New Roman"/>
          <w:color w:val="000000" w:themeColor="text1"/>
          <w:sz w:val="24"/>
          <w:szCs w:val="24"/>
        </w:rPr>
        <w:t>disrupt</w:t>
      </w:r>
      <w:r w:rsidRPr="38E5B7E2">
        <w:rPr>
          <w:rFonts w:ascii="Times New Roman" w:eastAsia="Times New Roman" w:hAnsi="Times New Roman" w:cs="Times New Roman"/>
          <w:color w:val="000000" w:themeColor="text1"/>
          <w:sz w:val="24"/>
          <w:szCs w:val="24"/>
        </w:rPr>
        <w:t xml:space="preserve"> the healthcare infrastructure</w:t>
      </w:r>
      <w:r w:rsidR="00A72E58" w:rsidRPr="38E5B7E2">
        <w:rPr>
          <w:rFonts w:ascii="Times New Roman" w:eastAsia="Times New Roman" w:hAnsi="Times New Roman" w:cs="Times New Roman"/>
          <w:color w:val="000000" w:themeColor="text1"/>
          <w:sz w:val="24"/>
          <w:szCs w:val="24"/>
        </w:rPr>
        <w:t xml:space="preserve"> and </w:t>
      </w:r>
      <w:r w:rsidR="00BB192F">
        <w:rPr>
          <w:rFonts w:ascii="Times New Roman" w:eastAsia="Times New Roman" w:hAnsi="Times New Roman" w:cs="Times New Roman"/>
          <w:color w:val="000000" w:themeColor="text1"/>
          <w:sz w:val="24"/>
          <w:szCs w:val="24"/>
        </w:rPr>
        <w:t>target</w:t>
      </w:r>
      <w:r w:rsidR="00A72E58" w:rsidRPr="38E5B7E2">
        <w:rPr>
          <w:rFonts w:ascii="Times New Roman" w:eastAsia="Times New Roman" w:hAnsi="Times New Roman" w:cs="Times New Roman"/>
          <w:color w:val="000000" w:themeColor="text1"/>
          <w:sz w:val="24"/>
          <w:szCs w:val="24"/>
        </w:rPr>
        <w:t xml:space="preserve"> its workforce. This</w:t>
      </w:r>
      <w:r w:rsidRPr="38E5B7E2">
        <w:rPr>
          <w:rFonts w:ascii="Times New Roman" w:eastAsia="Times New Roman" w:hAnsi="Times New Roman" w:cs="Times New Roman"/>
          <w:color w:val="000000" w:themeColor="text1"/>
          <w:sz w:val="24"/>
          <w:szCs w:val="24"/>
        </w:rPr>
        <w:t xml:space="preserve"> diminishes the quality of healthcare that civilians can receive, leading to an increase in mortality and morbidity compounding the existing burden of disease. Furthermore, conflict increases the </w:t>
      </w:r>
      <w:r w:rsidR="00A72E58" w:rsidRPr="38E5B7E2">
        <w:rPr>
          <w:rFonts w:ascii="Times New Roman" w:eastAsia="Times New Roman" w:hAnsi="Times New Roman" w:cs="Times New Roman"/>
          <w:color w:val="000000" w:themeColor="text1"/>
          <w:sz w:val="24"/>
          <w:szCs w:val="24"/>
        </w:rPr>
        <w:t>waves</w:t>
      </w:r>
      <w:r w:rsidRPr="38E5B7E2">
        <w:rPr>
          <w:rFonts w:ascii="Times New Roman" w:eastAsia="Times New Roman" w:hAnsi="Times New Roman" w:cs="Times New Roman"/>
          <w:color w:val="000000" w:themeColor="text1"/>
          <w:sz w:val="24"/>
          <w:szCs w:val="24"/>
        </w:rPr>
        <w:t xml:space="preserve"> of migration and civilian displacement, creating </w:t>
      </w:r>
      <w:r w:rsidR="00A72E58" w:rsidRPr="38E5B7E2">
        <w:rPr>
          <w:rFonts w:ascii="Times New Roman" w:eastAsia="Times New Roman" w:hAnsi="Times New Roman" w:cs="Times New Roman"/>
          <w:color w:val="000000" w:themeColor="text1"/>
          <w:sz w:val="24"/>
          <w:szCs w:val="24"/>
        </w:rPr>
        <w:t xml:space="preserve">dire </w:t>
      </w:r>
      <w:r w:rsidRPr="38E5B7E2">
        <w:rPr>
          <w:rFonts w:ascii="Times New Roman" w:eastAsia="Times New Roman" w:hAnsi="Times New Roman" w:cs="Times New Roman"/>
          <w:color w:val="000000" w:themeColor="text1"/>
          <w:sz w:val="24"/>
          <w:szCs w:val="24"/>
        </w:rPr>
        <w:t>conditions for refugees</w:t>
      </w:r>
      <w:r w:rsidR="00A72E58" w:rsidRPr="38E5B7E2">
        <w:rPr>
          <w:rFonts w:ascii="Times New Roman" w:eastAsia="Times New Roman" w:hAnsi="Times New Roman" w:cs="Times New Roman"/>
          <w:sz w:val="24"/>
          <w:szCs w:val="24"/>
        </w:rPr>
        <w:t xml:space="preserve"> and</w:t>
      </w:r>
      <w:r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color w:val="000000" w:themeColor="text1"/>
          <w:sz w:val="24"/>
          <w:szCs w:val="24"/>
        </w:rPr>
        <w:t xml:space="preserve">a chain of economic dependencies that not only disrupt the conflict-ridden country, but neighboring countries as well </w:t>
      </w:r>
      <w:r w:rsidRPr="38E5B7E2">
        <w:rPr>
          <w:rFonts w:ascii="Times New Roman" w:eastAsia="Times New Roman" w:hAnsi="Times New Roman" w:cs="Times New Roman"/>
          <w:b/>
          <w:bCs/>
          <w:color w:val="000000" w:themeColor="text1"/>
          <w:sz w:val="24"/>
          <w:szCs w:val="24"/>
        </w:rPr>
        <w:t>[13]</w:t>
      </w:r>
      <w:r w:rsidRPr="38E5B7E2">
        <w:rPr>
          <w:rFonts w:ascii="Times New Roman" w:eastAsia="Times New Roman" w:hAnsi="Times New Roman" w:cs="Times New Roman"/>
          <w:sz w:val="24"/>
          <w:szCs w:val="24"/>
          <w:highlight w:val="white"/>
        </w:rPr>
        <w:t xml:space="preserve">. </w:t>
      </w:r>
      <w:r w:rsidRPr="38E5B7E2">
        <w:rPr>
          <w:rFonts w:ascii="Times New Roman" w:eastAsia="Times New Roman" w:hAnsi="Times New Roman" w:cs="Times New Roman"/>
          <w:color w:val="000000" w:themeColor="text1"/>
          <w:sz w:val="24"/>
          <w:szCs w:val="24"/>
        </w:rPr>
        <w:t xml:space="preserve">Peace is a multifaceted phenomenon that necessitates the participation, dedication, and action of all sectors and stakeholders in </w:t>
      </w:r>
      <w:r w:rsidR="00BB192F">
        <w:rPr>
          <w:rFonts w:ascii="Times New Roman" w:eastAsia="Times New Roman" w:hAnsi="Times New Roman" w:cs="Times New Roman"/>
          <w:color w:val="000000" w:themeColor="text1"/>
          <w:sz w:val="24"/>
          <w:szCs w:val="24"/>
        </w:rPr>
        <w:t xml:space="preserve">the </w:t>
      </w:r>
      <w:r w:rsidRPr="38E5B7E2">
        <w:rPr>
          <w:rFonts w:ascii="Times New Roman" w:eastAsia="Times New Roman" w:hAnsi="Times New Roman" w:cs="Times New Roman"/>
          <w:color w:val="000000" w:themeColor="text1"/>
          <w:sz w:val="24"/>
          <w:szCs w:val="24"/>
        </w:rPr>
        <w:t xml:space="preserve">global society, including health </w:t>
      </w:r>
      <w:r w:rsidR="00856179" w:rsidRPr="38E5B7E2">
        <w:rPr>
          <w:rFonts w:ascii="Times New Roman" w:eastAsia="Times New Roman" w:hAnsi="Times New Roman" w:cs="Times New Roman"/>
          <w:color w:val="000000" w:themeColor="text1"/>
          <w:sz w:val="24"/>
          <w:szCs w:val="24"/>
        </w:rPr>
        <w:t>stakeholders</w:t>
      </w:r>
      <w:r w:rsidRPr="38E5B7E2">
        <w:rPr>
          <w:rFonts w:ascii="Times New Roman" w:eastAsia="Times New Roman" w:hAnsi="Times New Roman" w:cs="Times New Roman"/>
          <w:color w:val="000000" w:themeColor="text1"/>
          <w:sz w:val="24"/>
          <w:szCs w:val="24"/>
        </w:rPr>
        <w:t>.</w:t>
      </w:r>
      <w:r w:rsidR="796D796B" w:rsidRPr="38E5B7E2">
        <w:rPr>
          <w:rFonts w:ascii="Times New Roman" w:eastAsia="Times New Roman" w:hAnsi="Times New Roman" w:cs="Times New Roman"/>
          <w:color w:val="000000" w:themeColor="text1"/>
          <w:sz w:val="24"/>
          <w:szCs w:val="24"/>
        </w:rPr>
        <w:t xml:space="preserve"> Global peace agencies must hold governments accountable </w:t>
      </w:r>
      <w:r w:rsidR="00BB192F">
        <w:rPr>
          <w:rFonts w:ascii="Times New Roman" w:eastAsia="Times New Roman" w:hAnsi="Times New Roman" w:cs="Times New Roman"/>
          <w:color w:val="000000" w:themeColor="text1"/>
          <w:sz w:val="24"/>
          <w:szCs w:val="24"/>
        </w:rPr>
        <w:t>for</w:t>
      </w:r>
      <w:r w:rsidR="796D796B" w:rsidRPr="38E5B7E2">
        <w:rPr>
          <w:rFonts w:ascii="Times New Roman" w:eastAsia="Times New Roman" w:hAnsi="Times New Roman" w:cs="Times New Roman"/>
          <w:color w:val="000000" w:themeColor="text1"/>
          <w:sz w:val="24"/>
          <w:szCs w:val="24"/>
        </w:rPr>
        <w:t xml:space="preserve"> maintaining peace in order to avoid compromising public health.</w:t>
      </w:r>
      <w:r w:rsidRPr="38E5B7E2">
        <w:rPr>
          <w:rFonts w:ascii="Times New Roman" w:eastAsia="Times New Roman" w:hAnsi="Times New Roman" w:cs="Times New Roman"/>
          <w:color w:val="000000" w:themeColor="text1"/>
          <w:sz w:val="24"/>
          <w:szCs w:val="24"/>
        </w:rPr>
        <w:t xml:space="preserve"> Both the "right to health" and the "right to peace" can be realized through the implementation of successful</w:t>
      </w:r>
      <w:r w:rsidR="00856179" w:rsidRPr="38E5B7E2">
        <w:rPr>
          <w:rFonts w:ascii="Times New Roman" w:eastAsia="Times New Roman" w:hAnsi="Times New Roman" w:cs="Times New Roman"/>
          <w:color w:val="000000" w:themeColor="text1"/>
          <w:sz w:val="24"/>
          <w:szCs w:val="24"/>
        </w:rPr>
        <w:t xml:space="preserve">, </w:t>
      </w:r>
      <w:r w:rsidR="20F1DC90" w:rsidRPr="38E5B7E2">
        <w:rPr>
          <w:rFonts w:ascii="Times New Roman" w:eastAsia="Times New Roman" w:hAnsi="Times New Roman" w:cs="Times New Roman"/>
          <w:color w:val="000000" w:themeColor="text1"/>
          <w:sz w:val="24"/>
          <w:szCs w:val="24"/>
        </w:rPr>
        <w:t>just</w:t>
      </w:r>
      <w:r w:rsidR="00856179" w:rsidRPr="38E5B7E2">
        <w:rPr>
          <w:rFonts w:ascii="Times New Roman" w:eastAsia="Times New Roman" w:hAnsi="Times New Roman" w:cs="Times New Roman"/>
          <w:color w:val="000000" w:themeColor="text1"/>
          <w:sz w:val="24"/>
          <w:szCs w:val="24"/>
        </w:rPr>
        <w:t>, and bold</w:t>
      </w:r>
      <w:r w:rsidRPr="38E5B7E2">
        <w:rPr>
          <w:rFonts w:ascii="Times New Roman" w:eastAsia="Times New Roman" w:hAnsi="Times New Roman" w:cs="Times New Roman"/>
          <w:color w:val="000000" w:themeColor="text1"/>
          <w:sz w:val="24"/>
          <w:szCs w:val="24"/>
        </w:rPr>
        <w:t xml:space="preserve"> policies and actions that promote nonviolence education, intergroup communication, and social justice.</w:t>
      </w:r>
      <w:r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color w:val="000000" w:themeColor="text1"/>
          <w:sz w:val="24"/>
          <w:szCs w:val="24"/>
        </w:rPr>
        <w:t>The next three case studies demonstrate a</w:t>
      </w:r>
      <w:r w:rsidR="00856179" w:rsidRPr="38E5B7E2">
        <w:rPr>
          <w:rFonts w:ascii="Times New Roman" w:eastAsia="Times New Roman" w:hAnsi="Times New Roman" w:cs="Times New Roman"/>
          <w:color w:val="000000" w:themeColor="text1"/>
          <w:sz w:val="24"/>
          <w:szCs w:val="24"/>
        </w:rPr>
        <w:t xml:space="preserve"> panoramic image</w:t>
      </w:r>
      <w:r w:rsidRPr="38E5B7E2">
        <w:rPr>
          <w:rFonts w:ascii="Times New Roman" w:eastAsia="Times New Roman" w:hAnsi="Times New Roman" w:cs="Times New Roman"/>
          <w:color w:val="000000" w:themeColor="text1"/>
          <w:sz w:val="24"/>
          <w:szCs w:val="24"/>
        </w:rPr>
        <w:t xml:space="preserve"> </w:t>
      </w:r>
      <w:r w:rsidRPr="38E5B7E2">
        <w:rPr>
          <w:rFonts w:ascii="Times New Roman" w:eastAsia="Times New Roman" w:hAnsi="Times New Roman" w:cs="Times New Roman"/>
          <w:sz w:val="24"/>
          <w:szCs w:val="24"/>
        </w:rPr>
        <w:t>of the current</w:t>
      </w:r>
      <w:r w:rsidRPr="38E5B7E2">
        <w:rPr>
          <w:rFonts w:ascii="Times New Roman" w:eastAsia="Times New Roman" w:hAnsi="Times New Roman" w:cs="Times New Roman"/>
          <w:color w:val="000000" w:themeColor="text1"/>
          <w:sz w:val="24"/>
          <w:szCs w:val="24"/>
        </w:rPr>
        <w:t xml:space="preserve"> state of health and peace and </w:t>
      </w:r>
      <w:r w:rsidRPr="38E5B7E2">
        <w:rPr>
          <w:rFonts w:ascii="Times New Roman" w:eastAsia="Times New Roman" w:hAnsi="Times New Roman" w:cs="Times New Roman"/>
          <w:sz w:val="24"/>
          <w:szCs w:val="24"/>
        </w:rPr>
        <w:t>the</w:t>
      </w:r>
      <w:r w:rsidR="71F81AC4" w:rsidRPr="38E5B7E2">
        <w:rPr>
          <w:rFonts w:ascii="Times New Roman" w:eastAsia="Times New Roman" w:hAnsi="Times New Roman" w:cs="Times New Roman"/>
          <w:color w:val="000000" w:themeColor="text1"/>
          <w:sz w:val="24"/>
          <w:szCs w:val="24"/>
        </w:rPr>
        <w:t>ir role</w:t>
      </w:r>
      <w:r w:rsidRPr="38E5B7E2">
        <w:rPr>
          <w:rFonts w:ascii="Times New Roman" w:eastAsia="Times New Roman" w:hAnsi="Times New Roman" w:cs="Times New Roman"/>
          <w:color w:val="000000" w:themeColor="text1"/>
          <w:sz w:val="24"/>
          <w:szCs w:val="24"/>
        </w:rPr>
        <w:t xml:space="preserve"> in promoting health security and solidarity </w:t>
      </w:r>
      <w:r w:rsidR="00525957" w:rsidRPr="38E5B7E2">
        <w:rPr>
          <w:rFonts w:ascii="Times New Roman" w:eastAsia="Times New Roman" w:hAnsi="Times New Roman" w:cs="Times New Roman"/>
          <w:color w:val="000000" w:themeColor="text1"/>
          <w:sz w:val="24"/>
          <w:szCs w:val="24"/>
        </w:rPr>
        <w:t xml:space="preserve">by </w:t>
      </w:r>
      <w:r w:rsidRPr="38E5B7E2">
        <w:rPr>
          <w:rFonts w:ascii="Times New Roman" w:eastAsia="Times New Roman" w:hAnsi="Times New Roman" w:cs="Times New Roman"/>
          <w:color w:val="000000" w:themeColor="text1"/>
          <w:sz w:val="24"/>
          <w:szCs w:val="24"/>
        </w:rPr>
        <w:t>local and global health stakeholders.</w:t>
      </w:r>
    </w:p>
    <w:p w14:paraId="05B07CEA" w14:textId="20CF727B" w:rsidR="00202D5B" w:rsidRDefault="00024CD0" w:rsidP="18971C16">
      <w:pPr>
        <w:spacing w:after="0"/>
        <w:rPr>
          <w:rFonts w:ascii="Times New Roman" w:eastAsia="Times New Roman" w:hAnsi="Times New Roman" w:cs="Times New Roman"/>
          <w:color w:val="000000" w:themeColor="text1"/>
          <w:sz w:val="24"/>
          <w:szCs w:val="24"/>
        </w:rPr>
      </w:pPr>
      <w:r w:rsidRPr="18971C16">
        <w:rPr>
          <w:rFonts w:ascii="Times New Roman" w:eastAsia="Times New Roman" w:hAnsi="Times New Roman" w:cs="Times New Roman"/>
          <w:b/>
          <w:bCs/>
          <w:sz w:val="24"/>
          <w:szCs w:val="24"/>
        </w:rPr>
        <w:t>Palestine:</w:t>
      </w:r>
    </w:p>
    <w:p w14:paraId="204907FA" w14:textId="04496C8E" w:rsidR="00202D5B" w:rsidRDefault="00024CD0" w:rsidP="38E5B7E2">
      <w:pPr>
        <w:jc w:val="both"/>
        <w:rPr>
          <w:rFonts w:ascii="Times New Roman" w:eastAsia="Times New Roman" w:hAnsi="Times New Roman" w:cs="Times New Roman"/>
          <w:color w:val="E8EAED"/>
          <w:sz w:val="24"/>
          <w:szCs w:val="24"/>
        </w:rPr>
      </w:pPr>
      <w:r w:rsidRPr="38E5B7E2">
        <w:rPr>
          <w:rFonts w:ascii="Times New Roman" w:eastAsia="Times New Roman" w:hAnsi="Times New Roman" w:cs="Times New Roman"/>
          <w:sz w:val="24"/>
          <w:szCs w:val="24"/>
        </w:rPr>
        <w:t>Since 1948 onwards, t</w:t>
      </w:r>
      <w:r w:rsidRPr="38E5B7E2">
        <w:rPr>
          <w:rFonts w:ascii="Times New Roman" w:eastAsia="Times New Roman" w:hAnsi="Times New Roman" w:cs="Times New Roman"/>
          <w:color w:val="000000" w:themeColor="text1"/>
          <w:sz w:val="24"/>
          <w:szCs w:val="24"/>
        </w:rPr>
        <w:t xml:space="preserve">he longstanding </w:t>
      </w:r>
      <w:r w:rsidR="00525957" w:rsidRPr="38E5B7E2">
        <w:rPr>
          <w:rFonts w:ascii="Times New Roman" w:eastAsia="Times New Roman" w:hAnsi="Times New Roman" w:cs="Times New Roman"/>
          <w:color w:val="000000" w:themeColor="text1"/>
          <w:sz w:val="24"/>
          <w:szCs w:val="24"/>
        </w:rPr>
        <w:t xml:space="preserve">Israeli </w:t>
      </w:r>
      <w:r w:rsidRPr="38E5B7E2">
        <w:rPr>
          <w:rFonts w:ascii="Times New Roman" w:eastAsia="Times New Roman" w:hAnsi="Times New Roman" w:cs="Times New Roman"/>
          <w:sz w:val="24"/>
          <w:szCs w:val="24"/>
        </w:rPr>
        <w:t xml:space="preserve">occupation of Palestine has destabilized healthcare </w:t>
      </w:r>
      <w:r w:rsidR="00856179" w:rsidRPr="38E5B7E2">
        <w:rPr>
          <w:rFonts w:ascii="Times New Roman" w:eastAsia="Times New Roman" w:hAnsi="Times New Roman" w:cs="Times New Roman"/>
          <w:sz w:val="24"/>
          <w:szCs w:val="24"/>
        </w:rPr>
        <w:t xml:space="preserve">governance, </w:t>
      </w:r>
      <w:r w:rsidRPr="38E5B7E2">
        <w:rPr>
          <w:rFonts w:ascii="Times New Roman" w:eastAsia="Times New Roman" w:hAnsi="Times New Roman" w:cs="Times New Roman"/>
          <w:color w:val="000000" w:themeColor="text1"/>
          <w:sz w:val="24"/>
          <w:szCs w:val="24"/>
        </w:rPr>
        <w:t>infrastructure</w:t>
      </w:r>
      <w:r w:rsidRPr="38E5B7E2">
        <w:rPr>
          <w:rFonts w:ascii="Times New Roman" w:eastAsia="Times New Roman" w:hAnsi="Times New Roman" w:cs="Times New Roman"/>
          <w:sz w:val="24"/>
          <w:szCs w:val="24"/>
        </w:rPr>
        <w:t>,</w:t>
      </w:r>
      <w:r w:rsidR="00856179" w:rsidRPr="38E5B7E2">
        <w:rPr>
          <w:rFonts w:ascii="Times New Roman" w:eastAsia="Times New Roman" w:hAnsi="Times New Roman" w:cs="Times New Roman"/>
          <w:sz w:val="24"/>
          <w:szCs w:val="24"/>
        </w:rPr>
        <w:t xml:space="preserve"> and workforce</w:t>
      </w:r>
      <w:r w:rsidRPr="38E5B7E2">
        <w:rPr>
          <w:rFonts w:ascii="Times New Roman" w:eastAsia="Times New Roman" w:hAnsi="Times New Roman" w:cs="Times New Roman"/>
          <w:sz w:val="24"/>
          <w:szCs w:val="24"/>
        </w:rPr>
        <w:t xml:space="preserve"> due to </w:t>
      </w:r>
      <w:r w:rsidRPr="38E5B7E2">
        <w:rPr>
          <w:rFonts w:ascii="Times New Roman" w:eastAsia="Times New Roman" w:hAnsi="Times New Roman" w:cs="Times New Roman"/>
          <w:color w:val="000000" w:themeColor="text1"/>
          <w:sz w:val="24"/>
          <w:szCs w:val="24"/>
        </w:rPr>
        <w:t>illegal</w:t>
      </w:r>
      <w:r w:rsidR="00856179" w:rsidRPr="38E5B7E2">
        <w:rPr>
          <w:rFonts w:ascii="Times New Roman" w:eastAsia="Times New Roman" w:hAnsi="Times New Roman" w:cs="Times New Roman"/>
          <w:color w:val="000000" w:themeColor="text1"/>
          <w:sz w:val="24"/>
          <w:szCs w:val="24"/>
        </w:rPr>
        <w:t xml:space="preserve"> systematic policies</w:t>
      </w:r>
      <w:r w:rsidRPr="38E5B7E2">
        <w:rPr>
          <w:rFonts w:ascii="Times New Roman" w:eastAsia="Times New Roman" w:hAnsi="Times New Roman" w:cs="Times New Roman"/>
          <w:color w:val="000000" w:themeColor="text1"/>
          <w:sz w:val="24"/>
          <w:szCs w:val="24"/>
        </w:rPr>
        <w:t xml:space="preserve"> of mass</w:t>
      </w:r>
      <w:r w:rsidR="00856179" w:rsidRPr="38E5B7E2">
        <w:rPr>
          <w:rFonts w:ascii="Times New Roman" w:eastAsia="Times New Roman" w:hAnsi="Times New Roman" w:cs="Times New Roman"/>
          <w:color w:val="000000" w:themeColor="text1"/>
          <w:sz w:val="24"/>
          <w:szCs w:val="24"/>
        </w:rPr>
        <w:t xml:space="preserve"> punishment</w:t>
      </w:r>
      <w:r w:rsidRPr="38E5B7E2">
        <w:rPr>
          <w:rFonts w:ascii="Times New Roman" w:eastAsia="Times New Roman" w:hAnsi="Times New Roman" w:cs="Times New Roman"/>
          <w:color w:val="000000" w:themeColor="text1"/>
          <w:sz w:val="24"/>
          <w:szCs w:val="24"/>
        </w:rPr>
        <w:t xml:space="preserve">, </w:t>
      </w:r>
      <w:r w:rsidR="6BDFBC67" w:rsidRPr="38E5B7E2">
        <w:rPr>
          <w:rFonts w:ascii="Times New Roman" w:eastAsia="Times New Roman" w:hAnsi="Times New Roman" w:cs="Times New Roman"/>
          <w:color w:val="000000" w:themeColor="text1"/>
          <w:sz w:val="24"/>
          <w:szCs w:val="24"/>
        </w:rPr>
        <w:t>confiscation, dispossession</w:t>
      </w:r>
      <w:r w:rsidRPr="38E5B7E2">
        <w:rPr>
          <w:rFonts w:ascii="Times New Roman" w:eastAsia="Times New Roman" w:hAnsi="Times New Roman" w:cs="Times New Roman"/>
          <w:color w:val="000000" w:themeColor="text1"/>
          <w:sz w:val="24"/>
          <w:szCs w:val="24"/>
        </w:rPr>
        <w:t>, and excessive use of force</w:t>
      </w:r>
      <w:r w:rsidR="1BD647A2" w:rsidRPr="38E5B7E2">
        <w:rPr>
          <w:rFonts w:ascii="Times New Roman" w:eastAsia="Times New Roman" w:hAnsi="Times New Roman" w:cs="Times New Roman"/>
          <w:b/>
          <w:bCs/>
          <w:sz w:val="24"/>
          <w:szCs w:val="24"/>
        </w:rPr>
        <w:t xml:space="preserve"> [14][15]</w:t>
      </w:r>
      <w:r w:rsidR="215F2E8B" w:rsidRPr="38E5B7E2">
        <w:rPr>
          <w:rFonts w:ascii="Times New Roman" w:eastAsia="Times New Roman" w:hAnsi="Times New Roman" w:cs="Times New Roman"/>
          <w:b/>
          <w:bCs/>
          <w:sz w:val="24"/>
          <w:szCs w:val="24"/>
        </w:rPr>
        <w:t>[17][18]</w:t>
      </w:r>
      <w:r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color w:val="000000" w:themeColor="text1"/>
          <w:sz w:val="24"/>
          <w:szCs w:val="24"/>
        </w:rPr>
        <w:t>Palestinians living under occupation are subject to discriminatory healthcare policies that inhibit access to quality care, compounded by the chronicity of the humanitarian crisis and</w:t>
      </w:r>
      <w:r w:rsidRPr="38E5B7E2">
        <w:rPr>
          <w:rFonts w:ascii="Times New Roman" w:eastAsia="Times New Roman" w:hAnsi="Times New Roman" w:cs="Times New Roman"/>
          <w:sz w:val="24"/>
          <w:szCs w:val="24"/>
        </w:rPr>
        <w:t xml:space="preserve"> the</w:t>
      </w:r>
      <w:r w:rsidRPr="38E5B7E2">
        <w:rPr>
          <w:rFonts w:ascii="Times New Roman" w:eastAsia="Times New Roman" w:hAnsi="Times New Roman" w:cs="Times New Roman"/>
          <w:color w:val="000000" w:themeColor="text1"/>
          <w:sz w:val="24"/>
          <w:szCs w:val="24"/>
        </w:rPr>
        <w:t xml:space="preserve"> fragility of their social systems </w:t>
      </w:r>
      <w:r w:rsidR="5D9B1FA5" w:rsidRPr="38E5B7E2">
        <w:rPr>
          <w:rFonts w:ascii="Times New Roman" w:eastAsia="Times New Roman" w:hAnsi="Times New Roman" w:cs="Times New Roman"/>
          <w:b/>
          <w:bCs/>
          <w:sz w:val="24"/>
          <w:szCs w:val="24"/>
        </w:rPr>
        <w:t>[14][15]</w:t>
      </w:r>
      <w:r w:rsidR="5D9B1FA5" w:rsidRPr="38E5B7E2">
        <w:rPr>
          <w:rFonts w:ascii="Times New Roman" w:eastAsia="Times New Roman" w:hAnsi="Times New Roman" w:cs="Times New Roman"/>
          <w:sz w:val="24"/>
          <w:szCs w:val="24"/>
        </w:rPr>
        <w:t>.</w:t>
      </w:r>
      <w:r w:rsidRPr="38E5B7E2">
        <w:rPr>
          <w:rFonts w:ascii="Times New Roman" w:eastAsia="Times New Roman" w:hAnsi="Times New Roman" w:cs="Times New Roman"/>
          <w:color w:val="000000" w:themeColor="text1"/>
          <w:sz w:val="24"/>
          <w:szCs w:val="24"/>
        </w:rPr>
        <w:t xml:space="preserve"> Furthermore, </w:t>
      </w:r>
      <w:bookmarkStart w:id="1" w:name="_Int_pYRyOY66"/>
      <w:r w:rsidR="306705DB" w:rsidRPr="38E5B7E2">
        <w:rPr>
          <w:rFonts w:ascii="Times New Roman" w:eastAsia="Times New Roman" w:hAnsi="Times New Roman" w:cs="Times New Roman"/>
          <w:color w:val="000000" w:themeColor="text1"/>
          <w:sz w:val="24"/>
          <w:szCs w:val="24"/>
        </w:rPr>
        <w:t>the occupation</w:t>
      </w:r>
      <w:bookmarkEnd w:id="1"/>
      <w:r w:rsidRPr="38E5B7E2">
        <w:rPr>
          <w:rFonts w:ascii="Times New Roman" w:eastAsia="Times New Roman" w:hAnsi="Times New Roman" w:cs="Times New Roman"/>
          <w:color w:val="000000" w:themeColor="text1"/>
          <w:sz w:val="24"/>
          <w:szCs w:val="24"/>
        </w:rPr>
        <w:t xml:space="preserve"> has changed social welfare and healthcare delivery systems </w:t>
      </w:r>
      <w:r w:rsidRPr="38E5B7E2">
        <w:rPr>
          <w:rFonts w:ascii="Times New Roman" w:eastAsia="Times New Roman" w:hAnsi="Times New Roman" w:cs="Times New Roman"/>
          <w:color w:val="000000" w:themeColor="text1"/>
          <w:sz w:val="24"/>
          <w:szCs w:val="24"/>
        </w:rPr>
        <w:lastRenderedPageBreak/>
        <w:t xml:space="preserve">in ways that present challenges beyond those seen in other conflicts or post-conflict situations </w:t>
      </w:r>
      <w:r w:rsidRPr="38E5B7E2">
        <w:rPr>
          <w:rFonts w:ascii="Times New Roman" w:eastAsia="Times New Roman" w:hAnsi="Times New Roman" w:cs="Times New Roman"/>
          <w:b/>
          <w:bCs/>
          <w:sz w:val="24"/>
          <w:szCs w:val="24"/>
        </w:rPr>
        <w:t>[16][17][18][19][20]</w:t>
      </w:r>
      <w:r w:rsidRPr="38E5B7E2">
        <w:rPr>
          <w:rFonts w:ascii="Times New Roman" w:eastAsia="Times New Roman" w:hAnsi="Times New Roman" w:cs="Times New Roman"/>
          <w:color w:val="000000" w:themeColor="text1"/>
          <w:sz w:val="24"/>
          <w:szCs w:val="24"/>
        </w:rPr>
        <w:t>. The 1994 Oslo Peace Accord</w:t>
      </w:r>
      <w:r w:rsidR="36CD9C3F" w:rsidRPr="38E5B7E2">
        <w:rPr>
          <w:rFonts w:ascii="Times New Roman" w:eastAsia="Times New Roman" w:hAnsi="Times New Roman" w:cs="Times New Roman"/>
          <w:color w:val="000000" w:themeColor="text1"/>
          <w:sz w:val="24"/>
          <w:szCs w:val="24"/>
        </w:rPr>
        <w:t xml:space="preserve"> was </w:t>
      </w:r>
      <w:r w:rsidRPr="38E5B7E2">
        <w:rPr>
          <w:rFonts w:ascii="Times New Roman" w:eastAsia="Times New Roman" w:hAnsi="Times New Roman" w:cs="Times New Roman"/>
          <w:sz w:val="24"/>
          <w:szCs w:val="24"/>
        </w:rPr>
        <w:t>a</w:t>
      </w:r>
      <w:r w:rsidRPr="38E5B7E2">
        <w:rPr>
          <w:rFonts w:ascii="Times New Roman" w:eastAsia="Times New Roman" w:hAnsi="Times New Roman" w:cs="Times New Roman"/>
          <w:color w:val="000000" w:themeColor="text1"/>
          <w:sz w:val="24"/>
          <w:szCs w:val="24"/>
        </w:rPr>
        <w:t xml:space="preserve"> prominent peace initiative</w:t>
      </w:r>
      <w:r w:rsidR="4B75C44B" w:rsidRPr="38E5B7E2">
        <w:rPr>
          <w:rFonts w:ascii="Times New Roman" w:eastAsia="Times New Roman" w:hAnsi="Times New Roman" w:cs="Times New Roman"/>
          <w:color w:val="000000" w:themeColor="text1"/>
          <w:sz w:val="24"/>
          <w:szCs w:val="24"/>
        </w:rPr>
        <w:t xml:space="preserve"> </w:t>
      </w:r>
      <w:r w:rsidRPr="38E5B7E2">
        <w:rPr>
          <w:rFonts w:ascii="Times New Roman" w:eastAsia="Times New Roman" w:hAnsi="Times New Roman" w:cs="Times New Roman"/>
          <w:sz w:val="24"/>
          <w:szCs w:val="24"/>
        </w:rPr>
        <w:t>initiated</w:t>
      </w:r>
      <w:r w:rsidRPr="38E5B7E2">
        <w:rPr>
          <w:rFonts w:ascii="Times New Roman" w:eastAsia="Times New Roman" w:hAnsi="Times New Roman" w:cs="Times New Roman"/>
          <w:color w:val="000000" w:themeColor="text1"/>
          <w:sz w:val="24"/>
          <w:szCs w:val="24"/>
        </w:rPr>
        <w:t xml:space="preserve"> by global peace brokers to establish an independent Palestinian State through Israel’s withdrawal from the occupied regions</w:t>
      </w:r>
      <w:r w:rsidR="4E5CC878" w:rsidRPr="38E5B7E2">
        <w:rPr>
          <w:rFonts w:ascii="Times New Roman" w:eastAsia="Times New Roman" w:hAnsi="Times New Roman" w:cs="Times New Roman"/>
          <w:color w:val="000000" w:themeColor="text1"/>
          <w:sz w:val="24"/>
          <w:szCs w:val="24"/>
        </w:rPr>
        <w:t xml:space="preserve"> </w:t>
      </w:r>
      <w:r w:rsidR="4E5CC878" w:rsidRPr="38E5B7E2">
        <w:rPr>
          <w:rFonts w:ascii="Times New Roman" w:eastAsia="Times New Roman" w:hAnsi="Times New Roman" w:cs="Times New Roman"/>
          <w:b/>
          <w:bCs/>
          <w:color w:val="000000" w:themeColor="text1"/>
          <w:sz w:val="24"/>
          <w:szCs w:val="24"/>
        </w:rPr>
        <w:t>[17][18]</w:t>
      </w:r>
      <w:r w:rsidR="00491EAD" w:rsidRPr="38E5B7E2">
        <w:rPr>
          <w:rFonts w:ascii="Times New Roman" w:eastAsia="Times New Roman" w:hAnsi="Times New Roman" w:cs="Times New Roman"/>
          <w:b/>
          <w:bCs/>
          <w:color w:val="000000" w:themeColor="text1"/>
          <w:sz w:val="24"/>
          <w:szCs w:val="24"/>
        </w:rPr>
        <w:t>.</w:t>
      </w:r>
      <w:r w:rsidR="00491EAD" w:rsidRPr="38E5B7E2">
        <w:rPr>
          <w:rFonts w:ascii="Times New Roman" w:eastAsia="Times New Roman" w:hAnsi="Times New Roman" w:cs="Times New Roman"/>
          <w:color w:val="000000" w:themeColor="text1"/>
          <w:sz w:val="24"/>
          <w:szCs w:val="24"/>
        </w:rPr>
        <w:t xml:space="preserve"> This initiative</w:t>
      </w:r>
      <w:r w:rsidR="00491EAD" w:rsidRPr="38E5B7E2">
        <w:rPr>
          <w:rFonts w:ascii="Times New Roman" w:eastAsia="Times New Roman" w:hAnsi="Times New Roman" w:cs="Times New Roman"/>
          <w:sz w:val="24"/>
          <w:szCs w:val="24"/>
        </w:rPr>
        <w:t xml:space="preserve"> led to the establishment of</w:t>
      </w:r>
      <w:r w:rsidRPr="38E5B7E2">
        <w:rPr>
          <w:rFonts w:ascii="Times New Roman" w:eastAsia="Times New Roman" w:hAnsi="Times New Roman" w:cs="Times New Roman"/>
          <w:color w:val="000000" w:themeColor="text1"/>
          <w:sz w:val="24"/>
          <w:szCs w:val="24"/>
        </w:rPr>
        <w:t xml:space="preserve"> the Palestinian Authority (PA) </w:t>
      </w:r>
      <w:r w:rsidR="00491EAD" w:rsidRPr="38E5B7E2">
        <w:rPr>
          <w:rFonts w:ascii="Times New Roman" w:eastAsia="Times New Roman" w:hAnsi="Times New Roman" w:cs="Times New Roman"/>
          <w:color w:val="000000" w:themeColor="text1"/>
          <w:sz w:val="24"/>
          <w:szCs w:val="24"/>
        </w:rPr>
        <w:t>mandated to</w:t>
      </w:r>
      <w:r w:rsidRPr="38E5B7E2">
        <w:rPr>
          <w:rFonts w:ascii="Times New Roman" w:eastAsia="Times New Roman" w:hAnsi="Times New Roman" w:cs="Times New Roman"/>
          <w:color w:val="000000" w:themeColor="text1"/>
          <w:sz w:val="24"/>
          <w:szCs w:val="24"/>
        </w:rPr>
        <w:t xml:space="preserve"> govern healthcare </w:t>
      </w:r>
      <w:r w:rsidR="00491EAD" w:rsidRPr="38E5B7E2">
        <w:rPr>
          <w:rFonts w:ascii="Times New Roman" w:eastAsia="Times New Roman" w:hAnsi="Times New Roman" w:cs="Times New Roman"/>
          <w:color w:val="000000" w:themeColor="text1"/>
          <w:sz w:val="24"/>
          <w:szCs w:val="24"/>
        </w:rPr>
        <w:t xml:space="preserve">through </w:t>
      </w:r>
      <w:r w:rsidR="62C2F066" w:rsidRPr="38E5B7E2">
        <w:rPr>
          <w:rFonts w:ascii="Times New Roman" w:eastAsia="Times New Roman" w:hAnsi="Times New Roman" w:cs="Times New Roman"/>
          <w:color w:val="000000" w:themeColor="text1"/>
          <w:sz w:val="24"/>
          <w:szCs w:val="24"/>
        </w:rPr>
        <w:t>the</w:t>
      </w:r>
      <w:r w:rsidRPr="38E5B7E2">
        <w:rPr>
          <w:rFonts w:ascii="Times New Roman" w:eastAsia="Times New Roman" w:hAnsi="Times New Roman" w:cs="Times New Roman"/>
          <w:color w:val="000000" w:themeColor="text1"/>
          <w:sz w:val="24"/>
          <w:szCs w:val="24"/>
        </w:rPr>
        <w:t xml:space="preserve"> Ministry of Health.</w:t>
      </w:r>
      <w:r w:rsidR="00491EAD" w:rsidRPr="38E5B7E2">
        <w:rPr>
          <w:rFonts w:ascii="Times New Roman" w:eastAsia="Times New Roman" w:hAnsi="Times New Roman" w:cs="Times New Roman"/>
          <w:color w:val="000000" w:themeColor="text1"/>
          <w:sz w:val="24"/>
          <w:szCs w:val="24"/>
        </w:rPr>
        <w:t xml:space="preserve"> However, the accord failed to bring the anticipated peace between the Palestinians and</w:t>
      </w:r>
      <w:r w:rsidR="7AE5EE89" w:rsidRPr="38E5B7E2">
        <w:rPr>
          <w:rFonts w:ascii="Times New Roman" w:eastAsia="Times New Roman" w:hAnsi="Times New Roman" w:cs="Times New Roman"/>
          <w:color w:val="000000" w:themeColor="text1"/>
          <w:sz w:val="24"/>
          <w:szCs w:val="24"/>
        </w:rPr>
        <w:t xml:space="preserve"> the</w:t>
      </w:r>
      <w:r w:rsidR="00491EAD" w:rsidRPr="38E5B7E2">
        <w:rPr>
          <w:rFonts w:ascii="Times New Roman" w:eastAsia="Times New Roman" w:hAnsi="Times New Roman" w:cs="Times New Roman"/>
          <w:color w:val="000000" w:themeColor="text1"/>
          <w:sz w:val="24"/>
          <w:szCs w:val="24"/>
        </w:rPr>
        <w:t xml:space="preserve"> Israelis because it</w:t>
      </w:r>
      <w:r w:rsidR="751F7378" w:rsidRPr="38E5B7E2">
        <w:rPr>
          <w:rFonts w:ascii="Times New Roman" w:eastAsia="Times New Roman" w:hAnsi="Times New Roman" w:cs="Times New Roman"/>
          <w:color w:val="000000" w:themeColor="text1"/>
          <w:sz w:val="24"/>
          <w:szCs w:val="24"/>
        </w:rPr>
        <w:t xml:space="preserve"> </w:t>
      </w:r>
      <w:r w:rsidR="75728170" w:rsidRPr="38E5B7E2">
        <w:rPr>
          <w:rFonts w:ascii="Times New Roman" w:eastAsia="Times New Roman" w:hAnsi="Times New Roman" w:cs="Times New Roman"/>
          <w:color w:val="000000" w:themeColor="text1"/>
          <w:sz w:val="24"/>
          <w:szCs w:val="24"/>
        </w:rPr>
        <w:t xml:space="preserve">was </w:t>
      </w:r>
      <w:r w:rsidR="00491EAD" w:rsidRPr="38E5B7E2">
        <w:rPr>
          <w:rFonts w:ascii="Times New Roman" w:eastAsia="Times New Roman" w:hAnsi="Times New Roman" w:cs="Times New Roman"/>
          <w:color w:val="000000" w:themeColor="text1"/>
          <w:sz w:val="24"/>
          <w:szCs w:val="24"/>
        </w:rPr>
        <w:t xml:space="preserve">a fragile agreement that brought </w:t>
      </w:r>
      <w:r w:rsidRPr="38E5B7E2">
        <w:rPr>
          <w:rFonts w:ascii="Times New Roman" w:eastAsia="Times New Roman" w:hAnsi="Times New Roman" w:cs="Times New Roman"/>
          <w:color w:val="000000" w:themeColor="text1"/>
          <w:sz w:val="24"/>
          <w:szCs w:val="24"/>
        </w:rPr>
        <w:t>short-term solutions that led to limited</w:t>
      </w:r>
      <w:r w:rsidRPr="38E5B7E2">
        <w:rPr>
          <w:rFonts w:ascii="Times New Roman" w:eastAsia="Times New Roman" w:hAnsi="Times New Roman" w:cs="Times New Roman"/>
          <w:sz w:val="24"/>
          <w:szCs w:val="24"/>
        </w:rPr>
        <w:t xml:space="preserve"> Palestinian sovereignty</w:t>
      </w:r>
      <w:r w:rsidR="00491EAD" w:rsidRPr="38E5B7E2">
        <w:rPr>
          <w:rFonts w:ascii="Times New Roman" w:eastAsia="Times New Roman" w:hAnsi="Times New Roman" w:cs="Times New Roman"/>
          <w:sz w:val="24"/>
          <w:szCs w:val="24"/>
        </w:rPr>
        <w:t>.</w:t>
      </w:r>
      <w:r w:rsidR="203D7D0B" w:rsidRPr="38E5B7E2">
        <w:rPr>
          <w:rFonts w:ascii="Times New Roman" w:eastAsia="Times New Roman" w:hAnsi="Times New Roman" w:cs="Times New Roman"/>
          <w:sz w:val="24"/>
          <w:szCs w:val="24"/>
        </w:rPr>
        <w:t xml:space="preserve"> </w:t>
      </w:r>
      <w:r w:rsidR="3174AEC6" w:rsidRPr="38E5B7E2">
        <w:rPr>
          <w:rFonts w:ascii="Times New Roman" w:eastAsia="Times New Roman" w:hAnsi="Times New Roman" w:cs="Times New Roman"/>
          <w:sz w:val="24"/>
          <w:szCs w:val="24"/>
        </w:rPr>
        <w:t>T</w:t>
      </w:r>
      <w:r w:rsidRPr="38E5B7E2">
        <w:rPr>
          <w:rFonts w:ascii="Times New Roman" w:eastAsia="Times New Roman" w:hAnsi="Times New Roman" w:cs="Times New Roman"/>
          <w:color w:val="000000" w:themeColor="text1"/>
          <w:sz w:val="24"/>
          <w:szCs w:val="24"/>
        </w:rPr>
        <w:t xml:space="preserve">he Oslo peace process directly molded Israel's security policy that </w:t>
      </w:r>
      <w:r w:rsidR="00BC4D02" w:rsidRPr="38E5B7E2">
        <w:rPr>
          <w:rFonts w:ascii="Times New Roman" w:eastAsia="Times New Roman" w:hAnsi="Times New Roman" w:cs="Times New Roman"/>
          <w:color w:val="000000" w:themeColor="text1"/>
          <w:sz w:val="24"/>
          <w:szCs w:val="24"/>
        </w:rPr>
        <w:t>including</w:t>
      </w:r>
      <w:r w:rsidR="00BC4D02"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sz w:val="24"/>
          <w:szCs w:val="24"/>
        </w:rPr>
        <w:t>illegal</w:t>
      </w:r>
      <w:r w:rsidRPr="38E5B7E2">
        <w:rPr>
          <w:rFonts w:ascii="Times New Roman" w:eastAsia="Times New Roman" w:hAnsi="Times New Roman" w:cs="Times New Roman"/>
          <w:color w:val="000000" w:themeColor="text1"/>
          <w:sz w:val="24"/>
          <w:szCs w:val="24"/>
        </w:rPr>
        <w:t xml:space="preserve"> raids, invasions, closures, demolitions of homes and facilities, arrests, geographical segregation, land confiscation, and siege.</w:t>
      </w:r>
      <w:r w:rsidR="2EDA2FFC" w:rsidRPr="38E5B7E2">
        <w:rPr>
          <w:rFonts w:ascii="Times New Roman" w:eastAsia="Times New Roman" w:hAnsi="Times New Roman" w:cs="Times New Roman"/>
          <w:color w:val="000000" w:themeColor="text1"/>
          <w:sz w:val="24"/>
          <w:szCs w:val="24"/>
        </w:rPr>
        <w:t xml:space="preserve"> The </w:t>
      </w:r>
      <w:r w:rsidR="1A3EA802" w:rsidRPr="38E5B7E2">
        <w:rPr>
          <w:rFonts w:ascii="Times New Roman" w:eastAsia="Times New Roman" w:hAnsi="Times New Roman" w:cs="Times New Roman"/>
          <w:color w:val="000000" w:themeColor="text1"/>
          <w:sz w:val="24"/>
          <w:szCs w:val="24"/>
        </w:rPr>
        <w:t xml:space="preserve">fragile </w:t>
      </w:r>
      <w:r w:rsidR="0288ADA5" w:rsidRPr="38E5B7E2">
        <w:rPr>
          <w:rFonts w:ascii="Times New Roman" w:eastAsia="Times New Roman" w:hAnsi="Times New Roman" w:cs="Times New Roman"/>
          <w:color w:val="000000" w:themeColor="text1"/>
          <w:sz w:val="24"/>
          <w:szCs w:val="24"/>
        </w:rPr>
        <w:t xml:space="preserve">relationship between health and peace is evident by the October 2023 </w:t>
      </w:r>
      <w:r w:rsidR="5987F46C" w:rsidRPr="38E5B7E2">
        <w:rPr>
          <w:rFonts w:ascii="Times New Roman" w:eastAsia="Times New Roman" w:hAnsi="Times New Roman" w:cs="Times New Roman"/>
          <w:sz w:val="24"/>
          <w:szCs w:val="24"/>
        </w:rPr>
        <w:t>humanitarian crisis unraveling</w:t>
      </w:r>
      <w:r w:rsidR="0288ADA5" w:rsidRPr="38E5B7E2">
        <w:rPr>
          <w:rFonts w:ascii="Times New Roman" w:eastAsia="Times New Roman" w:hAnsi="Times New Roman" w:cs="Times New Roman"/>
          <w:color w:val="000000" w:themeColor="text1"/>
          <w:sz w:val="24"/>
          <w:szCs w:val="24"/>
        </w:rPr>
        <w:t xml:space="preserve"> in Gaza. The Israeli</w:t>
      </w:r>
      <w:r w:rsidR="5EC5F175" w:rsidRPr="38E5B7E2">
        <w:rPr>
          <w:rFonts w:ascii="Times New Roman" w:eastAsia="Times New Roman" w:hAnsi="Times New Roman" w:cs="Times New Roman"/>
          <w:color w:val="000000" w:themeColor="text1"/>
          <w:sz w:val="24"/>
          <w:szCs w:val="24"/>
        </w:rPr>
        <w:t xml:space="preserve"> </w:t>
      </w:r>
      <w:r w:rsidR="447EFA72" w:rsidRPr="38E5B7E2">
        <w:rPr>
          <w:rFonts w:ascii="Times New Roman" w:eastAsia="Times New Roman" w:hAnsi="Times New Roman" w:cs="Times New Roman"/>
          <w:color w:val="000000" w:themeColor="text1"/>
          <w:sz w:val="24"/>
          <w:szCs w:val="24"/>
        </w:rPr>
        <w:t xml:space="preserve">occupying </w:t>
      </w:r>
      <w:r w:rsidR="0288ADA5" w:rsidRPr="38E5B7E2">
        <w:rPr>
          <w:rFonts w:ascii="Times New Roman" w:eastAsia="Times New Roman" w:hAnsi="Times New Roman" w:cs="Times New Roman"/>
          <w:color w:val="000000" w:themeColor="text1"/>
          <w:sz w:val="24"/>
          <w:szCs w:val="24"/>
        </w:rPr>
        <w:t>government’s</w:t>
      </w:r>
      <w:r w:rsidR="2D4E434C" w:rsidRPr="38E5B7E2">
        <w:rPr>
          <w:rFonts w:ascii="Times New Roman" w:eastAsia="Times New Roman" w:hAnsi="Times New Roman" w:cs="Times New Roman"/>
          <w:color w:val="000000" w:themeColor="text1"/>
          <w:sz w:val="24"/>
          <w:szCs w:val="24"/>
        </w:rPr>
        <w:t xml:space="preserve"> </w:t>
      </w:r>
      <w:r w:rsidR="68DCE26B" w:rsidRPr="38E5B7E2">
        <w:rPr>
          <w:rFonts w:ascii="Times New Roman" w:eastAsia="Times New Roman" w:hAnsi="Times New Roman" w:cs="Times New Roman"/>
          <w:color w:val="000000" w:themeColor="text1"/>
          <w:sz w:val="24"/>
          <w:szCs w:val="24"/>
        </w:rPr>
        <w:t>consistent</w:t>
      </w:r>
      <w:r w:rsidR="0288ADA5" w:rsidRPr="38E5B7E2">
        <w:rPr>
          <w:rFonts w:ascii="Times New Roman" w:eastAsia="Times New Roman" w:hAnsi="Times New Roman" w:cs="Times New Roman"/>
          <w:color w:val="000000" w:themeColor="text1"/>
          <w:sz w:val="24"/>
          <w:szCs w:val="24"/>
        </w:rPr>
        <w:t xml:space="preserve"> violation of international law</w:t>
      </w:r>
      <w:r w:rsidR="68FF4028" w:rsidRPr="38E5B7E2">
        <w:rPr>
          <w:rFonts w:ascii="Times New Roman" w:eastAsia="Times New Roman" w:hAnsi="Times New Roman" w:cs="Times New Roman"/>
          <w:color w:val="000000" w:themeColor="text1"/>
          <w:sz w:val="24"/>
          <w:szCs w:val="24"/>
        </w:rPr>
        <w:t>,</w:t>
      </w:r>
      <w:r w:rsidR="0288ADA5" w:rsidRPr="38E5B7E2">
        <w:rPr>
          <w:rFonts w:ascii="Times New Roman" w:eastAsia="Times New Roman" w:hAnsi="Times New Roman" w:cs="Times New Roman"/>
          <w:color w:val="000000" w:themeColor="text1"/>
          <w:sz w:val="24"/>
          <w:szCs w:val="24"/>
        </w:rPr>
        <w:t xml:space="preserve"> </w:t>
      </w:r>
      <w:r w:rsidR="2F15E94F" w:rsidRPr="38E5B7E2">
        <w:rPr>
          <w:rFonts w:ascii="Times New Roman" w:eastAsia="Times New Roman" w:hAnsi="Times New Roman" w:cs="Times New Roman"/>
          <w:color w:val="000000" w:themeColor="text1"/>
          <w:sz w:val="24"/>
          <w:szCs w:val="24"/>
        </w:rPr>
        <w:t>being</w:t>
      </w:r>
      <w:r w:rsidR="61F2201A" w:rsidRPr="38E5B7E2">
        <w:rPr>
          <w:rFonts w:ascii="Times New Roman" w:eastAsia="Times New Roman" w:hAnsi="Times New Roman" w:cs="Times New Roman"/>
          <w:color w:val="000000" w:themeColor="text1"/>
          <w:sz w:val="24"/>
          <w:szCs w:val="24"/>
        </w:rPr>
        <w:t xml:space="preserve"> left unchecked by global peace agencies</w:t>
      </w:r>
      <w:r w:rsidR="3A7D786B" w:rsidRPr="38E5B7E2">
        <w:rPr>
          <w:rFonts w:ascii="Times New Roman" w:eastAsia="Times New Roman" w:hAnsi="Times New Roman" w:cs="Times New Roman"/>
          <w:color w:val="000000" w:themeColor="text1"/>
          <w:sz w:val="24"/>
          <w:szCs w:val="24"/>
        </w:rPr>
        <w:t xml:space="preserve">, </w:t>
      </w:r>
      <w:r w:rsidR="0288ADA5" w:rsidRPr="38E5B7E2">
        <w:rPr>
          <w:rFonts w:ascii="Times New Roman" w:eastAsia="Times New Roman" w:hAnsi="Times New Roman" w:cs="Times New Roman"/>
          <w:color w:val="000000" w:themeColor="text1"/>
          <w:sz w:val="24"/>
          <w:szCs w:val="24"/>
        </w:rPr>
        <w:t>has made h</w:t>
      </w:r>
      <w:r w:rsidR="7A96C41C" w:rsidRPr="38E5B7E2">
        <w:rPr>
          <w:rFonts w:ascii="Times New Roman" w:eastAsia="Times New Roman" w:hAnsi="Times New Roman" w:cs="Times New Roman"/>
          <w:color w:val="000000" w:themeColor="text1"/>
          <w:sz w:val="24"/>
          <w:szCs w:val="24"/>
        </w:rPr>
        <w:t xml:space="preserve">ospitals </w:t>
      </w:r>
      <w:r w:rsidR="6A78B2CC" w:rsidRPr="38E5B7E2">
        <w:rPr>
          <w:rFonts w:ascii="Times New Roman" w:eastAsia="Times New Roman" w:hAnsi="Times New Roman" w:cs="Times New Roman"/>
          <w:color w:val="000000" w:themeColor="text1"/>
          <w:sz w:val="24"/>
          <w:szCs w:val="24"/>
        </w:rPr>
        <w:t>the target</w:t>
      </w:r>
      <w:r w:rsidR="454B0AC1" w:rsidRPr="38E5B7E2">
        <w:rPr>
          <w:rFonts w:ascii="Times New Roman" w:eastAsia="Times New Roman" w:hAnsi="Times New Roman" w:cs="Times New Roman"/>
          <w:color w:val="000000" w:themeColor="text1"/>
          <w:sz w:val="24"/>
          <w:szCs w:val="24"/>
        </w:rPr>
        <w:t xml:space="preserve">s </w:t>
      </w:r>
      <w:r w:rsidR="6A78B2CC" w:rsidRPr="38E5B7E2">
        <w:rPr>
          <w:rFonts w:ascii="Times New Roman" w:eastAsia="Times New Roman" w:hAnsi="Times New Roman" w:cs="Times New Roman"/>
          <w:color w:val="000000" w:themeColor="text1"/>
          <w:sz w:val="24"/>
          <w:szCs w:val="24"/>
        </w:rPr>
        <w:t>of bombing</w:t>
      </w:r>
      <w:r w:rsidR="03E460F0" w:rsidRPr="38E5B7E2">
        <w:rPr>
          <w:rFonts w:ascii="Times New Roman" w:eastAsia="Times New Roman" w:hAnsi="Times New Roman" w:cs="Times New Roman"/>
          <w:color w:val="000000" w:themeColor="text1"/>
          <w:sz w:val="24"/>
          <w:szCs w:val="24"/>
        </w:rPr>
        <w:t xml:space="preserve"> </w:t>
      </w:r>
      <w:r w:rsidR="2725942D" w:rsidRPr="38E5B7E2">
        <w:rPr>
          <w:rFonts w:ascii="Times New Roman" w:eastAsia="Times New Roman" w:hAnsi="Times New Roman" w:cs="Times New Roman"/>
          <w:color w:val="000000" w:themeColor="text1"/>
          <w:sz w:val="24"/>
          <w:szCs w:val="24"/>
        </w:rPr>
        <w:t>(</w:t>
      </w:r>
      <w:r w:rsidR="5318B2E8" w:rsidRPr="38E5B7E2">
        <w:rPr>
          <w:rFonts w:ascii="Times New Roman" w:eastAsia="Times New Roman" w:hAnsi="Times New Roman" w:cs="Times New Roman"/>
          <w:color w:val="000000" w:themeColor="text1"/>
          <w:sz w:val="24"/>
          <w:szCs w:val="24"/>
        </w:rPr>
        <w:t xml:space="preserve">Al-Ahli Hospital and </w:t>
      </w:r>
      <w:r w:rsidR="05F6F892" w:rsidRPr="38E5B7E2">
        <w:rPr>
          <w:rFonts w:ascii="Times New Roman" w:eastAsia="Times New Roman" w:hAnsi="Times New Roman" w:cs="Times New Roman"/>
          <w:color w:val="000000" w:themeColor="text1"/>
          <w:sz w:val="24"/>
          <w:szCs w:val="24"/>
        </w:rPr>
        <w:t>t</w:t>
      </w:r>
      <w:r w:rsidR="6F4C23EF" w:rsidRPr="38E5B7E2">
        <w:rPr>
          <w:rFonts w:ascii="Times New Roman" w:eastAsia="Times New Roman" w:hAnsi="Times New Roman" w:cs="Times New Roman"/>
          <w:color w:val="000000" w:themeColor="text1"/>
          <w:sz w:val="24"/>
          <w:szCs w:val="24"/>
        </w:rPr>
        <w:t>he Turkish-Palestinian</w:t>
      </w:r>
      <w:r w:rsidR="1DE4D7AE" w:rsidRPr="38E5B7E2">
        <w:rPr>
          <w:rFonts w:ascii="Times New Roman" w:eastAsia="Times New Roman" w:hAnsi="Times New Roman" w:cs="Times New Roman"/>
          <w:color w:val="000000" w:themeColor="text1"/>
          <w:sz w:val="24"/>
          <w:szCs w:val="24"/>
        </w:rPr>
        <w:t xml:space="preserve"> </w:t>
      </w:r>
      <w:r w:rsidR="6F4C23EF" w:rsidRPr="38E5B7E2">
        <w:rPr>
          <w:rFonts w:ascii="Times New Roman" w:eastAsia="Times New Roman" w:hAnsi="Times New Roman" w:cs="Times New Roman"/>
          <w:color w:val="000000" w:themeColor="text1"/>
          <w:sz w:val="24"/>
          <w:szCs w:val="24"/>
        </w:rPr>
        <w:t xml:space="preserve">Friendship </w:t>
      </w:r>
      <w:r w:rsidR="1ACD013A" w:rsidRPr="38E5B7E2">
        <w:rPr>
          <w:rFonts w:ascii="Times New Roman" w:eastAsia="Times New Roman" w:hAnsi="Times New Roman" w:cs="Times New Roman"/>
          <w:color w:val="000000" w:themeColor="text1"/>
          <w:sz w:val="24"/>
          <w:szCs w:val="24"/>
        </w:rPr>
        <w:t>hospital;</w:t>
      </w:r>
      <w:r w:rsidR="6F4C23EF" w:rsidRPr="38E5B7E2">
        <w:rPr>
          <w:rFonts w:ascii="Times New Roman" w:eastAsia="Times New Roman" w:hAnsi="Times New Roman" w:cs="Times New Roman"/>
          <w:color w:val="000000" w:themeColor="text1"/>
          <w:sz w:val="24"/>
          <w:szCs w:val="24"/>
        </w:rPr>
        <w:t xml:space="preserve"> </w:t>
      </w:r>
      <w:r w:rsidR="15A555D3" w:rsidRPr="38E5B7E2">
        <w:rPr>
          <w:rFonts w:ascii="Times New Roman" w:eastAsia="Times New Roman" w:hAnsi="Times New Roman" w:cs="Times New Roman"/>
          <w:color w:val="000000" w:themeColor="text1"/>
          <w:sz w:val="24"/>
          <w:szCs w:val="24"/>
        </w:rPr>
        <w:t>Gaza’s only cancer</w:t>
      </w:r>
      <w:r w:rsidR="05D976C4" w:rsidRPr="38E5B7E2">
        <w:rPr>
          <w:rFonts w:ascii="Times New Roman" w:eastAsia="Times New Roman" w:hAnsi="Times New Roman" w:cs="Times New Roman"/>
          <w:color w:val="000000" w:themeColor="text1"/>
          <w:sz w:val="24"/>
          <w:szCs w:val="24"/>
        </w:rPr>
        <w:t xml:space="preserve"> treatment</w:t>
      </w:r>
      <w:r w:rsidR="15A555D3" w:rsidRPr="38E5B7E2">
        <w:rPr>
          <w:rFonts w:ascii="Times New Roman" w:eastAsia="Times New Roman" w:hAnsi="Times New Roman" w:cs="Times New Roman"/>
          <w:color w:val="000000" w:themeColor="text1"/>
          <w:sz w:val="24"/>
          <w:szCs w:val="24"/>
        </w:rPr>
        <w:t xml:space="preserve"> hospital</w:t>
      </w:r>
      <w:r w:rsidR="12EF2036" w:rsidRPr="38E5B7E2">
        <w:rPr>
          <w:rFonts w:ascii="Times New Roman" w:eastAsia="Times New Roman" w:hAnsi="Times New Roman" w:cs="Times New Roman"/>
          <w:color w:val="000000" w:themeColor="text1"/>
          <w:sz w:val="24"/>
          <w:szCs w:val="24"/>
        </w:rPr>
        <w:t>)</w:t>
      </w:r>
      <w:r w:rsidR="464B6AB7" w:rsidRPr="38E5B7E2">
        <w:rPr>
          <w:rFonts w:ascii="Times New Roman" w:eastAsia="Times New Roman" w:hAnsi="Times New Roman" w:cs="Times New Roman"/>
          <w:color w:val="000000" w:themeColor="text1"/>
          <w:sz w:val="24"/>
          <w:szCs w:val="24"/>
        </w:rPr>
        <w:t xml:space="preserve"> </w:t>
      </w:r>
      <w:r w:rsidR="464B6AB7" w:rsidRPr="38E5B7E2">
        <w:rPr>
          <w:rFonts w:ascii="Times New Roman" w:eastAsia="Times New Roman" w:hAnsi="Times New Roman" w:cs="Times New Roman"/>
          <w:b/>
          <w:bCs/>
          <w:color w:val="000000" w:themeColor="text1"/>
          <w:sz w:val="24"/>
          <w:szCs w:val="24"/>
        </w:rPr>
        <w:t>[49]</w:t>
      </w:r>
      <w:r w:rsidR="7A296B2A" w:rsidRPr="38E5B7E2">
        <w:rPr>
          <w:rFonts w:ascii="Times New Roman" w:eastAsia="Times New Roman" w:hAnsi="Times New Roman" w:cs="Times New Roman"/>
          <w:color w:val="000000" w:themeColor="text1"/>
          <w:sz w:val="24"/>
          <w:szCs w:val="24"/>
        </w:rPr>
        <w:t>,</w:t>
      </w:r>
      <w:r w:rsidR="68D2B785" w:rsidRPr="38E5B7E2">
        <w:rPr>
          <w:rFonts w:ascii="Times New Roman" w:eastAsia="Times New Roman" w:hAnsi="Times New Roman" w:cs="Times New Roman"/>
          <w:color w:val="000000" w:themeColor="text1"/>
          <w:sz w:val="24"/>
          <w:szCs w:val="24"/>
        </w:rPr>
        <w:t xml:space="preserve"> </w:t>
      </w:r>
      <w:r w:rsidR="2C0E6159" w:rsidRPr="38E5B7E2">
        <w:rPr>
          <w:rFonts w:ascii="Times New Roman" w:eastAsia="Times New Roman" w:hAnsi="Times New Roman" w:cs="Times New Roman"/>
          <w:color w:val="000000" w:themeColor="text1"/>
          <w:sz w:val="24"/>
          <w:szCs w:val="24"/>
        </w:rPr>
        <w:t>i</w:t>
      </w:r>
      <w:r w:rsidR="68D2B785" w:rsidRPr="38E5B7E2">
        <w:rPr>
          <w:rFonts w:ascii="Times New Roman" w:eastAsia="Times New Roman" w:hAnsi="Times New Roman" w:cs="Times New Roman"/>
          <w:color w:val="000000" w:themeColor="text1"/>
          <w:sz w:val="24"/>
          <w:szCs w:val="24"/>
        </w:rPr>
        <w:t xml:space="preserve">n addition </w:t>
      </w:r>
      <w:r w:rsidR="24BB4E6C" w:rsidRPr="38E5B7E2">
        <w:rPr>
          <w:rFonts w:ascii="Times New Roman" w:eastAsia="Times New Roman" w:hAnsi="Times New Roman" w:cs="Times New Roman"/>
          <w:color w:val="000000" w:themeColor="text1"/>
          <w:sz w:val="24"/>
          <w:szCs w:val="24"/>
        </w:rPr>
        <w:t xml:space="preserve">to a </w:t>
      </w:r>
      <w:r w:rsidR="68D2B785" w:rsidRPr="38E5B7E2">
        <w:rPr>
          <w:rFonts w:ascii="Times New Roman" w:eastAsia="Times New Roman" w:hAnsi="Times New Roman" w:cs="Times New Roman"/>
          <w:color w:val="000000" w:themeColor="text1"/>
          <w:sz w:val="24"/>
          <w:szCs w:val="24"/>
        </w:rPr>
        <w:t xml:space="preserve">mass </w:t>
      </w:r>
      <w:r w:rsidR="77C3AEAE" w:rsidRPr="38E5B7E2">
        <w:rPr>
          <w:rFonts w:ascii="Times New Roman" w:eastAsia="Times New Roman" w:hAnsi="Times New Roman" w:cs="Times New Roman"/>
          <w:color w:val="000000" w:themeColor="text1"/>
          <w:sz w:val="24"/>
          <w:szCs w:val="24"/>
        </w:rPr>
        <w:t>targeting</w:t>
      </w:r>
      <w:r w:rsidR="68D2B785" w:rsidRPr="38E5B7E2">
        <w:rPr>
          <w:rFonts w:ascii="Times New Roman" w:eastAsia="Times New Roman" w:hAnsi="Times New Roman" w:cs="Times New Roman"/>
          <w:color w:val="000000" w:themeColor="text1"/>
          <w:sz w:val="24"/>
          <w:szCs w:val="24"/>
        </w:rPr>
        <w:t xml:space="preserve"> of healthcare</w:t>
      </w:r>
      <w:r w:rsidR="1B2EA211" w:rsidRPr="38E5B7E2">
        <w:rPr>
          <w:rFonts w:ascii="Times New Roman" w:eastAsia="Times New Roman" w:hAnsi="Times New Roman" w:cs="Times New Roman"/>
          <w:color w:val="000000" w:themeColor="text1"/>
          <w:sz w:val="24"/>
          <w:szCs w:val="24"/>
        </w:rPr>
        <w:t xml:space="preserve"> </w:t>
      </w:r>
      <w:r w:rsidR="68D2B785" w:rsidRPr="38E5B7E2">
        <w:rPr>
          <w:rFonts w:ascii="Times New Roman" w:eastAsia="Times New Roman" w:hAnsi="Times New Roman" w:cs="Times New Roman"/>
          <w:color w:val="000000" w:themeColor="text1"/>
          <w:sz w:val="24"/>
          <w:szCs w:val="24"/>
        </w:rPr>
        <w:t>workers</w:t>
      </w:r>
      <w:r w:rsidR="43269819" w:rsidRPr="38E5B7E2">
        <w:rPr>
          <w:rFonts w:ascii="Times New Roman" w:eastAsia="Times New Roman" w:hAnsi="Times New Roman" w:cs="Times New Roman"/>
          <w:color w:val="000000" w:themeColor="text1"/>
          <w:sz w:val="24"/>
          <w:szCs w:val="24"/>
        </w:rPr>
        <w:t xml:space="preserve"> </w:t>
      </w:r>
      <w:r w:rsidR="44EAC25F" w:rsidRPr="38E5B7E2">
        <w:rPr>
          <w:rFonts w:ascii="Times New Roman" w:eastAsia="Times New Roman" w:hAnsi="Times New Roman" w:cs="Times New Roman"/>
          <w:color w:val="000000" w:themeColor="text1"/>
          <w:sz w:val="24"/>
          <w:szCs w:val="24"/>
        </w:rPr>
        <w:t>and</w:t>
      </w:r>
      <w:r w:rsidR="712C451B" w:rsidRPr="38E5B7E2">
        <w:rPr>
          <w:rFonts w:ascii="Times New Roman" w:eastAsia="Times New Roman" w:hAnsi="Times New Roman" w:cs="Times New Roman"/>
          <w:color w:val="000000" w:themeColor="text1"/>
          <w:sz w:val="24"/>
          <w:szCs w:val="24"/>
        </w:rPr>
        <w:t xml:space="preserve"> </w:t>
      </w:r>
      <w:r w:rsidR="41C57A59" w:rsidRPr="38E5B7E2">
        <w:rPr>
          <w:rFonts w:ascii="Times New Roman" w:eastAsia="Times New Roman" w:hAnsi="Times New Roman" w:cs="Times New Roman"/>
          <w:color w:val="000000" w:themeColor="text1"/>
          <w:sz w:val="24"/>
          <w:szCs w:val="24"/>
        </w:rPr>
        <w:t>journalists.</w:t>
      </w:r>
      <w:r w:rsidR="3EE4745D" w:rsidRPr="38E5B7E2">
        <w:rPr>
          <w:rFonts w:ascii="Times New Roman" w:eastAsia="Times New Roman" w:hAnsi="Times New Roman" w:cs="Times New Roman"/>
          <w:color w:val="000000" w:themeColor="text1"/>
          <w:sz w:val="24"/>
          <w:szCs w:val="24"/>
        </w:rPr>
        <w:t xml:space="preserve"> The failure </w:t>
      </w:r>
      <w:r w:rsidR="09F63DF5" w:rsidRPr="38E5B7E2">
        <w:rPr>
          <w:rFonts w:ascii="Times New Roman" w:eastAsia="Times New Roman" w:hAnsi="Times New Roman" w:cs="Times New Roman"/>
          <w:color w:val="000000" w:themeColor="text1"/>
          <w:sz w:val="24"/>
          <w:szCs w:val="24"/>
        </w:rPr>
        <w:t xml:space="preserve">and disablement </w:t>
      </w:r>
      <w:r w:rsidR="3EE4745D" w:rsidRPr="38E5B7E2">
        <w:rPr>
          <w:rFonts w:ascii="Times New Roman" w:eastAsia="Times New Roman" w:hAnsi="Times New Roman" w:cs="Times New Roman"/>
          <w:color w:val="000000" w:themeColor="text1"/>
          <w:sz w:val="24"/>
          <w:szCs w:val="24"/>
        </w:rPr>
        <w:t xml:space="preserve">of the international community to </w:t>
      </w:r>
      <w:r w:rsidR="49F231E0" w:rsidRPr="38E5B7E2">
        <w:rPr>
          <w:rFonts w:ascii="Times New Roman" w:eastAsia="Times New Roman" w:hAnsi="Times New Roman" w:cs="Times New Roman"/>
          <w:color w:val="000000" w:themeColor="text1"/>
          <w:sz w:val="24"/>
          <w:szCs w:val="24"/>
        </w:rPr>
        <w:t xml:space="preserve">firmly </w:t>
      </w:r>
      <w:r w:rsidR="530EFDE1" w:rsidRPr="38E5B7E2">
        <w:rPr>
          <w:rFonts w:ascii="Times New Roman" w:eastAsia="Times New Roman" w:hAnsi="Times New Roman" w:cs="Times New Roman"/>
          <w:color w:val="000000" w:themeColor="text1"/>
          <w:sz w:val="24"/>
          <w:szCs w:val="24"/>
        </w:rPr>
        <w:t>influence and obl</w:t>
      </w:r>
      <w:r w:rsidR="21C292C8" w:rsidRPr="38E5B7E2">
        <w:rPr>
          <w:rFonts w:ascii="Times New Roman" w:eastAsia="Times New Roman" w:hAnsi="Times New Roman" w:cs="Times New Roman"/>
          <w:color w:val="000000" w:themeColor="text1"/>
          <w:sz w:val="24"/>
          <w:szCs w:val="24"/>
        </w:rPr>
        <w:t>igate</w:t>
      </w:r>
      <w:r w:rsidR="530EFDE1" w:rsidRPr="38E5B7E2">
        <w:rPr>
          <w:rFonts w:ascii="Times New Roman" w:eastAsia="Times New Roman" w:hAnsi="Times New Roman" w:cs="Times New Roman"/>
          <w:color w:val="000000" w:themeColor="text1"/>
          <w:sz w:val="24"/>
          <w:szCs w:val="24"/>
        </w:rPr>
        <w:t xml:space="preserve"> </w:t>
      </w:r>
      <w:r w:rsidR="3EE4745D" w:rsidRPr="38E5B7E2">
        <w:rPr>
          <w:rFonts w:ascii="Times New Roman" w:eastAsia="Times New Roman" w:hAnsi="Times New Roman" w:cs="Times New Roman"/>
          <w:color w:val="000000" w:themeColor="text1"/>
          <w:sz w:val="24"/>
          <w:szCs w:val="24"/>
        </w:rPr>
        <w:t xml:space="preserve">the Israeli government </w:t>
      </w:r>
      <w:r w:rsidR="4B582CA7" w:rsidRPr="38E5B7E2">
        <w:rPr>
          <w:rFonts w:ascii="Times New Roman" w:eastAsia="Times New Roman" w:hAnsi="Times New Roman" w:cs="Times New Roman"/>
          <w:color w:val="000000" w:themeColor="text1"/>
          <w:sz w:val="24"/>
          <w:szCs w:val="24"/>
        </w:rPr>
        <w:t>to protect all civilians, healthcare workers, and health settings</w:t>
      </w:r>
      <w:r w:rsidR="5CBF952E" w:rsidRPr="38E5B7E2">
        <w:rPr>
          <w:rFonts w:ascii="Times New Roman" w:eastAsia="Times New Roman" w:hAnsi="Times New Roman" w:cs="Times New Roman"/>
          <w:color w:val="000000" w:themeColor="text1"/>
          <w:sz w:val="24"/>
          <w:szCs w:val="24"/>
        </w:rPr>
        <w:t xml:space="preserve"> has led to </w:t>
      </w:r>
      <w:r w:rsidR="597BDDC3" w:rsidRPr="38E5B7E2">
        <w:rPr>
          <w:rFonts w:ascii="Times New Roman" w:eastAsia="Times New Roman" w:hAnsi="Times New Roman" w:cs="Times New Roman"/>
          <w:color w:val="000000" w:themeColor="text1"/>
          <w:sz w:val="24"/>
          <w:szCs w:val="24"/>
        </w:rPr>
        <w:t>unpreceden</w:t>
      </w:r>
      <w:r w:rsidR="597BDDC3" w:rsidRPr="38E5B7E2">
        <w:rPr>
          <w:rFonts w:ascii="Times New Roman" w:eastAsia="Times New Roman" w:hAnsi="Times New Roman" w:cs="Times New Roman"/>
          <w:sz w:val="24"/>
          <w:szCs w:val="24"/>
        </w:rPr>
        <w:t>ted</w:t>
      </w:r>
      <w:r w:rsidR="08971712" w:rsidRPr="38E5B7E2">
        <w:rPr>
          <w:rFonts w:ascii="Times New Roman" w:eastAsia="Times New Roman" w:hAnsi="Times New Roman" w:cs="Times New Roman"/>
          <w:sz w:val="24"/>
          <w:szCs w:val="24"/>
        </w:rPr>
        <w:t xml:space="preserve"> </w:t>
      </w:r>
      <w:r w:rsidR="6E914250" w:rsidRPr="38E5B7E2">
        <w:rPr>
          <w:rFonts w:ascii="Times New Roman" w:eastAsia="Times New Roman" w:hAnsi="Times New Roman" w:cs="Times New Roman"/>
          <w:sz w:val="24"/>
          <w:szCs w:val="24"/>
        </w:rPr>
        <w:t xml:space="preserve">mass </w:t>
      </w:r>
      <w:r w:rsidR="08971712" w:rsidRPr="38E5B7E2">
        <w:rPr>
          <w:rFonts w:ascii="Times New Roman" w:eastAsia="Times New Roman" w:hAnsi="Times New Roman" w:cs="Times New Roman"/>
          <w:sz w:val="24"/>
          <w:szCs w:val="24"/>
        </w:rPr>
        <w:t xml:space="preserve">causalities due to </w:t>
      </w:r>
      <w:r w:rsidR="5CBF952E" w:rsidRPr="38E5B7E2">
        <w:rPr>
          <w:rFonts w:ascii="Times New Roman" w:eastAsia="Times New Roman" w:hAnsi="Times New Roman" w:cs="Times New Roman"/>
          <w:sz w:val="24"/>
          <w:szCs w:val="24"/>
        </w:rPr>
        <w:t xml:space="preserve">the total collapse of the </w:t>
      </w:r>
      <w:r w:rsidR="3611D141" w:rsidRPr="38E5B7E2">
        <w:rPr>
          <w:rFonts w:ascii="Times New Roman" w:eastAsia="Times New Roman" w:hAnsi="Times New Roman" w:cs="Times New Roman"/>
          <w:sz w:val="24"/>
          <w:szCs w:val="24"/>
        </w:rPr>
        <w:t xml:space="preserve">already overburden </w:t>
      </w:r>
      <w:r w:rsidR="5CBF952E" w:rsidRPr="38E5B7E2">
        <w:rPr>
          <w:rFonts w:ascii="Times New Roman" w:eastAsia="Times New Roman" w:hAnsi="Times New Roman" w:cs="Times New Roman"/>
          <w:sz w:val="24"/>
          <w:szCs w:val="24"/>
        </w:rPr>
        <w:t xml:space="preserve">health care system </w:t>
      </w:r>
      <w:r w:rsidR="3E4058D2" w:rsidRPr="38E5B7E2">
        <w:rPr>
          <w:rFonts w:ascii="Times New Roman" w:eastAsia="Times New Roman" w:hAnsi="Times New Roman" w:cs="Times New Roman"/>
          <w:sz w:val="24"/>
          <w:szCs w:val="24"/>
        </w:rPr>
        <w:t>in</w:t>
      </w:r>
      <w:r w:rsidR="5CBF952E" w:rsidRPr="38E5B7E2">
        <w:rPr>
          <w:rFonts w:ascii="Times New Roman" w:eastAsia="Times New Roman" w:hAnsi="Times New Roman" w:cs="Times New Roman"/>
          <w:sz w:val="24"/>
          <w:szCs w:val="24"/>
        </w:rPr>
        <w:t xml:space="preserve"> Gaza</w:t>
      </w:r>
      <w:r w:rsidR="7DAEC69C" w:rsidRPr="38E5B7E2">
        <w:rPr>
          <w:rFonts w:ascii="Times New Roman" w:eastAsia="Times New Roman" w:hAnsi="Times New Roman" w:cs="Times New Roman"/>
          <w:sz w:val="24"/>
          <w:szCs w:val="24"/>
        </w:rPr>
        <w:t xml:space="preserve"> </w:t>
      </w:r>
      <w:r w:rsidR="7DAEC69C" w:rsidRPr="38E5B7E2">
        <w:rPr>
          <w:rFonts w:ascii="Times New Roman" w:eastAsia="Times New Roman" w:hAnsi="Times New Roman" w:cs="Times New Roman"/>
          <w:b/>
          <w:bCs/>
          <w:sz w:val="24"/>
          <w:szCs w:val="24"/>
        </w:rPr>
        <w:t>[49]</w:t>
      </w:r>
      <w:r w:rsidR="2117ECF2" w:rsidRPr="38E5B7E2">
        <w:rPr>
          <w:rFonts w:ascii="Times New Roman" w:eastAsia="Times New Roman" w:hAnsi="Times New Roman" w:cs="Times New Roman"/>
          <w:b/>
          <w:bCs/>
          <w:sz w:val="24"/>
          <w:szCs w:val="24"/>
        </w:rPr>
        <w:t xml:space="preserve">. </w:t>
      </w:r>
      <w:r w:rsidR="1FC11C76" w:rsidRPr="38E5B7E2">
        <w:rPr>
          <w:rFonts w:ascii="Times New Roman" w:eastAsia="Times New Roman" w:hAnsi="Times New Roman" w:cs="Times New Roman"/>
          <w:sz w:val="24"/>
          <w:szCs w:val="24"/>
        </w:rPr>
        <w:t xml:space="preserve">The Gaza-based </w:t>
      </w:r>
      <w:r w:rsidR="10AB2AF2" w:rsidRPr="38E5B7E2">
        <w:rPr>
          <w:rFonts w:ascii="Times New Roman" w:eastAsia="Times New Roman" w:hAnsi="Times New Roman" w:cs="Times New Roman"/>
          <w:sz w:val="24"/>
          <w:szCs w:val="24"/>
        </w:rPr>
        <w:t xml:space="preserve">ministry of </w:t>
      </w:r>
      <w:r w:rsidR="1FC11C76" w:rsidRPr="38E5B7E2">
        <w:rPr>
          <w:rFonts w:ascii="Times New Roman" w:eastAsia="Times New Roman" w:hAnsi="Times New Roman" w:cs="Times New Roman"/>
          <w:sz w:val="24"/>
          <w:szCs w:val="24"/>
        </w:rPr>
        <w:t xml:space="preserve">health announced that </w:t>
      </w:r>
      <w:r w:rsidR="5CBF952E" w:rsidRPr="38E5B7E2">
        <w:rPr>
          <w:rFonts w:ascii="Times New Roman" w:eastAsia="Times New Roman" w:hAnsi="Times New Roman" w:cs="Times New Roman"/>
          <w:sz w:val="24"/>
          <w:szCs w:val="24"/>
        </w:rPr>
        <w:t>12 hospitals and 32 health care centers were forced out of service due to</w:t>
      </w:r>
      <w:r w:rsidR="4D0D4119" w:rsidRPr="38E5B7E2">
        <w:rPr>
          <w:rFonts w:ascii="Times New Roman" w:eastAsia="Times New Roman" w:hAnsi="Times New Roman" w:cs="Times New Roman"/>
          <w:sz w:val="24"/>
          <w:szCs w:val="24"/>
        </w:rPr>
        <w:t xml:space="preserve"> </w:t>
      </w:r>
      <w:r w:rsidR="5CBF952E" w:rsidRPr="38E5B7E2">
        <w:rPr>
          <w:rFonts w:ascii="Times New Roman" w:eastAsia="Times New Roman" w:hAnsi="Times New Roman" w:cs="Times New Roman"/>
          <w:sz w:val="24"/>
          <w:szCs w:val="24"/>
        </w:rPr>
        <w:t>Israeli bombing</w:t>
      </w:r>
      <w:r w:rsidR="513AA3A4" w:rsidRPr="38E5B7E2">
        <w:rPr>
          <w:rFonts w:ascii="Times New Roman" w:eastAsia="Times New Roman" w:hAnsi="Times New Roman" w:cs="Times New Roman"/>
          <w:sz w:val="24"/>
          <w:szCs w:val="24"/>
        </w:rPr>
        <w:t xml:space="preserve"> and the siege on Gaza, which cut off access to</w:t>
      </w:r>
      <w:r w:rsidR="5CBF952E" w:rsidRPr="38E5B7E2">
        <w:rPr>
          <w:rFonts w:ascii="Times New Roman" w:eastAsia="Times New Roman" w:hAnsi="Times New Roman" w:cs="Times New Roman"/>
          <w:sz w:val="24"/>
          <w:szCs w:val="24"/>
        </w:rPr>
        <w:t xml:space="preserve"> fuel </w:t>
      </w:r>
      <w:r w:rsidR="7C0AFA81" w:rsidRPr="38E5B7E2">
        <w:rPr>
          <w:rFonts w:ascii="Times New Roman" w:eastAsia="Times New Roman" w:hAnsi="Times New Roman" w:cs="Times New Roman"/>
          <w:sz w:val="24"/>
          <w:szCs w:val="24"/>
        </w:rPr>
        <w:t xml:space="preserve">to </w:t>
      </w:r>
      <w:r w:rsidR="490B4E3C" w:rsidRPr="38E5B7E2">
        <w:rPr>
          <w:rFonts w:ascii="Times New Roman" w:eastAsia="Times New Roman" w:hAnsi="Times New Roman" w:cs="Times New Roman"/>
          <w:sz w:val="24"/>
          <w:szCs w:val="24"/>
        </w:rPr>
        <w:t>support the functioning of</w:t>
      </w:r>
      <w:r w:rsidR="7C0AFA81" w:rsidRPr="38E5B7E2">
        <w:rPr>
          <w:rFonts w:ascii="Times New Roman" w:eastAsia="Times New Roman" w:hAnsi="Times New Roman" w:cs="Times New Roman"/>
          <w:sz w:val="24"/>
          <w:szCs w:val="24"/>
        </w:rPr>
        <w:t xml:space="preserve"> health settings</w:t>
      </w:r>
      <w:r w:rsidR="4D7F9B78" w:rsidRPr="38E5B7E2">
        <w:rPr>
          <w:rFonts w:ascii="Times New Roman" w:eastAsia="Times New Roman" w:hAnsi="Times New Roman" w:cs="Times New Roman"/>
          <w:sz w:val="24"/>
          <w:szCs w:val="24"/>
        </w:rPr>
        <w:t xml:space="preserve">, </w:t>
      </w:r>
      <w:r w:rsidR="5CBF952E" w:rsidRPr="38E5B7E2">
        <w:rPr>
          <w:rFonts w:ascii="Times New Roman" w:eastAsia="Times New Roman" w:hAnsi="Times New Roman" w:cs="Times New Roman"/>
          <w:sz w:val="24"/>
          <w:szCs w:val="24"/>
        </w:rPr>
        <w:t>and</w:t>
      </w:r>
      <w:r w:rsidR="38253CB9" w:rsidRPr="38E5B7E2">
        <w:rPr>
          <w:rFonts w:ascii="Times New Roman" w:eastAsia="Times New Roman" w:hAnsi="Times New Roman" w:cs="Times New Roman"/>
          <w:sz w:val="24"/>
          <w:szCs w:val="24"/>
        </w:rPr>
        <w:t xml:space="preserve"> </w:t>
      </w:r>
      <w:r w:rsidR="41B7413F" w:rsidRPr="38E5B7E2">
        <w:rPr>
          <w:rFonts w:ascii="Times New Roman" w:eastAsia="Times New Roman" w:hAnsi="Times New Roman" w:cs="Times New Roman"/>
          <w:sz w:val="24"/>
          <w:szCs w:val="24"/>
        </w:rPr>
        <w:t xml:space="preserve">resulted in a </w:t>
      </w:r>
      <w:r w:rsidR="38253CB9" w:rsidRPr="38E5B7E2">
        <w:rPr>
          <w:rFonts w:ascii="Times New Roman" w:eastAsia="Times New Roman" w:hAnsi="Times New Roman" w:cs="Times New Roman"/>
          <w:sz w:val="24"/>
          <w:szCs w:val="24"/>
        </w:rPr>
        <w:t>shortage of</w:t>
      </w:r>
      <w:r w:rsidR="5CBF952E" w:rsidRPr="38E5B7E2">
        <w:rPr>
          <w:rFonts w:ascii="Times New Roman" w:eastAsia="Times New Roman" w:hAnsi="Times New Roman" w:cs="Times New Roman"/>
          <w:sz w:val="24"/>
          <w:szCs w:val="24"/>
        </w:rPr>
        <w:t xml:space="preserve"> medical supplies</w:t>
      </w:r>
      <w:r w:rsidR="4011C4AC" w:rsidRPr="38E5B7E2">
        <w:rPr>
          <w:rFonts w:ascii="Times New Roman" w:eastAsia="Times New Roman" w:hAnsi="Times New Roman" w:cs="Times New Roman"/>
          <w:sz w:val="24"/>
          <w:szCs w:val="24"/>
        </w:rPr>
        <w:t xml:space="preserve"> needed to</w:t>
      </w:r>
      <w:r w:rsidR="69DF9B99" w:rsidRPr="38E5B7E2">
        <w:rPr>
          <w:rFonts w:ascii="Times New Roman" w:eastAsia="Times New Roman" w:hAnsi="Times New Roman" w:cs="Times New Roman"/>
          <w:sz w:val="24"/>
          <w:szCs w:val="24"/>
        </w:rPr>
        <w:t xml:space="preserve"> deal with</w:t>
      </w:r>
      <w:r w:rsidR="53997981" w:rsidRPr="38E5B7E2">
        <w:rPr>
          <w:rFonts w:ascii="Times New Roman" w:eastAsia="Times New Roman" w:hAnsi="Times New Roman" w:cs="Times New Roman"/>
          <w:sz w:val="24"/>
          <w:szCs w:val="24"/>
        </w:rPr>
        <w:t xml:space="preserve"> </w:t>
      </w:r>
      <w:r w:rsidR="4A062699" w:rsidRPr="38E5B7E2">
        <w:rPr>
          <w:rFonts w:ascii="Times New Roman" w:eastAsia="Times New Roman" w:hAnsi="Times New Roman" w:cs="Times New Roman"/>
          <w:sz w:val="24"/>
          <w:szCs w:val="24"/>
        </w:rPr>
        <w:t xml:space="preserve">the </w:t>
      </w:r>
      <w:r w:rsidR="726AF4FB" w:rsidRPr="38E5B7E2">
        <w:rPr>
          <w:rFonts w:ascii="Times New Roman" w:eastAsia="Times New Roman" w:hAnsi="Times New Roman" w:cs="Times New Roman"/>
          <w:sz w:val="24"/>
          <w:szCs w:val="24"/>
        </w:rPr>
        <w:t>tremendous number of causalities and</w:t>
      </w:r>
      <w:r w:rsidR="4011C4AC" w:rsidRPr="38E5B7E2">
        <w:rPr>
          <w:rFonts w:ascii="Times New Roman" w:eastAsia="Times New Roman" w:hAnsi="Times New Roman" w:cs="Times New Roman"/>
          <w:sz w:val="24"/>
          <w:szCs w:val="24"/>
        </w:rPr>
        <w:t xml:space="preserve"> </w:t>
      </w:r>
      <w:r w:rsidR="167E4704" w:rsidRPr="38E5B7E2">
        <w:rPr>
          <w:rFonts w:ascii="Times New Roman" w:eastAsia="Times New Roman" w:hAnsi="Times New Roman" w:cs="Times New Roman"/>
          <w:sz w:val="24"/>
          <w:szCs w:val="24"/>
        </w:rPr>
        <w:t xml:space="preserve">injured civilians </w:t>
      </w:r>
      <w:r w:rsidR="315C7108" w:rsidRPr="38E5B7E2">
        <w:rPr>
          <w:rFonts w:ascii="Times New Roman" w:eastAsia="Times New Roman" w:hAnsi="Times New Roman" w:cs="Times New Roman"/>
          <w:b/>
          <w:bCs/>
          <w:sz w:val="24"/>
          <w:szCs w:val="24"/>
        </w:rPr>
        <w:t>[49]</w:t>
      </w:r>
      <w:r w:rsidR="4011C4AC" w:rsidRPr="38E5B7E2">
        <w:rPr>
          <w:rFonts w:ascii="Times New Roman" w:eastAsia="Times New Roman" w:hAnsi="Times New Roman" w:cs="Times New Roman"/>
          <w:sz w:val="24"/>
          <w:szCs w:val="24"/>
        </w:rPr>
        <w:t>.</w:t>
      </w:r>
    </w:p>
    <w:p w14:paraId="31E3D02F" w14:textId="7B5FC77D" w:rsidR="00202D5B" w:rsidRDefault="3F34E6C0" w:rsidP="22A321DE">
      <w:pPr>
        <w:jc w:val="both"/>
        <w:rPr>
          <w:rFonts w:ascii="Times New Roman" w:eastAsia="Times New Roman" w:hAnsi="Times New Roman" w:cs="Times New Roman"/>
          <w:b/>
          <w:bCs/>
          <w:sz w:val="24"/>
          <w:szCs w:val="24"/>
        </w:rPr>
      </w:pPr>
      <w:r w:rsidRPr="22A321DE">
        <w:rPr>
          <w:rFonts w:ascii="Times New Roman" w:eastAsia="Times New Roman" w:hAnsi="Times New Roman" w:cs="Times New Roman"/>
          <w:color w:val="000000" w:themeColor="text1"/>
          <w:sz w:val="24"/>
          <w:szCs w:val="24"/>
        </w:rPr>
        <w:t>T</w:t>
      </w:r>
      <w:r w:rsidR="00024CD0" w:rsidRPr="22A321DE">
        <w:rPr>
          <w:rFonts w:ascii="Times New Roman" w:eastAsia="Times New Roman" w:hAnsi="Times New Roman" w:cs="Times New Roman"/>
          <w:color w:val="000000" w:themeColor="text1"/>
          <w:sz w:val="24"/>
          <w:szCs w:val="24"/>
        </w:rPr>
        <w:t xml:space="preserve">hese systematic </w:t>
      </w:r>
      <w:r w:rsidR="43F78796" w:rsidRPr="22A321DE">
        <w:rPr>
          <w:rFonts w:ascii="Times New Roman" w:eastAsia="Times New Roman" w:hAnsi="Times New Roman" w:cs="Times New Roman"/>
          <w:color w:val="000000" w:themeColor="text1"/>
          <w:sz w:val="24"/>
          <w:szCs w:val="24"/>
        </w:rPr>
        <w:t xml:space="preserve">practices </w:t>
      </w:r>
      <w:r w:rsidR="00024CD0" w:rsidRPr="22A321DE">
        <w:rPr>
          <w:rFonts w:ascii="Times New Roman" w:eastAsia="Times New Roman" w:hAnsi="Times New Roman" w:cs="Times New Roman"/>
          <w:color w:val="000000" w:themeColor="text1"/>
          <w:sz w:val="24"/>
          <w:szCs w:val="24"/>
        </w:rPr>
        <w:t xml:space="preserve">had and still have disastrous </w:t>
      </w:r>
      <w:r w:rsidR="0E3D89C8" w:rsidRPr="22A321DE">
        <w:rPr>
          <w:rFonts w:ascii="Times New Roman" w:eastAsia="Times New Roman" w:hAnsi="Times New Roman" w:cs="Times New Roman"/>
          <w:color w:val="000000" w:themeColor="text1"/>
          <w:sz w:val="24"/>
          <w:szCs w:val="24"/>
        </w:rPr>
        <w:t>short</w:t>
      </w:r>
      <w:r w:rsidR="5C10004A" w:rsidRPr="22A321DE">
        <w:rPr>
          <w:rFonts w:ascii="Times New Roman" w:eastAsia="Times New Roman" w:hAnsi="Times New Roman" w:cs="Times New Roman"/>
          <w:color w:val="000000" w:themeColor="text1"/>
          <w:sz w:val="24"/>
          <w:szCs w:val="24"/>
        </w:rPr>
        <w:t>-term</w:t>
      </w:r>
      <w:r w:rsidR="0E3D89C8" w:rsidRPr="22A321DE">
        <w:rPr>
          <w:rFonts w:ascii="Times New Roman" w:eastAsia="Times New Roman" w:hAnsi="Times New Roman" w:cs="Times New Roman"/>
          <w:color w:val="000000" w:themeColor="text1"/>
          <w:sz w:val="24"/>
          <w:szCs w:val="24"/>
        </w:rPr>
        <w:t xml:space="preserve"> and long-term </w:t>
      </w:r>
      <w:r w:rsidR="00024CD0" w:rsidRPr="22A321DE">
        <w:rPr>
          <w:rFonts w:ascii="Times New Roman" w:eastAsia="Times New Roman" w:hAnsi="Times New Roman" w:cs="Times New Roman"/>
          <w:color w:val="000000" w:themeColor="text1"/>
          <w:sz w:val="24"/>
          <w:szCs w:val="24"/>
        </w:rPr>
        <w:t>impact</w:t>
      </w:r>
      <w:r w:rsidR="1585BEB6" w:rsidRPr="22A321DE">
        <w:rPr>
          <w:rFonts w:ascii="Times New Roman" w:eastAsia="Times New Roman" w:hAnsi="Times New Roman" w:cs="Times New Roman"/>
          <w:color w:val="000000" w:themeColor="text1"/>
          <w:sz w:val="24"/>
          <w:szCs w:val="24"/>
        </w:rPr>
        <w:t>s</w:t>
      </w:r>
      <w:r w:rsidR="00024CD0" w:rsidRPr="22A321DE">
        <w:rPr>
          <w:rFonts w:ascii="Times New Roman" w:eastAsia="Times New Roman" w:hAnsi="Times New Roman" w:cs="Times New Roman"/>
          <w:color w:val="000000" w:themeColor="text1"/>
          <w:sz w:val="24"/>
          <w:szCs w:val="24"/>
        </w:rPr>
        <w:t xml:space="preserve"> on all elements of Palestinian health care.</w:t>
      </w:r>
      <w:r w:rsidR="00024CD0" w:rsidRPr="22A321DE">
        <w:rPr>
          <w:rFonts w:ascii="Times New Roman" w:eastAsia="Times New Roman" w:hAnsi="Times New Roman" w:cs="Times New Roman"/>
          <w:sz w:val="24"/>
          <w:szCs w:val="24"/>
        </w:rPr>
        <w:t xml:space="preserve"> </w:t>
      </w:r>
      <w:r w:rsidR="7C940FB2" w:rsidRPr="22A321DE">
        <w:rPr>
          <w:rFonts w:ascii="Times New Roman" w:eastAsia="Times New Roman" w:hAnsi="Times New Roman" w:cs="Times New Roman"/>
          <w:sz w:val="24"/>
          <w:szCs w:val="24"/>
        </w:rPr>
        <w:t xml:space="preserve">Therefore, </w:t>
      </w:r>
      <w:r w:rsidR="2AD053FF" w:rsidRPr="22A321DE">
        <w:rPr>
          <w:rFonts w:ascii="Times New Roman" w:eastAsia="Times New Roman" w:hAnsi="Times New Roman" w:cs="Times New Roman"/>
          <w:sz w:val="24"/>
          <w:szCs w:val="24"/>
        </w:rPr>
        <w:t>t</w:t>
      </w:r>
      <w:r w:rsidR="00024CD0" w:rsidRPr="22A321DE">
        <w:rPr>
          <w:rFonts w:ascii="Times New Roman" w:eastAsia="Times New Roman" w:hAnsi="Times New Roman" w:cs="Times New Roman"/>
          <w:color w:val="000000" w:themeColor="text1"/>
          <w:sz w:val="24"/>
          <w:szCs w:val="24"/>
        </w:rPr>
        <w:t>he failure</w:t>
      </w:r>
      <w:r w:rsidR="538559A6" w:rsidRPr="22A321DE">
        <w:rPr>
          <w:rFonts w:ascii="Times New Roman" w:eastAsia="Times New Roman" w:hAnsi="Times New Roman" w:cs="Times New Roman"/>
          <w:color w:val="000000" w:themeColor="text1"/>
          <w:sz w:val="24"/>
          <w:szCs w:val="24"/>
        </w:rPr>
        <w:t xml:space="preserve"> to</w:t>
      </w:r>
      <w:r w:rsidR="00BC4D02" w:rsidRPr="22A321DE">
        <w:rPr>
          <w:rFonts w:ascii="Times New Roman" w:eastAsia="Times New Roman" w:hAnsi="Times New Roman" w:cs="Times New Roman"/>
          <w:color w:val="000000" w:themeColor="text1"/>
          <w:sz w:val="24"/>
          <w:szCs w:val="24"/>
        </w:rPr>
        <w:t xml:space="preserve"> achieve</w:t>
      </w:r>
      <w:r w:rsidR="00024CD0" w:rsidRPr="22A321DE">
        <w:rPr>
          <w:rFonts w:ascii="Times New Roman" w:eastAsia="Times New Roman" w:hAnsi="Times New Roman" w:cs="Times New Roman"/>
          <w:color w:val="000000" w:themeColor="text1"/>
          <w:sz w:val="24"/>
          <w:szCs w:val="24"/>
        </w:rPr>
        <w:t xml:space="preserve"> sustainable peace has been demonstrated in the chronic lack of equitable, quality, and access to </w:t>
      </w:r>
      <w:r w:rsidR="00BC4D02" w:rsidRPr="22A321DE">
        <w:rPr>
          <w:rFonts w:ascii="Times New Roman" w:eastAsia="Times New Roman" w:hAnsi="Times New Roman" w:cs="Times New Roman"/>
          <w:color w:val="000000" w:themeColor="text1"/>
          <w:sz w:val="24"/>
          <w:szCs w:val="24"/>
        </w:rPr>
        <w:t xml:space="preserve">healthcare </w:t>
      </w:r>
      <w:bookmarkStart w:id="2" w:name="_Int_xBfMfthj"/>
      <w:r w:rsidR="00024CD0" w:rsidRPr="22A321DE">
        <w:rPr>
          <w:rFonts w:ascii="Times New Roman" w:eastAsia="Times New Roman" w:hAnsi="Times New Roman" w:cs="Times New Roman"/>
          <w:color w:val="000000" w:themeColor="text1"/>
          <w:sz w:val="24"/>
          <w:szCs w:val="24"/>
        </w:rPr>
        <w:t>as a result of</w:t>
      </w:r>
      <w:bookmarkEnd w:id="2"/>
      <w:r w:rsidR="00024CD0" w:rsidRPr="22A321DE">
        <w:rPr>
          <w:rFonts w:ascii="Times New Roman" w:eastAsia="Times New Roman" w:hAnsi="Times New Roman" w:cs="Times New Roman"/>
          <w:color w:val="000000" w:themeColor="text1"/>
          <w:sz w:val="24"/>
          <w:szCs w:val="24"/>
        </w:rPr>
        <w:t xml:space="preserve"> the ethnocratic and apartheid-like discriminatory policies and regulations </w:t>
      </w:r>
      <w:r w:rsidR="00BC4D02" w:rsidRPr="22A321DE">
        <w:rPr>
          <w:rFonts w:ascii="Times New Roman" w:eastAsia="Times New Roman" w:hAnsi="Times New Roman" w:cs="Times New Roman"/>
          <w:color w:val="000000" w:themeColor="text1"/>
          <w:sz w:val="24"/>
          <w:szCs w:val="24"/>
        </w:rPr>
        <w:t xml:space="preserve">favoring </w:t>
      </w:r>
      <w:r w:rsidR="00024CD0" w:rsidRPr="22A321DE">
        <w:rPr>
          <w:rFonts w:ascii="Times New Roman" w:eastAsia="Times New Roman" w:hAnsi="Times New Roman" w:cs="Times New Roman"/>
          <w:color w:val="000000" w:themeColor="text1"/>
          <w:sz w:val="24"/>
          <w:szCs w:val="24"/>
        </w:rPr>
        <w:t xml:space="preserve">Israeli citizens over Palestinians </w:t>
      </w:r>
      <w:r w:rsidR="00024CD0" w:rsidRPr="22A321DE">
        <w:rPr>
          <w:rFonts w:ascii="Times New Roman" w:eastAsia="Times New Roman" w:hAnsi="Times New Roman" w:cs="Times New Roman"/>
          <w:b/>
          <w:bCs/>
          <w:sz w:val="24"/>
          <w:szCs w:val="24"/>
        </w:rPr>
        <w:t>[15][16][17][2</w:t>
      </w:r>
      <w:r w:rsidR="35B0A6D3" w:rsidRPr="22A321DE">
        <w:rPr>
          <w:rFonts w:ascii="Times New Roman" w:eastAsia="Times New Roman" w:hAnsi="Times New Roman" w:cs="Times New Roman"/>
          <w:b/>
          <w:bCs/>
          <w:sz w:val="24"/>
          <w:szCs w:val="24"/>
        </w:rPr>
        <w:t>0</w:t>
      </w:r>
      <w:r w:rsidR="00024CD0" w:rsidRPr="22A321DE">
        <w:rPr>
          <w:rFonts w:ascii="Times New Roman" w:eastAsia="Times New Roman" w:hAnsi="Times New Roman" w:cs="Times New Roman"/>
          <w:b/>
          <w:bCs/>
          <w:sz w:val="24"/>
          <w:szCs w:val="24"/>
        </w:rPr>
        <w:t>]</w:t>
      </w:r>
      <w:r w:rsidR="20FEE349" w:rsidRPr="22A321DE">
        <w:rPr>
          <w:rFonts w:ascii="Times New Roman" w:eastAsia="Times New Roman" w:hAnsi="Times New Roman" w:cs="Times New Roman"/>
          <w:b/>
          <w:bCs/>
          <w:sz w:val="24"/>
          <w:szCs w:val="24"/>
        </w:rPr>
        <w:t>[2</w:t>
      </w:r>
      <w:r w:rsidR="5530A345" w:rsidRPr="22A321DE">
        <w:rPr>
          <w:rFonts w:ascii="Times New Roman" w:eastAsia="Times New Roman" w:hAnsi="Times New Roman" w:cs="Times New Roman"/>
          <w:b/>
          <w:bCs/>
          <w:sz w:val="24"/>
          <w:szCs w:val="24"/>
        </w:rPr>
        <w:t>1</w:t>
      </w:r>
      <w:r w:rsidR="20FEE349" w:rsidRPr="22A321DE">
        <w:rPr>
          <w:rFonts w:ascii="Times New Roman" w:eastAsia="Times New Roman" w:hAnsi="Times New Roman" w:cs="Times New Roman"/>
          <w:b/>
          <w:bCs/>
          <w:sz w:val="24"/>
          <w:szCs w:val="24"/>
        </w:rPr>
        <w:t>]</w:t>
      </w:r>
      <w:r w:rsidR="00024CD0" w:rsidRPr="22A321DE">
        <w:rPr>
          <w:rFonts w:ascii="Times New Roman" w:eastAsia="Times New Roman" w:hAnsi="Times New Roman" w:cs="Times New Roman"/>
          <w:sz w:val="24"/>
          <w:szCs w:val="24"/>
        </w:rPr>
        <w:t xml:space="preserve">. </w:t>
      </w:r>
      <w:r w:rsidR="00024CD0" w:rsidRPr="22A321DE">
        <w:rPr>
          <w:rFonts w:ascii="Times New Roman" w:eastAsia="Times New Roman" w:hAnsi="Times New Roman" w:cs="Times New Roman"/>
          <w:color w:val="000000" w:themeColor="text1"/>
          <w:sz w:val="24"/>
          <w:szCs w:val="24"/>
        </w:rPr>
        <w:t>A striking feature of the Israeli</w:t>
      </w:r>
      <w:r w:rsidR="0042543E" w:rsidRPr="22A321DE">
        <w:rPr>
          <w:rFonts w:ascii="Times New Roman" w:eastAsia="Times New Roman" w:hAnsi="Times New Roman" w:cs="Times New Roman"/>
          <w:color w:val="000000" w:themeColor="text1"/>
          <w:sz w:val="24"/>
          <w:szCs w:val="24"/>
        </w:rPr>
        <w:t xml:space="preserve"> </w:t>
      </w:r>
      <w:r w:rsidR="26BEE9BD" w:rsidRPr="22A321DE">
        <w:rPr>
          <w:rFonts w:ascii="Times New Roman" w:eastAsia="Times New Roman" w:hAnsi="Times New Roman" w:cs="Times New Roman"/>
          <w:color w:val="000000" w:themeColor="text1"/>
          <w:sz w:val="24"/>
          <w:szCs w:val="24"/>
        </w:rPr>
        <w:t>occupation</w:t>
      </w:r>
      <w:r w:rsidR="2704CAA1" w:rsidRPr="22A321DE">
        <w:rPr>
          <w:rFonts w:ascii="Times New Roman" w:eastAsia="Times New Roman" w:hAnsi="Times New Roman" w:cs="Times New Roman"/>
          <w:color w:val="000000" w:themeColor="text1"/>
          <w:sz w:val="24"/>
          <w:szCs w:val="24"/>
        </w:rPr>
        <w:t xml:space="preserve"> is the presence of military checkpoints that </w:t>
      </w:r>
      <w:r w:rsidR="00977010" w:rsidRPr="22A321DE">
        <w:rPr>
          <w:rFonts w:ascii="Times New Roman" w:eastAsia="Times New Roman" w:hAnsi="Times New Roman" w:cs="Times New Roman"/>
          <w:color w:val="000000" w:themeColor="text1"/>
          <w:sz w:val="24"/>
          <w:szCs w:val="24"/>
        </w:rPr>
        <w:t>restrict</w:t>
      </w:r>
      <w:r w:rsidR="0042543E" w:rsidRPr="22A321DE">
        <w:rPr>
          <w:rFonts w:ascii="Times New Roman" w:eastAsia="Times New Roman" w:hAnsi="Times New Roman" w:cs="Times New Roman"/>
          <w:color w:val="000000" w:themeColor="text1"/>
          <w:sz w:val="24"/>
          <w:szCs w:val="24"/>
        </w:rPr>
        <w:t xml:space="preserve"> Palestinian</w:t>
      </w:r>
      <w:r w:rsidR="71F2AA78" w:rsidRPr="22A321DE">
        <w:rPr>
          <w:rFonts w:ascii="Times New Roman" w:eastAsia="Times New Roman" w:hAnsi="Times New Roman" w:cs="Times New Roman"/>
          <w:color w:val="000000" w:themeColor="text1"/>
          <w:sz w:val="24"/>
          <w:szCs w:val="24"/>
        </w:rPr>
        <w:t xml:space="preserve"> </w:t>
      </w:r>
      <w:r w:rsidR="00024CD0" w:rsidRPr="22A321DE">
        <w:rPr>
          <w:rFonts w:ascii="Times New Roman" w:eastAsia="Times New Roman" w:hAnsi="Times New Roman" w:cs="Times New Roman"/>
          <w:color w:val="000000" w:themeColor="text1"/>
          <w:sz w:val="24"/>
          <w:szCs w:val="24"/>
        </w:rPr>
        <w:t>mobility</w:t>
      </w:r>
      <w:r w:rsidR="0042543E" w:rsidRPr="22A321DE">
        <w:rPr>
          <w:rFonts w:ascii="Times New Roman" w:eastAsia="Times New Roman" w:hAnsi="Times New Roman" w:cs="Times New Roman"/>
          <w:color w:val="000000" w:themeColor="text1"/>
          <w:sz w:val="24"/>
          <w:szCs w:val="24"/>
        </w:rPr>
        <w:t xml:space="preserve"> </w:t>
      </w:r>
      <w:r w:rsidR="1E73397E" w:rsidRPr="22A321DE">
        <w:rPr>
          <w:rFonts w:ascii="Times New Roman" w:eastAsia="Times New Roman" w:hAnsi="Times New Roman" w:cs="Times New Roman"/>
          <w:color w:val="000000" w:themeColor="text1"/>
          <w:sz w:val="24"/>
          <w:szCs w:val="24"/>
        </w:rPr>
        <w:t>and maintain</w:t>
      </w:r>
      <w:r w:rsidR="0042543E" w:rsidRPr="22A321DE">
        <w:rPr>
          <w:rFonts w:ascii="Times New Roman" w:eastAsia="Times New Roman" w:hAnsi="Times New Roman" w:cs="Times New Roman"/>
          <w:color w:val="000000" w:themeColor="text1"/>
          <w:sz w:val="24"/>
          <w:szCs w:val="24"/>
        </w:rPr>
        <w:t xml:space="preserve"> </w:t>
      </w:r>
      <w:r w:rsidR="48AD32D9" w:rsidRPr="22A321DE">
        <w:rPr>
          <w:rFonts w:ascii="Times New Roman" w:eastAsia="Times New Roman" w:hAnsi="Times New Roman" w:cs="Times New Roman"/>
          <w:color w:val="000000" w:themeColor="text1"/>
          <w:sz w:val="24"/>
          <w:szCs w:val="24"/>
        </w:rPr>
        <w:t xml:space="preserve">Palestinians </w:t>
      </w:r>
      <w:r w:rsidR="00024CD0" w:rsidRPr="22A321DE">
        <w:rPr>
          <w:rFonts w:ascii="Times New Roman" w:eastAsia="Times New Roman" w:hAnsi="Times New Roman" w:cs="Times New Roman"/>
          <w:color w:val="000000" w:themeColor="text1"/>
          <w:sz w:val="24"/>
          <w:szCs w:val="24"/>
        </w:rPr>
        <w:t xml:space="preserve">under Israeli supervision, despite the Oslo-driven resolution </w:t>
      </w:r>
      <w:r w:rsidR="00024CD0" w:rsidRPr="22A321DE">
        <w:rPr>
          <w:rFonts w:ascii="Times New Roman" w:eastAsia="Times New Roman" w:hAnsi="Times New Roman" w:cs="Times New Roman"/>
          <w:b/>
          <w:bCs/>
          <w:sz w:val="24"/>
          <w:szCs w:val="24"/>
        </w:rPr>
        <w:t>[14][15][20]</w:t>
      </w:r>
      <w:r w:rsidR="00024CD0" w:rsidRPr="22A321DE">
        <w:rPr>
          <w:rFonts w:ascii="Times New Roman" w:eastAsia="Times New Roman" w:hAnsi="Times New Roman" w:cs="Times New Roman"/>
          <w:color w:val="000000" w:themeColor="text1"/>
          <w:sz w:val="24"/>
          <w:szCs w:val="24"/>
        </w:rPr>
        <w:t xml:space="preserve">. </w:t>
      </w:r>
      <w:r w:rsidR="008F4026" w:rsidRPr="22A321DE">
        <w:rPr>
          <w:rFonts w:ascii="Times New Roman" w:eastAsia="Times New Roman" w:hAnsi="Times New Roman" w:cs="Times New Roman"/>
          <w:color w:val="000000" w:themeColor="text1"/>
          <w:sz w:val="24"/>
          <w:szCs w:val="24"/>
        </w:rPr>
        <w:t>T</w:t>
      </w:r>
      <w:r w:rsidR="00BC4D02" w:rsidRPr="22A321DE">
        <w:rPr>
          <w:rFonts w:ascii="Times New Roman" w:eastAsia="Times New Roman" w:hAnsi="Times New Roman" w:cs="Times New Roman"/>
          <w:color w:val="000000" w:themeColor="text1"/>
          <w:sz w:val="24"/>
          <w:szCs w:val="24"/>
        </w:rPr>
        <w:t>hese</w:t>
      </w:r>
      <w:r w:rsidR="71C4CC3D" w:rsidRPr="22A321DE">
        <w:rPr>
          <w:rFonts w:ascii="Times New Roman" w:eastAsia="Times New Roman" w:hAnsi="Times New Roman" w:cs="Times New Roman"/>
          <w:color w:val="000000" w:themeColor="text1"/>
          <w:sz w:val="24"/>
          <w:szCs w:val="24"/>
        </w:rPr>
        <w:t xml:space="preserve"> </w:t>
      </w:r>
      <w:r w:rsidR="00024CD0" w:rsidRPr="22A321DE">
        <w:rPr>
          <w:rFonts w:ascii="Times New Roman" w:eastAsia="Times New Roman" w:hAnsi="Times New Roman" w:cs="Times New Roman"/>
          <w:color w:val="000000" w:themeColor="text1"/>
          <w:sz w:val="24"/>
          <w:szCs w:val="24"/>
        </w:rPr>
        <w:t xml:space="preserve">restrictions have compounding health implications </w:t>
      </w:r>
      <w:r w:rsidR="00BB192F">
        <w:rPr>
          <w:rFonts w:ascii="Times New Roman" w:eastAsia="Times New Roman" w:hAnsi="Times New Roman" w:cs="Times New Roman"/>
          <w:color w:val="000000" w:themeColor="text1"/>
          <w:sz w:val="24"/>
          <w:szCs w:val="24"/>
        </w:rPr>
        <w:t>on</w:t>
      </w:r>
      <w:r w:rsidR="00024CD0" w:rsidRPr="22A321DE">
        <w:rPr>
          <w:rFonts w:ascii="Times New Roman" w:eastAsia="Times New Roman" w:hAnsi="Times New Roman" w:cs="Times New Roman"/>
          <w:color w:val="000000" w:themeColor="text1"/>
          <w:sz w:val="24"/>
          <w:szCs w:val="24"/>
        </w:rPr>
        <w:t xml:space="preserve"> Palestinian </w:t>
      </w:r>
      <w:r w:rsidR="00BC4D02" w:rsidRPr="22A321DE">
        <w:rPr>
          <w:rFonts w:ascii="Times New Roman" w:eastAsia="Times New Roman" w:hAnsi="Times New Roman" w:cs="Times New Roman"/>
          <w:color w:val="000000" w:themeColor="text1"/>
          <w:sz w:val="24"/>
          <w:szCs w:val="24"/>
        </w:rPr>
        <w:t>civilian patients</w:t>
      </w:r>
      <w:r w:rsidR="00024CD0" w:rsidRPr="22A321DE">
        <w:rPr>
          <w:rFonts w:ascii="Times New Roman" w:eastAsia="Times New Roman" w:hAnsi="Times New Roman" w:cs="Times New Roman"/>
          <w:color w:val="000000" w:themeColor="text1"/>
          <w:sz w:val="24"/>
          <w:szCs w:val="24"/>
        </w:rPr>
        <w:t xml:space="preserve"> because of the challenges involving transporting medications, equipment, and Palestinian patients through the checkpoints </w:t>
      </w:r>
      <w:r w:rsidR="00024CD0" w:rsidRPr="22A321DE">
        <w:rPr>
          <w:rFonts w:ascii="Times New Roman" w:eastAsia="Times New Roman" w:hAnsi="Times New Roman" w:cs="Times New Roman"/>
          <w:b/>
          <w:bCs/>
          <w:sz w:val="24"/>
          <w:szCs w:val="24"/>
        </w:rPr>
        <w:t>[14][15][18][19][20]</w:t>
      </w:r>
      <w:r w:rsidR="00024CD0" w:rsidRPr="22A321DE">
        <w:rPr>
          <w:rFonts w:ascii="Times New Roman" w:eastAsia="Times New Roman" w:hAnsi="Times New Roman" w:cs="Times New Roman"/>
          <w:color w:val="000000" w:themeColor="text1"/>
          <w:sz w:val="24"/>
          <w:szCs w:val="24"/>
        </w:rPr>
        <w:t xml:space="preserve">. </w:t>
      </w:r>
      <w:r w:rsidR="00BC4D02" w:rsidRPr="22A321DE">
        <w:rPr>
          <w:rFonts w:ascii="Times New Roman" w:eastAsia="Times New Roman" w:hAnsi="Times New Roman" w:cs="Times New Roman"/>
          <w:color w:val="000000" w:themeColor="text1"/>
          <w:sz w:val="24"/>
          <w:szCs w:val="24"/>
        </w:rPr>
        <w:t>T</w:t>
      </w:r>
      <w:r w:rsidR="00024CD0" w:rsidRPr="22A321DE">
        <w:rPr>
          <w:rFonts w:ascii="Times New Roman" w:eastAsia="Times New Roman" w:hAnsi="Times New Roman" w:cs="Times New Roman"/>
          <w:color w:val="000000" w:themeColor="text1"/>
          <w:sz w:val="24"/>
          <w:szCs w:val="24"/>
        </w:rPr>
        <w:t>h</w:t>
      </w:r>
      <w:r w:rsidR="785940DC" w:rsidRPr="22A321DE">
        <w:rPr>
          <w:rFonts w:ascii="Times New Roman" w:eastAsia="Times New Roman" w:hAnsi="Times New Roman" w:cs="Times New Roman"/>
          <w:color w:val="000000" w:themeColor="text1"/>
          <w:sz w:val="24"/>
          <w:szCs w:val="24"/>
        </w:rPr>
        <w:t xml:space="preserve">e checkpoints undermine the </w:t>
      </w:r>
      <w:r w:rsidR="00024CD0" w:rsidRPr="22A321DE">
        <w:rPr>
          <w:rFonts w:ascii="Times New Roman" w:eastAsia="Times New Roman" w:hAnsi="Times New Roman" w:cs="Times New Roman"/>
          <w:color w:val="000000" w:themeColor="text1"/>
          <w:sz w:val="24"/>
          <w:szCs w:val="24"/>
        </w:rPr>
        <w:t>Palestinian healthcare structure</w:t>
      </w:r>
      <w:r w:rsidR="00BC4D02" w:rsidRPr="22A321DE">
        <w:rPr>
          <w:rFonts w:ascii="Times New Roman" w:eastAsia="Times New Roman" w:hAnsi="Times New Roman" w:cs="Times New Roman"/>
          <w:color w:val="000000" w:themeColor="text1"/>
          <w:sz w:val="24"/>
          <w:szCs w:val="24"/>
        </w:rPr>
        <w:t xml:space="preserve"> </w:t>
      </w:r>
      <w:r w:rsidR="72E5A544" w:rsidRPr="22A321DE">
        <w:rPr>
          <w:rFonts w:ascii="Times New Roman" w:eastAsia="Times New Roman" w:hAnsi="Times New Roman" w:cs="Times New Roman"/>
          <w:color w:val="000000" w:themeColor="text1"/>
          <w:sz w:val="24"/>
          <w:szCs w:val="24"/>
        </w:rPr>
        <w:t>as they</w:t>
      </w:r>
      <w:r w:rsidR="00BC4D02" w:rsidRPr="22A321DE">
        <w:rPr>
          <w:rFonts w:ascii="Times New Roman" w:eastAsia="Times New Roman" w:hAnsi="Times New Roman" w:cs="Times New Roman"/>
          <w:color w:val="000000" w:themeColor="text1"/>
          <w:sz w:val="24"/>
          <w:szCs w:val="24"/>
        </w:rPr>
        <w:t xml:space="preserve"> </w:t>
      </w:r>
      <w:r w:rsidR="159A3C97" w:rsidRPr="22A321DE">
        <w:rPr>
          <w:rFonts w:ascii="Times New Roman" w:eastAsia="Times New Roman" w:hAnsi="Times New Roman" w:cs="Times New Roman"/>
          <w:color w:val="000000" w:themeColor="text1"/>
          <w:sz w:val="24"/>
          <w:szCs w:val="24"/>
        </w:rPr>
        <w:t>limit</w:t>
      </w:r>
      <w:r w:rsidR="00024CD0" w:rsidRPr="22A321DE">
        <w:rPr>
          <w:rFonts w:ascii="Times New Roman" w:eastAsia="Times New Roman" w:hAnsi="Times New Roman" w:cs="Times New Roman"/>
          <w:color w:val="000000" w:themeColor="text1"/>
          <w:sz w:val="24"/>
          <w:szCs w:val="24"/>
        </w:rPr>
        <w:t xml:space="preserve"> access</w:t>
      </w:r>
      <w:r w:rsidR="2B360240" w:rsidRPr="22A321DE">
        <w:rPr>
          <w:rFonts w:ascii="Times New Roman" w:eastAsia="Times New Roman" w:hAnsi="Times New Roman" w:cs="Times New Roman"/>
          <w:color w:val="000000" w:themeColor="text1"/>
          <w:sz w:val="24"/>
          <w:szCs w:val="24"/>
        </w:rPr>
        <w:t xml:space="preserve"> to</w:t>
      </w:r>
      <w:r w:rsidR="00024CD0" w:rsidRPr="22A321DE">
        <w:rPr>
          <w:rFonts w:ascii="Times New Roman" w:eastAsia="Times New Roman" w:hAnsi="Times New Roman" w:cs="Times New Roman"/>
          <w:color w:val="000000" w:themeColor="text1"/>
          <w:sz w:val="24"/>
          <w:szCs w:val="24"/>
        </w:rPr>
        <w:t xml:space="preserve"> the necessary</w:t>
      </w:r>
      <w:r w:rsidR="6F3C74DB" w:rsidRPr="22A321DE">
        <w:rPr>
          <w:rFonts w:ascii="Times New Roman" w:eastAsia="Times New Roman" w:hAnsi="Times New Roman" w:cs="Times New Roman"/>
          <w:color w:val="000000" w:themeColor="text1"/>
          <w:sz w:val="24"/>
          <w:szCs w:val="24"/>
        </w:rPr>
        <w:t xml:space="preserve"> </w:t>
      </w:r>
      <w:r w:rsidR="00BC4D02" w:rsidRPr="22A321DE">
        <w:rPr>
          <w:rFonts w:ascii="Times New Roman" w:eastAsia="Times New Roman" w:hAnsi="Times New Roman" w:cs="Times New Roman"/>
          <w:color w:val="000000" w:themeColor="text1"/>
          <w:sz w:val="24"/>
          <w:szCs w:val="24"/>
        </w:rPr>
        <w:t xml:space="preserve">resources </w:t>
      </w:r>
      <w:r w:rsidR="52B8B6B7" w:rsidRPr="22A321DE">
        <w:rPr>
          <w:rFonts w:ascii="Times New Roman" w:eastAsia="Times New Roman" w:hAnsi="Times New Roman" w:cs="Times New Roman"/>
          <w:color w:val="000000" w:themeColor="text1"/>
          <w:sz w:val="24"/>
          <w:szCs w:val="24"/>
        </w:rPr>
        <w:t>(</w:t>
      </w:r>
      <w:r w:rsidR="0042543E" w:rsidRPr="22A321DE">
        <w:rPr>
          <w:rFonts w:ascii="Times New Roman" w:eastAsia="Times New Roman" w:hAnsi="Times New Roman" w:cs="Times New Roman"/>
          <w:color w:val="000000" w:themeColor="text1"/>
          <w:sz w:val="24"/>
          <w:szCs w:val="24"/>
        </w:rPr>
        <w:t>medical</w:t>
      </w:r>
      <w:r w:rsidR="00024CD0" w:rsidRPr="22A321DE">
        <w:rPr>
          <w:rFonts w:ascii="Times New Roman" w:eastAsia="Times New Roman" w:hAnsi="Times New Roman" w:cs="Times New Roman"/>
          <w:color w:val="000000" w:themeColor="text1"/>
          <w:sz w:val="24"/>
          <w:szCs w:val="24"/>
        </w:rPr>
        <w:t xml:space="preserve"> </w:t>
      </w:r>
      <w:r w:rsidR="00BC4D02" w:rsidRPr="22A321DE">
        <w:rPr>
          <w:rFonts w:ascii="Times New Roman" w:eastAsia="Times New Roman" w:hAnsi="Times New Roman" w:cs="Times New Roman"/>
          <w:color w:val="000000" w:themeColor="text1"/>
          <w:sz w:val="24"/>
          <w:szCs w:val="24"/>
        </w:rPr>
        <w:t xml:space="preserve">technologies, </w:t>
      </w:r>
      <w:r w:rsidR="00024CD0" w:rsidRPr="22A321DE">
        <w:rPr>
          <w:rFonts w:ascii="Times New Roman" w:eastAsia="Times New Roman" w:hAnsi="Times New Roman" w:cs="Times New Roman"/>
          <w:color w:val="000000" w:themeColor="text1"/>
          <w:sz w:val="24"/>
          <w:szCs w:val="24"/>
        </w:rPr>
        <w:t>equipment</w:t>
      </w:r>
      <w:r w:rsidR="00BC4D02" w:rsidRPr="22A321DE">
        <w:rPr>
          <w:rFonts w:ascii="Times New Roman" w:eastAsia="Times New Roman" w:hAnsi="Times New Roman" w:cs="Times New Roman"/>
          <w:color w:val="000000" w:themeColor="text1"/>
          <w:sz w:val="24"/>
          <w:szCs w:val="24"/>
        </w:rPr>
        <w:t>,</w:t>
      </w:r>
      <w:r w:rsidR="00024CD0" w:rsidRPr="22A321DE">
        <w:rPr>
          <w:rFonts w:ascii="Times New Roman" w:eastAsia="Times New Roman" w:hAnsi="Times New Roman" w:cs="Times New Roman"/>
          <w:color w:val="000000" w:themeColor="text1"/>
          <w:sz w:val="24"/>
          <w:szCs w:val="24"/>
        </w:rPr>
        <w:t xml:space="preserve"> medic</w:t>
      </w:r>
      <w:r w:rsidR="60FCB4A4" w:rsidRPr="22A321DE">
        <w:rPr>
          <w:rFonts w:ascii="Times New Roman" w:eastAsia="Times New Roman" w:hAnsi="Times New Roman" w:cs="Times New Roman"/>
          <w:color w:val="000000" w:themeColor="text1"/>
          <w:sz w:val="24"/>
          <w:szCs w:val="24"/>
        </w:rPr>
        <w:t>ation)</w:t>
      </w:r>
      <w:r w:rsidR="00024CD0" w:rsidRPr="22A321DE">
        <w:rPr>
          <w:rFonts w:ascii="Times New Roman" w:eastAsia="Times New Roman" w:hAnsi="Times New Roman" w:cs="Times New Roman"/>
          <w:color w:val="000000" w:themeColor="text1"/>
          <w:sz w:val="24"/>
          <w:szCs w:val="24"/>
        </w:rPr>
        <w:t xml:space="preserve"> needed to </w:t>
      </w:r>
      <w:r w:rsidR="00BC4D02" w:rsidRPr="22A321DE">
        <w:rPr>
          <w:rFonts w:ascii="Times New Roman" w:eastAsia="Times New Roman" w:hAnsi="Times New Roman" w:cs="Times New Roman"/>
          <w:color w:val="000000" w:themeColor="text1"/>
          <w:sz w:val="24"/>
          <w:szCs w:val="24"/>
        </w:rPr>
        <w:t>advance specialized health services</w:t>
      </w:r>
      <w:r w:rsidR="0C7131A3" w:rsidRPr="22A321DE">
        <w:rPr>
          <w:rFonts w:ascii="Times New Roman" w:eastAsia="Times New Roman" w:hAnsi="Times New Roman" w:cs="Times New Roman"/>
          <w:color w:val="000000" w:themeColor="text1"/>
          <w:sz w:val="24"/>
          <w:szCs w:val="24"/>
        </w:rPr>
        <w:t>.</w:t>
      </w:r>
      <w:r w:rsidR="00024CD0" w:rsidRPr="22A321DE">
        <w:rPr>
          <w:rFonts w:ascii="Times New Roman" w:eastAsia="Times New Roman" w:hAnsi="Times New Roman" w:cs="Times New Roman"/>
          <w:color w:val="000000" w:themeColor="text1"/>
          <w:sz w:val="24"/>
          <w:szCs w:val="24"/>
        </w:rPr>
        <w:t xml:space="preserve"> </w:t>
      </w:r>
      <w:r w:rsidR="00BC4D02" w:rsidRPr="22A321DE">
        <w:rPr>
          <w:rFonts w:ascii="Times New Roman" w:eastAsia="Times New Roman" w:hAnsi="Times New Roman" w:cs="Times New Roman"/>
          <w:color w:val="000000" w:themeColor="text1"/>
          <w:sz w:val="24"/>
          <w:szCs w:val="24"/>
        </w:rPr>
        <w:t>H</w:t>
      </w:r>
      <w:r w:rsidR="00024CD0" w:rsidRPr="22A321DE">
        <w:rPr>
          <w:rFonts w:ascii="Times New Roman" w:eastAsia="Times New Roman" w:hAnsi="Times New Roman" w:cs="Times New Roman"/>
          <w:color w:val="000000" w:themeColor="text1"/>
          <w:sz w:val="24"/>
          <w:szCs w:val="24"/>
        </w:rPr>
        <w:t xml:space="preserve">ospitals </w:t>
      </w:r>
      <w:r w:rsidR="00BC4D02" w:rsidRPr="22A321DE">
        <w:rPr>
          <w:rFonts w:ascii="Times New Roman" w:eastAsia="Times New Roman" w:hAnsi="Times New Roman" w:cs="Times New Roman"/>
          <w:color w:val="000000" w:themeColor="text1"/>
          <w:sz w:val="24"/>
          <w:szCs w:val="24"/>
        </w:rPr>
        <w:t xml:space="preserve">are </w:t>
      </w:r>
      <w:r w:rsidR="00024CD0" w:rsidRPr="22A321DE">
        <w:rPr>
          <w:rFonts w:ascii="Times New Roman" w:eastAsia="Times New Roman" w:hAnsi="Times New Roman" w:cs="Times New Roman"/>
          <w:color w:val="000000" w:themeColor="text1"/>
          <w:sz w:val="24"/>
          <w:szCs w:val="24"/>
        </w:rPr>
        <w:t xml:space="preserve">unable to function properly due </w:t>
      </w:r>
      <w:r w:rsidR="00BC4D02" w:rsidRPr="22A321DE">
        <w:rPr>
          <w:rFonts w:ascii="Times New Roman" w:eastAsia="Times New Roman" w:hAnsi="Times New Roman" w:cs="Times New Roman"/>
          <w:color w:val="000000" w:themeColor="text1"/>
          <w:sz w:val="24"/>
          <w:szCs w:val="24"/>
        </w:rPr>
        <w:t xml:space="preserve">to </w:t>
      </w:r>
      <w:r w:rsidR="00024CD0" w:rsidRPr="22A321DE">
        <w:rPr>
          <w:rFonts w:ascii="Times New Roman" w:eastAsia="Times New Roman" w:hAnsi="Times New Roman" w:cs="Times New Roman"/>
          <w:color w:val="000000" w:themeColor="text1"/>
          <w:sz w:val="24"/>
          <w:szCs w:val="24"/>
        </w:rPr>
        <w:t xml:space="preserve">the scarce </w:t>
      </w:r>
      <w:r w:rsidR="21837464" w:rsidRPr="22A321DE">
        <w:rPr>
          <w:rFonts w:ascii="Times New Roman" w:eastAsia="Times New Roman" w:hAnsi="Times New Roman" w:cs="Times New Roman"/>
          <w:color w:val="000000" w:themeColor="text1"/>
          <w:sz w:val="24"/>
          <w:szCs w:val="24"/>
        </w:rPr>
        <w:t>resources and</w:t>
      </w:r>
      <w:r w:rsidR="00024CD0" w:rsidRPr="22A321DE">
        <w:rPr>
          <w:rFonts w:ascii="Times New Roman" w:eastAsia="Times New Roman" w:hAnsi="Times New Roman" w:cs="Times New Roman"/>
          <w:color w:val="000000" w:themeColor="text1"/>
          <w:sz w:val="24"/>
          <w:szCs w:val="24"/>
        </w:rPr>
        <w:t xml:space="preserve"> poor operating conditions</w:t>
      </w:r>
      <w:r w:rsidR="00BC4D02" w:rsidRPr="22A321DE">
        <w:rPr>
          <w:rFonts w:ascii="Times New Roman" w:eastAsia="Times New Roman" w:hAnsi="Times New Roman" w:cs="Times New Roman"/>
          <w:color w:val="000000" w:themeColor="text1"/>
          <w:sz w:val="24"/>
          <w:szCs w:val="24"/>
        </w:rPr>
        <w:t xml:space="preserve"> </w:t>
      </w:r>
      <w:r w:rsidR="695A1099" w:rsidRPr="22A321DE">
        <w:rPr>
          <w:rFonts w:ascii="Times New Roman" w:eastAsia="Times New Roman" w:hAnsi="Times New Roman" w:cs="Times New Roman"/>
          <w:color w:val="000000" w:themeColor="text1"/>
          <w:sz w:val="24"/>
          <w:szCs w:val="24"/>
        </w:rPr>
        <w:t>(</w:t>
      </w:r>
      <w:r w:rsidR="00024CD0" w:rsidRPr="22A321DE">
        <w:rPr>
          <w:rFonts w:ascii="Times New Roman" w:eastAsia="Times New Roman" w:hAnsi="Times New Roman" w:cs="Times New Roman"/>
          <w:color w:val="000000" w:themeColor="text1"/>
          <w:sz w:val="24"/>
          <w:szCs w:val="24"/>
        </w:rPr>
        <w:t xml:space="preserve">water and electricity </w:t>
      </w:r>
      <w:r w:rsidR="4090EB17" w:rsidRPr="22A321DE">
        <w:rPr>
          <w:rFonts w:ascii="Times New Roman" w:eastAsia="Times New Roman" w:hAnsi="Times New Roman" w:cs="Times New Roman"/>
          <w:color w:val="000000" w:themeColor="text1"/>
          <w:sz w:val="24"/>
          <w:szCs w:val="24"/>
        </w:rPr>
        <w:t>shortages) exacerbated</w:t>
      </w:r>
      <w:r w:rsidR="00024CD0" w:rsidRPr="22A321DE">
        <w:rPr>
          <w:rFonts w:ascii="Times New Roman" w:eastAsia="Times New Roman" w:hAnsi="Times New Roman" w:cs="Times New Roman"/>
          <w:color w:val="000000" w:themeColor="text1"/>
          <w:sz w:val="24"/>
          <w:szCs w:val="24"/>
        </w:rPr>
        <w:t xml:space="preserve"> by the economic sanctions</w:t>
      </w:r>
      <w:r w:rsidR="5D181EAF" w:rsidRPr="22A321DE">
        <w:rPr>
          <w:rFonts w:ascii="Times New Roman" w:eastAsia="Times New Roman" w:hAnsi="Times New Roman" w:cs="Times New Roman"/>
          <w:color w:val="000000" w:themeColor="text1"/>
          <w:sz w:val="24"/>
          <w:szCs w:val="24"/>
        </w:rPr>
        <w:t xml:space="preserve">, </w:t>
      </w:r>
      <w:r w:rsidR="32290E4B" w:rsidRPr="22A321DE">
        <w:rPr>
          <w:rFonts w:ascii="Times New Roman" w:eastAsia="Times New Roman" w:hAnsi="Times New Roman" w:cs="Times New Roman"/>
          <w:color w:val="000000" w:themeColor="text1"/>
          <w:sz w:val="24"/>
          <w:szCs w:val="24"/>
        </w:rPr>
        <w:t>in addition to</w:t>
      </w:r>
      <w:r w:rsidR="5D181EAF" w:rsidRPr="22A321DE">
        <w:rPr>
          <w:rFonts w:ascii="Times New Roman" w:eastAsia="Times New Roman" w:hAnsi="Times New Roman" w:cs="Times New Roman"/>
          <w:color w:val="000000" w:themeColor="text1"/>
          <w:sz w:val="24"/>
          <w:szCs w:val="24"/>
        </w:rPr>
        <w:t xml:space="preserve"> </w:t>
      </w:r>
      <w:r w:rsidR="00D36671" w:rsidRPr="22A321DE">
        <w:rPr>
          <w:rFonts w:ascii="Times New Roman" w:eastAsia="Times New Roman" w:hAnsi="Times New Roman" w:cs="Times New Roman"/>
          <w:color w:val="000000" w:themeColor="text1"/>
          <w:sz w:val="24"/>
          <w:szCs w:val="24"/>
        </w:rPr>
        <w:t>a</w:t>
      </w:r>
      <w:r w:rsidR="00BC4D02" w:rsidRPr="22A321DE">
        <w:rPr>
          <w:rFonts w:ascii="Times New Roman" w:eastAsia="Times New Roman" w:hAnsi="Times New Roman" w:cs="Times New Roman"/>
          <w:color w:val="000000" w:themeColor="text1"/>
          <w:sz w:val="24"/>
          <w:szCs w:val="24"/>
        </w:rPr>
        <w:t xml:space="preserve">mbulance and </w:t>
      </w:r>
      <w:r w:rsidR="00D36671" w:rsidRPr="22A321DE">
        <w:rPr>
          <w:rFonts w:ascii="Times New Roman" w:eastAsia="Times New Roman" w:hAnsi="Times New Roman" w:cs="Times New Roman"/>
          <w:color w:val="000000" w:themeColor="text1"/>
          <w:sz w:val="24"/>
          <w:szCs w:val="24"/>
        </w:rPr>
        <w:t>emergency services</w:t>
      </w:r>
      <w:r w:rsidR="00BC4D02" w:rsidRPr="22A321DE">
        <w:rPr>
          <w:rFonts w:ascii="Times New Roman" w:eastAsia="Times New Roman" w:hAnsi="Times New Roman" w:cs="Times New Roman"/>
          <w:color w:val="000000" w:themeColor="text1"/>
          <w:sz w:val="24"/>
          <w:szCs w:val="24"/>
        </w:rPr>
        <w:t xml:space="preserve"> </w:t>
      </w:r>
      <w:r w:rsidR="0042543E" w:rsidRPr="22A321DE">
        <w:rPr>
          <w:rFonts w:ascii="Times New Roman" w:eastAsia="Times New Roman" w:hAnsi="Times New Roman" w:cs="Times New Roman"/>
          <w:color w:val="000000" w:themeColor="text1"/>
          <w:sz w:val="24"/>
          <w:szCs w:val="24"/>
        </w:rPr>
        <w:t>interrupt</w:t>
      </w:r>
      <w:r w:rsidR="5FF5FBEE" w:rsidRPr="22A321DE">
        <w:rPr>
          <w:rFonts w:ascii="Times New Roman" w:eastAsia="Times New Roman" w:hAnsi="Times New Roman" w:cs="Times New Roman"/>
          <w:color w:val="000000" w:themeColor="text1"/>
          <w:sz w:val="24"/>
          <w:szCs w:val="24"/>
        </w:rPr>
        <w:t>ions</w:t>
      </w:r>
      <w:r w:rsidR="0042543E" w:rsidRPr="22A321DE">
        <w:rPr>
          <w:rFonts w:ascii="Times New Roman" w:eastAsia="Times New Roman" w:hAnsi="Times New Roman" w:cs="Times New Roman"/>
          <w:color w:val="000000" w:themeColor="text1"/>
          <w:sz w:val="24"/>
          <w:szCs w:val="24"/>
        </w:rPr>
        <w:t xml:space="preserve"> </w:t>
      </w:r>
      <w:r w:rsidR="2214E917" w:rsidRPr="22A321DE">
        <w:rPr>
          <w:rFonts w:ascii="Times New Roman" w:eastAsia="Times New Roman" w:hAnsi="Times New Roman" w:cs="Times New Roman"/>
          <w:b/>
          <w:bCs/>
          <w:sz w:val="24"/>
          <w:szCs w:val="24"/>
        </w:rPr>
        <w:t>[14][15][22]</w:t>
      </w:r>
      <w:r w:rsidR="00CF26B3" w:rsidRPr="22A321DE">
        <w:rPr>
          <w:rFonts w:ascii="Times New Roman" w:eastAsia="Times New Roman" w:hAnsi="Times New Roman" w:cs="Times New Roman"/>
          <w:color w:val="000000" w:themeColor="text1"/>
          <w:sz w:val="24"/>
          <w:szCs w:val="24"/>
        </w:rPr>
        <w:t>.</w:t>
      </w:r>
      <w:r w:rsidR="0042543E" w:rsidRPr="22A321DE">
        <w:rPr>
          <w:rFonts w:ascii="Times New Roman" w:eastAsia="Times New Roman" w:hAnsi="Times New Roman" w:cs="Times New Roman"/>
          <w:color w:val="000000" w:themeColor="text1"/>
          <w:sz w:val="24"/>
          <w:szCs w:val="24"/>
        </w:rPr>
        <w:t xml:space="preserve"> T</w:t>
      </w:r>
      <w:r w:rsidR="00CF26B3" w:rsidRPr="22A321DE">
        <w:rPr>
          <w:rFonts w:ascii="Times New Roman" w:eastAsia="Times New Roman" w:hAnsi="Times New Roman" w:cs="Times New Roman"/>
          <w:color w:val="000000" w:themeColor="text1"/>
          <w:sz w:val="24"/>
          <w:szCs w:val="24"/>
        </w:rPr>
        <w:t>h</w:t>
      </w:r>
      <w:r w:rsidR="603D4498" w:rsidRPr="22A321DE">
        <w:rPr>
          <w:rFonts w:ascii="Times New Roman" w:eastAsia="Times New Roman" w:hAnsi="Times New Roman" w:cs="Times New Roman"/>
          <w:color w:val="000000" w:themeColor="text1"/>
          <w:sz w:val="24"/>
          <w:szCs w:val="24"/>
        </w:rPr>
        <w:t xml:space="preserve">ese restrictions </w:t>
      </w:r>
      <w:r w:rsidR="00805604" w:rsidRPr="22A321DE">
        <w:rPr>
          <w:rFonts w:ascii="Times New Roman" w:eastAsia="Times New Roman" w:hAnsi="Times New Roman" w:cs="Times New Roman"/>
          <w:color w:val="000000" w:themeColor="text1"/>
          <w:sz w:val="24"/>
          <w:szCs w:val="24"/>
        </w:rPr>
        <w:t xml:space="preserve">combined with the </w:t>
      </w:r>
      <w:r w:rsidR="00CF26B3" w:rsidRPr="22A321DE">
        <w:rPr>
          <w:rFonts w:ascii="Times New Roman" w:eastAsia="Times New Roman" w:hAnsi="Times New Roman" w:cs="Times New Roman"/>
          <w:color w:val="000000" w:themeColor="text1"/>
          <w:sz w:val="24"/>
          <w:szCs w:val="24"/>
        </w:rPr>
        <w:t xml:space="preserve">restricted Israeli permit system to access healthcare </w:t>
      </w:r>
      <w:r w:rsidR="00BB192F">
        <w:rPr>
          <w:rFonts w:ascii="Times New Roman" w:eastAsia="Times New Roman" w:hAnsi="Times New Roman" w:cs="Times New Roman"/>
          <w:color w:val="000000" w:themeColor="text1"/>
          <w:sz w:val="24"/>
          <w:szCs w:val="24"/>
        </w:rPr>
        <w:t>leave</w:t>
      </w:r>
      <w:r w:rsidR="00024CD0" w:rsidRPr="22A321DE">
        <w:rPr>
          <w:rFonts w:ascii="Times New Roman" w:eastAsia="Times New Roman" w:hAnsi="Times New Roman" w:cs="Times New Roman"/>
          <w:color w:val="000000" w:themeColor="text1"/>
          <w:sz w:val="24"/>
          <w:szCs w:val="24"/>
        </w:rPr>
        <w:t xml:space="preserve"> many </w:t>
      </w:r>
      <w:r w:rsidR="00CF26B3" w:rsidRPr="22A321DE">
        <w:rPr>
          <w:rFonts w:ascii="Times New Roman" w:eastAsia="Times New Roman" w:hAnsi="Times New Roman" w:cs="Times New Roman"/>
          <w:color w:val="000000" w:themeColor="text1"/>
          <w:sz w:val="24"/>
          <w:szCs w:val="24"/>
        </w:rPr>
        <w:t xml:space="preserve">Palestinian </w:t>
      </w:r>
      <w:r w:rsidR="00024CD0" w:rsidRPr="22A321DE">
        <w:rPr>
          <w:rFonts w:ascii="Times New Roman" w:eastAsia="Times New Roman" w:hAnsi="Times New Roman" w:cs="Times New Roman"/>
          <w:color w:val="000000" w:themeColor="text1"/>
          <w:sz w:val="24"/>
          <w:szCs w:val="24"/>
        </w:rPr>
        <w:t xml:space="preserve">patients </w:t>
      </w:r>
      <w:r w:rsidR="014393B8" w:rsidRPr="22A321DE">
        <w:rPr>
          <w:rFonts w:ascii="Times New Roman" w:eastAsia="Times New Roman" w:hAnsi="Times New Roman" w:cs="Times New Roman"/>
          <w:color w:val="000000" w:themeColor="text1"/>
          <w:sz w:val="24"/>
          <w:szCs w:val="24"/>
        </w:rPr>
        <w:t>deprived of</w:t>
      </w:r>
      <w:r w:rsidR="00D36671" w:rsidRPr="22A321DE">
        <w:rPr>
          <w:rFonts w:ascii="Times New Roman" w:eastAsia="Times New Roman" w:hAnsi="Times New Roman" w:cs="Times New Roman"/>
          <w:color w:val="000000" w:themeColor="text1"/>
          <w:sz w:val="24"/>
          <w:szCs w:val="24"/>
        </w:rPr>
        <w:t xml:space="preserve"> receiving health</w:t>
      </w:r>
      <w:r w:rsidR="00CF26B3" w:rsidRPr="22A321DE">
        <w:rPr>
          <w:rFonts w:ascii="Times New Roman" w:eastAsia="Times New Roman" w:hAnsi="Times New Roman" w:cs="Times New Roman"/>
          <w:color w:val="000000" w:themeColor="text1"/>
          <w:sz w:val="24"/>
          <w:szCs w:val="24"/>
        </w:rPr>
        <w:t xml:space="preserve"> services</w:t>
      </w:r>
      <w:r w:rsidR="00D36671" w:rsidRPr="22A321DE">
        <w:rPr>
          <w:rFonts w:ascii="Times New Roman" w:eastAsia="Times New Roman" w:hAnsi="Times New Roman" w:cs="Times New Roman"/>
          <w:color w:val="000000" w:themeColor="text1"/>
          <w:sz w:val="24"/>
          <w:szCs w:val="24"/>
        </w:rPr>
        <w:t xml:space="preserve"> either at Israeli </w:t>
      </w:r>
      <w:r w:rsidR="00CF26B3" w:rsidRPr="22A321DE">
        <w:rPr>
          <w:rFonts w:ascii="Times New Roman" w:eastAsia="Times New Roman" w:hAnsi="Times New Roman" w:cs="Times New Roman"/>
          <w:color w:val="000000" w:themeColor="text1"/>
          <w:sz w:val="24"/>
          <w:szCs w:val="24"/>
        </w:rPr>
        <w:t>or neighboring countries’ advanced health centers</w:t>
      </w:r>
      <w:r w:rsidR="00024CD0" w:rsidRPr="22A321DE">
        <w:rPr>
          <w:rFonts w:ascii="Times New Roman" w:eastAsia="Times New Roman" w:hAnsi="Times New Roman" w:cs="Times New Roman"/>
          <w:color w:val="000000" w:themeColor="text1"/>
          <w:sz w:val="24"/>
          <w:szCs w:val="24"/>
        </w:rPr>
        <w:t xml:space="preserve"> </w:t>
      </w:r>
      <w:r w:rsidR="00024CD0" w:rsidRPr="22A321DE">
        <w:rPr>
          <w:rFonts w:ascii="Times New Roman" w:eastAsia="Times New Roman" w:hAnsi="Times New Roman" w:cs="Times New Roman"/>
          <w:b/>
          <w:bCs/>
          <w:sz w:val="24"/>
          <w:szCs w:val="24"/>
        </w:rPr>
        <w:t>[14][15]</w:t>
      </w:r>
      <w:r w:rsidR="00024CD0" w:rsidRPr="22A321DE">
        <w:rPr>
          <w:rFonts w:ascii="Times New Roman" w:eastAsia="Times New Roman" w:hAnsi="Times New Roman" w:cs="Times New Roman"/>
          <w:color w:val="000000" w:themeColor="text1"/>
          <w:sz w:val="24"/>
          <w:szCs w:val="24"/>
        </w:rPr>
        <w:t>.</w:t>
      </w:r>
      <w:r w:rsidR="00040337" w:rsidRPr="22A321DE">
        <w:rPr>
          <w:rFonts w:ascii="Times New Roman" w:eastAsia="Times New Roman" w:hAnsi="Times New Roman" w:cs="Times New Roman"/>
          <w:color w:val="000000" w:themeColor="text1"/>
          <w:sz w:val="24"/>
          <w:szCs w:val="24"/>
        </w:rPr>
        <w:t xml:space="preserve"> </w:t>
      </w:r>
      <w:r w:rsidR="00024CD0" w:rsidRPr="22A321DE">
        <w:rPr>
          <w:rFonts w:ascii="Times New Roman" w:eastAsia="Times New Roman" w:hAnsi="Times New Roman" w:cs="Times New Roman"/>
          <w:color w:val="000000" w:themeColor="text1"/>
          <w:sz w:val="24"/>
          <w:szCs w:val="24"/>
        </w:rPr>
        <w:t xml:space="preserve">While the occupation has made the Palestinian condition unimaginably harsh in </w:t>
      </w:r>
      <w:r w:rsidR="4891B19E" w:rsidRPr="22A321DE">
        <w:rPr>
          <w:rFonts w:ascii="Times New Roman" w:eastAsia="Times New Roman" w:hAnsi="Times New Roman" w:cs="Times New Roman"/>
          <w:color w:val="000000" w:themeColor="text1"/>
          <w:sz w:val="24"/>
          <w:szCs w:val="24"/>
        </w:rPr>
        <w:t>numerous ways</w:t>
      </w:r>
      <w:r w:rsidR="00024CD0" w:rsidRPr="22A321DE">
        <w:rPr>
          <w:rFonts w:ascii="Times New Roman" w:eastAsia="Times New Roman" w:hAnsi="Times New Roman" w:cs="Times New Roman"/>
          <w:color w:val="000000" w:themeColor="text1"/>
          <w:sz w:val="24"/>
          <w:szCs w:val="24"/>
        </w:rPr>
        <w:t xml:space="preserve">, this distinct feature of the occupation has diminished the possibility of </w:t>
      </w:r>
      <w:r w:rsidR="351808D4" w:rsidRPr="22A321DE">
        <w:rPr>
          <w:rFonts w:ascii="Times New Roman" w:eastAsia="Times New Roman" w:hAnsi="Times New Roman" w:cs="Times New Roman"/>
          <w:color w:val="000000" w:themeColor="text1"/>
          <w:sz w:val="24"/>
          <w:szCs w:val="24"/>
        </w:rPr>
        <w:t xml:space="preserve">fostering </w:t>
      </w:r>
      <w:r w:rsidR="00040337" w:rsidRPr="22A321DE">
        <w:rPr>
          <w:rFonts w:ascii="Times New Roman" w:eastAsia="Times New Roman" w:hAnsi="Times New Roman" w:cs="Times New Roman"/>
          <w:color w:val="000000" w:themeColor="text1"/>
          <w:sz w:val="24"/>
          <w:szCs w:val="24"/>
        </w:rPr>
        <w:t xml:space="preserve">peace that leads to </w:t>
      </w:r>
      <w:r w:rsidR="00024CD0" w:rsidRPr="22A321DE">
        <w:rPr>
          <w:rFonts w:ascii="Times New Roman" w:eastAsia="Times New Roman" w:hAnsi="Times New Roman" w:cs="Times New Roman"/>
          <w:color w:val="000000" w:themeColor="text1"/>
          <w:sz w:val="24"/>
          <w:szCs w:val="24"/>
        </w:rPr>
        <w:t>establishing a</w:t>
      </w:r>
      <w:r w:rsidR="00040337" w:rsidRPr="22A321DE">
        <w:rPr>
          <w:rFonts w:ascii="Times New Roman" w:eastAsia="Times New Roman" w:hAnsi="Times New Roman" w:cs="Times New Roman"/>
          <w:color w:val="000000" w:themeColor="text1"/>
          <w:sz w:val="24"/>
          <w:szCs w:val="24"/>
        </w:rPr>
        <w:t xml:space="preserve"> sustainable and resourceful </w:t>
      </w:r>
      <w:r w:rsidR="00024CD0" w:rsidRPr="22A321DE">
        <w:rPr>
          <w:rFonts w:ascii="Times New Roman" w:eastAsia="Times New Roman" w:hAnsi="Times New Roman" w:cs="Times New Roman"/>
          <w:color w:val="000000" w:themeColor="text1"/>
          <w:sz w:val="24"/>
          <w:szCs w:val="24"/>
        </w:rPr>
        <w:t xml:space="preserve">healthcare </w:t>
      </w:r>
      <w:r w:rsidR="1E1C35DC" w:rsidRPr="22A321DE">
        <w:rPr>
          <w:rFonts w:ascii="Times New Roman" w:eastAsia="Times New Roman" w:hAnsi="Times New Roman" w:cs="Times New Roman"/>
          <w:color w:val="000000" w:themeColor="text1"/>
          <w:sz w:val="24"/>
          <w:szCs w:val="24"/>
        </w:rPr>
        <w:t xml:space="preserve">structure. </w:t>
      </w:r>
    </w:p>
    <w:p w14:paraId="0000001D" w14:textId="0740DB7C" w:rsidR="00202D5B" w:rsidRDefault="1E1C35DC" w:rsidP="33F2B944">
      <w:pPr>
        <w:jc w:val="both"/>
        <w:rPr>
          <w:rFonts w:ascii="Times New Roman" w:eastAsia="Times New Roman" w:hAnsi="Times New Roman" w:cs="Times New Roman"/>
          <w:color w:val="000000" w:themeColor="text1"/>
          <w:sz w:val="24"/>
          <w:szCs w:val="24"/>
        </w:rPr>
      </w:pPr>
      <w:r w:rsidRPr="38E5B7E2">
        <w:rPr>
          <w:rFonts w:ascii="Times New Roman" w:eastAsia="Times New Roman" w:hAnsi="Times New Roman" w:cs="Times New Roman"/>
          <w:b/>
          <w:bCs/>
          <w:color w:val="000000" w:themeColor="text1"/>
          <w:sz w:val="24"/>
          <w:szCs w:val="24"/>
        </w:rPr>
        <w:lastRenderedPageBreak/>
        <w:t>Ukraine</w:t>
      </w:r>
      <w:r w:rsidR="00024CD0" w:rsidRPr="38E5B7E2">
        <w:rPr>
          <w:rFonts w:ascii="Times New Roman" w:eastAsia="Times New Roman" w:hAnsi="Times New Roman" w:cs="Times New Roman"/>
          <w:b/>
          <w:bCs/>
          <w:sz w:val="24"/>
          <w:szCs w:val="24"/>
        </w:rPr>
        <w:t>:</w:t>
      </w:r>
      <w:r w:rsidR="00202D5B">
        <w:br/>
      </w:r>
      <w:r w:rsidR="1DC2B167" w:rsidRPr="38E5B7E2">
        <w:rPr>
          <w:rFonts w:ascii="Times New Roman" w:eastAsia="Times New Roman" w:hAnsi="Times New Roman" w:cs="Times New Roman"/>
          <w:b/>
          <w:bCs/>
          <w:color w:val="000000" w:themeColor="text1"/>
          <w:sz w:val="24"/>
          <w:szCs w:val="24"/>
        </w:rPr>
        <w:t>Since</w:t>
      </w:r>
      <w:r w:rsidR="00024CD0" w:rsidRPr="38E5B7E2">
        <w:rPr>
          <w:rFonts w:ascii="Times New Roman" w:eastAsia="Times New Roman" w:hAnsi="Times New Roman" w:cs="Times New Roman"/>
          <w:color w:val="000000" w:themeColor="text1"/>
          <w:sz w:val="24"/>
          <w:szCs w:val="24"/>
        </w:rPr>
        <w:t xml:space="preserve"> February 2022</w:t>
      </w:r>
      <w:r w:rsidR="00024CD0" w:rsidRPr="38E5B7E2">
        <w:rPr>
          <w:rFonts w:ascii="Times New Roman" w:eastAsia="Times New Roman" w:hAnsi="Times New Roman" w:cs="Times New Roman"/>
          <w:sz w:val="24"/>
          <w:szCs w:val="24"/>
        </w:rPr>
        <w:t>,</w:t>
      </w:r>
      <w:r w:rsidR="00024CD0" w:rsidRPr="38E5B7E2">
        <w:rPr>
          <w:rFonts w:ascii="Times New Roman" w:eastAsia="Times New Roman" w:hAnsi="Times New Roman" w:cs="Times New Roman"/>
          <w:color w:val="000000" w:themeColor="text1"/>
          <w:sz w:val="24"/>
          <w:szCs w:val="24"/>
        </w:rPr>
        <w:t xml:space="preserve"> Russia</w:t>
      </w:r>
      <w:r w:rsidR="057BC68B" w:rsidRPr="38E5B7E2">
        <w:rPr>
          <w:rFonts w:ascii="Times New Roman" w:eastAsia="Times New Roman" w:hAnsi="Times New Roman" w:cs="Times New Roman"/>
          <w:color w:val="000000" w:themeColor="text1"/>
          <w:sz w:val="24"/>
          <w:szCs w:val="24"/>
        </w:rPr>
        <w:t>’s</w:t>
      </w:r>
      <w:r w:rsidR="00024CD0" w:rsidRPr="38E5B7E2">
        <w:rPr>
          <w:rFonts w:ascii="Times New Roman" w:eastAsia="Times New Roman" w:hAnsi="Times New Roman" w:cs="Times New Roman"/>
          <w:color w:val="000000" w:themeColor="text1"/>
          <w:sz w:val="24"/>
          <w:szCs w:val="24"/>
        </w:rPr>
        <w:t xml:space="preserve"> military invasion of Ukraine</w:t>
      </w:r>
      <w:r w:rsidR="4B54B354" w:rsidRPr="38E5B7E2">
        <w:rPr>
          <w:rFonts w:ascii="Times New Roman" w:eastAsia="Times New Roman" w:hAnsi="Times New Roman" w:cs="Times New Roman"/>
          <w:color w:val="000000" w:themeColor="text1"/>
          <w:sz w:val="24"/>
          <w:szCs w:val="24"/>
        </w:rPr>
        <w:t xml:space="preserve"> created conditions that pose(d) a threat to Ukrainian</w:t>
      </w:r>
      <w:r w:rsidR="4C941D66" w:rsidRPr="38E5B7E2">
        <w:rPr>
          <w:rFonts w:ascii="Times New Roman" w:eastAsia="Times New Roman" w:hAnsi="Times New Roman" w:cs="Times New Roman"/>
          <w:color w:val="000000" w:themeColor="text1"/>
          <w:sz w:val="24"/>
          <w:szCs w:val="24"/>
        </w:rPr>
        <w:t xml:space="preserve"> health </w:t>
      </w:r>
      <w:r w:rsidR="3E08914A" w:rsidRPr="38E5B7E2">
        <w:rPr>
          <w:rFonts w:ascii="Times New Roman" w:eastAsia="Times New Roman" w:hAnsi="Times New Roman" w:cs="Times New Roman"/>
          <w:color w:val="000000" w:themeColor="text1"/>
          <w:sz w:val="24"/>
          <w:szCs w:val="24"/>
        </w:rPr>
        <w:t>security, which</w:t>
      </w:r>
      <w:r w:rsidR="00024CD0" w:rsidRPr="38E5B7E2">
        <w:rPr>
          <w:rFonts w:ascii="Times New Roman" w:eastAsia="Times New Roman" w:hAnsi="Times New Roman" w:cs="Times New Roman"/>
          <w:color w:val="000000" w:themeColor="text1"/>
          <w:sz w:val="24"/>
          <w:szCs w:val="24"/>
        </w:rPr>
        <w:t xml:space="preserve"> </w:t>
      </w:r>
      <w:r w:rsidR="00024CD0" w:rsidRPr="38E5B7E2">
        <w:rPr>
          <w:rFonts w:ascii="Times New Roman" w:eastAsia="Times New Roman" w:hAnsi="Times New Roman" w:cs="Times New Roman"/>
          <w:sz w:val="24"/>
          <w:szCs w:val="24"/>
        </w:rPr>
        <w:t>remains</w:t>
      </w:r>
      <w:r w:rsidR="00024CD0" w:rsidRPr="38E5B7E2">
        <w:rPr>
          <w:rFonts w:ascii="Times New Roman" w:eastAsia="Times New Roman" w:hAnsi="Times New Roman" w:cs="Times New Roman"/>
          <w:color w:val="000000" w:themeColor="text1"/>
          <w:sz w:val="24"/>
          <w:szCs w:val="24"/>
        </w:rPr>
        <w:t xml:space="preserve"> </w:t>
      </w:r>
      <w:r w:rsidR="00024CD0" w:rsidRPr="38E5B7E2">
        <w:rPr>
          <w:rFonts w:ascii="Times New Roman" w:eastAsia="Times New Roman" w:hAnsi="Times New Roman" w:cs="Times New Roman"/>
          <w:sz w:val="24"/>
          <w:szCs w:val="24"/>
        </w:rPr>
        <w:t>still</w:t>
      </w:r>
      <w:r w:rsidR="00024CD0" w:rsidRPr="38E5B7E2">
        <w:rPr>
          <w:rFonts w:ascii="Times New Roman" w:eastAsia="Times New Roman" w:hAnsi="Times New Roman" w:cs="Times New Roman"/>
          <w:color w:val="000000" w:themeColor="text1"/>
          <w:sz w:val="24"/>
          <w:szCs w:val="24"/>
        </w:rPr>
        <w:t xml:space="preserve"> despite several peace negotiation attempts with intermediary countries.</w:t>
      </w:r>
      <w:r w:rsidR="7A07F9AC" w:rsidRPr="38E5B7E2">
        <w:rPr>
          <w:rFonts w:ascii="Times New Roman" w:eastAsia="Times New Roman" w:hAnsi="Times New Roman" w:cs="Times New Roman"/>
          <w:color w:val="000000" w:themeColor="text1"/>
          <w:sz w:val="24"/>
          <w:szCs w:val="24"/>
        </w:rPr>
        <w:t xml:space="preserve"> </w:t>
      </w:r>
      <w:r w:rsidR="72A70D4B" w:rsidRPr="38E5B7E2">
        <w:rPr>
          <w:rFonts w:ascii="Times New Roman" w:eastAsia="Times New Roman" w:hAnsi="Times New Roman" w:cs="Times New Roman"/>
          <w:color w:val="000000" w:themeColor="text1"/>
          <w:sz w:val="24"/>
          <w:szCs w:val="24"/>
        </w:rPr>
        <w:t xml:space="preserve">With over 200 attacks on hospitals, ambulances and healthcare workers, </w:t>
      </w:r>
      <w:r w:rsidR="7A07F9AC" w:rsidRPr="38E5B7E2">
        <w:rPr>
          <w:rFonts w:ascii="Times New Roman" w:eastAsia="Times New Roman" w:hAnsi="Times New Roman" w:cs="Times New Roman"/>
          <w:color w:val="000000" w:themeColor="text1"/>
          <w:sz w:val="24"/>
          <w:szCs w:val="24"/>
        </w:rPr>
        <w:t xml:space="preserve">Russia’s deliberate targeting </w:t>
      </w:r>
      <w:r w:rsidR="372E56BF" w:rsidRPr="38E5B7E2">
        <w:rPr>
          <w:rFonts w:ascii="Times New Roman" w:eastAsia="Times New Roman" w:hAnsi="Times New Roman" w:cs="Times New Roman"/>
          <w:color w:val="000000" w:themeColor="text1"/>
          <w:sz w:val="24"/>
          <w:szCs w:val="24"/>
        </w:rPr>
        <w:t>of</w:t>
      </w:r>
      <w:r w:rsidR="7A07F9AC" w:rsidRPr="38E5B7E2">
        <w:rPr>
          <w:rFonts w:ascii="Times New Roman" w:eastAsia="Times New Roman" w:hAnsi="Times New Roman" w:cs="Times New Roman"/>
          <w:color w:val="000000" w:themeColor="text1"/>
          <w:sz w:val="24"/>
          <w:szCs w:val="24"/>
        </w:rPr>
        <w:t xml:space="preserve"> Ukrain</w:t>
      </w:r>
      <w:r w:rsidR="038208D8" w:rsidRPr="38E5B7E2">
        <w:rPr>
          <w:rFonts w:ascii="Times New Roman" w:eastAsia="Times New Roman" w:hAnsi="Times New Roman" w:cs="Times New Roman"/>
          <w:color w:val="000000" w:themeColor="text1"/>
          <w:sz w:val="24"/>
          <w:szCs w:val="24"/>
        </w:rPr>
        <w:t xml:space="preserve">e’s health infrastructure </w:t>
      </w:r>
      <w:r w:rsidR="4E344086" w:rsidRPr="38E5B7E2">
        <w:rPr>
          <w:rFonts w:ascii="Times New Roman" w:eastAsia="Times New Roman" w:hAnsi="Times New Roman" w:cs="Times New Roman"/>
          <w:color w:val="000000" w:themeColor="text1"/>
          <w:sz w:val="24"/>
          <w:szCs w:val="24"/>
        </w:rPr>
        <w:t>is leading to long-term consequences on Ukrainian health securit</w:t>
      </w:r>
      <w:r w:rsidR="32144F23" w:rsidRPr="38E5B7E2">
        <w:rPr>
          <w:rFonts w:ascii="Times New Roman" w:eastAsia="Times New Roman" w:hAnsi="Times New Roman" w:cs="Times New Roman"/>
          <w:color w:val="000000" w:themeColor="text1"/>
          <w:sz w:val="24"/>
          <w:szCs w:val="24"/>
        </w:rPr>
        <w:t xml:space="preserve">y </w:t>
      </w:r>
      <w:r w:rsidR="32144F23" w:rsidRPr="00BB192F">
        <w:rPr>
          <w:rFonts w:ascii="Times New Roman" w:eastAsia="Times New Roman" w:hAnsi="Times New Roman" w:cs="Times New Roman"/>
          <w:b/>
          <w:bCs/>
          <w:color w:val="000000" w:themeColor="text1"/>
          <w:sz w:val="24"/>
          <w:szCs w:val="24"/>
        </w:rPr>
        <w:t>[24][25]</w:t>
      </w:r>
      <w:r w:rsidR="32144F23" w:rsidRPr="38E5B7E2">
        <w:rPr>
          <w:rFonts w:ascii="Times New Roman" w:eastAsia="Times New Roman" w:hAnsi="Times New Roman" w:cs="Times New Roman"/>
          <w:color w:val="000000" w:themeColor="text1"/>
          <w:sz w:val="24"/>
          <w:szCs w:val="24"/>
        </w:rPr>
        <w:t>.</w:t>
      </w:r>
      <w:r w:rsidR="00024CD0" w:rsidRPr="38E5B7E2">
        <w:rPr>
          <w:rFonts w:ascii="Times New Roman" w:eastAsia="Times New Roman" w:hAnsi="Times New Roman" w:cs="Times New Roman"/>
          <w:color w:val="000000" w:themeColor="text1"/>
          <w:sz w:val="24"/>
          <w:szCs w:val="24"/>
        </w:rPr>
        <w:t xml:space="preserve"> There are now 6.3 million Ukrainian refugees globally, with more than 5 million residing in Europe </w:t>
      </w:r>
      <w:r w:rsidR="00024CD0" w:rsidRPr="38E5B7E2">
        <w:rPr>
          <w:rFonts w:ascii="Times New Roman" w:eastAsia="Times New Roman" w:hAnsi="Times New Roman" w:cs="Times New Roman"/>
          <w:b/>
          <w:bCs/>
          <w:sz w:val="24"/>
          <w:szCs w:val="24"/>
        </w:rPr>
        <w:t>[23][24]</w:t>
      </w:r>
      <w:r w:rsidR="00024CD0" w:rsidRPr="38E5B7E2">
        <w:rPr>
          <w:rFonts w:ascii="Times New Roman" w:eastAsia="Times New Roman" w:hAnsi="Times New Roman" w:cs="Times New Roman"/>
          <w:color w:val="000000" w:themeColor="text1"/>
          <w:sz w:val="24"/>
          <w:szCs w:val="24"/>
        </w:rPr>
        <w:t>. In the absence of shared agreements of placement, they are unevenly distributed among the hosting countries, increasing the pressure on the local health system</w:t>
      </w:r>
      <w:r w:rsidR="1265D6C8" w:rsidRPr="38E5B7E2">
        <w:rPr>
          <w:rFonts w:ascii="Times New Roman" w:eastAsia="Times New Roman" w:hAnsi="Times New Roman" w:cs="Times New Roman"/>
          <w:color w:val="000000" w:themeColor="text1"/>
          <w:sz w:val="24"/>
          <w:szCs w:val="24"/>
        </w:rPr>
        <w:t>s of the host countries</w:t>
      </w:r>
      <w:r w:rsidR="00024CD0" w:rsidRPr="38E5B7E2">
        <w:rPr>
          <w:rFonts w:ascii="Times New Roman" w:eastAsia="Times New Roman" w:hAnsi="Times New Roman" w:cs="Times New Roman"/>
          <w:color w:val="000000" w:themeColor="text1"/>
          <w:sz w:val="24"/>
          <w:szCs w:val="24"/>
        </w:rPr>
        <w:t xml:space="preserve"> </w:t>
      </w:r>
      <w:r w:rsidR="00024CD0" w:rsidRPr="38E5B7E2">
        <w:rPr>
          <w:rFonts w:ascii="Times New Roman" w:eastAsia="Times New Roman" w:hAnsi="Times New Roman" w:cs="Times New Roman"/>
          <w:b/>
          <w:bCs/>
          <w:sz w:val="24"/>
          <w:szCs w:val="24"/>
        </w:rPr>
        <w:t>[24]</w:t>
      </w:r>
      <w:r w:rsidR="00024CD0" w:rsidRPr="38E5B7E2">
        <w:rPr>
          <w:rFonts w:ascii="Times New Roman" w:eastAsia="Times New Roman" w:hAnsi="Times New Roman" w:cs="Times New Roman"/>
          <w:color w:val="000000" w:themeColor="text1"/>
          <w:sz w:val="24"/>
          <w:szCs w:val="24"/>
        </w:rPr>
        <w:t>. The Ukrainian health system itself is faced with aggravating consequences</w:t>
      </w:r>
      <w:r w:rsidR="6A529DF0" w:rsidRPr="38E5B7E2">
        <w:rPr>
          <w:rFonts w:ascii="Times New Roman" w:eastAsia="Times New Roman" w:hAnsi="Times New Roman" w:cs="Times New Roman"/>
          <w:color w:val="000000" w:themeColor="text1"/>
          <w:sz w:val="24"/>
          <w:szCs w:val="24"/>
        </w:rPr>
        <w:t xml:space="preserve"> due to Russian military violence and the bombing </w:t>
      </w:r>
      <w:r w:rsidR="0661F4B8" w:rsidRPr="38E5B7E2">
        <w:rPr>
          <w:rFonts w:ascii="Times New Roman" w:eastAsia="Times New Roman" w:hAnsi="Times New Roman" w:cs="Times New Roman"/>
          <w:color w:val="000000" w:themeColor="text1"/>
          <w:sz w:val="24"/>
          <w:szCs w:val="24"/>
        </w:rPr>
        <w:t>of its</w:t>
      </w:r>
      <w:r w:rsidR="00024CD0" w:rsidRPr="38E5B7E2">
        <w:rPr>
          <w:rFonts w:ascii="Times New Roman" w:eastAsia="Times New Roman" w:hAnsi="Times New Roman" w:cs="Times New Roman"/>
          <w:color w:val="000000" w:themeColor="text1"/>
          <w:sz w:val="24"/>
          <w:szCs w:val="24"/>
        </w:rPr>
        <w:t xml:space="preserve"> health institutions </w:t>
      </w:r>
      <w:r w:rsidR="00024CD0" w:rsidRPr="38E5B7E2">
        <w:rPr>
          <w:rFonts w:ascii="Times New Roman" w:eastAsia="Times New Roman" w:hAnsi="Times New Roman" w:cs="Times New Roman"/>
          <w:b/>
          <w:bCs/>
          <w:sz w:val="24"/>
          <w:szCs w:val="24"/>
        </w:rPr>
        <w:t>[25]</w:t>
      </w:r>
      <w:r w:rsidR="00024CD0" w:rsidRPr="38E5B7E2">
        <w:rPr>
          <w:rFonts w:ascii="Times New Roman" w:eastAsia="Times New Roman" w:hAnsi="Times New Roman" w:cs="Times New Roman"/>
          <w:color w:val="000000" w:themeColor="text1"/>
          <w:sz w:val="24"/>
          <w:szCs w:val="24"/>
        </w:rPr>
        <w:t xml:space="preserve">, many of which </w:t>
      </w:r>
      <w:r w:rsidR="00805604" w:rsidRPr="38E5B7E2">
        <w:rPr>
          <w:rFonts w:ascii="Times New Roman" w:eastAsia="Times New Roman" w:hAnsi="Times New Roman" w:cs="Times New Roman"/>
          <w:color w:val="000000" w:themeColor="text1"/>
          <w:sz w:val="24"/>
          <w:szCs w:val="24"/>
        </w:rPr>
        <w:t>lacked</w:t>
      </w:r>
      <w:r w:rsidR="00024CD0" w:rsidRPr="38E5B7E2">
        <w:rPr>
          <w:rFonts w:ascii="Times New Roman" w:eastAsia="Times New Roman" w:hAnsi="Times New Roman" w:cs="Times New Roman"/>
          <w:color w:val="000000" w:themeColor="text1"/>
          <w:sz w:val="24"/>
          <w:szCs w:val="24"/>
        </w:rPr>
        <w:t xml:space="preserve"> appropriate bomb shelters</w:t>
      </w:r>
      <w:r w:rsidR="00024CD0" w:rsidRPr="38E5B7E2">
        <w:rPr>
          <w:rFonts w:ascii="Times New Roman" w:eastAsia="Times New Roman" w:hAnsi="Times New Roman" w:cs="Times New Roman"/>
          <w:sz w:val="24"/>
          <w:szCs w:val="24"/>
        </w:rPr>
        <w:t xml:space="preserve"> </w:t>
      </w:r>
      <w:r w:rsidR="00024CD0" w:rsidRPr="38E5B7E2">
        <w:rPr>
          <w:rFonts w:ascii="Times New Roman" w:eastAsia="Times New Roman" w:hAnsi="Times New Roman" w:cs="Times New Roman"/>
          <w:b/>
          <w:bCs/>
          <w:sz w:val="24"/>
          <w:szCs w:val="24"/>
        </w:rPr>
        <w:t>[26]</w:t>
      </w:r>
      <w:r w:rsidR="00024CD0" w:rsidRPr="38E5B7E2">
        <w:rPr>
          <w:rFonts w:ascii="Times New Roman" w:eastAsia="Times New Roman" w:hAnsi="Times New Roman" w:cs="Times New Roman"/>
          <w:sz w:val="24"/>
          <w:szCs w:val="24"/>
        </w:rPr>
        <w:t>.</w:t>
      </w:r>
      <w:r w:rsidR="00024CD0" w:rsidRPr="38E5B7E2">
        <w:rPr>
          <w:rFonts w:ascii="Times New Roman" w:eastAsia="Times New Roman" w:hAnsi="Times New Roman" w:cs="Times New Roman"/>
          <w:color w:val="000000" w:themeColor="text1"/>
          <w:sz w:val="24"/>
          <w:szCs w:val="24"/>
        </w:rPr>
        <w:t xml:space="preserve"> </w:t>
      </w:r>
      <w:r w:rsidR="2FC7EBCB" w:rsidRPr="38E5B7E2">
        <w:rPr>
          <w:rFonts w:ascii="Times New Roman" w:eastAsia="Times New Roman" w:hAnsi="Times New Roman" w:cs="Times New Roman"/>
          <w:sz w:val="24"/>
          <w:szCs w:val="24"/>
        </w:rPr>
        <w:t xml:space="preserve"> </w:t>
      </w:r>
      <w:r w:rsidR="00024CD0" w:rsidRPr="38E5B7E2">
        <w:rPr>
          <w:rFonts w:ascii="Times New Roman" w:eastAsia="Times New Roman" w:hAnsi="Times New Roman" w:cs="Times New Roman"/>
          <w:color w:val="000000" w:themeColor="text1"/>
          <w:sz w:val="24"/>
          <w:szCs w:val="24"/>
        </w:rPr>
        <w:t>As</w:t>
      </w:r>
      <w:r w:rsidR="459A5A97" w:rsidRPr="38E5B7E2">
        <w:rPr>
          <w:rFonts w:ascii="Times New Roman" w:eastAsia="Times New Roman" w:hAnsi="Times New Roman" w:cs="Times New Roman"/>
          <w:color w:val="000000" w:themeColor="text1"/>
          <w:sz w:val="24"/>
          <w:szCs w:val="24"/>
        </w:rPr>
        <w:t xml:space="preserve"> a result of the ongoing war,</w:t>
      </w:r>
      <w:r w:rsidR="00024CD0" w:rsidRPr="38E5B7E2">
        <w:rPr>
          <w:rFonts w:ascii="Times New Roman" w:eastAsia="Times New Roman" w:hAnsi="Times New Roman" w:cs="Times New Roman"/>
          <w:color w:val="000000" w:themeColor="text1"/>
          <w:sz w:val="24"/>
          <w:szCs w:val="24"/>
        </w:rPr>
        <w:t xml:space="preserve"> </w:t>
      </w:r>
      <w:r w:rsidR="3427C08A" w:rsidRPr="38E5B7E2">
        <w:rPr>
          <w:rFonts w:ascii="Times New Roman" w:eastAsia="Times New Roman" w:hAnsi="Times New Roman" w:cs="Times New Roman"/>
          <w:color w:val="000000" w:themeColor="text1"/>
          <w:sz w:val="24"/>
          <w:szCs w:val="24"/>
        </w:rPr>
        <w:t xml:space="preserve">access </w:t>
      </w:r>
      <w:r w:rsidR="0241CF07" w:rsidRPr="38E5B7E2">
        <w:rPr>
          <w:rFonts w:ascii="Times New Roman" w:eastAsia="Times New Roman" w:hAnsi="Times New Roman" w:cs="Times New Roman"/>
          <w:color w:val="000000" w:themeColor="text1"/>
          <w:sz w:val="24"/>
          <w:szCs w:val="24"/>
        </w:rPr>
        <w:t xml:space="preserve">to </w:t>
      </w:r>
      <w:r w:rsidR="3427C08A" w:rsidRPr="38E5B7E2">
        <w:rPr>
          <w:rFonts w:ascii="Times New Roman" w:eastAsia="Times New Roman" w:hAnsi="Times New Roman" w:cs="Times New Roman"/>
          <w:color w:val="000000" w:themeColor="text1"/>
          <w:sz w:val="24"/>
          <w:szCs w:val="24"/>
        </w:rPr>
        <w:t xml:space="preserve">health services </w:t>
      </w:r>
      <w:r w:rsidR="68CAA87D" w:rsidRPr="38E5B7E2">
        <w:rPr>
          <w:rFonts w:ascii="Times New Roman" w:eastAsia="Times New Roman" w:hAnsi="Times New Roman" w:cs="Times New Roman"/>
          <w:color w:val="000000" w:themeColor="text1"/>
          <w:sz w:val="24"/>
          <w:szCs w:val="24"/>
        </w:rPr>
        <w:t>remains</w:t>
      </w:r>
      <w:r w:rsidR="3427C08A" w:rsidRPr="38E5B7E2">
        <w:rPr>
          <w:rFonts w:ascii="Times New Roman" w:eastAsia="Times New Roman" w:hAnsi="Times New Roman" w:cs="Times New Roman"/>
          <w:color w:val="000000" w:themeColor="text1"/>
          <w:sz w:val="24"/>
          <w:szCs w:val="24"/>
        </w:rPr>
        <w:t xml:space="preserve"> extremely difficult</w:t>
      </w:r>
      <w:r w:rsidR="02A182F6" w:rsidRPr="38E5B7E2">
        <w:rPr>
          <w:rFonts w:ascii="Times New Roman" w:eastAsia="Times New Roman" w:hAnsi="Times New Roman" w:cs="Times New Roman"/>
          <w:color w:val="000000" w:themeColor="text1"/>
          <w:sz w:val="24"/>
          <w:szCs w:val="24"/>
        </w:rPr>
        <w:t>,</w:t>
      </w:r>
      <w:r w:rsidR="3427C08A" w:rsidRPr="38E5B7E2">
        <w:rPr>
          <w:rFonts w:ascii="Times New Roman" w:eastAsia="Times New Roman" w:hAnsi="Times New Roman" w:cs="Times New Roman"/>
          <w:color w:val="000000" w:themeColor="text1"/>
          <w:sz w:val="24"/>
          <w:szCs w:val="24"/>
        </w:rPr>
        <w:t xml:space="preserve"> whereby </w:t>
      </w:r>
      <w:r w:rsidR="00024CD0" w:rsidRPr="38E5B7E2">
        <w:rPr>
          <w:rFonts w:ascii="Times New Roman" w:eastAsia="Times New Roman" w:hAnsi="Times New Roman" w:cs="Times New Roman"/>
          <w:color w:val="000000" w:themeColor="text1"/>
          <w:sz w:val="24"/>
          <w:szCs w:val="24"/>
        </w:rPr>
        <w:t xml:space="preserve">medical facilities face deficiencies in essential medical </w:t>
      </w:r>
      <w:r w:rsidR="6F1C44F4" w:rsidRPr="38E5B7E2">
        <w:rPr>
          <w:rFonts w:ascii="Times New Roman" w:eastAsia="Times New Roman" w:hAnsi="Times New Roman" w:cs="Times New Roman"/>
          <w:color w:val="000000" w:themeColor="text1"/>
          <w:sz w:val="24"/>
          <w:szCs w:val="24"/>
        </w:rPr>
        <w:t>supplies,</w:t>
      </w:r>
      <w:r w:rsidR="081BD822" w:rsidRPr="38E5B7E2">
        <w:rPr>
          <w:rFonts w:ascii="Times New Roman" w:eastAsia="Times New Roman" w:hAnsi="Times New Roman" w:cs="Times New Roman"/>
          <w:color w:val="000000" w:themeColor="text1"/>
          <w:sz w:val="24"/>
          <w:szCs w:val="24"/>
        </w:rPr>
        <w:t xml:space="preserve"> </w:t>
      </w:r>
      <w:r w:rsidR="4E6EB78D" w:rsidRPr="38E5B7E2">
        <w:rPr>
          <w:rFonts w:ascii="Times New Roman" w:eastAsia="Times New Roman" w:hAnsi="Times New Roman" w:cs="Times New Roman"/>
          <w:color w:val="000000" w:themeColor="text1"/>
          <w:sz w:val="24"/>
          <w:szCs w:val="24"/>
        </w:rPr>
        <w:t xml:space="preserve">thus compromising </w:t>
      </w:r>
      <w:r w:rsidR="24ECCD30" w:rsidRPr="38E5B7E2">
        <w:rPr>
          <w:rFonts w:ascii="Times New Roman" w:eastAsia="Times New Roman" w:hAnsi="Times New Roman" w:cs="Times New Roman"/>
          <w:color w:val="000000" w:themeColor="text1"/>
          <w:sz w:val="24"/>
          <w:szCs w:val="24"/>
        </w:rPr>
        <w:t xml:space="preserve">acute and chronic </w:t>
      </w:r>
      <w:r w:rsidR="00024CD0" w:rsidRPr="38E5B7E2">
        <w:rPr>
          <w:rFonts w:ascii="Times New Roman" w:eastAsia="Times New Roman" w:hAnsi="Times New Roman" w:cs="Times New Roman"/>
          <w:color w:val="000000" w:themeColor="text1"/>
          <w:sz w:val="24"/>
          <w:szCs w:val="24"/>
        </w:rPr>
        <w:t xml:space="preserve">medication </w:t>
      </w:r>
      <w:r w:rsidR="4A9EB919" w:rsidRPr="38E5B7E2">
        <w:rPr>
          <w:rFonts w:ascii="Times New Roman" w:eastAsia="Times New Roman" w:hAnsi="Times New Roman" w:cs="Times New Roman"/>
          <w:color w:val="000000" w:themeColor="text1"/>
          <w:sz w:val="24"/>
          <w:szCs w:val="24"/>
        </w:rPr>
        <w:t>accessibility</w:t>
      </w:r>
      <w:r w:rsidR="58017C96" w:rsidRPr="38E5B7E2">
        <w:rPr>
          <w:rFonts w:ascii="Times New Roman" w:eastAsia="Times New Roman" w:hAnsi="Times New Roman" w:cs="Times New Roman"/>
          <w:color w:val="000000" w:themeColor="text1"/>
          <w:sz w:val="24"/>
          <w:szCs w:val="24"/>
        </w:rPr>
        <w:t xml:space="preserve">, </w:t>
      </w:r>
      <w:r w:rsidR="2108F74B" w:rsidRPr="38E5B7E2">
        <w:rPr>
          <w:rFonts w:ascii="Times New Roman" w:eastAsia="Times New Roman" w:hAnsi="Times New Roman" w:cs="Times New Roman"/>
          <w:color w:val="000000" w:themeColor="text1"/>
          <w:sz w:val="24"/>
          <w:szCs w:val="24"/>
        </w:rPr>
        <w:t xml:space="preserve">in addition to </w:t>
      </w:r>
      <w:r w:rsidR="00024CD0" w:rsidRPr="38E5B7E2">
        <w:rPr>
          <w:rFonts w:ascii="Times New Roman" w:eastAsia="Times New Roman" w:hAnsi="Times New Roman" w:cs="Times New Roman"/>
          <w:color w:val="000000" w:themeColor="text1"/>
          <w:sz w:val="24"/>
          <w:szCs w:val="24"/>
        </w:rPr>
        <w:t xml:space="preserve">dental and outpatient </w:t>
      </w:r>
      <w:r w:rsidR="00024CD0" w:rsidRPr="38E5B7E2">
        <w:rPr>
          <w:rFonts w:ascii="Times New Roman" w:eastAsia="Times New Roman" w:hAnsi="Times New Roman" w:cs="Times New Roman"/>
          <w:sz w:val="24"/>
          <w:szCs w:val="24"/>
        </w:rPr>
        <w:t xml:space="preserve">care </w:t>
      </w:r>
      <w:r w:rsidR="65834852" w:rsidRPr="38E5B7E2">
        <w:rPr>
          <w:rFonts w:ascii="Times New Roman" w:eastAsia="Times New Roman" w:hAnsi="Times New Roman" w:cs="Times New Roman"/>
          <w:sz w:val="24"/>
          <w:szCs w:val="24"/>
        </w:rPr>
        <w:t xml:space="preserve">along with other non-essential health services </w:t>
      </w:r>
      <w:r w:rsidR="5201EC41" w:rsidRPr="38E5B7E2">
        <w:rPr>
          <w:rFonts w:ascii="Times New Roman" w:eastAsia="Times New Roman" w:hAnsi="Times New Roman" w:cs="Times New Roman"/>
          <w:sz w:val="24"/>
          <w:szCs w:val="24"/>
        </w:rPr>
        <w:t>becoming scarce</w:t>
      </w:r>
      <w:r w:rsidR="65834852" w:rsidRPr="38E5B7E2">
        <w:rPr>
          <w:rFonts w:ascii="Times New Roman" w:eastAsia="Times New Roman" w:hAnsi="Times New Roman" w:cs="Times New Roman"/>
          <w:sz w:val="24"/>
          <w:szCs w:val="24"/>
        </w:rPr>
        <w:t xml:space="preserve"> and costly</w:t>
      </w:r>
      <w:r w:rsidR="00024CD0" w:rsidRPr="38E5B7E2">
        <w:rPr>
          <w:rFonts w:ascii="Times New Roman" w:eastAsia="Times New Roman" w:hAnsi="Times New Roman" w:cs="Times New Roman"/>
          <w:sz w:val="24"/>
          <w:szCs w:val="24"/>
        </w:rPr>
        <w:t xml:space="preserve"> </w:t>
      </w:r>
      <w:r w:rsidR="561B1773" w:rsidRPr="38E5B7E2">
        <w:rPr>
          <w:rFonts w:ascii="Times New Roman" w:eastAsia="Times New Roman" w:hAnsi="Times New Roman" w:cs="Times New Roman"/>
          <w:b/>
          <w:bCs/>
          <w:sz w:val="24"/>
          <w:szCs w:val="24"/>
        </w:rPr>
        <w:t>[27]</w:t>
      </w:r>
      <w:r w:rsidR="00024CD0" w:rsidRPr="38E5B7E2">
        <w:rPr>
          <w:rFonts w:ascii="Times New Roman" w:eastAsia="Times New Roman" w:hAnsi="Times New Roman" w:cs="Times New Roman"/>
          <w:b/>
          <w:bCs/>
          <w:sz w:val="24"/>
          <w:szCs w:val="24"/>
        </w:rPr>
        <w:t>[28][29]</w:t>
      </w:r>
      <w:r w:rsidR="103FCB64" w:rsidRPr="38E5B7E2">
        <w:rPr>
          <w:rFonts w:ascii="Times New Roman" w:eastAsia="Times New Roman" w:hAnsi="Times New Roman" w:cs="Times New Roman"/>
          <w:b/>
          <w:bCs/>
          <w:sz w:val="24"/>
          <w:szCs w:val="24"/>
        </w:rPr>
        <w:t>.</w:t>
      </w:r>
      <w:r w:rsidR="00024CD0" w:rsidRPr="38E5B7E2">
        <w:rPr>
          <w:rFonts w:ascii="Times New Roman" w:eastAsia="Times New Roman" w:hAnsi="Times New Roman" w:cs="Times New Roman"/>
          <w:color w:val="000000" w:themeColor="text1"/>
          <w:sz w:val="24"/>
          <w:szCs w:val="24"/>
        </w:rPr>
        <w:t xml:space="preserve"> Services to support mental health are not sufficiently developed to meet the increasing demands of the population experiencing trauma</w:t>
      </w:r>
      <w:r w:rsidR="554B46F9" w:rsidRPr="38E5B7E2">
        <w:rPr>
          <w:rFonts w:ascii="Times New Roman" w:eastAsia="Times New Roman" w:hAnsi="Times New Roman" w:cs="Times New Roman"/>
          <w:color w:val="000000" w:themeColor="text1"/>
          <w:sz w:val="24"/>
          <w:szCs w:val="24"/>
        </w:rPr>
        <w:t xml:space="preserve"> caused by the Russia-Ukraine war</w:t>
      </w:r>
      <w:r w:rsidR="7F8B9969" w:rsidRPr="38E5B7E2">
        <w:rPr>
          <w:rFonts w:ascii="Times New Roman" w:eastAsia="Times New Roman" w:hAnsi="Times New Roman" w:cs="Times New Roman"/>
          <w:color w:val="000000" w:themeColor="text1"/>
          <w:sz w:val="24"/>
          <w:szCs w:val="24"/>
        </w:rPr>
        <w:t>,</w:t>
      </w:r>
      <w:r w:rsidR="19D2906D" w:rsidRPr="38E5B7E2">
        <w:rPr>
          <w:rFonts w:ascii="Times New Roman" w:eastAsia="Times New Roman" w:hAnsi="Times New Roman" w:cs="Times New Roman"/>
          <w:color w:val="000000" w:themeColor="text1"/>
          <w:sz w:val="24"/>
          <w:szCs w:val="24"/>
        </w:rPr>
        <w:t xml:space="preserve"> </w:t>
      </w:r>
      <w:r w:rsidR="3745B615" w:rsidRPr="38E5B7E2">
        <w:rPr>
          <w:rFonts w:ascii="Times New Roman" w:eastAsia="Times New Roman" w:hAnsi="Times New Roman" w:cs="Times New Roman"/>
          <w:color w:val="000000" w:themeColor="text1"/>
          <w:sz w:val="24"/>
          <w:szCs w:val="24"/>
        </w:rPr>
        <w:t>especially in the previously occupied regions of Donetsk and Luhansk as well as Crimea</w:t>
      </w:r>
      <w:r w:rsidR="3745B615" w:rsidRPr="38E5B7E2">
        <w:rPr>
          <w:rFonts w:ascii="Times New Roman" w:eastAsia="Times New Roman" w:hAnsi="Times New Roman" w:cs="Times New Roman"/>
          <w:b/>
          <w:bCs/>
          <w:sz w:val="24"/>
          <w:szCs w:val="24"/>
        </w:rPr>
        <w:t xml:space="preserve"> </w:t>
      </w:r>
      <w:r w:rsidR="0CAD06CE" w:rsidRPr="38E5B7E2">
        <w:rPr>
          <w:rFonts w:ascii="Times New Roman" w:eastAsia="Times New Roman" w:hAnsi="Times New Roman" w:cs="Times New Roman"/>
          <w:sz w:val="24"/>
          <w:szCs w:val="24"/>
        </w:rPr>
        <w:t xml:space="preserve">where the health system has been undermined since 2014 </w:t>
      </w:r>
      <w:r w:rsidR="19D2906D" w:rsidRPr="38E5B7E2">
        <w:rPr>
          <w:rFonts w:ascii="Times New Roman" w:eastAsia="Times New Roman" w:hAnsi="Times New Roman" w:cs="Times New Roman"/>
          <w:b/>
          <w:bCs/>
          <w:sz w:val="24"/>
          <w:szCs w:val="24"/>
        </w:rPr>
        <w:t>[26]</w:t>
      </w:r>
      <w:r w:rsidR="00024CD0" w:rsidRPr="38E5B7E2">
        <w:rPr>
          <w:rFonts w:ascii="Times New Roman" w:eastAsia="Times New Roman" w:hAnsi="Times New Roman" w:cs="Times New Roman"/>
          <w:b/>
          <w:bCs/>
          <w:sz w:val="24"/>
          <w:szCs w:val="24"/>
        </w:rPr>
        <w:t>[27][29]</w:t>
      </w:r>
      <w:r w:rsidR="1F2E48DA" w:rsidRPr="38E5B7E2">
        <w:rPr>
          <w:rFonts w:ascii="Times New Roman" w:eastAsia="Times New Roman" w:hAnsi="Times New Roman" w:cs="Times New Roman"/>
          <w:b/>
          <w:bCs/>
          <w:sz w:val="24"/>
          <w:szCs w:val="24"/>
        </w:rPr>
        <w:t>[30][31]</w:t>
      </w:r>
      <w:r w:rsidR="00024CD0" w:rsidRPr="38E5B7E2">
        <w:rPr>
          <w:rFonts w:ascii="Times New Roman" w:eastAsia="Times New Roman" w:hAnsi="Times New Roman" w:cs="Times New Roman"/>
          <w:color w:val="000000" w:themeColor="text1"/>
          <w:sz w:val="24"/>
          <w:szCs w:val="24"/>
        </w:rPr>
        <w:t>. The burden of disease across the entire population has significantly risen</w:t>
      </w:r>
      <w:r w:rsidR="35FF7D08" w:rsidRPr="38E5B7E2">
        <w:rPr>
          <w:rFonts w:ascii="Times New Roman" w:eastAsia="Times New Roman" w:hAnsi="Times New Roman" w:cs="Times New Roman"/>
          <w:color w:val="000000" w:themeColor="text1"/>
          <w:sz w:val="24"/>
          <w:szCs w:val="24"/>
        </w:rPr>
        <w:t xml:space="preserve"> as the direct result of the war onslaught on the Ukrainian health system</w:t>
      </w:r>
      <w:r w:rsidR="55C14001" w:rsidRPr="38E5B7E2">
        <w:rPr>
          <w:rFonts w:ascii="Times New Roman" w:eastAsia="Times New Roman" w:hAnsi="Times New Roman" w:cs="Times New Roman"/>
          <w:color w:val="000000" w:themeColor="text1"/>
          <w:sz w:val="24"/>
          <w:szCs w:val="24"/>
        </w:rPr>
        <w:t xml:space="preserve"> </w:t>
      </w:r>
      <w:r w:rsidR="02B7C80F" w:rsidRPr="38E5B7E2">
        <w:rPr>
          <w:rFonts w:ascii="Times New Roman" w:eastAsia="Times New Roman" w:hAnsi="Times New Roman" w:cs="Times New Roman"/>
          <w:color w:val="000000" w:themeColor="text1"/>
          <w:sz w:val="24"/>
          <w:szCs w:val="24"/>
        </w:rPr>
        <w:t>requiring</w:t>
      </w:r>
      <w:r w:rsidR="00024CD0" w:rsidRPr="38E5B7E2">
        <w:rPr>
          <w:rFonts w:ascii="Times New Roman" w:eastAsia="Times New Roman" w:hAnsi="Times New Roman" w:cs="Times New Roman"/>
          <w:color w:val="000000" w:themeColor="text1"/>
          <w:sz w:val="24"/>
          <w:szCs w:val="24"/>
        </w:rPr>
        <w:t xml:space="preserve"> increased government expenditure on health</w:t>
      </w:r>
      <w:r w:rsidR="4152456C" w:rsidRPr="38E5B7E2">
        <w:rPr>
          <w:rFonts w:ascii="Times New Roman" w:eastAsia="Times New Roman" w:hAnsi="Times New Roman" w:cs="Times New Roman"/>
          <w:b/>
          <w:bCs/>
          <w:sz w:val="24"/>
          <w:szCs w:val="24"/>
        </w:rPr>
        <w:t xml:space="preserve"> [30]</w:t>
      </w:r>
      <w:r w:rsidR="00024CD0" w:rsidRPr="38E5B7E2">
        <w:rPr>
          <w:rFonts w:ascii="Times New Roman" w:eastAsia="Times New Roman" w:hAnsi="Times New Roman" w:cs="Times New Roman"/>
          <w:color w:val="000000" w:themeColor="text1"/>
          <w:sz w:val="24"/>
          <w:szCs w:val="24"/>
        </w:rPr>
        <w:t xml:space="preserve">. </w:t>
      </w:r>
      <w:r w:rsidR="2E3F8EA7" w:rsidRPr="38E5B7E2">
        <w:rPr>
          <w:rFonts w:ascii="Times New Roman" w:eastAsia="Times New Roman" w:hAnsi="Times New Roman" w:cs="Times New Roman"/>
          <w:color w:val="000000" w:themeColor="text1"/>
          <w:sz w:val="24"/>
          <w:szCs w:val="24"/>
        </w:rPr>
        <w:t>Not only did the war render the health system inaccessible, but it has also actively widened the</w:t>
      </w:r>
      <w:r w:rsidR="00024CD0" w:rsidRPr="38E5B7E2">
        <w:rPr>
          <w:rFonts w:ascii="Times New Roman" w:eastAsia="Times New Roman" w:hAnsi="Times New Roman" w:cs="Times New Roman"/>
          <w:color w:val="000000" w:themeColor="text1"/>
          <w:sz w:val="24"/>
          <w:szCs w:val="24"/>
        </w:rPr>
        <w:t xml:space="preserve"> inefficiencies and gaps in service </w:t>
      </w:r>
      <w:r w:rsidR="20AF1FD9" w:rsidRPr="38E5B7E2">
        <w:rPr>
          <w:rFonts w:ascii="Times New Roman" w:eastAsia="Times New Roman" w:hAnsi="Times New Roman" w:cs="Times New Roman"/>
          <w:color w:val="000000" w:themeColor="text1"/>
          <w:sz w:val="24"/>
          <w:szCs w:val="24"/>
        </w:rPr>
        <w:t>coverage</w:t>
      </w:r>
      <w:r w:rsidR="00019272" w:rsidRPr="38E5B7E2">
        <w:rPr>
          <w:rFonts w:ascii="Times New Roman" w:eastAsia="Times New Roman" w:hAnsi="Times New Roman" w:cs="Times New Roman"/>
          <w:b/>
          <w:bCs/>
          <w:sz w:val="24"/>
          <w:szCs w:val="24"/>
        </w:rPr>
        <w:t xml:space="preserve"> [28]</w:t>
      </w:r>
      <w:r w:rsidR="00019272" w:rsidRPr="38E5B7E2">
        <w:rPr>
          <w:rFonts w:ascii="Times New Roman" w:eastAsia="Times New Roman" w:hAnsi="Times New Roman" w:cs="Times New Roman"/>
          <w:color w:val="000000" w:themeColor="text1"/>
          <w:sz w:val="24"/>
          <w:szCs w:val="24"/>
        </w:rPr>
        <w:t>.</w:t>
      </w:r>
      <w:r w:rsidR="20AF1FD9" w:rsidRPr="38E5B7E2">
        <w:rPr>
          <w:rFonts w:ascii="Times New Roman" w:eastAsia="Times New Roman" w:hAnsi="Times New Roman" w:cs="Times New Roman"/>
          <w:color w:val="000000" w:themeColor="text1"/>
          <w:sz w:val="24"/>
          <w:szCs w:val="24"/>
        </w:rPr>
        <w:t xml:space="preserve"> Ukrainians are dependent on</w:t>
      </w:r>
      <w:r w:rsidR="00024CD0" w:rsidRPr="38E5B7E2">
        <w:rPr>
          <w:rFonts w:ascii="Times New Roman" w:eastAsia="Times New Roman" w:hAnsi="Times New Roman" w:cs="Times New Roman"/>
          <w:color w:val="000000" w:themeColor="text1"/>
          <w:sz w:val="24"/>
          <w:szCs w:val="24"/>
        </w:rPr>
        <w:t xml:space="preserve"> out-of-pocket expenses, including informal payments</w:t>
      </w:r>
      <w:r w:rsidR="3589ABA2" w:rsidRPr="38E5B7E2">
        <w:rPr>
          <w:rFonts w:ascii="Times New Roman" w:eastAsia="Times New Roman" w:hAnsi="Times New Roman" w:cs="Times New Roman"/>
          <w:color w:val="000000" w:themeColor="text1"/>
          <w:sz w:val="24"/>
          <w:szCs w:val="24"/>
        </w:rPr>
        <w:t xml:space="preserve"> to access high-quality healthcare</w:t>
      </w:r>
      <w:r w:rsidR="0DE0AA3C" w:rsidRPr="38E5B7E2">
        <w:rPr>
          <w:rFonts w:ascii="Times New Roman" w:eastAsia="Times New Roman" w:hAnsi="Times New Roman" w:cs="Times New Roman"/>
          <w:color w:val="000000" w:themeColor="text1"/>
          <w:sz w:val="24"/>
          <w:szCs w:val="24"/>
        </w:rPr>
        <w:t>, whereby</w:t>
      </w:r>
      <w:r w:rsidR="00024CD0" w:rsidRPr="38E5B7E2">
        <w:rPr>
          <w:rFonts w:ascii="Times New Roman" w:eastAsia="Times New Roman" w:hAnsi="Times New Roman" w:cs="Times New Roman"/>
          <w:color w:val="000000" w:themeColor="text1"/>
          <w:sz w:val="24"/>
          <w:szCs w:val="24"/>
        </w:rPr>
        <w:t xml:space="preserve"> </w:t>
      </w:r>
      <w:r w:rsidR="6A277B5B" w:rsidRPr="38E5B7E2">
        <w:rPr>
          <w:rFonts w:ascii="Times New Roman" w:eastAsia="Times New Roman" w:hAnsi="Times New Roman" w:cs="Times New Roman"/>
          <w:color w:val="000000" w:themeColor="text1"/>
          <w:sz w:val="24"/>
          <w:szCs w:val="24"/>
        </w:rPr>
        <w:t>i</w:t>
      </w:r>
      <w:r w:rsidR="00024CD0" w:rsidRPr="38E5B7E2">
        <w:rPr>
          <w:rFonts w:ascii="Times New Roman" w:eastAsia="Times New Roman" w:hAnsi="Times New Roman" w:cs="Times New Roman"/>
          <w:color w:val="000000" w:themeColor="text1"/>
          <w:sz w:val="24"/>
          <w:szCs w:val="24"/>
        </w:rPr>
        <w:t xml:space="preserve">n 2021, 11% of households reported financial hardship, while 17% reported catastrophic health spending, </w:t>
      </w:r>
      <w:r w:rsidR="126820BD" w:rsidRPr="38E5B7E2">
        <w:rPr>
          <w:rFonts w:ascii="Times New Roman" w:eastAsia="Times New Roman" w:hAnsi="Times New Roman" w:cs="Times New Roman"/>
          <w:color w:val="000000" w:themeColor="text1"/>
          <w:sz w:val="24"/>
          <w:szCs w:val="24"/>
        </w:rPr>
        <w:t>driven</w:t>
      </w:r>
      <w:r w:rsidR="00024CD0" w:rsidRPr="38E5B7E2">
        <w:rPr>
          <w:rFonts w:ascii="Times New Roman" w:eastAsia="Times New Roman" w:hAnsi="Times New Roman" w:cs="Times New Roman"/>
          <w:color w:val="000000" w:themeColor="text1"/>
          <w:sz w:val="24"/>
          <w:szCs w:val="24"/>
        </w:rPr>
        <w:t xml:space="preserve"> by the </w:t>
      </w:r>
      <w:r w:rsidR="0B495932" w:rsidRPr="38E5B7E2">
        <w:rPr>
          <w:rFonts w:ascii="Times New Roman" w:eastAsia="Times New Roman" w:hAnsi="Times New Roman" w:cs="Times New Roman"/>
          <w:color w:val="000000" w:themeColor="text1"/>
          <w:sz w:val="24"/>
          <w:szCs w:val="24"/>
        </w:rPr>
        <w:t xml:space="preserve">exponential rises in the </w:t>
      </w:r>
      <w:r w:rsidR="00024CD0" w:rsidRPr="38E5B7E2">
        <w:rPr>
          <w:rFonts w:ascii="Times New Roman" w:eastAsia="Times New Roman" w:hAnsi="Times New Roman" w:cs="Times New Roman"/>
          <w:color w:val="000000" w:themeColor="text1"/>
          <w:sz w:val="24"/>
          <w:szCs w:val="24"/>
        </w:rPr>
        <w:t xml:space="preserve">cost of </w:t>
      </w:r>
      <w:r w:rsidR="1254F778" w:rsidRPr="38E5B7E2">
        <w:rPr>
          <w:rFonts w:ascii="Times New Roman" w:eastAsia="Times New Roman" w:hAnsi="Times New Roman" w:cs="Times New Roman"/>
          <w:color w:val="000000" w:themeColor="text1"/>
          <w:sz w:val="24"/>
          <w:szCs w:val="24"/>
        </w:rPr>
        <w:t>care and</w:t>
      </w:r>
      <w:r w:rsidR="00024CD0" w:rsidRPr="38E5B7E2">
        <w:rPr>
          <w:rFonts w:ascii="Times New Roman" w:eastAsia="Times New Roman" w:hAnsi="Times New Roman" w:cs="Times New Roman"/>
          <w:color w:val="000000" w:themeColor="text1"/>
          <w:sz w:val="24"/>
          <w:szCs w:val="24"/>
        </w:rPr>
        <w:t xml:space="preserve"> medicines</w:t>
      </w:r>
      <w:r w:rsidR="56373909" w:rsidRPr="38E5B7E2">
        <w:rPr>
          <w:rFonts w:ascii="Times New Roman" w:eastAsia="Times New Roman" w:hAnsi="Times New Roman" w:cs="Times New Roman"/>
          <w:color w:val="000000" w:themeColor="text1"/>
          <w:sz w:val="24"/>
          <w:szCs w:val="24"/>
        </w:rPr>
        <w:t>, especially</w:t>
      </w:r>
      <w:r w:rsidR="00024CD0" w:rsidRPr="38E5B7E2">
        <w:rPr>
          <w:rFonts w:ascii="Times New Roman" w:eastAsia="Times New Roman" w:hAnsi="Times New Roman" w:cs="Times New Roman"/>
          <w:color w:val="000000" w:themeColor="text1"/>
          <w:sz w:val="24"/>
          <w:szCs w:val="24"/>
        </w:rPr>
        <w:t xml:space="preserve"> </w:t>
      </w:r>
      <w:r w:rsidR="6CF0511D" w:rsidRPr="38E5B7E2">
        <w:rPr>
          <w:rFonts w:ascii="Times New Roman" w:eastAsia="Times New Roman" w:hAnsi="Times New Roman" w:cs="Times New Roman"/>
          <w:color w:val="000000" w:themeColor="text1"/>
          <w:sz w:val="24"/>
          <w:szCs w:val="24"/>
        </w:rPr>
        <w:t xml:space="preserve">among </w:t>
      </w:r>
      <w:r w:rsidR="6DC7FA6F" w:rsidRPr="38E5B7E2">
        <w:rPr>
          <w:rFonts w:ascii="Times New Roman" w:eastAsia="Times New Roman" w:hAnsi="Times New Roman" w:cs="Times New Roman"/>
          <w:color w:val="000000" w:themeColor="text1"/>
          <w:sz w:val="24"/>
          <w:szCs w:val="24"/>
        </w:rPr>
        <w:t xml:space="preserve">low-income </w:t>
      </w:r>
      <w:r w:rsidR="6CF0511D" w:rsidRPr="38E5B7E2">
        <w:rPr>
          <w:rFonts w:ascii="Times New Roman" w:eastAsia="Times New Roman" w:hAnsi="Times New Roman" w:cs="Times New Roman"/>
          <w:color w:val="000000" w:themeColor="text1"/>
          <w:sz w:val="24"/>
          <w:szCs w:val="24"/>
        </w:rPr>
        <w:t xml:space="preserve">households living in rural areas </w:t>
      </w:r>
      <w:r w:rsidR="00024CD0" w:rsidRPr="38E5B7E2">
        <w:rPr>
          <w:rFonts w:ascii="Times New Roman" w:eastAsia="Times New Roman" w:hAnsi="Times New Roman" w:cs="Times New Roman"/>
          <w:b/>
          <w:bCs/>
          <w:sz w:val="24"/>
          <w:szCs w:val="24"/>
        </w:rPr>
        <w:t>[28]</w:t>
      </w:r>
      <w:r w:rsidR="00024CD0" w:rsidRPr="38E5B7E2">
        <w:rPr>
          <w:rFonts w:ascii="Times New Roman" w:eastAsia="Times New Roman" w:hAnsi="Times New Roman" w:cs="Times New Roman"/>
          <w:color w:val="000000" w:themeColor="text1"/>
          <w:sz w:val="24"/>
          <w:szCs w:val="24"/>
        </w:rPr>
        <w:t xml:space="preserve">. </w:t>
      </w:r>
      <w:r w:rsidR="4EC9B10D" w:rsidRPr="38E5B7E2">
        <w:rPr>
          <w:rFonts w:ascii="Times New Roman" w:eastAsia="Times New Roman" w:hAnsi="Times New Roman" w:cs="Times New Roman"/>
          <w:color w:val="000000" w:themeColor="text1"/>
          <w:sz w:val="24"/>
          <w:szCs w:val="24"/>
        </w:rPr>
        <w:t>Ukraine</w:t>
      </w:r>
      <w:r w:rsidR="0D6E963F" w:rsidRPr="38E5B7E2">
        <w:rPr>
          <w:rFonts w:ascii="Times New Roman" w:eastAsia="Times New Roman" w:hAnsi="Times New Roman" w:cs="Times New Roman"/>
          <w:color w:val="000000" w:themeColor="text1"/>
          <w:sz w:val="24"/>
          <w:szCs w:val="24"/>
        </w:rPr>
        <w:t>’s case</w:t>
      </w:r>
      <w:r w:rsidR="4EC9B10D" w:rsidRPr="38E5B7E2">
        <w:rPr>
          <w:rFonts w:ascii="Times New Roman" w:eastAsia="Times New Roman" w:hAnsi="Times New Roman" w:cs="Times New Roman"/>
          <w:color w:val="000000" w:themeColor="text1"/>
          <w:sz w:val="24"/>
          <w:szCs w:val="24"/>
        </w:rPr>
        <w:t xml:space="preserve"> demonstrates the direct impact of war and conflict on health and health systems</w:t>
      </w:r>
      <w:r w:rsidR="312CEB0C" w:rsidRPr="38E5B7E2">
        <w:rPr>
          <w:rFonts w:ascii="Times New Roman" w:eastAsia="Times New Roman" w:hAnsi="Times New Roman" w:cs="Times New Roman"/>
          <w:color w:val="000000" w:themeColor="text1"/>
          <w:sz w:val="24"/>
          <w:szCs w:val="24"/>
        </w:rPr>
        <w:t>, whereby the current absence of peace led to the internal displacement of individuals</w:t>
      </w:r>
      <w:r w:rsidR="585C7616" w:rsidRPr="38E5B7E2">
        <w:rPr>
          <w:rFonts w:ascii="Times New Roman" w:eastAsia="Times New Roman" w:hAnsi="Times New Roman" w:cs="Times New Roman"/>
          <w:color w:val="000000" w:themeColor="text1"/>
          <w:sz w:val="24"/>
          <w:szCs w:val="24"/>
        </w:rPr>
        <w:t xml:space="preserve"> who have reported worsening health conditions, difficulty managing chronic illnesses, </w:t>
      </w:r>
      <w:r w:rsidR="278C2CFE" w:rsidRPr="38E5B7E2">
        <w:rPr>
          <w:rFonts w:ascii="Times New Roman" w:eastAsia="Times New Roman" w:hAnsi="Times New Roman" w:cs="Times New Roman"/>
          <w:color w:val="000000" w:themeColor="text1"/>
          <w:sz w:val="24"/>
          <w:szCs w:val="24"/>
        </w:rPr>
        <w:t>surges in mental health harms causing civilian and soldier psychological trauma</w:t>
      </w:r>
      <w:r w:rsidR="64EAD922" w:rsidRPr="38E5B7E2">
        <w:rPr>
          <w:rFonts w:ascii="Times New Roman" w:eastAsia="Times New Roman" w:hAnsi="Times New Roman" w:cs="Times New Roman"/>
          <w:b/>
          <w:bCs/>
          <w:color w:val="000000" w:themeColor="text1"/>
          <w:sz w:val="24"/>
          <w:szCs w:val="24"/>
        </w:rPr>
        <w:t xml:space="preserve"> [32]</w:t>
      </w:r>
      <w:r w:rsidR="64EAD922" w:rsidRPr="38E5B7E2">
        <w:rPr>
          <w:rFonts w:ascii="Times New Roman" w:eastAsia="Times New Roman" w:hAnsi="Times New Roman" w:cs="Times New Roman"/>
          <w:color w:val="000000" w:themeColor="text1"/>
          <w:sz w:val="24"/>
          <w:szCs w:val="24"/>
        </w:rPr>
        <w:t>.</w:t>
      </w:r>
      <w:r w:rsidR="41B40208" w:rsidRPr="38E5B7E2">
        <w:rPr>
          <w:rFonts w:ascii="Times New Roman" w:eastAsia="Times New Roman" w:hAnsi="Times New Roman" w:cs="Times New Roman"/>
          <w:color w:val="000000" w:themeColor="text1"/>
          <w:sz w:val="24"/>
          <w:szCs w:val="24"/>
        </w:rPr>
        <w:t xml:space="preserve"> </w:t>
      </w:r>
      <w:r w:rsidR="53015E42" w:rsidRPr="38E5B7E2">
        <w:rPr>
          <w:rFonts w:ascii="Times New Roman" w:eastAsia="Times New Roman" w:hAnsi="Times New Roman" w:cs="Times New Roman"/>
          <w:color w:val="000000" w:themeColor="text1"/>
          <w:sz w:val="24"/>
          <w:szCs w:val="24"/>
        </w:rPr>
        <w:t>To re-establish peace and consequently restore an overall optimal health status of all in Ukraine, co</w:t>
      </w:r>
      <w:r w:rsidR="007C1872" w:rsidRPr="38E5B7E2">
        <w:rPr>
          <w:rFonts w:ascii="Times New Roman" w:eastAsia="Times New Roman" w:hAnsi="Times New Roman" w:cs="Times New Roman"/>
          <w:color w:val="000000" w:themeColor="text1"/>
          <w:sz w:val="24"/>
          <w:szCs w:val="24"/>
        </w:rPr>
        <w:t>untries such as China, Saudi Arabia and others in Africa have hosted “peace talks”</w:t>
      </w:r>
      <w:r w:rsidR="3F20FDA3" w:rsidRPr="38E5B7E2">
        <w:rPr>
          <w:rFonts w:ascii="Times New Roman" w:eastAsia="Times New Roman" w:hAnsi="Times New Roman" w:cs="Times New Roman"/>
          <w:color w:val="000000" w:themeColor="text1"/>
          <w:sz w:val="24"/>
          <w:szCs w:val="24"/>
        </w:rPr>
        <w:t xml:space="preserve"> with </w:t>
      </w:r>
      <w:r w:rsidR="775F4C70" w:rsidRPr="38E5B7E2">
        <w:rPr>
          <w:rFonts w:ascii="Times New Roman" w:eastAsia="Times New Roman" w:hAnsi="Times New Roman" w:cs="Times New Roman"/>
          <w:color w:val="000000" w:themeColor="text1"/>
          <w:sz w:val="24"/>
          <w:szCs w:val="24"/>
        </w:rPr>
        <w:t xml:space="preserve">representatives from </w:t>
      </w:r>
      <w:r w:rsidR="3F20FDA3" w:rsidRPr="38E5B7E2">
        <w:rPr>
          <w:rFonts w:ascii="Times New Roman" w:eastAsia="Times New Roman" w:hAnsi="Times New Roman" w:cs="Times New Roman"/>
          <w:color w:val="000000" w:themeColor="text1"/>
          <w:sz w:val="24"/>
          <w:szCs w:val="24"/>
        </w:rPr>
        <w:t xml:space="preserve">the conflicting parties, </w:t>
      </w:r>
      <w:r w:rsidR="27820323" w:rsidRPr="38E5B7E2">
        <w:rPr>
          <w:rFonts w:ascii="Times New Roman" w:eastAsia="Times New Roman" w:hAnsi="Times New Roman" w:cs="Times New Roman"/>
          <w:color w:val="000000" w:themeColor="text1"/>
          <w:sz w:val="24"/>
          <w:szCs w:val="24"/>
        </w:rPr>
        <w:t>the international summit for peace in Ukraine has published an urgent global appeal tit</w:t>
      </w:r>
      <w:r w:rsidR="32C9C9E3" w:rsidRPr="38E5B7E2">
        <w:rPr>
          <w:rFonts w:ascii="Times New Roman" w:eastAsia="Times New Roman" w:hAnsi="Times New Roman" w:cs="Times New Roman"/>
          <w:color w:val="000000" w:themeColor="text1"/>
          <w:sz w:val="24"/>
          <w:szCs w:val="24"/>
        </w:rPr>
        <w:t xml:space="preserve">led “Vienna Declaration for Peace” which </w:t>
      </w:r>
      <w:r w:rsidR="328F3DDB" w:rsidRPr="38E5B7E2">
        <w:rPr>
          <w:rFonts w:ascii="Times New Roman" w:eastAsia="Times New Roman" w:hAnsi="Times New Roman" w:cs="Times New Roman"/>
          <w:color w:val="000000" w:themeColor="text1"/>
          <w:sz w:val="24"/>
          <w:szCs w:val="24"/>
        </w:rPr>
        <w:t xml:space="preserve">vociferates </w:t>
      </w:r>
      <w:r w:rsidR="32C9C9E3" w:rsidRPr="38E5B7E2">
        <w:rPr>
          <w:rFonts w:ascii="Times New Roman" w:eastAsia="Times New Roman" w:hAnsi="Times New Roman" w:cs="Times New Roman"/>
          <w:color w:val="000000" w:themeColor="text1"/>
          <w:sz w:val="24"/>
          <w:szCs w:val="24"/>
        </w:rPr>
        <w:t>all those in power to support in peace</w:t>
      </w:r>
      <w:r w:rsidR="121C3C7C" w:rsidRPr="38E5B7E2">
        <w:rPr>
          <w:rFonts w:ascii="Times New Roman" w:eastAsia="Times New Roman" w:hAnsi="Times New Roman" w:cs="Times New Roman"/>
          <w:color w:val="000000" w:themeColor="text1"/>
          <w:sz w:val="24"/>
          <w:szCs w:val="24"/>
        </w:rPr>
        <w:t xml:space="preserve"> negotiations and call for ceasefire, </w:t>
      </w:r>
      <w:r w:rsidR="3B7F253A" w:rsidRPr="38E5B7E2">
        <w:rPr>
          <w:rFonts w:ascii="Times New Roman" w:eastAsia="Times New Roman" w:hAnsi="Times New Roman" w:cs="Times New Roman"/>
          <w:color w:val="000000" w:themeColor="text1"/>
          <w:sz w:val="24"/>
          <w:szCs w:val="24"/>
        </w:rPr>
        <w:t xml:space="preserve">and </w:t>
      </w:r>
      <w:r w:rsidR="0598B5CE" w:rsidRPr="38E5B7E2">
        <w:rPr>
          <w:rFonts w:ascii="Times New Roman" w:eastAsia="Times New Roman" w:hAnsi="Times New Roman" w:cs="Times New Roman"/>
          <w:color w:val="000000" w:themeColor="text1"/>
          <w:sz w:val="24"/>
          <w:szCs w:val="24"/>
        </w:rPr>
        <w:t>international organizations such as the World Bank developed a flagship financi</w:t>
      </w:r>
      <w:r w:rsidR="03E3B417" w:rsidRPr="38E5B7E2">
        <w:rPr>
          <w:rFonts w:ascii="Times New Roman" w:eastAsia="Times New Roman" w:hAnsi="Times New Roman" w:cs="Times New Roman"/>
          <w:color w:val="000000" w:themeColor="text1"/>
          <w:sz w:val="24"/>
          <w:szCs w:val="24"/>
        </w:rPr>
        <w:t>ng</w:t>
      </w:r>
      <w:r w:rsidR="0598B5CE" w:rsidRPr="38E5B7E2">
        <w:rPr>
          <w:rFonts w:ascii="Times New Roman" w:eastAsia="Times New Roman" w:hAnsi="Times New Roman" w:cs="Times New Roman"/>
          <w:color w:val="000000" w:themeColor="text1"/>
          <w:sz w:val="24"/>
          <w:szCs w:val="24"/>
        </w:rPr>
        <w:t xml:space="preserve"> instrument </w:t>
      </w:r>
      <w:r w:rsidR="6BCFC928" w:rsidRPr="38E5B7E2">
        <w:rPr>
          <w:rFonts w:ascii="Times New Roman" w:eastAsia="Times New Roman" w:hAnsi="Times New Roman" w:cs="Times New Roman"/>
          <w:color w:val="000000" w:themeColor="text1"/>
          <w:sz w:val="24"/>
          <w:szCs w:val="24"/>
        </w:rPr>
        <w:t xml:space="preserve">“PEACE” </w:t>
      </w:r>
      <w:r w:rsidR="0598B5CE" w:rsidRPr="38E5B7E2">
        <w:rPr>
          <w:rFonts w:ascii="Times New Roman" w:eastAsia="Times New Roman" w:hAnsi="Times New Roman" w:cs="Times New Roman"/>
          <w:color w:val="000000" w:themeColor="text1"/>
          <w:sz w:val="24"/>
          <w:szCs w:val="24"/>
        </w:rPr>
        <w:t>for</w:t>
      </w:r>
      <w:r w:rsidR="184846D8" w:rsidRPr="38E5B7E2">
        <w:rPr>
          <w:rFonts w:ascii="Times New Roman" w:eastAsia="Times New Roman" w:hAnsi="Times New Roman" w:cs="Times New Roman"/>
          <w:color w:val="000000" w:themeColor="text1"/>
          <w:sz w:val="24"/>
          <w:szCs w:val="24"/>
        </w:rPr>
        <w:t xml:space="preserve"> Ukraine to pool all international donor finances </w:t>
      </w:r>
      <w:r w:rsidR="4C8D009B" w:rsidRPr="38E5B7E2">
        <w:rPr>
          <w:rFonts w:ascii="Times New Roman" w:eastAsia="Times New Roman" w:hAnsi="Times New Roman" w:cs="Times New Roman"/>
          <w:color w:val="000000" w:themeColor="text1"/>
          <w:sz w:val="24"/>
          <w:szCs w:val="24"/>
        </w:rPr>
        <w:t>and unite efforts to provide fast emergency support to those most vulnerable</w:t>
      </w:r>
      <w:r w:rsidR="00066EAE" w:rsidRPr="38E5B7E2">
        <w:rPr>
          <w:rFonts w:ascii="Times New Roman" w:eastAsia="Times New Roman" w:hAnsi="Times New Roman" w:cs="Times New Roman"/>
          <w:color w:val="000000" w:themeColor="text1"/>
          <w:sz w:val="24"/>
          <w:szCs w:val="24"/>
        </w:rPr>
        <w:t xml:space="preserve"> [</w:t>
      </w:r>
      <w:r w:rsidR="00066EAE" w:rsidRPr="38E5B7E2">
        <w:rPr>
          <w:rFonts w:ascii="Times New Roman" w:eastAsia="Times New Roman" w:hAnsi="Times New Roman" w:cs="Times New Roman"/>
          <w:b/>
          <w:bCs/>
          <w:sz w:val="24"/>
          <w:szCs w:val="24"/>
        </w:rPr>
        <w:t>27][28][29][30][31]</w:t>
      </w:r>
      <w:r w:rsidR="4368E499" w:rsidRPr="38E5B7E2">
        <w:rPr>
          <w:rFonts w:ascii="Times New Roman" w:eastAsia="Times New Roman" w:hAnsi="Times New Roman" w:cs="Times New Roman"/>
          <w:color w:val="000000" w:themeColor="text1"/>
          <w:sz w:val="24"/>
          <w:szCs w:val="24"/>
        </w:rPr>
        <w:t>.</w:t>
      </w:r>
      <w:r w:rsidR="659D3933" w:rsidRPr="38E5B7E2">
        <w:rPr>
          <w:rFonts w:ascii="Times New Roman" w:eastAsia="Times New Roman" w:hAnsi="Times New Roman" w:cs="Times New Roman"/>
          <w:color w:val="000000" w:themeColor="text1"/>
          <w:sz w:val="24"/>
          <w:szCs w:val="24"/>
        </w:rPr>
        <w:t xml:space="preserve"> Peace negotiations have failed due to political interferences, external </w:t>
      </w:r>
      <w:r w:rsidR="7D2DFA99" w:rsidRPr="38E5B7E2">
        <w:rPr>
          <w:rFonts w:ascii="Times New Roman" w:eastAsia="Times New Roman" w:hAnsi="Times New Roman" w:cs="Times New Roman"/>
          <w:color w:val="000000" w:themeColor="text1"/>
          <w:sz w:val="24"/>
          <w:szCs w:val="24"/>
        </w:rPr>
        <w:t xml:space="preserve">lobbying, and the absence of peace-supporting preconditions for both conflicting </w:t>
      </w:r>
      <w:r w:rsidR="54A10E96" w:rsidRPr="38E5B7E2">
        <w:rPr>
          <w:rFonts w:ascii="Times New Roman" w:eastAsia="Times New Roman" w:hAnsi="Times New Roman" w:cs="Times New Roman"/>
          <w:color w:val="000000" w:themeColor="text1"/>
          <w:sz w:val="24"/>
          <w:szCs w:val="24"/>
        </w:rPr>
        <w:t xml:space="preserve">factions </w:t>
      </w:r>
      <w:r w:rsidR="54A10E96" w:rsidRPr="38E5B7E2">
        <w:rPr>
          <w:rFonts w:ascii="Times New Roman" w:eastAsia="Times New Roman" w:hAnsi="Times New Roman" w:cs="Times New Roman"/>
          <w:b/>
          <w:bCs/>
          <w:color w:val="000000" w:themeColor="text1"/>
          <w:sz w:val="24"/>
          <w:szCs w:val="24"/>
        </w:rPr>
        <w:t>[</w:t>
      </w:r>
      <w:r w:rsidR="7D2DFA99" w:rsidRPr="38E5B7E2">
        <w:rPr>
          <w:rFonts w:ascii="Times New Roman" w:eastAsia="Times New Roman" w:hAnsi="Times New Roman" w:cs="Times New Roman"/>
          <w:b/>
          <w:bCs/>
          <w:color w:val="000000" w:themeColor="text1"/>
          <w:sz w:val="24"/>
          <w:szCs w:val="24"/>
        </w:rPr>
        <w:t>32]</w:t>
      </w:r>
      <w:r w:rsidR="7D2DFA99" w:rsidRPr="38E5B7E2">
        <w:rPr>
          <w:rFonts w:ascii="Times New Roman" w:eastAsia="Times New Roman" w:hAnsi="Times New Roman" w:cs="Times New Roman"/>
          <w:color w:val="000000" w:themeColor="text1"/>
          <w:sz w:val="24"/>
          <w:szCs w:val="24"/>
        </w:rPr>
        <w:t>.</w:t>
      </w:r>
    </w:p>
    <w:p w14:paraId="0000001E" w14:textId="77777777" w:rsidR="00202D5B" w:rsidRDefault="00024CD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Venezuela:</w:t>
      </w:r>
    </w:p>
    <w:p w14:paraId="37ADA97A" w14:textId="233FD755" w:rsidR="00202D5B" w:rsidRDefault="6DAAF4A0" w:rsidP="1DB9506D">
      <w:pPr>
        <w:jc w:val="both"/>
        <w:rPr>
          <w:rFonts w:ascii="Times New Roman" w:eastAsia="Times New Roman" w:hAnsi="Times New Roman" w:cs="Times New Roman"/>
          <w:sz w:val="24"/>
          <w:szCs w:val="24"/>
        </w:rPr>
      </w:pPr>
      <w:r w:rsidRPr="22A321DE">
        <w:rPr>
          <w:rFonts w:ascii="Times New Roman" w:eastAsia="Times New Roman" w:hAnsi="Times New Roman" w:cs="Times New Roman"/>
          <w:sz w:val="24"/>
          <w:szCs w:val="24"/>
        </w:rPr>
        <w:t>R</w:t>
      </w:r>
      <w:r w:rsidR="561A333A" w:rsidRPr="22A321DE">
        <w:rPr>
          <w:rFonts w:ascii="Times New Roman" w:eastAsia="Times New Roman" w:hAnsi="Times New Roman" w:cs="Times New Roman"/>
          <w:sz w:val="24"/>
          <w:szCs w:val="24"/>
        </w:rPr>
        <w:t>el</w:t>
      </w:r>
      <w:r w:rsidR="10E9ABC8" w:rsidRPr="22A321DE">
        <w:rPr>
          <w:rFonts w:ascii="Times New Roman" w:eastAsia="Times New Roman" w:hAnsi="Times New Roman" w:cs="Times New Roman"/>
          <w:sz w:val="24"/>
          <w:szCs w:val="24"/>
        </w:rPr>
        <w:t>ying</w:t>
      </w:r>
      <w:r w:rsidR="561A333A" w:rsidRPr="22A321DE">
        <w:rPr>
          <w:rFonts w:ascii="Times New Roman" w:eastAsia="Times New Roman" w:hAnsi="Times New Roman" w:cs="Times New Roman"/>
          <w:sz w:val="24"/>
          <w:szCs w:val="24"/>
        </w:rPr>
        <w:t xml:space="preserve"> almost entirely on oil revenue for its income</w:t>
      </w:r>
      <w:r w:rsidR="31A6BE66" w:rsidRPr="22A321DE">
        <w:rPr>
          <w:rFonts w:ascii="Times New Roman" w:eastAsia="Times New Roman" w:hAnsi="Times New Roman" w:cs="Times New Roman"/>
          <w:sz w:val="24"/>
          <w:szCs w:val="24"/>
        </w:rPr>
        <w:t>, Venezuela went into a 7-year-long recession w</w:t>
      </w:r>
      <w:r w:rsidR="7F5951C4" w:rsidRPr="22A321DE">
        <w:rPr>
          <w:rFonts w:ascii="Times New Roman" w:eastAsia="Times New Roman" w:hAnsi="Times New Roman" w:cs="Times New Roman"/>
          <w:sz w:val="24"/>
          <w:szCs w:val="24"/>
        </w:rPr>
        <w:t xml:space="preserve">hen the global oil prices plummeted, thus creating an economic catastrophe </w:t>
      </w:r>
      <w:r w:rsidR="50ADC800" w:rsidRPr="22A321DE">
        <w:rPr>
          <w:rFonts w:ascii="Times New Roman" w:eastAsia="Times New Roman" w:hAnsi="Times New Roman" w:cs="Times New Roman"/>
          <w:sz w:val="24"/>
          <w:szCs w:val="24"/>
        </w:rPr>
        <w:t>which produced conditions for the second-largest migration crisis in the world</w:t>
      </w:r>
      <w:r w:rsidR="55960118" w:rsidRPr="22A321DE">
        <w:rPr>
          <w:rFonts w:ascii="Times New Roman" w:eastAsia="Times New Roman" w:hAnsi="Times New Roman" w:cs="Times New Roman"/>
          <w:sz w:val="24"/>
          <w:szCs w:val="24"/>
        </w:rPr>
        <w:t xml:space="preserve"> </w:t>
      </w:r>
      <w:r w:rsidR="4BD3571D" w:rsidRPr="22A321DE">
        <w:rPr>
          <w:rFonts w:ascii="Times New Roman" w:eastAsia="Times New Roman" w:hAnsi="Times New Roman" w:cs="Times New Roman"/>
          <w:sz w:val="24"/>
          <w:szCs w:val="24"/>
        </w:rPr>
        <w:t xml:space="preserve">of more than </w:t>
      </w:r>
      <w:bookmarkStart w:id="3" w:name="_Int_wg37609C"/>
      <w:r w:rsidR="4BD3571D" w:rsidRPr="22A321DE">
        <w:rPr>
          <w:rFonts w:ascii="Times New Roman" w:eastAsia="Times New Roman" w:hAnsi="Times New Roman" w:cs="Times New Roman"/>
          <w:sz w:val="24"/>
          <w:szCs w:val="24"/>
        </w:rPr>
        <w:t>7.1 million refugees</w:t>
      </w:r>
      <w:bookmarkEnd w:id="3"/>
      <w:r w:rsidR="4BD3571D" w:rsidRPr="22A321DE">
        <w:rPr>
          <w:rFonts w:ascii="Times New Roman" w:eastAsia="Times New Roman" w:hAnsi="Times New Roman" w:cs="Times New Roman"/>
          <w:sz w:val="24"/>
          <w:szCs w:val="24"/>
        </w:rPr>
        <w:t xml:space="preserve"> </w:t>
      </w:r>
      <w:r w:rsidR="4BD3571D" w:rsidRPr="22A321DE">
        <w:rPr>
          <w:rFonts w:ascii="Times New Roman" w:eastAsia="Times New Roman" w:hAnsi="Times New Roman" w:cs="Times New Roman"/>
          <w:sz w:val="24"/>
          <w:szCs w:val="24"/>
        </w:rPr>
        <w:lastRenderedPageBreak/>
        <w:t>and migrants as of October 2022</w:t>
      </w:r>
      <w:r w:rsidR="4BD3571D" w:rsidRPr="22A321DE">
        <w:rPr>
          <w:rFonts w:ascii="Times New Roman" w:eastAsia="Times New Roman" w:hAnsi="Times New Roman" w:cs="Times New Roman"/>
          <w:b/>
          <w:bCs/>
          <w:sz w:val="24"/>
          <w:szCs w:val="24"/>
        </w:rPr>
        <w:t xml:space="preserve"> </w:t>
      </w:r>
      <w:r w:rsidR="00024CD0" w:rsidRPr="22A321DE">
        <w:rPr>
          <w:rFonts w:ascii="Times New Roman" w:eastAsia="Times New Roman" w:hAnsi="Times New Roman" w:cs="Times New Roman"/>
          <w:b/>
          <w:bCs/>
          <w:sz w:val="24"/>
          <w:szCs w:val="24"/>
        </w:rPr>
        <w:t>[33]</w:t>
      </w:r>
      <w:r w:rsidR="436AA230" w:rsidRPr="22A321DE">
        <w:rPr>
          <w:rFonts w:ascii="Times New Roman" w:eastAsia="Times New Roman" w:hAnsi="Times New Roman" w:cs="Times New Roman"/>
          <w:b/>
          <w:bCs/>
          <w:sz w:val="24"/>
          <w:szCs w:val="24"/>
        </w:rPr>
        <w:t>[34]</w:t>
      </w:r>
      <w:r w:rsidR="00024CD0" w:rsidRPr="22A321DE">
        <w:rPr>
          <w:rFonts w:ascii="Times New Roman" w:eastAsia="Times New Roman" w:hAnsi="Times New Roman" w:cs="Times New Roman"/>
          <w:sz w:val="24"/>
          <w:szCs w:val="24"/>
        </w:rPr>
        <w:t xml:space="preserve">. </w:t>
      </w:r>
      <w:r w:rsidR="2F1E157A" w:rsidRPr="22A321DE">
        <w:rPr>
          <w:rFonts w:ascii="Times New Roman" w:eastAsia="Times New Roman" w:hAnsi="Times New Roman" w:cs="Times New Roman"/>
          <w:sz w:val="24"/>
          <w:szCs w:val="24"/>
        </w:rPr>
        <w:t xml:space="preserve">The </w:t>
      </w:r>
      <w:r w:rsidR="41B78073" w:rsidRPr="22A321DE">
        <w:rPr>
          <w:rFonts w:ascii="Times New Roman" w:eastAsia="Times New Roman" w:hAnsi="Times New Roman" w:cs="Times New Roman"/>
          <w:sz w:val="24"/>
          <w:szCs w:val="24"/>
        </w:rPr>
        <w:t xml:space="preserve">Venezuelan </w:t>
      </w:r>
      <w:r w:rsidR="2F1E157A" w:rsidRPr="22A321DE">
        <w:rPr>
          <w:rFonts w:ascii="Times New Roman" w:eastAsia="Times New Roman" w:hAnsi="Times New Roman" w:cs="Times New Roman"/>
          <w:sz w:val="24"/>
          <w:szCs w:val="24"/>
        </w:rPr>
        <w:t xml:space="preserve">government is characterized by weakened systems and </w:t>
      </w:r>
      <w:r w:rsidR="00BB192F">
        <w:rPr>
          <w:rFonts w:ascii="Times New Roman" w:eastAsia="Times New Roman" w:hAnsi="Times New Roman" w:cs="Times New Roman"/>
          <w:sz w:val="24"/>
          <w:szCs w:val="24"/>
        </w:rPr>
        <w:t xml:space="preserve">a </w:t>
      </w:r>
      <w:r w:rsidR="2F1E157A" w:rsidRPr="22A321DE">
        <w:rPr>
          <w:rFonts w:ascii="Times New Roman" w:eastAsia="Times New Roman" w:hAnsi="Times New Roman" w:cs="Times New Roman"/>
          <w:sz w:val="24"/>
          <w:szCs w:val="24"/>
        </w:rPr>
        <w:t xml:space="preserve">corrupt workforce that </w:t>
      </w:r>
      <w:r w:rsidR="00BB192F">
        <w:rPr>
          <w:rFonts w:ascii="Times New Roman" w:eastAsia="Times New Roman" w:hAnsi="Times New Roman" w:cs="Times New Roman"/>
          <w:sz w:val="24"/>
          <w:szCs w:val="24"/>
        </w:rPr>
        <w:t>was</w:t>
      </w:r>
      <w:r w:rsidR="2F1E157A" w:rsidRPr="22A321DE">
        <w:rPr>
          <w:rFonts w:ascii="Times New Roman" w:eastAsia="Times New Roman" w:hAnsi="Times New Roman" w:cs="Times New Roman"/>
          <w:sz w:val="24"/>
          <w:szCs w:val="24"/>
        </w:rPr>
        <w:t xml:space="preserve"> split in support of opposi</w:t>
      </w:r>
      <w:r w:rsidR="4048407C" w:rsidRPr="22A321DE">
        <w:rPr>
          <w:rFonts w:ascii="Times New Roman" w:eastAsia="Times New Roman" w:hAnsi="Times New Roman" w:cs="Times New Roman"/>
          <w:sz w:val="24"/>
          <w:szCs w:val="24"/>
        </w:rPr>
        <w:t xml:space="preserve">ng political </w:t>
      </w:r>
      <w:r w:rsidR="26014979" w:rsidRPr="22A321DE">
        <w:rPr>
          <w:rFonts w:ascii="Times New Roman" w:eastAsia="Times New Roman" w:hAnsi="Times New Roman" w:cs="Times New Roman"/>
          <w:sz w:val="24"/>
          <w:szCs w:val="24"/>
        </w:rPr>
        <w:t>factions</w:t>
      </w:r>
      <w:r w:rsidR="4048407C" w:rsidRPr="22A321DE">
        <w:rPr>
          <w:rFonts w:ascii="Times New Roman" w:eastAsia="Times New Roman" w:hAnsi="Times New Roman" w:cs="Times New Roman"/>
          <w:sz w:val="24"/>
          <w:szCs w:val="24"/>
        </w:rPr>
        <w:t>, thus leaving the nation in the hands of militants and violent parties</w:t>
      </w:r>
      <w:r w:rsidR="41DA945F" w:rsidRPr="22A321DE">
        <w:rPr>
          <w:rFonts w:ascii="Times New Roman" w:eastAsia="Times New Roman" w:hAnsi="Times New Roman" w:cs="Times New Roman"/>
          <w:sz w:val="24"/>
          <w:szCs w:val="24"/>
        </w:rPr>
        <w:t xml:space="preserve"> </w:t>
      </w:r>
      <w:r w:rsidR="41DA945F" w:rsidRPr="22A321DE">
        <w:rPr>
          <w:rFonts w:ascii="Times New Roman" w:eastAsia="Times New Roman" w:hAnsi="Times New Roman" w:cs="Times New Roman"/>
          <w:b/>
          <w:bCs/>
          <w:sz w:val="24"/>
          <w:szCs w:val="24"/>
        </w:rPr>
        <w:t>[33][34]</w:t>
      </w:r>
      <w:r w:rsidR="41DA945F" w:rsidRPr="22A321DE">
        <w:rPr>
          <w:rFonts w:ascii="Times New Roman" w:eastAsia="Times New Roman" w:hAnsi="Times New Roman" w:cs="Times New Roman"/>
          <w:sz w:val="24"/>
          <w:szCs w:val="24"/>
        </w:rPr>
        <w:t>. The country is left in the clutches of economic hard</w:t>
      </w:r>
      <w:r w:rsidR="64A62EAA" w:rsidRPr="22A321DE">
        <w:rPr>
          <w:rFonts w:ascii="Times New Roman" w:eastAsia="Times New Roman" w:hAnsi="Times New Roman" w:cs="Times New Roman"/>
          <w:sz w:val="24"/>
          <w:szCs w:val="24"/>
        </w:rPr>
        <w:t xml:space="preserve">ship and political repression with anti-government protests taking place in major Venezuelan cities </w:t>
      </w:r>
      <w:r w:rsidR="334AE651" w:rsidRPr="22A321DE">
        <w:rPr>
          <w:rFonts w:ascii="Times New Roman" w:eastAsia="Times New Roman" w:hAnsi="Times New Roman" w:cs="Times New Roman"/>
          <w:sz w:val="24"/>
          <w:szCs w:val="24"/>
        </w:rPr>
        <w:t xml:space="preserve">refusing the recognition of the 2018 presidential elections. Opposing political parties backed </w:t>
      </w:r>
      <w:r w:rsidR="50BE0BF9" w:rsidRPr="22A321DE">
        <w:rPr>
          <w:rFonts w:ascii="Times New Roman" w:eastAsia="Times New Roman" w:hAnsi="Times New Roman" w:cs="Times New Roman"/>
          <w:sz w:val="24"/>
          <w:szCs w:val="24"/>
        </w:rPr>
        <w:t>by the U.S. arose furthering the political schism</w:t>
      </w:r>
      <w:r w:rsidR="0164F4CE" w:rsidRPr="22A321DE">
        <w:rPr>
          <w:rFonts w:ascii="Times New Roman" w:eastAsia="Times New Roman" w:hAnsi="Times New Roman" w:cs="Times New Roman"/>
          <w:sz w:val="24"/>
          <w:szCs w:val="24"/>
        </w:rPr>
        <w:t xml:space="preserve">, restricting Venezuelan oil sales, and </w:t>
      </w:r>
      <w:r w:rsidR="50BE0BF9" w:rsidRPr="22A321DE">
        <w:rPr>
          <w:rFonts w:ascii="Times New Roman" w:eastAsia="Times New Roman" w:hAnsi="Times New Roman" w:cs="Times New Roman"/>
          <w:sz w:val="24"/>
          <w:szCs w:val="24"/>
        </w:rPr>
        <w:t>constricting Venezuela’s access</w:t>
      </w:r>
      <w:r w:rsidR="0F62F12B" w:rsidRPr="22A321DE">
        <w:rPr>
          <w:rFonts w:ascii="Times New Roman" w:eastAsia="Times New Roman" w:hAnsi="Times New Roman" w:cs="Times New Roman"/>
          <w:sz w:val="24"/>
          <w:szCs w:val="24"/>
        </w:rPr>
        <w:t xml:space="preserve"> to foreign currency</w:t>
      </w:r>
      <w:r w:rsidR="626E0747" w:rsidRPr="22A321DE">
        <w:rPr>
          <w:rFonts w:ascii="Times New Roman" w:eastAsia="Times New Roman" w:hAnsi="Times New Roman" w:cs="Times New Roman"/>
          <w:sz w:val="24"/>
          <w:szCs w:val="24"/>
        </w:rPr>
        <w:t xml:space="preserve">, thus </w:t>
      </w:r>
      <w:r w:rsidR="0F62F12B" w:rsidRPr="22A321DE">
        <w:rPr>
          <w:rFonts w:ascii="Times New Roman" w:eastAsia="Times New Roman" w:hAnsi="Times New Roman" w:cs="Times New Roman"/>
          <w:sz w:val="24"/>
          <w:szCs w:val="24"/>
        </w:rPr>
        <w:t xml:space="preserve">ensuring continued poverty </w:t>
      </w:r>
      <w:r w:rsidR="53953DF2" w:rsidRPr="22A321DE">
        <w:rPr>
          <w:rFonts w:ascii="Times New Roman" w:eastAsia="Times New Roman" w:hAnsi="Times New Roman" w:cs="Times New Roman"/>
          <w:sz w:val="24"/>
          <w:szCs w:val="24"/>
        </w:rPr>
        <w:t xml:space="preserve">and economic struggle </w:t>
      </w:r>
      <w:r w:rsidR="53953DF2" w:rsidRPr="22A321DE">
        <w:rPr>
          <w:rFonts w:ascii="Times New Roman" w:eastAsia="Times New Roman" w:hAnsi="Times New Roman" w:cs="Times New Roman"/>
          <w:b/>
          <w:bCs/>
          <w:sz w:val="24"/>
          <w:szCs w:val="24"/>
        </w:rPr>
        <w:t>[34]</w:t>
      </w:r>
      <w:r w:rsidR="53953DF2" w:rsidRPr="22A321DE">
        <w:rPr>
          <w:rFonts w:ascii="Times New Roman" w:eastAsia="Times New Roman" w:hAnsi="Times New Roman" w:cs="Times New Roman"/>
          <w:sz w:val="24"/>
          <w:szCs w:val="24"/>
        </w:rPr>
        <w:t>.</w:t>
      </w:r>
      <w:r w:rsidR="52ACE363" w:rsidRPr="22A321DE">
        <w:rPr>
          <w:rFonts w:ascii="Times New Roman" w:eastAsia="Times New Roman" w:hAnsi="Times New Roman" w:cs="Times New Roman"/>
          <w:sz w:val="24"/>
          <w:szCs w:val="24"/>
        </w:rPr>
        <w:t xml:space="preserve"> </w:t>
      </w:r>
      <w:r w:rsidR="00024CD0" w:rsidRPr="22A321DE">
        <w:rPr>
          <w:rFonts w:ascii="Times New Roman" w:eastAsia="Times New Roman" w:hAnsi="Times New Roman" w:cs="Times New Roman"/>
          <w:sz w:val="24"/>
          <w:szCs w:val="24"/>
        </w:rPr>
        <w:t>As a result</w:t>
      </w:r>
      <w:r w:rsidR="3248FF6A" w:rsidRPr="22A321DE">
        <w:rPr>
          <w:rFonts w:ascii="Times New Roman" w:eastAsia="Times New Roman" w:hAnsi="Times New Roman" w:cs="Times New Roman"/>
          <w:sz w:val="24"/>
          <w:szCs w:val="24"/>
        </w:rPr>
        <w:t xml:space="preserve"> of th</w:t>
      </w:r>
      <w:r w:rsidR="70D33B2A" w:rsidRPr="22A321DE">
        <w:rPr>
          <w:rFonts w:ascii="Times New Roman" w:eastAsia="Times New Roman" w:hAnsi="Times New Roman" w:cs="Times New Roman"/>
          <w:sz w:val="24"/>
          <w:szCs w:val="24"/>
        </w:rPr>
        <w:t xml:space="preserve">is </w:t>
      </w:r>
      <w:r w:rsidR="6D31137D" w:rsidRPr="22A321DE">
        <w:rPr>
          <w:rFonts w:ascii="Times New Roman" w:eastAsia="Times New Roman" w:hAnsi="Times New Roman" w:cs="Times New Roman"/>
          <w:sz w:val="24"/>
          <w:szCs w:val="24"/>
        </w:rPr>
        <w:t>struggle</w:t>
      </w:r>
      <w:r w:rsidR="256F624B" w:rsidRPr="22A321DE">
        <w:rPr>
          <w:rFonts w:ascii="Times New Roman" w:eastAsia="Times New Roman" w:hAnsi="Times New Roman" w:cs="Times New Roman"/>
          <w:sz w:val="24"/>
          <w:szCs w:val="24"/>
        </w:rPr>
        <w:t>,</w:t>
      </w:r>
      <w:r w:rsidR="6D31137D" w:rsidRPr="22A321DE">
        <w:rPr>
          <w:rFonts w:ascii="Times New Roman" w:eastAsia="Times New Roman" w:hAnsi="Times New Roman" w:cs="Times New Roman"/>
          <w:sz w:val="24"/>
          <w:szCs w:val="24"/>
        </w:rPr>
        <w:t xml:space="preserve"> the</w:t>
      </w:r>
      <w:r w:rsidR="3248FF6A" w:rsidRPr="22A321DE">
        <w:rPr>
          <w:rFonts w:ascii="Times New Roman" w:eastAsia="Times New Roman" w:hAnsi="Times New Roman" w:cs="Times New Roman"/>
          <w:sz w:val="24"/>
          <w:szCs w:val="24"/>
        </w:rPr>
        <w:t xml:space="preserve"> absence of fair and inclusive peace treaties</w:t>
      </w:r>
      <w:r w:rsidR="00024CD0" w:rsidRPr="22A321DE">
        <w:rPr>
          <w:rFonts w:ascii="Times New Roman" w:eastAsia="Times New Roman" w:hAnsi="Times New Roman" w:cs="Times New Roman"/>
          <w:sz w:val="24"/>
          <w:szCs w:val="24"/>
        </w:rPr>
        <w:t xml:space="preserve">, </w:t>
      </w:r>
      <w:r w:rsidR="04C1D4E4" w:rsidRPr="22A321DE">
        <w:rPr>
          <w:rFonts w:ascii="Times New Roman" w:eastAsia="Times New Roman" w:hAnsi="Times New Roman" w:cs="Times New Roman"/>
          <w:sz w:val="24"/>
          <w:szCs w:val="24"/>
        </w:rPr>
        <w:t xml:space="preserve">and </w:t>
      </w:r>
      <w:r w:rsidR="12B407B8" w:rsidRPr="22A321DE">
        <w:rPr>
          <w:rFonts w:ascii="Times New Roman" w:eastAsia="Times New Roman" w:hAnsi="Times New Roman" w:cs="Times New Roman"/>
          <w:sz w:val="24"/>
          <w:szCs w:val="24"/>
        </w:rPr>
        <w:t xml:space="preserve">the </w:t>
      </w:r>
      <w:r w:rsidR="04C1D4E4" w:rsidRPr="22A321DE">
        <w:rPr>
          <w:rFonts w:ascii="Times New Roman" w:eastAsia="Times New Roman" w:hAnsi="Times New Roman" w:cs="Times New Roman"/>
          <w:sz w:val="24"/>
          <w:szCs w:val="24"/>
        </w:rPr>
        <w:t xml:space="preserve">conflict-afflicted health systems, </w:t>
      </w:r>
      <w:r w:rsidR="00024CD0" w:rsidRPr="22A321DE">
        <w:rPr>
          <w:rFonts w:ascii="Times New Roman" w:eastAsia="Times New Roman" w:hAnsi="Times New Roman" w:cs="Times New Roman"/>
          <w:sz w:val="24"/>
          <w:szCs w:val="24"/>
        </w:rPr>
        <w:t>regional cataclysmic health threats emerged</w:t>
      </w:r>
      <w:r w:rsidR="6414477C" w:rsidRPr="22A321DE">
        <w:rPr>
          <w:rFonts w:ascii="Times New Roman" w:eastAsia="Times New Roman" w:hAnsi="Times New Roman" w:cs="Times New Roman"/>
          <w:sz w:val="24"/>
          <w:szCs w:val="24"/>
        </w:rPr>
        <w:t xml:space="preserve">, </w:t>
      </w:r>
      <w:r w:rsidR="00024CD0" w:rsidRPr="22A321DE">
        <w:rPr>
          <w:rFonts w:ascii="Times New Roman" w:eastAsia="Times New Roman" w:hAnsi="Times New Roman" w:cs="Times New Roman"/>
          <w:sz w:val="24"/>
          <w:szCs w:val="24"/>
        </w:rPr>
        <w:t xml:space="preserve">whereby Venezuela’s mortality rate for </w:t>
      </w:r>
      <w:r w:rsidR="00805604" w:rsidRPr="22A321DE">
        <w:rPr>
          <w:rFonts w:ascii="Times New Roman" w:eastAsia="Times New Roman" w:hAnsi="Times New Roman" w:cs="Times New Roman"/>
          <w:sz w:val="24"/>
          <w:szCs w:val="24"/>
        </w:rPr>
        <w:t>children under 5</w:t>
      </w:r>
      <w:r w:rsidR="00024CD0" w:rsidRPr="22A321DE">
        <w:rPr>
          <w:rFonts w:ascii="Times New Roman" w:eastAsia="Times New Roman" w:hAnsi="Times New Roman" w:cs="Times New Roman"/>
          <w:sz w:val="24"/>
          <w:szCs w:val="24"/>
        </w:rPr>
        <w:t xml:space="preserve"> reached levels comparable to that of war-torn countries </w:t>
      </w:r>
      <w:r w:rsidR="2F1CD0C5" w:rsidRPr="22A321DE">
        <w:rPr>
          <w:rFonts w:ascii="Times New Roman" w:eastAsia="Times New Roman" w:hAnsi="Times New Roman" w:cs="Times New Roman"/>
          <w:sz w:val="24"/>
          <w:szCs w:val="24"/>
        </w:rPr>
        <w:t>and 55.8% of pregnant women were unable to receive adequate obstetric care</w:t>
      </w:r>
      <w:r w:rsidR="7967EB9B" w:rsidRPr="22A321DE">
        <w:rPr>
          <w:rFonts w:ascii="Times New Roman" w:eastAsia="Times New Roman" w:hAnsi="Times New Roman" w:cs="Times New Roman"/>
          <w:sz w:val="24"/>
          <w:szCs w:val="24"/>
        </w:rPr>
        <w:t xml:space="preserve"> </w:t>
      </w:r>
      <w:r w:rsidR="6CB35D6F" w:rsidRPr="22A321DE">
        <w:rPr>
          <w:rFonts w:ascii="Times New Roman" w:eastAsia="Times New Roman" w:hAnsi="Times New Roman" w:cs="Times New Roman"/>
          <w:b/>
          <w:bCs/>
          <w:sz w:val="24"/>
          <w:szCs w:val="24"/>
        </w:rPr>
        <w:t>[35][36]</w:t>
      </w:r>
      <w:r w:rsidR="00024CD0" w:rsidRPr="22A321DE">
        <w:rPr>
          <w:rFonts w:ascii="Times New Roman" w:eastAsia="Times New Roman" w:hAnsi="Times New Roman" w:cs="Times New Roman"/>
          <w:b/>
          <w:bCs/>
          <w:sz w:val="24"/>
          <w:szCs w:val="24"/>
        </w:rPr>
        <w:t>[37]</w:t>
      </w:r>
      <w:r w:rsidR="00024CD0" w:rsidRPr="22A321DE">
        <w:rPr>
          <w:rFonts w:ascii="Times New Roman" w:eastAsia="Times New Roman" w:hAnsi="Times New Roman" w:cs="Times New Roman"/>
          <w:sz w:val="24"/>
          <w:szCs w:val="24"/>
        </w:rPr>
        <w:t>.</w:t>
      </w:r>
      <w:r w:rsidR="4366BA15" w:rsidRPr="22A321DE">
        <w:rPr>
          <w:rFonts w:ascii="Times New Roman" w:eastAsia="Times New Roman" w:hAnsi="Times New Roman" w:cs="Times New Roman"/>
          <w:sz w:val="24"/>
          <w:szCs w:val="24"/>
        </w:rPr>
        <w:t xml:space="preserve"> These shocking statistics </w:t>
      </w:r>
      <w:r w:rsidR="0E5499ED" w:rsidRPr="22A321DE">
        <w:rPr>
          <w:rFonts w:ascii="Times New Roman" w:eastAsia="Times New Roman" w:hAnsi="Times New Roman" w:cs="Times New Roman"/>
          <w:sz w:val="24"/>
          <w:szCs w:val="24"/>
        </w:rPr>
        <w:t>are a direct outcome of the little to no access to essential health services and medications leading to communicable disease outbreaks and contagions</w:t>
      </w:r>
      <w:r w:rsidR="594279C4" w:rsidRPr="22A321DE">
        <w:rPr>
          <w:rFonts w:ascii="Times New Roman" w:eastAsia="Times New Roman" w:hAnsi="Times New Roman" w:cs="Times New Roman"/>
          <w:sz w:val="24"/>
          <w:szCs w:val="24"/>
        </w:rPr>
        <w:t>,</w:t>
      </w:r>
      <w:r w:rsidR="0E5499ED" w:rsidRPr="22A321DE">
        <w:rPr>
          <w:rFonts w:ascii="Times New Roman" w:eastAsia="Times New Roman" w:hAnsi="Times New Roman" w:cs="Times New Roman"/>
          <w:sz w:val="24"/>
          <w:szCs w:val="24"/>
        </w:rPr>
        <w:t xml:space="preserve"> w</w:t>
      </w:r>
      <w:r w:rsidR="2C4BF1B7" w:rsidRPr="22A321DE">
        <w:rPr>
          <w:rFonts w:ascii="Times New Roman" w:eastAsia="Times New Roman" w:hAnsi="Times New Roman" w:cs="Times New Roman"/>
          <w:sz w:val="24"/>
          <w:szCs w:val="24"/>
        </w:rPr>
        <w:t>ith the flagrant</w:t>
      </w:r>
      <w:r w:rsidR="0E5499ED" w:rsidRPr="22A321DE">
        <w:rPr>
          <w:rFonts w:ascii="Times New Roman" w:eastAsia="Times New Roman" w:hAnsi="Times New Roman" w:cs="Times New Roman"/>
          <w:sz w:val="24"/>
          <w:szCs w:val="24"/>
        </w:rPr>
        <w:t xml:space="preserve"> measles outbreak unfold</w:t>
      </w:r>
      <w:r w:rsidR="63148B0E" w:rsidRPr="22A321DE">
        <w:rPr>
          <w:rFonts w:ascii="Times New Roman" w:eastAsia="Times New Roman" w:hAnsi="Times New Roman" w:cs="Times New Roman"/>
          <w:sz w:val="24"/>
          <w:szCs w:val="24"/>
        </w:rPr>
        <w:t>ing</w:t>
      </w:r>
      <w:r w:rsidR="0E5499ED" w:rsidRPr="22A321DE">
        <w:rPr>
          <w:rFonts w:ascii="Times New Roman" w:eastAsia="Times New Roman" w:hAnsi="Times New Roman" w:cs="Times New Roman"/>
          <w:sz w:val="24"/>
          <w:szCs w:val="24"/>
        </w:rPr>
        <w:t xml:space="preserve"> in one of the poorest and most densely populated areas in Caracas, further compounded by the limited access to sanitation</w:t>
      </w:r>
      <w:r w:rsidR="280CF7BF" w:rsidRPr="22A321DE">
        <w:rPr>
          <w:rFonts w:ascii="Times New Roman" w:eastAsia="Times New Roman" w:hAnsi="Times New Roman" w:cs="Times New Roman"/>
          <w:sz w:val="24"/>
          <w:szCs w:val="24"/>
        </w:rPr>
        <w:t xml:space="preserve"> </w:t>
      </w:r>
      <w:r w:rsidR="0E5499ED" w:rsidRPr="22A321DE">
        <w:rPr>
          <w:rFonts w:ascii="Times New Roman" w:eastAsia="Times New Roman" w:hAnsi="Times New Roman" w:cs="Times New Roman"/>
          <w:sz w:val="24"/>
          <w:szCs w:val="24"/>
        </w:rPr>
        <w:t xml:space="preserve">services </w:t>
      </w:r>
      <w:r w:rsidR="0E5499ED" w:rsidRPr="22A321DE">
        <w:rPr>
          <w:rFonts w:ascii="Times New Roman" w:eastAsia="Times New Roman" w:hAnsi="Times New Roman" w:cs="Times New Roman"/>
          <w:b/>
          <w:bCs/>
          <w:sz w:val="24"/>
          <w:szCs w:val="24"/>
        </w:rPr>
        <w:t>[38]</w:t>
      </w:r>
      <w:r w:rsidR="0E5499ED" w:rsidRPr="22A321DE">
        <w:rPr>
          <w:rFonts w:ascii="Times New Roman" w:eastAsia="Times New Roman" w:hAnsi="Times New Roman" w:cs="Times New Roman"/>
          <w:sz w:val="24"/>
          <w:szCs w:val="24"/>
        </w:rPr>
        <w:t>.</w:t>
      </w:r>
      <w:r w:rsidR="63B4EEFB" w:rsidRPr="22A321DE">
        <w:rPr>
          <w:rFonts w:ascii="Times New Roman" w:eastAsia="Times New Roman" w:hAnsi="Times New Roman" w:cs="Times New Roman"/>
          <w:sz w:val="24"/>
          <w:szCs w:val="24"/>
        </w:rPr>
        <w:t xml:space="preserve"> This healthcare system disintegration is directly linked to the absence of proper sanitary services and basic power and water supply at healthcare centers because they are being targeted by military and violent groups, thus allowing the </w:t>
      </w:r>
      <w:r w:rsidR="00BB192F">
        <w:rPr>
          <w:rFonts w:ascii="Times New Roman" w:eastAsia="Times New Roman" w:hAnsi="Times New Roman" w:cs="Times New Roman"/>
          <w:sz w:val="24"/>
          <w:szCs w:val="24"/>
        </w:rPr>
        <w:t>vaccine-preventable</w:t>
      </w:r>
      <w:r w:rsidR="63B4EEFB" w:rsidRPr="22A321DE">
        <w:rPr>
          <w:rFonts w:ascii="Times New Roman" w:eastAsia="Times New Roman" w:hAnsi="Times New Roman" w:cs="Times New Roman"/>
          <w:sz w:val="24"/>
          <w:szCs w:val="24"/>
        </w:rPr>
        <w:t xml:space="preserve"> and infectious diseases to resurge </w:t>
      </w:r>
      <w:r w:rsidR="63B4EEFB" w:rsidRPr="22A321DE">
        <w:rPr>
          <w:rFonts w:ascii="Times New Roman" w:eastAsia="Times New Roman" w:hAnsi="Times New Roman" w:cs="Times New Roman"/>
          <w:b/>
          <w:bCs/>
          <w:sz w:val="24"/>
          <w:szCs w:val="24"/>
        </w:rPr>
        <w:t>[39][40].</w:t>
      </w:r>
      <w:r w:rsidR="63B4EEFB" w:rsidRPr="22A321DE">
        <w:rPr>
          <w:rFonts w:ascii="Times New Roman" w:eastAsia="Times New Roman" w:hAnsi="Times New Roman" w:cs="Times New Roman"/>
          <w:sz w:val="24"/>
          <w:szCs w:val="24"/>
        </w:rPr>
        <w:t xml:space="preserve"> As such, fundamental foundations for healthcare service delivery are severely lacking forcing healthcare workforce emigration with a massive exodus of biomedical scientists and qualified healthcare professionals, health services discontinuation (e.g., sexual reproductive health and nutrition), and absence of reliable and up-to-date epidemiological data necessary for health status monitoring </w:t>
      </w:r>
      <w:r w:rsidR="63B4EEFB" w:rsidRPr="22A321DE">
        <w:rPr>
          <w:rFonts w:ascii="Times New Roman" w:eastAsia="Times New Roman" w:hAnsi="Times New Roman" w:cs="Times New Roman"/>
          <w:b/>
          <w:bCs/>
          <w:sz w:val="24"/>
          <w:szCs w:val="24"/>
        </w:rPr>
        <w:t>[37][39][40]</w:t>
      </w:r>
      <w:r w:rsidR="63B4EEFB" w:rsidRPr="22A321DE">
        <w:rPr>
          <w:rFonts w:ascii="Times New Roman" w:eastAsia="Times New Roman" w:hAnsi="Times New Roman" w:cs="Times New Roman"/>
          <w:sz w:val="24"/>
          <w:szCs w:val="24"/>
        </w:rPr>
        <w:t>.</w:t>
      </w:r>
    </w:p>
    <w:p w14:paraId="47B98E7B" w14:textId="63349A30" w:rsidR="00202D5B" w:rsidRDefault="24619D3F" w:rsidP="22A321DE">
      <w:pPr>
        <w:spacing w:after="0"/>
        <w:jc w:val="both"/>
        <w:rPr>
          <w:rFonts w:ascii="Times New Roman" w:eastAsia="Times New Roman" w:hAnsi="Times New Roman" w:cs="Times New Roman"/>
          <w:b/>
          <w:bCs/>
          <w:color w:val="000000" w:themeColor="text1"/>
          <w:sz w:val="24"/>
          <w:szCs w:val="24"/>
        </w:rPr>
      </w:pPr>
      <w:r w:rsidRPr="38E5B7E2">
        <w:rPr>
          <w:rFonts w:ascii="Times New Roman" w:eastAsia="Times New Roman" w:hAnsi="Times New Roman" w:cs="Times New Roman"/>
          <w:sz w:val="24"/>
          <w:szCs w:val="24"/>
        </w:rPr>
        <w:t>The severity of the matter necessitated the</w:t>
      </w:r>
      <w:r w:rsidR="37112E49" w:rsidRPr="38E5B7E2">
        <w:rPr>
          <w:rFonts w:ascii="Times New Roman" w:eastAsia="Times New Roman" w:hAnsi="Times New Roman" w:cs="Times New Roman"/>
          <w:sz w:val="24"/>
          <w:szCs w:val="24"/>
        </w:rPr>
        <w:t xml:space="preserve"> involvement of international organizations to defuse and mitigate the detrimental</w:t>
      </w:r>
      <w:r w:rsidR="3C5A81D2" w:rsidRPr="38E5B7E2">
        <w:rPr>
          <w:rFonts w:ascii="Times New Roman" w:eastAsia="Times New Roman" w:hAnsi="Times New Roman" w:cs="Times New Roman"/>
          <w:sz w:val="24"/>
          <w:szCs w:val="24"/>
        </w:rPr>
        <w:t xml:space="preserve"> health</w:t>
      </w:r>
      <w:r w:rsidR="37112E49" w:rsidRPr="38E5B7E2">
        <w:rPr>
          <w:rFonts w:ascii="Times New Roman" w:eastAsia="Times New Roman" w:hAnsi="Times New Roman" w:cs="Times New Roman"/>
          <w:sz w:val="24"/>
          <w:szCs w:val="24"/>
        </w:rPr>
        <w:t xml:space="preserve"> impacts of the crisis affecting Venezuela</w:t>
      </w:r>
      <w:r w:rsidR="311CB37B" w:rsidRPr="38E5B7E2">
        <w:rPr>
          <w:rFonts w:ascii="Times New Roman" w:eastAsia="Times New Roman" w:hAnsi="Times New Roman" w:cs="Times New Roman"/>
          <w:sz w:val="24"/>
          <w:szCs w:val="24"/>
        </w:rPr>
        <w:t>, mainly calling for the preparation and coordination among regional health ministries and experts to contain outbreaks</w:t>
      </w:r>
      <w:r w:rsidR="37112E49" w:rsidRPr="38E5B7E2">
        <w:rPr>
          <w:rFonts w:ascii="Times New Roman" w:eastAsia="Times New Roman" w:hAnsi="Times New Roman" w:cs="Times New Roman"/>
          <w:sz w:val="24"/>
          <w:szCs w:val="24"/>
        </w:rPr>
        <w:t xml:space="preserve"> </w:t>
      </w:r>
      <w:r w:rsidR="37112E49" w:rsidRPr="38E5B7E2">
        <w:rPr>
          <w:rFonts w:ascii="Times New Roman" w:eastAsia="Times New Roman" w:hAnsi="Times New Roman" w:cs="Times New Roman"/>
          <w:b/>
          <w:bCs/>
          <w:sz w:val="24"/>
          <w:szCs w:val="24"/>
        </w:rPr>
        <w:t>[38]</w:t>
      </w:r>
      <w:r w:rsidR="4F0A12DC" w:rsidRPr="38E5B7E2">
        <w:rPr>
          <w:rFonts w:ascii="Times New Roman" w:eastAsia="Times New Roman" w:hAnsi="Times New Roman" w:cs="Times New Roman"/>
          <w:b/>
          <w:bCs/>
          <w:sz w:val="24"/>
          <w:szCs w:val="24"/>
        </w:rPr>
        <w:t>[39][40]</w:t>
      </w:r>
      <w:r w:rsidR="37112E49" w:rsidRPr="38E5B7E2">
        <w:rPr>
          <w:rFonts w:ascii="Times New Roman" w:eastAsia="Times New Roman" w:hAnsi="Times New Roman" w:cs="Times New Roman"/>
          <w:sz w:val="24"/>
          <w:szCs w:val="24"/>
        </w:rPr>
        <w:t>.</w:t>
      </w:r>
      <w:r w:rsidR="43076194" w:rsidRPr="38E5B7E2">
        <w:rPr>
          <w:rFonts w:ascii="Times New Roman" w:eastAsia="Times New Roman" w:hAnsi="Times New Roman" w:cs="Times New Roman"/>
          <w:sz w:val="24"/>
          <w:szCs w:val="24"/>
        </w:rPr>
        <w:t xml:space="preserve"> </w:t>
      </w:r>
      <w:r w:rsidR="2FCB5DC8" w:rsidRPr="38E5B7E2">
        <w:rPr>
          <w:rFonts w:ascii="Times New Roman" w:eastAsia="Times New Roman" w:hAnsi="Times New Roman" w:cs="Times New Roman"/>
          <w:sz w:val="24"/>
          <w:szCs w:val="24"/>
        </w:rPr>
        <w:t xml:space="preserve">Other international engagement calls for Venezuela </w:t>
      </w:r>
      <w:r w:rsidR="00BB192F">
        <w:rPr>
          <w:rFonts w:ascii="Times New Roman" w:eastAsia="Times New Roman" w:hAnsi="Times New Roman" w:cs="Times New Roman"/>
          <w:sz w:val="24"/>
          <w:szCs w:val="24"/>
        </w:rPr>
        <w:t xml:space="preserve">to </w:t>
      </w:r>
      <w:r w:rsidR="2FCB5DC8" w:rsidRPr="38E5B7E2">
        <w:rPr>
          <w:rFonts w:ascii="Times New Roman" w:eastAsia="Times New Roman" w:hAnsi="Times New Roman" w:cs="Times New Roman"/>
          <w:sz w:val="24"/>
          <w:szCs w:val="24"/>
        </w:rPr>
        <w:t xml:space="preserve">give priority to humanitarian protection in the form of funding to support basic health services during violent conflict </w:t>
      </w:r>
      <w:r w:rsidR="2FCB5DC8" w:rsidRPr="38E5B7E2">
        <w:rPr>
          <w:rFonts w:ascii="Times New Roman" w:eastAsia="Times New Roman" w:hAnsi="Times New Roman" w:cs="Times New Roman"/>
          <w:b/>
          <w:bCs/>
          <w:sz w:val="24"/>
          <w:szCs w:val="24"/>
        </w:rPr>
        <w:t>[41][42]</w:t>
      </w:r>
      <w:r w:rsidR="2FCB5DC8" w:rsidRPr="38E5B7E2">
        <w:rPr>
          <w:rFonts w:ascii="Times New Roman" w:eastAsia="Times New Roman" w:hAnsi="Times New Roman" w:cs="Times New Roman"/>
          <w:sz w:val="24"/>
          <w:szCs w:val="24"/>
        </w:rPr>
        <w:t xml:space="preserve">. However, with the conflict and international sanctions on Venezuelan political factions, foreign aid in the form of monetary support, necessities, and health services is jeopardized </w:t>
      </w:r>
      <w:r w:rsidR="2FCB5DC8" w:rsidRPr="38E5B7E2">
        <w:rPr>
          <w:rFonts w:ascii="Times New Roman" w:eastAsia="Times New Roman" w:hAnsi="Times New Roman" w:cs="Times New Roman"/>
          <w:b/>
          <w:bCs/>
          <w:sz w:val="24"/>
          <w:szCs w:val="24"/>
        </w:rPr>
        <w:t>[41]</w:t>
      </w:r>
      <w:r w:rsidR="2FCB5DC8" w:rsidRPr="38E5B7E2">
        <w:rPr>
          <w:rFonts w:ascii="Times New Roman" w:eastAsia="Times New Roman" w:hAnsi="Times New Roman" w:cs="Times New Roman"/>
          <w:sz w:val="24"/>
          <w:szCs w:val="24"/>
        </w:rPr>
        <w:t xml:space="preserve">. </w:t>
      </w:r>
      <w:r w:rsidR="00024CD0" w:rsidRPr="38E5B7E2">
        <w:rPr>
          <w:rFonts w:ascii="Times New Roman" w:eastAsia="Times New Roman" w:hAnsi="Times New Roman" w:cs="Times New Roman"/>
          <w:sz w:val="24"/>
          <w:szCs w:val="24"/>
        </w:rPr>
        <w:t xml:space="preserve">As a result, health efforts from global health actors to promote peace, such as the provision of basic medications, diagnostic testing services, and allied health services, are limited by the absence of a proper governance system that equitably meets the health needs of Venezuelans </w:t>
      </w:r>
      <w:r w:rsidR="00024CD0" w:rsidRPr="38E5B7E2">
        <w:rPr>
          <w:rFonts w:ascii="Times New Roman" w:eastAsia="Times New Roman" w:hAnsi="Times New Roman" w:cs="Times New Roman"/>
          <w:b/>
          <w:bCs/>
          <w:sz w:val="24"/>
          <w:szCs w:val="24"/>
        </w:rPr>
        <w:t>[40]</w:t>
      </w:r>
      <w:r w:rsidR="2B08115A" w:rsidRPr="38E5B7E2">
        <w:rPr>
          <w:rFonts w:ascii="Times New Roman" w:eastAsia="Times New Roman" w:hAnsi="Times New Roman" w:cs="Times New Roman"/>
          <w:b/>
          <w:bCs/>
          <w:sz w:val="24"/>
          <w:szCs w:val="24"/>
        </w:rPr>
        <w:t>[41][42]</w:t>
      </w:r>
      <w:r w:rsidR="00024CD0" w:rsidRPr="38E5B7E2">
        <w:rPr>
          <w:rFonts w:ascii="Times New Roman" w:eastAsia="Times New Roman" w:hAnsi="Times New Roman" w:cs="Times New Roman"/>
          <w:sz w:val="24"/>
          <w:szCs w:val="24"/>
        </w:rPr>
        <w:t>.</w:t>
      </w:r>
    </w:p>
    <w:p w14:paraId="00000023" w14:textId="60B9908D" w:rsidR="00202D5B" w:rsidRDefault="00024CD0" w:rsidP="22A321DE">
      <w:pPr>
        <w:spacing w:after="0"/>
        <w:jc w:val="both"/>
        <w:rPr>
          <w:rFonts w:ascii="Times New Roman" w:eastAsia="Times New Roman" w:hAnsi="Times New Roman" w:cs="Times New Roman"/>
          <w:b/>
          <w:bCs/>
          <w:color w:val="000000"/>
          <w:sz w:val="24"/>
          <w:szCs w:val="24"/>
        </w:rPr>
      </w:pPr>
      <w:r>
        <w:br/>
      </w:r>
      <w:r w:rsidRPr="22A321DE">
        <w:rPr>
          <w:rFonts w:ascii="Times New Roman" w:eastAsia="Times New Roman" w:hAnsi="Times New Roman" w:cs="Times New Roman"/>
          <w:b/>
          <w:bCs/>
          <w:color w:val="000000" w:themeColor="text1"/>
          <w:sz w:val="24"/>
          <w:szCs w:val="24"/>
        </w:rPr>
        <w:t>Future Vision for Global Health Security and Solidarity:</w:t>
      </w:r>
    </w:p>
    <w:p w14:paraId="40B3736E" w14:textId="5434B890" w:rsidR="00202D5B" w:rsidRDefault="00024CD0" w:rsidP="38E5B7E2">
      <w:pPr>
        <w:jc w:val="both"/>
        <w:rPr>
          <w:rFonts w:ascii="Times New Roman" w:eastAsia="Times New Roman" w:hAnsi="Times New Roman" w:cs="Times New Roman"/>
          <w:sz w:val="24"/>
          <w:szCs w:val="24"/>
        </w:rPr>
      </w:pPr>
      <w:r w:rsidRPr="38E5B7E2">
        <w:rPr>
          <w:rFonts w:ascii="Times New Roman" w:eastAsia="Times New Roman" w:hAnsi="Times New Roman" w:cs="Times New Roman"/>
          <w:sz w:val="24"/>
          <w:szCs w:val="24"/>
        </w:rPr>
        <w:t xml:space="preserve">In the presence of the ever-existing looming dangers of global crises, </w:t>
      </w:r>
      <w:r w:rsidR="05FC501D" w:rsidRPr="38E5B7E2">
        <w:rPr>
          <w:rFonts w:ascii="Times New Roman" w:eastAsia="Times New Roman" w:hAnsi="Times New Roman" w:cs="Times New Roman"/>
          <w:sz w:val="24"/>
          <w:szCs w:val="24"/>
        </w:rPr>
        <w:t xml:space="preserve">such as </w:t>
      </w:r>
      <w:r w:rsidRPr="38E5B7E2">
        <w:rPr>
          <w:rFonts w:ascii="Times New Roman" w:eastAsia="Times New Roman" w:hAnsi="Times New Roman" w:cs="Times New Roman"/>
          <w:sz w:val="24"/>
          <w:szCs w:val="24"/>
        </w:rPr>
        <w:t>universal health threats,</w:t>
      </w:r>
      <w:r w:rsidR="3AABBA9D"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sz w:val="24"/>
          <w:szCs w:val="24"/>
        </w:rPr>
        <w:t xml:space="preserve">international </w:t>
      </w:r>
      <w:r w:rsidR="00805604" w:rsidRPr="38E5B7E2">
        <w:rPr>
          <w:rFonts w:ascii="Times New Roman" w:eastAsia="Times New Roman" w:hAnsi="Times New Roman" w:cs="Times New Roman"/>
          <w:sz w:val="24"/>
          <w:szCs w:val="24"/>
        </w:rPr>
        <w:t xml:space="preserve">and local </w:t>
      </w:r>
      <w:r w:rsidRPr="38E5B7E2">
        <w:rPr>
          <w:rFonts w:ascii="Times New Roman" w:eastAsia="Times New Roman" w:hAnsi="Times New Roman" w:cs="Times New Roman"/>
          <w:sz w:val="24"/>
          <w:szCs w:val="24"/>
        </w:rPr>
        <w:t xml:space="preserve">conflicts, political unrest, and violence, a need for global health solidarity and shared health security emerges </w:t>
      </w:r>
      <w:r w:rsidRPr="38E5B7E2">
        <w:rPr>
          <w:rFonts w:ascii="Times New Roman" w:eastAsia="Times New Roman" w:hAnsi="Times New Roman" w:cs="Times New Roman"/>
          <w:b/>
          <w:bCs/>
          <w:sz w:val="24"/>
          <w:szCs w:val="24"/>
        </w:rPr>
        <w:t>[43]</w:t>
      </w:r>
      <w:r w:rsidRPr="38E5B7E2">
        <w:rPr>
          <w:rFonts w:ascii="Times New Roman" w:eastAsia="Times New Roman" w:hAnsi="Times New Roman" w:cs="Times New Roman"/>
          <w:sz w:val="24"/>
          <w:szCs w:val="24"/>
        </w:rPr>
        <w:t xml:space="preserve">. </w:t>
      </w:r>
      <w:r w:rsidR="4D253E5B" w:rsidRPr="38E5B7E2">
        <w:rPr>
          <w:rFonts w:ascii="Times New Roman" w:eastAsia="Times New Roman" w:hAnsi="Times New Roman" w:cs="Times New Roman"/>
          <w:sz w:val="24"/>
          <w:szCs w:val="24"/>
        </w:rPr>
        <w:t xml:space="preserve"> The three case studies demonstrate that a delay in real solutions and responses to crises, wars, and violent conflicts leads to, on one hand, catastrophic health-related repercussions such as a large-scale loss of lives, health system breakdown and segregation, and the loss of workforces immediately and over a long period of time </w:t>
      </w:r>
      <w:r w:rsidR="4D253E5B" w:rsidRPr="38E5B7E2">
        <w:rPr>
          <w:rFonts w:ascii="Times New Roman" w:eastAsia="Times New Roman" w:hAnsi="Times New Roman" w:cs="Times New Roman"/>
          <w:b/>
          <w:bCs/>
          <w:sz w:val="24"/>
          <w:szCs w:val="24"/>
        </w:rPr>
        <w:t>[43]</w:t>
      </w:r>
      <w:r w:rsidR="4D253E5B" w:rsidRPr="38E5B7E2">
        <w:rPr>
          <w:rFonts w:ascii="Times New Roman" w:eastAsia="Times New Roman" w:hAnsi="Times New Roman" w:cs="Times New Roman"/>
          <w:sz w:val="24"/>
          <w:szCs w:val="24"/>
        </w:rPr>
        <w:t>.</w:t>
      </w:r>
      <w:r w:rsidRPr="38E5B7E2">
        <w:rPr>
          <w:rFonts w:ascii="Times New Roman" w:eastAsia="Times New Roman" w:hAnsi="Times New Roman" w:cs="Times New Roman"/>
          <w:sz w:val="24"/>
          <w:szCs w:val="24"/>
        </w:rPr>
        <w:t xml:space="preserve"> On the other hand, this response delay leads to </w:t>
      </w:r>
      <w:r w:rsidR="00727FC7" w:rsidRPr="38E5B7E2">
        <w:rPr>
          <w:rFonts w:ascii="Times New Roman" w:eastAsia="Times New Roman" w:hAnsi="Times New Roman" w:cs="Times New Roman"/>
          <w:sz w:val="24"/>
          <w:szCs w:val="24"/>
        </w:rPr>
        <w:t>non-health-related</w:t>
      </w:r>
      <w:r w:rsidR="003C28C7"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sz w:val="24"/>
          <w:szCs w:val="24"/>
        </w:rPr>
        <w:t>consequences such as the destabilization of society, trade</w:t>
      </w:r>
      <w:r w:rsidR="003C28C7" w:rsidRPr="38E5B7E2">
        <w:rPr>
          <w:rFonts w:ascii="Times New Roman" w:eastAsia="Times New Roman" w:hAnsi="Times New Roman" w:cs="Times New Roman"/>
          <w:sz w:val="24"/>
          <w:szCs w:val="24"/>
        </w:rPr>
        <w:t>,</w:t>
      </w:r>
      <w:r w:rsidRPr="38E5B7E2">
        <w:rPr>
          <w:rFonts w:ascii="Times New Roman" w:eastAsia="Times New Roman" w:hAnsi="Times New Roman" w:cs="Times New Roman"/>
          <w:sz w:val="24"/>
          <w:szCs w:val="24"/>
        </w:rPr>
        <w:t xml:space="preserve"> and economy </w:t>
      </w:r>
      <w:r w:rsidRPr="38E5B7E2">
        <w:rPr>
          <w:rFonts w:ascii="Times New Roman" w:eastAsia="Times New Roman" w:hAnsi="Times New Roman" w:cs="Times New Roman"/>
          <w:b/>
          <w:bCs/>
          <w:sz w:val="24"/>
          <w:szCs w:val="24"/>
        </w:rPr>
        <w:t>[43]</w:t>
      </w:r>
      <w:r w:rsidR="731DF733" w:rsidRPr="38E5B7E2">
        <w:rPr>
          <w:rFonts w:ascii="Times New Roman" w:eastAsia="Times New Roman" w:hAnsi="Times New Roman" w:cs="Times New Roman"/>
          <w:b/>
          <w:bCs/>
          <w:sz w:val="24"/>
          <w:szCs w:val="24"/>
        </w:rPr>
        <w:t>[44]</w:t>
      </w:r>
      <w:r w:rsidRPr="38E5B7E2">
        <w:rPr>
          <w:rFonts w:ascii="Times New Roman" w:eastAsia="Times New Roman" w:hAnsi="Times New Roman" w:cs="Times New Roman"/>
          <w:sz w:val="24"/>
          <w:szCs w:val="24"/>
        </w:rPr>
        <w:t>.</w:t>
      </w:r>
      <w:r w:rsidR="5907EA17"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sz w:val="24"/>
          <w:szCs w:val="24"/>
        </w:rPr>
        <w:t xml:space="preserve">In essence, global health security refers to </w:t>
      </w:r>
      <w:r w:rsidRPr="38E5B7E2">
        <w:rPr>
          <w:rFonts w:ascii="Times New Roman" w:eastAsia="Times New Roman" w:hAnsi="Times New Roman" w:cs="Times New Roman"/>
          <w:sz w:val="24"/>
          <w:szCs w:val="24"/>
        </w:rPr>
        <w:lastRenderedPageBreak/>
        <w:t xml:space="preserve">the protection of people from public health dangers that pose a threat to national and international peace and stability </w:t>
      </w:r>
      <w:r w:rsidRPr="38E5B7E2">
        <w:rPr>
          <w:rFonts w:ascii="Times New Roman" w:eastAsia="Times New Roman" w:hAnsi="Times New Roman" w:cs="Times New Roman"/>
          <w:b/>
          <w:bCs/>
          <w:sz w:val="24"/>
          <w:szCs w:val="24"/>
        </w:rPr>
        <w:t>[45][46][47]</w:t>
      </w:r>
      <w:r w:rsidRPr="38E5B7E2">
        <w:rPr>
          <w:rFonts w:ascii="Times New Roman" w:eastAsia="Times New Roman" w:hAnsi="Times New Roman" w:cs="Times New Roman"/>
          <w:sz w:val="24"/>
          <w:szCs w:val="24"/>
        </w:rPr>
        <w:t>.</w:t>
      </w:r>
      <w:r w:rsidR="58E82BF4" w:rsidRPr="38E5B7E2">
        <w:rPr>
          <w:rFonts w:ascii="Times New Roman" w:eastAsia="Times New Roman" w:hAnsi="Times New Roman" w:cs="Times New Roman"/>
          <w:sz w:val="24"/>
          <w:szCs w:val="24"/>
        </w:rPr>
        <w:t xml:space="preserve"> </w:t>
      </w:r>
      <w:r w:rsidR="47F3FCD3" w:rsidRPr="38E5B7E2">
        <w:rPr>
          <w:rFonts w:ascii="Times New Roman" w:eastAsia="Times New Roman" w:hAnsi="Times New Roman" w:cs="Times New Roman"/>
          <w:sz w:val="24"/>
          <w:szCs w:val="24"/>
        </w:rPr>
        <w:t>I</w:t>
      </w:r>
      <w:r w:rsidRPr="38E5B7E2">
        <w:rPr>
          <w:rFonts w:ascii="Times New Roman" w:eastAsia="Times New Roman" w:hAnsi="Times New Roman" w:cs="Times New Roman"/>
          <w:sz w:val="24"/>
          <w:szCs w:val="24"/>
        </w:rPr>
        <w:t xml:space="preserve">n the presented case studies, it is realized that the focus is </w:t>
      </w:r>
      <w:r w:rsidR="1FA8A941" w:rsidRPr="38E5B7E2">
        <w:rPr>
          <w:rFonts w:ascii="Times New Roman" w:eastAsia="Times New Roman" w:hAnsi="Times New Roman" w:cs="Times New Roman"/>
          <w:sz w:val="24"/>
          <w:szCs w:val="24"/>
        </w:rPr>
        <w:t>solely on</w:t>
      </w:r>
      <w:r w:rsidRPr="38E5B7E2">
        <w:rPr>
          <w:rFonts w:ascii="Times New Roman" w:eastAsia="Times New Roman" w:hAnsi="Times New Roman" w:cs="Times New Roman"/>
          <w:sz w:val="24"/>
          <w:szCs w:val="24"/>
        </w:rPr>
        <w:t xml:space="preserve"> violence and conflicts’ effects on health </w:t>
      </w:r>
      <w:r w:rsidR="6C1D74F4" w:rsidRPr="38E5B7E2">
        <w:rPr>
          <w:rFonts w:ascii="Times New Roman" w:eastAsia="Times New Roman" w:hAnsi="Times New Roman" w:cs="Times New Roman"/>
          <w:sz w:val="24"/>
          <w:szCs w:val="24"/>
        </w:rPr>
        <w:t xml:space="preserve">rather than </w:t>
      </w:r>
      <w:r w:rsidRPr="38E5B7E2">
        <w:rPr>
          <w:rFonts w:ascii="Times New Roman" w:eastAsia="Times New Roman" w:hAnsi="Times New Roman" w:cs="Times New Roman"/>
          <w:sz w:val="24"/>
          <w:szCs w:val="24"/>
        </w:rPr>
        <w:t>the absence of health services’ impact on the propagation of violence</w:t>
      </w:r>
      <w:r w:rsidR="10A689F8" w:rsidRPr="38E5B7E2">
        <w:rPr>
          <w:rFonts w:ascii="Times New Roman" w:eastAsia="Times New Roman" w:hAnsi="Times New Roman" w:cs="Times New Roman"/>
          <w:sz w:val="24"/>
          <w:szCs w:val="24"/>
        </w:rPr>
        <w:t>.</w:t>
      </w:r>
      <w:r w:rsidRPr="38E5B7E2">
        <w:rPr>
          <w:rFonts w:ascii="Times New Roman" w:eastAsia="Times New Roman" w:hAnsi="Times New Roman" w:cs="Times New Roman"/>
          <w:sz w:val="24"/>
          <w:szCs w:val="24"/>
        </w:rPr>
        <w:t xml:space="preserve"> </w:t>
      </w:r>
      <w:r w:rsidR="216BCDB9" w:rsidRPr="38E5B7E2">
        <w:rPr>
          <w:rFonts w:ascii="Times New Roman" w:eastAsia="Times New Roman" w:hAnsi="Times New Roman" w:cs="Times New Roman"/>
          <w:sz w:val="24"/>
          <w:szCs w:val="24"/>
        </w:rPr>
        <w:t xml:space="preserve"> Global health agencies require a holistic approach that moves away</w:t>
      </w:r>
      <w:r w:rsidR="01A759B5" w:rsidRPr="38E5B7E2">
        <w:rPr>
          <w:rFonts w:ascii="Times New Roman" w:eastAsia="Times New Roman" w:hAnsi="Times New Roman" w:cs="Times New Roman"/>
          <w:sz w:val="24"/>
          <w:szCs w:val="24"/>
        </w:rPr>
        <w:t xml:space="preserve"> </w:t>
      </w:r>
      <w:r w:rsidR="0D073AF8" w:rsidRPr="38E5B7E2">
        <w:rPr>
          <w:rFonts w:ascii="Times New Roman" w:eastAsia="Times New Roman" w:hAnsi="Times New Roman" w:cs="Times New Roman"/>
          <w:sz w:val="24"/>
          <w:szCs w:val="24"/>
        </w:rPr>
        <w:t xml:space="preserve">from </w:t>
      </w:r>
      <w:r w:rsidR="01A759B5" w:rsidRPr="38E5B7E2">
        <w:rPr>
          <w:rFonts w:ascii="Times New Roman" w:eastAsia="Times New Roman" w:hAnsi="Times New Roman" w:cs="Times New Roman"/>
          <w:sz w:val="24"/>
          <w:szCs w:val="24"/>
        </w:rPr>
        <w:t>deficient</w:t>
      </w:r>
      <w:r w:rsidR="36C35B46" w:rsidRPr="38E5B7E2">
        <w:rPr>
          <w:rFonts w:ascii="Times New Roman" w:eastAsia="Times New Roman" w:hAnsi="Times New Roman" w:cs="Times New Roman"/>
          <w:sz w:val="24"/>
          <w:szCs w:val="24"/>
        </w:rPr>
        <w:t>-based</w:t>
      </w:r>
      <w:r w:rsidR="01A759B5"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sz w:val="24"/>
          <w:szCs w:val="24"/>
        </w:rPr>
        <w:t xml:space="preserve">global health security </w:t>
      </w:r>
      <w:r w:rsidR="60A75404" w:rsidRPr="38E5B7E2">
        <w:rPr>
          <w:rFonts w:ascii="Times New Roman" w:eastAsia="Times New Roman" w:hAnsi="Times New Roman" w:cs="Times New Roman"/>
          <w:sz w:val="24"/>
          <w:szCs w:val="24"/>
        </w:rPr>
        <w:t>which acknowledges</w:t>
      </w:r>
      <w:r w:rsidR="666D67E5" w:rsidRPr="38E5B7E2">
        <w:rPr>
          <w:rFonts w:ascii="Times New Roman" w:eastAsia="Times New Roman" w:hAnsi="Times New Roman" w:cs="Times New Roman"/>
          <w:sz w:val="24"/>
          <w:szCs w:val="24"/>
        </w:rPr>
        <w:t xml:space="preserve"> one lens</w:t>
      </w:r>
      <w:r w:rsidRPr="38E5B7E2">
        <w:rPr>
          <w:rFonts w:ascii="Times New Roman" w:eastAsia="Times New Roman" w:hAnsi="Times New Roman" w:cs="Times New Roman"/>
          <w:sz w:val="24"/>
          <w:szCs w:val="24"/>
        </w:rPr>
        <w:t xml:space="preserve"> (</w:t>
      </w:r>
      <w:r w:rsidR="0F884F3E" w:rsidRPr="38E5B7E2">
        <w:rPr>
          <w:rFonts w:ascii="Times New Roman" w:eastAsia="Times New Roman" w:hAnsi="Times New Roman" w:cs="Times New Roman"/>
          <w:sz w:val="24"/>
          <w:szCs w:val="24"/>
        </w:rPr>
        <w:t xml:space="preserve">i.e., </w:t>
      </w:r>
      <w:r w:rsidRPr="38E5B7E2">
        <w:rPr>
          <w:rFonts w:ascii="Times New Roman" w:eastAsia="Times New Roman" w:hAnsi="Times New Roman" w:cs="Times New Roman"/>
          <w:sz w:val="24"/>
          <w:szCs w:val="24"/>
        </w:rPr>
        <w:t xml:space="preserve">protection from health dangers posing threats to peace and stability), </w:t>
      </w:r>
      <w:r w:rsidR="6EF69B01" w:rsidRPr="38E5B7E2">
        <w:rPr>
          <w:rFonts w:ascii="Times New Roman" w:eastAsia="Times New Roman" w:hAnsi="Times New Roman" w:cs="Times New Roman"/>
          <w:sz w:val="24"/>
          <w:szCs w:val="24"/>
        </w:rPr>
        <w:t xml:space="preserve">while </w:t>
      </w:r>
      <w:r w:rsidRPr="38E5B7E2">
        <w:rPr>
          <w:rFonts w:ascii="Times New Roman" w:eastAsia="Times New Roman" w:hAnsi="Times New Roman" w:cs="Times New Roman"/>
          <w:sz w:val="24"/>
          <w:szCs w:val="24"/>
        </w:rPr>
        <w:t>disregard</w:t>
      </w:r>
      <w:r w:rsidR="2A1A37C9" w:rsidRPr="38E5B7E2">
        <w:rPr>
          <w:rFonts w:ascii="Times New Roman" w:eastAsia="Times New Roman" w:hAnsi="Times New Roman" w:cs="Times New Roman"/>
          <w:sz w:val="24"/>
          <w:szCs w:val="24"/>
        </w:rPr>
        <w:t>ing</w:t>
      </w:r>
      <w:r w:rsidRPr="38E5B7E2">
        <w:rPr>
          <w:rFonts w:ascii="Times New Roman" w:eastAsia="Times New Roman" w:hAnsi="Times New Roman" w:cs="Times New Roman"/>
          <w:sz w:val="24"/>
          <w:szCs w:val="24"/>
        </w:rPr>
        <w:t xml:space="preserve"> </w:t>
      </w:r>
      <w:r w:rsidR="7F84D3E2" w:rsidRPr="38E5B7E2">
        <w:rPr>
          <w:rFonts w:ascii="Times New Roman" w:eastAsia="Times New Roman" w:hAnsi="Times New Roman" w:cs="Times New Roman"/>
          <w:sz w:val="24"/>
          <w:szCs w:val="24"/>
        </w:rPr>
        <w:t xml:space="preserve">other perspectives </w:t>
      </w:r>
      <w:r w:rsidRPr="38E5B7E2">
        <w:rPr>
          <w:rFonts w:ascii="Times New Roman" w:eastAsia="Times New Roman" w:hAnsi="Times New Roman" w:cs="Times New Roman"/>
          <w:sz w:val="24"/>
          <w:szCs w:val="24"/>
        </w:rPr>
        <w:t>(</w:t>
      </w:r>
      <w:r w:rsidR="2877977C" w:rsidRPr="38E5B7E2">
        <w:rPr>
          <w:rFonts w:ascii="Times New Roman" w:eastAsia="Times New Roman" w:hAnsi="Times New Roman" w:cs="Times New Roman"/>
          <w:sz w:val="24"/>
          <w:szCs w:val="24"/>
        </w:rPr>
        <w:t>i.e.,</w:t>
      </w:r>
      <w:r w:rsidRPr="38E5B7E2">
        <w:rPr>
          <w:rFonts w:ascii="Times New Roman" w:eastAsia="Times New Roman" w:hAnsi="Times New Roman" w:cs="Times New Roman"/>
          <w:sz w:val="24"/>
          <w:szCs w:val="24"/>
        </w:rPr>
        <w:t xml:space="preserve"> promoting health to disrupt violence and dissolve conflict).</w:t>
      </w:r>
      <w:r w:rsidR="1EADBB90" w:rsidRPr="38E5B7E2">
        <w:rPr>
          <w:rFonts w:ascii="Times New Roman" w:eastAsia="Times New Roman" w:hAnsi="Times New Roman" w:cs="Times New Roman"/>
          <w:sz w:val="24"/>
          <w:szCs w:val="24"/>
        </w:rPr>
        <w:t xml:space="preserve"> </w:t>
      </w:r>
    </w:p>
    <w:p w14:paraId="00000024" w14:textId="740C1A1F" w:rsidR="00202D5B" w:rsidRDefault="00024CD0" w:rsidP="1DB9506D">
      <w:pPr>
        <w:jc w:val="both"/>
        <w:rPr>
          <w:rFonts w:ascii="Times New Roman" w:eastAsia="Times New Roman" w:hAnsi="Times New Roman" w:cs="Times New Roman"/>
          <w:sz w:val="24"/>
          <w:szCs w:val="24"/>
        </w:rPr>
      </w:pPr>
      <w:r w:rsidRPr="38E5B7E2">
        <w:rPr>
          <w:rFonts w:ascii="Times New Roman" w:eastAsia="Times New Roman" w:hAnsi="Times New Roman" w:cs="Times New Roman"/>
          <w:sz w:val="24"/>
          <w:szCs w:val="24"/>
        </w:rPr>
        <w:t xml:space="preserve">Ultimately, </w:t>
      </w:r>
      <w:r w:rsidR="796EF94E" w:rsidRPr="38E5B7E2">
        <w:rPr>
          <w:rFonts w:ascii="Times New Roman" w:eastAsia="Times New Roman" w:hAnsi="Times New Roman" w:cs="Times New Roman"/>
          <w:sz w:val="24"/>
          <w:szCs w:val="24"/>
        </w:rPr>
        <w:t xml:space="preserve">this paper </w:t>
      </w:r>
      <w:r w:rsidRPr="38E5B7E2">
        <w:rPr>
          <w:rFonts w:ascii="Times New Roman" w:eastAsia="Times New Roman" w:hAnsi="Times New Roman" w:cs="Times New Roman"/>
          <w:sz w:val="24"/>
          <w:szCs w:val="24"/>
        </w:rPr>
        <w:t>suggest</w:t>
      </w:r>
      <w:r w:rsidR="58C16BE7" w:rsidRPr="38E5B7E2">
        <w:rPr>
          <w:rFonts w:ascii="Times New Roman" w:eastAsia="Times New Roman" w:hAnsi="Times New Roman" w:cs="Times New Roman"/>
          <w:sz w:val="24"/>
          <w:szCs w:val="24"/>
        </w:rPr>
        <w:t>s</w:t>
      </w:r>
      <w:r w:rsidRPr="38E5B7E2">
        <w:rPr>
          <w:rFonts w:ascii="Times New Roman" w:eastAsia="Times New Roman" w:hAnsi="Times New Roman" w:cs="Times New Roman"/>
          <w:sz w:val="24"/>
          <w:szCs w:val="24"/>
        </w:rPr>
        <w:t xml:space="preserve"> </w:t>
      </w:r>
      <w:r w:rsidR="003C28C7" w:rsidRPr="38E5B7E2">
        <w:rPr>
          <w:rFonts w:ascii="Times New Roman" w:eastAsia="Times New Roman" w:hAnsi="Times New Roman" w:cs="Times New Roman"/>
          <w:sz w:val="24"/>
          <w:szCs w:val="24"/>
        </w:rPr>
        <w:t>reimagi</w:t>
      </w:r>
      <w:r w:rsidR="10ADBA56" w:rsidRPr="38E5B7E2">
        <w:rPr>
          <w:rFonts w:ascii="Times New Roman" w:eastAsia="Times New Roman" w:hAnsi="Times New Roman" w:cs="Times New Roman"/>
          <w:sz w:val="24"/>
          <w:szCs w:val="24"/>
        </w:rPr>
        <w:t>ni</w:t>
      </w:r>
      <w:r w:rsidR="003C28C7" w:rsidRPr="38E5B7E2">
        <w:rPr>
          <w:rFonts w:ascii="Times New Roman" w:eastAsia="Times New Roman" w:hAnsi="Times New Roman" w:cs="Times New Roman"/>
          <w:sz w:val="24"/>
          <w:szCs w:val="24"/>
        </w:rPr>
        <w:t>ng the health and peace nexus th</w:t>
      </w:r>
      <w:r w:rsidR="69EFF9BD" w:rsidRPr="38E5B7E2">
        <w:rPr>
          <w:rFonts w:ascii="Times New Roman" w:eastAsia="Times New Roman" w:hAnsi="Times New Roman" w:cs="Times New Roman"/>
          <w:sz w:val="24"/>
          <w:szCs w:val="24"/>
        </w:rPr>
        <w:t xml:space="preserve">rough </w:t>
      </w:r>
      <w:r w:rsidR="37A7EE0F" w:rsidRPr="38E5B7E2">
        <w:rPr>
          <w:rFonts w:ascii="Times New Roman" w:eastAsia="Times New Roman" w:hAnsi="Times New Roman" w:cs="Times New Roman"/>
          <w:sz w:val="24"/>
          <w:szCs w:val="24"/>
        </w:rPr>
        <w:t xml:space="preserve">the operationalization of </w:t>
      </w:r>
      <w:r w:rsidR="003C28C7" w:rsidRPr="38E5B7E2">
        <w:rPr>
          <w:rFonts w:ascii="Times New Roman" w:eastAsia="Times New Roman" w:hAnsi="Times New Roman" w:cs="Times New Roman"/>
          <w:sz w:val="24"/>
          <w:szCs w:val="24"/>
        </w:rPr>
        <w:t>evidence-based</w:t>
      </w:r>
      <w:r w:rsidR="6577F3A2" w:rsidRPr="38E5B7E2">
        <w:rPr>
          <w:rFonts w:ascii="Times New Roman" w:eastAsia="Times New Roman" w:hAnsi="Times New Roman" w:cs="Times New Roman"/>
          <w:sz w:val="24"/>
          <w:szCs w:val="24"/>
        </w:rPr>
        <w:t xml:space="preserve"> </w:t>
      </w:r>
      <w:r w:rsidR="0068217E" w:rsidRPr="38E5B7E2">
        <w:rPr>
          <w:rFonts w:ascii="Times New Roman" w:eastAsia="Times New Roman" w:hAnsi="Times New Roman" w:cs="Times New Roman"/>
          <w:sz w:val="24"/>
          <w:szCs w:val="24"/>
        </w:rPr>
        <w:t>proactive actions, non-negotiable human values (e.g., right to life)</w:t>
      </w:r>
      <w:r w:rsidR="181767DD" w:rsidRPr="38E5B7E2">
        <w:rPr>
          <w:rFonts w:ascii="Times New Roman" w:eastAsia="Times New Roman" w:hAnsi="Times New Roman" w:cs="Times New Roman"/>
          <w:sz w:val="24"/>
          <w:szCs w:val="24"/>
        </w:rPr>
        <w:t>,</w:t>
      </w:r>
      <w:r w:rsidR="0068217E" w:rsidRPr="38E5B7E2">
        <w:rPr>
          <w:rFonts w:ascii="Times New Roman" w:eastAsia="Times New Roman" w:hAnsi="Times New Roman" w:cs="Times New Roman"/>
          <w:sz w:val="24"/>
          <w:szCs w:val="24"/>
        </w:rPr>
        <w:t xml:space="preserve"> and ethical principles (e.g., right to safety</w:t>
      </w:r>
      <w:r w:rsidR="008A2591" w:rsidRPr="38E5B7E2">
        <w:rPr>
          <w:rFonts w:ascii="Times New Roman" w:eastAsia="Times New Roman" w:hAnsi="Times New Roman" w:cs="Times New Roman"/>
          <w:sz w:val="24"/>
          <w:szCs w:val="24"/>
        </w:rPr>
        <w:t xml:space="preserve"> through </w:t>
      </w:r>
      <w:r w:rsidR="0068217E" w:rsidRPr="38E5B7E2">
        <w:rPr>
          <w:rFonts w:ascii="Times New Roman" w:eastAsia="Times New Roman" w:hAnsi="Times New Roman" w:cs="Times New Roman"/>
          <w:sz w:val="24"/>
          <w:szCs w:val="24"/>
        </w:rPr>
        <w:t>a ‘do no harm’ approach</w:t>
      </w:r>
      <w:r w:rsidR="008A2591" w:rsidRPr="38E5B7E2">
        <w:rPr>
          <w:rFonts w:ascii="Times New Roman" w:eastAsia="Times New Roman" w:hAnsi="Times New Roman" w:cs="Times New Roman"/>
          <w:sz w:val="24"/>
          <w:szCs w:val="24"/>
        </w:rPr>
        <w:t>)</w:t>
      </w:r>
      <w:r w:rsidR="4BAC2029" w:rsidRPr="38E5B7E2">
        <w:rPr>
          <w:rFonts w:ascii="Times New Roman" w:eastAsia="Times New Roman" w:hAnsi="Times New Roman" w:cs="Times New Roman"/>
          <w:sz w:val="24"/>
          <w:szCs w:val="24"/>
        </w:rPr>
        <w:t xml:space="preserve"> across all conflict zones</w:t>
      </w:r>
      <w:r w:rsidR="0068217E" w:rsidRPr="38E5B7E2">
        <w:rPr>
          <w:rFonts w:ascii="Times New Roman" w:eastAsia="Times New Roman" w:hAnsi="Times New Roman" w:cs="Times New Roman"/>
          <w:sz w:val="24"/>
          <w:szCs w:val="24"/>
        </w:rPr>
        <w:t>. A</w:t>
      </w:r>
      <w:r w:rsidRPr="38E5B7E2">
        <w:rPr>
          <w:rFonts w:ascii="Times New Roman" w:eastAsia="Times New Roman" w:hAnsi="Times New Roman" w:cs="Times New Roman"/>
          <w:sz w:val="24"/>
          <w:szCs w:val="24"/>
        </w:rPr>
        <w:t>dopti</w:t>
      </w:r>
      <w:r w:rsidR="0068217E" w:rsidRPr="38E5B7E2">
        <w:rPr>
          <w:rFonts w:ascii="Times New Roman" w:eastAsia="Times New Roman" w:hAnsi="Times New Roman" w:cs="Times New Roman"/>
          <w:sz w:val="24"/>
          <w:szCs w:val="24"/>
        </w:rPr>
        <w:t>ng</w:t>
      </w:r>
      <w:r w:rsidRPr="38E5B7E2">
        <w:rPr>
          <w:rFonts w:ascii="Times New Roman" w:eastAsia="Times New Roman" w:hAnsi="Times New Roman" w:cs="Times New Roman"/>
          <w:sz w:val="24"/>
          <w:szCs w:val="24"/>
        </w:rPr>
        <w:t xml:space="preserve"> a holistic and multisectoral approach to global health security that emphasizes </w:t>
      </w:r>
      <w:r w:rsidR="008A2591" w:rsidRPr="38E5B7E2">
        <w:rPr>
          <w:rFonts w:ascii="Times New Roman" w:eastAsia="Times New Roman" w:hAnsi="Times New Roman" w:cs="Times New Roman"/>
          <w:sz w:val="24"/>
          <w:szCs w:val="24"/>
        </w:rPr>
        <w:t xml:space="preserve">rights to </w:t>
      </w:r>
      <w:r w:rsidRPr="38E5B7E2">
        <w:rPr>
          <w:rFonts w:ascii="Times New Roman" w:eastAsia="Times New Roman" w:hAnsi="Times New Roman" w:cs="Times New Roman"/>
          <w:sz w:val="24"/>
          <w:szCs w:val="24"/>
        </w:rPr>
        <w:t>health</w:t>
      </w:r>
      <w:r w:rsidR="008A2591" w:rsidRPr="38E5B7E2">
        <w:rPr>
          <w:rFonts w:ascii="Times New Roman" w:eastAsia="Times New Roman" w:hAnsi="Times New Roman" w:cs="Times New Roman"/>
          <w:sz w:val="24"/>
          <w:szCs w:val="24"/>
        </w:rPr>
        <w:t>care</w:t>
      </w:r>
      <w:r w:rsidR="294192DF" w:rsidRPr="38E5B7E2">
        <w:rPr>
          <w:rFonts w:ascii="Times New Roman" w:eastAsia="Times New Roman" w:hAnsi="Times New Roman" w:cs="Times New Roman"/>
          <w:sz w:val="24"/>
          <w:szCs w:val="24"/>
        </w:rPr>
        <w:t xml:space="preserve"> and its utilization as a means </w:t>
      </w:r>
      <w:r w:rsidR="445CD926" w:rsidRPr="38E5B7E2">
        <w:rPr>
          <w:rFonts w:ascii="Times New Roman" w:eastAsia="Times New Roman" w:hAnsi="Times New Roman" w:cs="Times New Roman"/>
          <w:sz w:val="24"/>
          <w:szCs w:val="24"/>
        </w:rPr>
        <w:t xml:space="preserve">of </w:t>
      </w:r>
      <w:r w:rsidR="294192DF" w:rsidRPr="38E5B7E2">
        <w:rPr>
          <w:rFonts w:ascii="Times New Roman" w:eastAsia="Times New Roman" w:hAnsi="Times New Roman" w:cs="Times New Roman"/>
          <w:sz w:val="24"/>
          <w:szCs w:val="24"/>
        </w:rPr>
        <w:t>defusing conflicts and promoting peace negotiations is profound.</w:t>
      </w:r>
      <w:r w:rsidR="210674A1" w:rsidRPr="38E5B7E2">
        <w:rPr>
          <w:rFonts w:ascii="Times New Roman" w:eastAsia="Times New Roman" w:hAnsi="Times New Roman" w:cs="Times New Roman"/>
          <w:sz w:val="24"/>
          <w:szCs w:val="24"/>
        </w:rPr>
        <w:t xml:space="preserve"> </w:t>
      </w:r>
      <w:r w:rsidR="294192DF" w:rsidRPr="38E5B7E2">
        <w:rPr>
          <w:rFonts w:ascii="Times New Roman" w:eastAsia="Times New Roman" w:hAnsi="Times New Roman" w:cs="Times New Roman"/>
          <w:sz w:val="24"/>
          <w:szCs w:val="24"/>
        </w:rPr>
        <w:t xml:space="preserve">To achieve worldwide solidarity for global health security, it is necessary that we </w:t>
      </w:r>
      <w:r w:rsidR="4CF0D0A0" w:rsidRPr="38E5B7E2">
        <w:rPr>
          <w:rFonts w:ascii="Times New Roman" w:eastAsia="Times New Roman" w:hAnsi="Times New Roman" w:cs="Times New Roman"/>
          <w:sz w:val="24"/>
          <w:szCs w:val="24"/>
        </w:rPr>
        <w:t>(</w:t>
      </w:r>
      <w:r w:rsidR="66F5AD68" w:rsidRPr="38E5B7E2">
        <w:rPr>
          <w:rFonts w:ascii="Times New Roman" w:eastAsia="Times New Roman" w:hAnsi="Times New Roman" w:cs="Times New Roman"/>
          <w:sz w:val="24"/>
          <w:szCs w:val="24"/>
        </w:rPr>
        <w:t>re</w:t>
      </w:r>
      <w:r w:rsidR="4CF0D0A0" w:rsidRPr="38E5B7E2">
        <w:rPr>
          <w:rFonts w:ascii="Times New Roman" w:eastAsia="Times New Roman" w:hAnsi="Times New Roman" w:cs="Times New Roman"/>
          <w:sz w:val="24"/>
          <w:szCs w:val="24"/>
        </w:rPr>
        <w:t>)</w:t>
      </w:r>
      <w:r w:rsidR="294192DF" w:rsidRPr="38E5B7E2">
        <w:rPr>
          <w:rFonts w:ascii="Times New Roman" w:eastAsia="Times New Roman" w:hAnsi="Times New Roman" w:cs="Times New Roman"/>
          <w:sz w:val="24"/>
          <w:szCs w:val="24"/>
        </w:rPr>
        <w:t>build a</w:t>
      </w:r>
      <w:r w:rsidR="7E866ECE" w:rsidRPr="38E5B7E2">
        <w:rPr>
          <w:rFonts w:ascii="Times New Roman" w:eastAsia="Times New Roman" w:hAnsi="Times New Roman" w:cs="Times New Roman"/>
          <w:sz w:val="24"/>
          <w:szCs w:val="24"/>
        </w:rPr>
        <w:t xml:space="preserve"> </w:t>
      </w:r>
      <w:r w:rsidR="294192DF" w:rsidRPr="38E5B7E2">
        <w:rPr>
          <w:rFonts w:ascii="Times New Roman" w:eastAsia="Times New Roman" w:hAnsi="Times New Roman" w:cs="Times New Roman"/>
          <w:sz w:val="24"/>
          <w:szCs w:val="24"/>
        </w:rPr>
        <w:t>global health peacebuilding alliance</w:t>
      </w:r>
      <w:r w:rsidR="0BC26441" w:rsidRPr="38E5B7E2">
        <w:rPr>
          <w:rFonts w:ascii="Times New Roman" w:eastAsia="Times New Roman" w:hAnsi="Times New Roman" w:cs="Times New Roman"/>
          <w:sz w:val="24"/>
          <w:szCs w:val="24"/>
        </w:rPr>
        <w:t xml:space="preserve"> and movement</w:t>
      </w:r>
      <w:r w:rsidR="294192DF" w:rsidRPr="38E5B7E2">
        <w:rPr>
          <w:rFonts w:ascii="Times New Roman" w:eastAsia="Times New Roman" w:hAnsi="Times New Roman" w:cs="Times New Roman"/>
          <w:sz w:val="24"/>
          <w:szCs w:val="24"/>
        </w:rPr>
        <w:t xml:space="preserve"> for all</w:t>
      </w:r>
      <w:r w:rsidR="699DA9EB" w:rsidRPr="38E5B7E2">
        <w:rPr>
          <w:rFonts w:ascii="Times New Roman" w:eastAsia="Times New Roman" w:hAnsi="Times New Roman" w:cs="Times New Roman"/>
          <w:sz w:val="24"/>
          <w:szCs w:val="24"/>
        </w:rPr>
        <w:t xml:space="preserve"> that </w:t>
      </w:r>
      <w:r w:rsidR="3D2B5400" w:rsidRPr="38E5B7E2">
        <w:rPr>
          <w:rFonts w:ascii="Times New Roman" w:eastAsia="Times New Roman" w:hAnsi="Times New Roman" w:cs="Times New Roman"/>
          <w:sz w:val="24"/>
          <w:szCs w:val="24"/>
        </w:rPr>
        <w:t xml:space="preserve">also </w:t>
      </w:r>
      <w:r w:rsidR="699DA9EB" w:rsidRPr="38E5B7E2">
        <w:rPr>
          <w:rFonts w:ascii="Times New Roman" w:eastAsia="Times New Roman" w:hAnsi="Times New Roman" w:cs="Times New Roman"/>
          <w:sz w:val="24"/>
          <w:szCs w:val="24"/>
        </w:rPr>
        <w:t xml:space="preserve">equally comprises powers from </w:t>
      </w:r>
      <w:r w:rsidR="00BB192F">
        <w:rPr>
          <w:rFonts w:ascii="Times New Roman" w:eastAsia="Times New Roman" w:hAnsi="Times New Roman" w:cs="Times New Roman"/>
          <w:sz w:val="24"/>
          <w:szCs w:val="24"/>
        </w:rPr>
        <w:t xml:space="preserve">the </w:t>
      </w:r>
      <w:r w:rsidR="699DA9EB" w:rsidRPr="38E5B7E2">
        <w:rPr>
          <w:rFonts w:ascii="Times New Roman" w:eastAsia="Times New Roman" w:hAnsi="Times New Roman" w:cs="Times New Roman"/>
          <w:sz w:val="24"/>
          <w:szCs w:val="24"/>
        </w:rPr>
        <w:t>Global South</w:t>
      </w:r>
      <w:r w:rsidR="7BE949C6" w:rsidRPr="38E5B7E2">
        <w:rPr>
          <w:rFonts w:ascii="Times New Roman" w:eastAsia="Times New Roman" w:hAnsi="Times New Roman" w:cs="Times New Roman"/>
          <w:sz w:val="24"/>
          <w:szCs w:val="24"/>
        </w:rPr>
        <w:t xml:space="preserve">. </w:t>
      </w:r>
      <w:r w:rsidR="2B657EE0" w:rsidRPr="38E5B7E2">
        <w:rPr>
          <w:rFonts w:ascii="Times New Roman" w:eastAsia="Times New Roman" w:hAnsi="Times New Roman" w:cs="Times New Roman"/>
          <w:sz w:val="24"/>
          <w:szCs w:val="24"/>
        </w:rPr>
        <w:t xml:space="preserve">Future research can examine the intersecting roles of race and gender in shaping the global response to health crises in conflict zones (such as the crises in Sudan, Syria, and the Congo). </w:t>
      </w:r>
      <w:r w:rsidR="7BE949C6" w:rsidRPr="38E5B7E2">
        <w:rPr>
          <w:rFonts w:ascii="Times New Roman" w:eastAsia="Times New Roman" w:hAnsi="Times New Roman" w:cs="Times New Roman"/>
          <w:sz w:val="24"/>
          <w:szCs w:val="24"/>
        </w:rPr>
        <w:t>This balanced</w:t>
      </w:r>
      <w:r w:rsidR="173231BC" w:rsidRPr="38E5B7E2">
        <w:rPr>
          <w:rFonts w:ascii="Times New Roman" w:eastAsia="Times New Roman" w:hAnsi="Times New Roman" w:cs="Times New Roman"/>
          <w:sz w:val="24"/>
          <w:szCs w:val="24"/>
        </w:rPr>
        <w:t xml:space="preserve"> alliance </w:t>
      </w:r>
      <w:r w:rsidR="61B384CF" w:rsidRPr="38E5B7E2">
        <w:rPr>
          <w:rFonts w:ascii="Times New Roman" w:eastAsia="Times New Roman" w:hAnsi="Times New Roman" w:cs="Times New Roman"/>
          <w:sz w:val="24"/>
          <w:szCs w:val="24"/>
        </w:rPr>
        <w:t>ensures essential</w:t>
      </w:r>
      <w:r w:rsidR="405782A5" w:rsidRPr="38E5B7E2">
        <w:rPr>
          <w:rFonts w:ascii="Times New Roman" w:eastAsia="Times New Roman" w:hAnsi="Times New Roman" w:cs="Times New Roman"/>
          <w:sz w:val="24"/>
          <w:szCs w:val="24"/>
        </w:rPr>
        <w:t xml:space="preserve"> elements and function</w:t>
      </w:r>
      <w:r w:rsidR="40DBB4C7" w:rsidRPr="38E5B7E2">
        <w:rPr>
          <w:rFonts w:ascii="Times New Roman" w:eastAsia="Times New Roman" w:hAnsi="Times New Roman" w:cs="Times New Roman"/>
          <w:sz w:val="24"/>
          <w:szCs w:val="24"/>
        </w:rPr>
        <w:t>s</w:t>
      </w:r>
      <w:r w:rsidR="405782A5" w:rsidRPr="38E5B7E2">
        <w:rPr>
          <w:rFonts w:ascii="Times New Roman" w:eastAsia="Times New Roman" w:hAnsi="Times New Roman" w:cs="Times New Roman"/>
          <w:sz w:val="24"/>
          <w:szCs w:val="24"/>
        </w:rPr>
        <w:t>, including</w:t>
      </w:r>
      <w:r w:rsidR="294192DF" w:rsidRPr="38E5B7E2">
        <w:rPr>
          <w:rFonts w:ascii="Times New Roman" w:eastAsia="Times New Roman" w:hAnsi="Times New Roman" w:cs="Times New Roman"/>
          <w:sz w:val="24"/>
          <w:szCs w:val="24"/>
        </w:rPr>
        <w:t xml:space="preserve"> governmental multilateralism, shared knowledge, and technological strengths are the essential elements to </w:t>
      </w:r>
      <w:r w:rsidR="1FAC66F3" w:rsidRPr="38E5B7E2">
        <w:rPr>
          <w:rFonts w:ascii="Times New Roman" w:eastAsia="Times New Roman" w:hAnsi="Times New Roman" w:cs="Times New Roman"/>
          <w:sz w:val="24"/>
          <w:szCs w:val="24"/>
        </w:rPr>
        <w:t>(</w:t>
      </w:r>
      <w:r w:rsidR="5966A858" w:rsidRPr="38E5B7E2">
        <w:rPr>
          <w:rFonts w:ascii="Times New Roman" w:eastAsia="Times New Roman" w:hAnsi="Times New Roman" w:cs="Times New Roman"/>
          <w:sz w:val="24"/>
          <w:szCs w:val="24"/>
        </w:rPr>
        <w:t>re</w:t>
      </w:r>
      <w:r w:rsidR="765E2F6C" w:rsidRPr="38E5B7E2">
        <w:rPr>
          <w:rFonts w:ascii="Times New Roman" w:eastAsia="Times New Roman" w:hAnsi="Times New Roman" w:cs="Times New Roman"/>
          <w:sz w:val="24"/>
          <w:szCs w:val="24"/>
        </w:rPr>
        <w:t>)</w:t>
      </w:r>
      <w:r w:rsidR="294192DF" w:rsidRPr="38E5B7E2">
        <w:rPr>
          <w:rFonts w:ascii="Times New Roman" w:eastAsia="Times New Roman" w:hAnsi="Times New Roman" w:cs="Times New Roman"/>
          <w:sz w:val="24"/>
          <w:szCs w:val="24"/>
        </w:rPr>
        <w:t>build a world capable of protecting itself from health crises and disasters</w:t>
      </w:r>
      <w:r w:rsidR="67E67810" w:rsidRPr="38E5B7E2">
        <w:rPr>
          <w:rFonts w:ascii="Times New Roman" w:eastAsia="Times New Roman" w:hAnsi="Times New Roman" w:cs="Times New Roman"/>
          <w:sz w:val="24"/>
          <w:szCs w:val="24"/>
        </w:rPr>
        <w:t xml:space="preserve"> all the while promoting health through access to </w:t>
      </w:r>
      <w:r w:rsidRPr="38E5B7E2">
        <w:rPr>
          <w:rFonts w:ascii="Times New Roman" w:eastAsia="Times New Roman" w:hAnsi="Times New Roman" w:cs="Times New Roman"/>
          <w:sz w:val="24"/>
          <w:szCs w:val="24"/>
        </w:rPr>
        <w:t xml:space="preserve">preventive services, universal basic healthcare coverage, primary hygiene and sanitation, </w:t>
      </w:r>
      <w:r w:rsidR="40AC785F" w:rsidRPr="38E5B7E2">
        <w:rPr>
          <w:rFonts w:ascii="Times New Roman" w:eastAsia="Times New Roman" w:hAnsi="Times New Roman" w:cs="Times New Roman"/>
          <w:sz w:val="24"/>
          <w:szCs w:val="24"/>
        </w:rPr>
        <w:t>among other factors</w:t>
      </w:r>
      <w:r w:rsidR="276D18C6" w:rsidRPr="38E5B7E2">
        <w:rPr>
          <w:rFonts w:ascii="Times New Roman" w:eastAsia="Times New Roman" w:hAnsi="Times New Roman" w:cs="Times New Roman"/>
          <w:sz w:val="24"/>
          <w:szCs w:val="24"/>
        </w:rPr>
        <w:t xml:space="preserve"> </w:t>
      </w:r>
      <w:r w:rsidR="276D18C6" w:rsidRPr="38E5B7E2">
        <w:rPr>
          <w:rFonts w:ascii="Times New Roman" w:eastAsia="Times New Roman" w:hAnsi="Times New Roman" w:cs="Times New Roman"/>
          <w:b/>
          <w:bCs/>
          <w:sz w:val="24"/>
          <w:szCs w:val="24"/>
        </w:rPr>
        <w:t>[44][45]</w:t>
      </w:r>
      <w:r w:rsidR="40AC785F" w:rsidRPr="38E5B7E2">
        <w:rPr>
          <w:rFonts w:ascii="Times New Roman" w:eastAsia="Times New Roman" w:hAnsi="Times New Roman" w:cs="Times New Roman"/>
          <w:sz w:val="24"/>
          <w:szCs w:val="24"/>
        </w:rPr>
        <w:t xml:space="preserve">. This international solidarity for health and peace has the potential to be the future of </w:t>
      </w:r>
      <w:r w:rsidR="1A1C86B6" w:rsidRPr="38E5B7E2">
        <w:rPr>
          <w:rFonts w:ascii="Times New Roman" w:eastAsia="Times New Roman" w:hAnsi="Times New Roman" w:cs="Times New Roman"/>
          <w:sz w:val="24"/>
          <w:szCs w:val="24"/>
        </w:rPr>
        <w:t xml:space="preserve">reducing </w:t>
      </w:r>
      <w:r w:rsidRPr="38E5B7E2">
        <w:rPr>
          <w:rFonts w:ascii="Times New Roman" w:eastAsia="Times New Roman" w:hAnsi="Times New Roman" w:cs="Times New Roman"/>
          <w:sz w:val="24"/>
          <w:szCs w:val="24"/>
        </w:rPr>
        <w:t>poverty</w:t>
      </w:r>
      <w:r w:rsidR="6E27328E"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sz w:val="24"/>
          <w:szCs w:val="24"/>
        </w:rPr>
        <w:t>tackling social exclusion, reduc</w:t>
      </w:r>
      <w:r w:rsidR="3E0D77E2" w:rsidRPr="38E5B7E2">
        <w:rPr>
          <w:rFonts w:ascii="Times New Roman" w:eastAsia="Times New Roman" w:hAnsi="Times New Roman" w:cs="Times New Roman"/>
          <w:sz w:val="24"/>
          <w:szCs w:val="24"/>
        </w:rPr>
        <w:t>ing</w:t>
      </w:r>
      <w:r w:rsidRPr="38E5B7E2">
        <w:rPr>
          <w:rFonts w:ascii="Times New Roman" w:eastAsia="Times New Roman" w:hAnsi="Times New Roman" w:cs="Times New Roman"/>
          <w:sz w:val="24"/>
          <w:szCs w:val="24"/>
        </w:rPr>
        <w:t xml:space="preserve"> instances of violence </w:t>
      </w:r>
      <w:r w:rsidR="6B801B25" w:rsidRPr="38E5B7E2">
        <w:rPr>
          <w:rFonts w:ascii="Times New Roman" w:eastAsia="Times New Roman" w:hAnsi="Times New Roman" w:cs="Times New Roman"/>
          <w:sz w:val="24"/>
          <w:szCs w:val="24"/>
        </w:rPr>
        <w:t xml:space="preserve">and disruption </w:t>
      </w:r>
      <w:r w:rsidRPr="38E5B7E2">
        <w:rPr>
          <w:rFonts w:ascii="Times New Roman" w:eastAsia="Times New Roman" w:hAnsi="Times New Roman" w:cs="Times New Roman"/>
          <w:sz w:val="24"/>
          <w:szCs w:val="24"/>
        </w:rPr>
        <w:t>across the globe</w:t>
      </w:r>
      <w:r w:rsidR="64EA37CE" w:rsidRPr="38E5B7E2">
        <w:rPr>
          <w:rFonts w:ascii="Times New Roman" w:eastAsia="Times New Roman" w:hAnsi="Times New Roman" w:cs="Times New Roman"/>
          <w:sz w:val="24"/>
          <w:szCs w:val="24"/>
        </w:rPr>
        <w:t>,</w:t>
      </w:r>
      <w:r w:rsidRPr="38E5B7E2">
        <w:rPr>
          <w:rFonts w:ascii="Times New Roman" w:eastAsia="Times New Roman" w:hAnsi="Times New Roman" w:cs="Times New Roman"/>
          <w:sz w:val="24"/>
          <w:szCs w:val="24"/>
        </w:rPr>
        <w:t xml:space="preserve"> and establish</w:t>
      </w:r>
      <w:r w:rsidR="000BF9DC" w:rsidRPr="38E5B7E2">
        <w:rPr>
          <w:rFonts w:ascii="Times New Roman" w:eastAsia="Times New Roman" w:hAnsi="Times New Roman" w:cs="Times New Roman"/>
          <w:sz w:val="24"/>
          <w:szCs w:val="24"/>
        </w:rPr>
        <w:t>ing</w:t>
      </w:r>
      <w:r w:rsidRPr="38E5B7E2">
        <w:rPr>
          <w:rFonts w:ascii="Times New Roman" w:eastAsia="Times New Roman" w:hAnsi="Times New Roman" w:cs="Times New Roman"/>
          <w:sz w:val="24"/>
          <w:szCs w:val="24"/>
        </w:rPr>
        <w:t xml:space="preserve"> peacebuilding initiatives</w:t>
      </w:r>
      <w:r w:rsidR="008A2591" w:rsidRPr="38E5B7E2">
        <w:rPr>
          <w:rFonts w:ascii="Times New Roman" w:eastAsia="Times New Roman" w:hAnsi="Times New Roman" w:cs="Times New Roman"/>
          <w:sz w:val="24"/>
          <w:szCs w:val="24"/>
        </w:rPr>
        <w:t xml:space="preserve"> </w:t>
      </w:r>
      <w:r w:rsidRPr="38E5B7E2">
        <w:rPr>
          <w:rFonts w:ascii="Times New Roman" w:eastAsia="Times New Roman" w:hAnsi="Times New Roman" w:cs="Times New Roman"/>
          <w:b/>
          <w:bCs/>
          <w:sz w:val="24"/>
          <w:szCs w:val="24"/>
        </w:rPr>
        <w:t>[46][47]</w:t>
      </w:r>
      <w:r w:rsidR="3D606AD1" w:rsidRPr="38E5B7E2">
        <w:rPr>
          <w:rFonts w:ascii="Times New Roman" w:eastAsia="Times New Roman" w:hAnsi="Times New Roman" w:cs="Times New Roman"/>
          <w:b/>
          <w:bCs/>
          <w:sz w:val="24"/>
          <w:szCs w:val="24"/>
        </w:rPr>
        <w:t>[48]</w:t>
      </w:r>
      <w:r w:rsidRPr="38E5B7E2">
        <w:rPr>
          <w:rFonts w:ascii="Times New Roman" w:eastAsia="Times New Roman" w:hAnsi="Times New Roman" w:cs="Times New Roman"/>
          <w:sz w:val="24"/>
          <w:szCs w:val="24"/>
        </w:rPr>
        <w:t>.</w:t>
      </w:r>
    </w:p>
    <w:p w14:paraId="70723924" w14:textId="2E1F3585" w:rsidR="38E5B7E2" w:rsidRDefault="38E5B7E2" w:rsidP="38E5B7E2">
      <w:pPr>
        <w:rPr>
          <w:rFonts w:ascii="Times New Roman" w:eastAsia="Times New Roman" w:hAnsi="Times New Roman" w:cs="Times New Roman"/>
          <w:b/>
          <w:bCs/>
          <w:sz w:val="24"/>
          <w:szCs w:val="24"/>
        </w:rPr>
      </w:pPr>
    </w:p>
    <w:p w14:paraId="00000025" w14:textId="77777777" w:rsidR="00202D5B" w:rsidRDefault="00024CD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availability statement</w:t>
      </w:r>
    </w:p>
    <w:p w14:paraId="00000026" w14:textId="77777777" w:rsidR="00202D5B" w:rsidRDefault="00024CD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 data in this work.</w:t>
      </w:r>
    </w:p>
    <w:p w14:paraId="00000027" w14:textId="77777777" w:rsidR="00202D5B" w:rsidRDefault="00024CD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Ethics statements/Ethics approval</w:t>
      </w:r>
    </w:p>
    <w:p w14:paraId="00000028" w14:textId="77777777" w:rsidR="00202D5B" w:rsidRDefault="00024CD0">
      <w:pPr>
        <w:rPr>
          <w:rFonts w:ascii="Times New Roman" w:eastAsia="Times New Roman" w:hAnsi="Times New Roman" w:cs="Times New Roman"/>
          <w:sz w:val="24"/>
          <w:szCs w:val="24"/>
        </w:rPr>
      </w:pPr>
      <w:r>
        <w:rPr>
          <w:rFonts w:ascii="Times New Roman" w:eastAsia="Times New Roman" w:hAnsi="Times New Roman" w:cs="Times New Roman"/>
          <w:sz w:val="24"/>
          <w:szCs w:val="24"/>
        </w:rPr>
        <w:t>Not applicable.</w:t>
      </w:r>
    </w:p>
    <w:p w14:paraId="00000029" w14:textId="77777777" w:rsidR="00202D5B" w:rsidRDefault="00024CD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Acknowledgments</w:t>
      </w:r>
    </w:p>
    <w:p w14:paraId="0000002A" w14:textId="77777777" w:rsidR="00202D5B" w:rsidRDefault="00024CD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authors would like to thank Olena </w:t>
      </w:r>
      <w:proofErr w:type="spellStart"/>
      <w:r>
        <w:rPr>
          <w:rFonts w:ascii="Times New Roman" w:eastAsia="Times New Roman" w:hAnsi="Times New Roman" w:cs="Times New Roman"/>
          <w:sz w:val="24"/>
          <w:szCs w:val="24"/>
        </w:rPr>
        <w:t>Bychkovska</w:t>
      </w:r>
      <w:proofErr w:type="spellEnd"/>
      <w:r>
        <w:rPr>
          <w:rFonts w:ascii="Times New Roman" w:eastAsia="Times New Roman" w:hAnsi="Times New Roman" w:cs="Times New Roman"/>
          <w:sz w:val="24"/>
          <w:szCs w:val="24"/>
        </w:rPr>
        <w:t xml:space="preserve"> who is a PhD student in Health Sciences at the University of Lucerne and the Swiss Paraplegic Research in Switzerland for her valuable support and feedback on earlier discussions that shaped this work.</w:t>
      </w:r>
    </w:p>
    <w:p w14:paraId="0000002B" w14:textId="77777777" w:rsidR="00202D5B" w:rsidRDefault="00024CD0">
      <w:pPr>
        <w:rPr>
          <w:rFonts w:ascii="Times New Roman" w:eastAsia="Times New Roman" w:hAnsi="Times New Roman" w:cs="Times New Roman"/>
          <w:sz w:val="24"/>
          <w:szCs w:val="24"/>
        </w:rPr>
      </w:pPr>
      <w:r>
        <w:br w:type="page"/>
      </w:r>
    </w:p>
    <w:p w14:paraId="0000002C" w14:textId="77777777" w:rsidR="00202D5B" w:rsidRDefault="00024CD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0000002D" w14:textId="77777777" w:rsidR="00202D5B" w:rsidRDefault="00024CD0">
      <w:pPr>
        <w:spacing w:before="240" w:after="240" w:line="276" w:lineRule="auto"/>
        <w:rPr>
          <w:rFonts w:ascii="Times New Roman" w:eastAsia="Times New Roman" w:hAnsi="Times New Roman" w:cs="Times New Roman"/>
          <w:color w:val="232323"/>
          <w:sz w:val="24"/>
          <w:szCs w:val="24"/>
        </w:rPr>
      </w:pPr>
      <w:r>
        <w:rPr>
          <w:rFonts w:ascii="Times New Roman" w:eastAsia="Times New Roman" w:hAnsi="Times New Roman" w:cs="Times New Roman"/>
          <w:color w:val="232323"/>
          <w:sz w:val="24"/>
          <w:szCs w:val="24"/>
        </w:rPr>
        <w:t xml:space="preserve">[1] Perry, D. J. Peace Through a Healing Transformation of Human Dignity. </w:t>
      </w:r>
      <w:r>
        <w:rPr>
          <w:rFonts w:ascii="Times New Roman" w:eastAsia="Times New Roman" w:hAnsi="Times New Roman" w:cs="Times New Roman"/>
          <w:i/>
          <w:color w:val="232323"/>
          <w:sz w:val="24"/>
          <w:szCs w:val="24"/>
        </w:rPr>
        <w:t xml:space="preserve">Advances in Nursing Science, 36 </w:t>
      </w:r>
      <w:r>
        <w:rPr>
          <w:rFonts w:ascii="Times New Roman" w:eastAsia="Times New Roman" w:hAnsi="Times New Roman" w:cs="Times New Roman"/>
          <w:color w:val="232323"/>
          <w:sz w:val="24"/>
          <w:szCs w:val="24"/>
        </w:rPr>
        <w:t xml:space="preserve">(3), 2013, 171-185. </w:t>
      </w:r>
      <w:proofErr w:type="spellStart"/>
      <w:r>
        <w:rPr>
          <w:rFonts w:ascii="Times New Roman" w:eastAsia="Times New Roman" w:hAnsi="Times New Roman" w:cs="Times New Roman"/>
          <w:color w:val="232323"/>
          <w:sz w:val="24"/>
          <w:szCs w:val="24"/>
        </w:rPr>
        <w:t>doi</w:t>
      </w:r>
      <w:proofErr w:type="spellEnd"/>
      <w:r>
        <w:rPr>
          <w:rFonts w:ascii="Times New Roman" w:eastAsia="Times New Roman" w:hAnsi="Times New Roman" w:cs="Times New Roman"/>
          <w:color w:val="232323"/>
          <w:sz w:val="24"/>
          <w:szCs w:val="24"/>
        </w:rPr>
        <w:t>: 10.1097/ANS.0b013e31829edd0a.</w:t>
      </w:r>
    </w:p>
    <w:p w14:paraId="0000002E"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Jong-Wook L. Global Health Improvement and WHO: Shaping the future. The Lancet. 2003;362(9401):2083–8. doi:10.1016/s0140-6736(03)15107-0</w:t>
      </w:r>
    </w:p>
    <w:p w14:paraId="0000002F" w14:textId="38483D68" w:rsidR="00202D5B" w:rsidRDefault="00024CD0">
      <w:pPr>
        <w:spacing w:before="240" w:after="240" w:line="276" w:lineRule="auto"/>
        <w:rPr>
          <w:rFonts w:ascii="Times New Roman" w:eastAsia="Times New Roman" w:hAnsi="Times New Roman" w:cs="Times New Roman"/>
          <w:color w:val="0563C1"/>
          <w:sz w:val="24"/>
          <w:szCs w:val="24"/>
          <w:u w:val="single"/>
        </w:rPr>
      </w:pPr>
      <w:r w:rsidRPr="1DB9506D">
        <w:rPr>
          <w:rFonts w:ascii="Times New Roman" w:eastAsia="Times New Roman" w:hAnsi="Times New Roman" w:cs="Times New Roman"/>
          <w:sz w:val="24"/>
          <w:szCs w:val="24"/>
        </w:rPr>
        <w:t xml:space="preserve">[3] International Organization for Migration [Internet]. Regional report: The Attainment of SDGS in Conflict-Affected Countries </w:t>
      </w:r>
      <w:r w:rsidR="0006321E" w:rsidRPr="1DB9506D">
        <w:rPr>
          <w:rFonts w:ascii="Times New Roman" w:eastAsia="Times New Roman" w:hAnsi="Times New Roman" w:cs="Times New Roman"/>
          <w:sz w:val="24"/>
          <w:szCs w:val="24"/>
        </w:rPr>
        <w:t>in</w:t>
      </w:r>
      <w:r w:rsidRPr="1DB9506D">
        <w:rPr>
          <w:rFonts w:ascii="Times New Roman" w:eastAsia="Times New Roman" w:hAnsi="Times New Roman" w:cs="Times New Roman"/>
          <w:sz w:val="24"/>
          <w:szCs w:val="24"/>
        </w:rPr>
        <w:t xml:space="preserve"> the Arab Region. UN ESCWA; 2021 [cited 2023 Jul 12]. Available from:</w:t>
      </w:r>
      <w:hyperlink r:id="rId9">
        <w:r w:rsidRPr="1DB9506D">
          <w:rPr>
            <w:rFonts w:ascii="Times New Roman" w:eastAsia="Times New Roman" w:hAnsi="Times New Roman" w:cs="Times New Roman"/>
            <w:sz w:val="24"/>
            <w:szCs w:val="24"/>
          </w:rPr>
          <w:t xml:space="preserve"> </w:t>
        </w:r>
      </w:hyperlink>
      <w:hyperlink r:id="rId10">
        <w:r w:rsidRPr="1DB9506D">
          <w:rPr>
            <w:rFonts w:ascii="Times New Roman" w:eastAsia="Times New Roman" w:hAnsi="Times New Roman" w:cs="Times New Roman"/>
            <w:color w:val="0563C1"/>
            <w:sz w:val="24"/>
            <w:szCs w:val="24"/>
            <w:u w:val="single"/>
          </w:rPr>
          <w:t>https://mena.iom.int/sites/g/files/tmzbdl686/files/documents/SDG%20Report-FULL-EN.pdf</w:t>
        </w:r>
      </w:hyperlink>
    </w:p>
    <w:p w14:paraId="00000030" w14:textId="77777777" w:rsidR="00202D5B" w:rsidRDefault="00024CD0">
      <w:pPr>
        <w:spacing w:before="240" w:after="240" w:line="276" w:lineRule="auto"/>
        <w:rPr>
          <w:rFonts w:ascii="Times New Roman" w:eastAsia="Times New Roman" w:hAnsi="Times New Roman" w:cs="Times New Roman"/>
          <w:color w:val="0563C1"/>
          <w:sz w:val="24"/>
          <w:szCs w:val="24"/>
          <w:u w:val="single"/>
        </w:rPr>
      </w:pPr>
      <w:r>
        <w:rPr>
          <w:rFonts w:ascii="Times New Roman" w:eastAsia="Times New Roman" w:hAnsi="Times New Roman" w:cs="Times New Roman"/>
          <w:sz w:val="24"/>
          <w:szCs w:val="24"/>
        </w:rPr>
        <w:t xml:space="preserve">[4] </w:t>
      </w:r>
      <w:proofErr w:type="spellStart"/>
      <w:r>
        <w:rPr>
          <w:rFonts w:ascii="Times New Roman" w:eastAsia="Times New Roman" w:hAnsi="Times New Roman" w:cs="Times New Roman"/>
          <w:sz w:val="24"/>
          <w:szCs w:val="24"/>
        </w:rPr>
        <w:t>Blešić</w:t>
      </w:r>
      <w:proofErr w:type="spellEnd"/>
      <w:r>
        <w:rPr>
          <w:rFonts w:ascii="Times New Roman" w:eastAsia="Times New Roman" w:hAnsi="Times New Roman" w:cs="Times New Roman"/>
          <w:sz w:val="24"/>
          <w:szCs w:val="24"/>
        </w:rPr>
        <w:t xml:space="preserve"> J [Internet]. “The global health for peace initiative” — a new chance for a change 2023 [cited 2023 Jul 12]. Available from:</w:t>
      </w:r>
      <w:hyperlink r:id="rId11">
        <w:r>
          <w:rPr>
            <w:rFonts w:ascii="Times New Roman" w:eastAsia="Times New Roman" w:hAnsi="Times New Roman" w:cs="Times New Roman"/>
            <w:sz w:val="24"/>
            <w:szCs w:val="24"/>
          </w:rPr>
          <w:t xml:space="preserve"> </w:t>
        </w:r>
      </w:hyperlink>
      <w:hyperlink r:id="rId12">
        <w:r>
          <w:rPr>
            <w:rFonts w:ascii="Times New Roman" w:eastAsia="Times New Roman" w:hAnsi="Times New Roman" w:cs="Times New Roman"/>
            <w:color w:val="0563C1"/>
            <w:sz w:val="24"/>
            <w:szCs w:val="24"/>
            <w:u w:val="single"/>
          </w:rPr>
          <w:t>http://repozitorijum.diplomacy.bg.ac.rs/1013/1/HS22_Proceedings-279-290.pdf</w:t>
        </w:r>
      </w:hyperlink>
    </w:p>
    <w:p w14:paraId="00000031" w14:textId="394204EB" w:rsidR="00202D5B" w:rsidRDefault="00024CD0">
      <w:pPr>
        <w:spacing w:before="240" w:after="240" w:line="276" w:lineRule="auto"/>
        <w:rPr>
          <w:rFonts w:ascii="Times New Roman" w:eastAsia="Times New Roman" w:hAnsi="Times New Roman" w:cs="Times New Roman"/>
          <w:color w:val="0563C1"/>
          <w:sz w:val="24"/>
          <w:szCs w:val="24"/>
          <w:u w:val="single"/>
        </w:rPr>
      </w:pPr>
      <w:r w:rsidRPr="1DB9506D">
        <w:rPr>
          <w:rFonts w:ascii="Times New Roman" w:eastAsia="Times New Roman" w:hAnsi="Times New Roman" w:cs="Times New Roman"/>
          <w:sz w:val="24"/>
          <w:szCs w:val="24"/>
        </w:rPr>
        <w:t xml:space="preserve">[5] International Labor Organization [Internet]. From crisis to opportunity for sustainable peace A joint perspective on responding to the health, </w:t>
      </w:r>
      <w:r w:rsidR="657E4114" w:rsidRPr="1DB9506D">
        <w:rPr>
          <w:rFonts w:ascii="Times New Roman" w:eastAsia="Times New Roman" w:hAnsi="Times New Roman" w:cs="Times New Roman"/>
          <w:sz w:val="24"/>
          <w:szCs w:val="24"/>
        </w:rPr>
        <w:t>employment,</w:t>
      </w:r>
      <w:r w:rsidRPr="1DB9506D">
        <w:rPr>
          <w:rFonts w:ascii="Times New Roman" w:eastAsia="Times New Roman" w:hAnsi="Times New Roman" w:cs="Times New Roman"/>
          <w:sz w:val="24"/>
          <w:szCs w:val="24"/>
        </w:rPr>
        <w:t xml:space="preserve"> and peacebuilding challenges in times of COVID-19 2020 [cited 2023 Jul 12]. Available from:</w:t>
      </w:r>
      <w:hyperlink r:id="rId13">
        <w:r w:rsidRPr="1DB9506D">
          <w:rPr>
            <w:rFonts w:ascii="Times New Roman" w:eastAsia="Times New Roman" w:hAnsi="Times New Roman" w:cs="Times New Roman"/>
            <w:sz w:val="24"/>
            <w:szCs w:val="24"/>
          </w:rPr>
          <w:t xml:space="preserve"> </w:t>
        </w:r>
      </w:hyperlink>
      <w:hyperlink r:id="rId14">
        <w:r w:rsidRPr="1DB9506D">
          <w:rPr>
            <w:rFonts w:ascii="Times New Roman" w:eastAsia="Times New Roman" w:hAnsi="Times New Roman" w:cs="Times New Roman"/>
            <w:color w:val="0563C1"/>
            <w:sz w:val="24"/>
            <w:szCs w:val="24"/>
            <w:u w:val="single"/>
          </w:rPr>
          <w:t>https://www.ilo.org/wcmsp5/groups/public/---</w:t>
        </w:r>
        <w:proofErr w:type="spellStart"/>
        <w:r w:rsidRPr="1DB9506D">
          <w:rPr>
            <w:rFonts w:ascii="Times New Roman" w:eastAsia="Times New Roman" w:hAnsi="Times New Roman" w:cs="Times New Roman"/>
            <w:color w:val="0563C1"/>
            <w:sz w:val="24"/>
            <w:szCs w:val="24"/>
            <w:u w:val="single"/>
          </w:rPr>
          <w:t>ed_emp</w:t>
        </w:r>
        <w:proofErr w:type="spellEnd"/>
        <w:r w:rsidRPr="1DB9506D">
          <w:rPr>
            <w:rFonts w:ascii="Times New Roman" w:eastAsia="Times New Roman" w:hAnsi="Times New Roman" w:cs="Times New Roman"/>
            <w:color w:val="0563C1"/>
            <w:sz w:val="24"/>
            <w:szCs w:val="24"/>
            <w:u w:val="single"/>
          </w:rPr>
          <w:t>/documents/publication/wcms_761809.pdf</w:t>
        </w:r>
      </w:hyperlink>
    </w:p>
    <w:p w14:paraId="00000032" w14:textId="77777777" w:rsidR="00202D5B" w:rsidRDefault="00024CD0">
      <w:pPr>
        <w:spacing w:before="240" w:after="240" w:line="276" w:lineRule="auto"/>
        <w:rPr>
          <w:rFonts w:ascii="Times New Roman" w:eastAsia="Times New Roman" w:hAnsi="Times New Roman" w:cs="Times New Roman"/>
          <w:color w:val="0563C1"/>
          <w:sz w:val="24"/>
          <w:szCs w:val="24"/>
          <w:u w:val="single"/>
        </w:rPr>
      </w:pPr>
      <w:r>
        <w:rPr>
          <w:rFonts w:ascii="Times New Roman" w:eastAsia="Times New Roman" w:hAnsi="Times New Roman" w:cs="Times New Roman"/>
          <w:sz w:val="24"/>
          <w:szCs w:val="24"/>
        </w:rPr>
        <w:t xml:space="preserve">[6] World Health Organization [Internet]. Thirteenth General </w:t>
      </w:r>
      <w:proofErr w:type="spellStart"/>
      <w:r>
        <w:rPr>
          <w:rFonts w:ascii="Times New Roman" w:eastAsia="Times New Roman" w:hAnsi="Times New Roman" w:cs="Times New Roman"/>
          <w:sz w:val="24"/>
          <w:szCs w:val="24"/>
        </w:rPr>
        <w:t>Programme</w:t>
      </w:r>
      <w:proofErr w:type="spellEnd"/>
      <w:r>
        <w:rPr>
          <w:rFonts w:ascii="Times New Roman" w:eastAsia="Times New Roman" w:hAnsi="Times New Roman" w:cs="Times New Roman"/>
          <w:sz w:val="24"/>
          <w:szCs w:val="24"/>
        </w:rPr>
        <w:t xml:space="preserve"> of Work 2019-2023 (2019).</w:t>
      </w:r>
      <w:hyperlink r:id="rId15">
        <w:r>
          <w:rPr>
            <w:rFonts w:ascii="Times New Roman" w:eastAsia="Times New Roman" w:hAnsi="Times New Roman" w:cs="Times New Roman"/>
            <w:sz w:val="24"/>
            <w:szCs w:val="24"/>
          </w:rPr>
          <w:t xml:space="preserve"> </w:t>
        </w:r>
      </w:hyperlink>
      <w:hyperlink r:id="rId16">
        <w:r>
          <w:rPr>
            <w:rFonts w:ascii="Times New Roman" w:eastAsia="Times New Roman" w:hAnsi="Times New Roman" w:cs="Times New Roman"/>
            <w:color w:val="0563C1"/>
            <w:sz w:val="24"/>
            <w:szCs w:val="24"/>
            <w:u w:val="single"/>
          </w:rPr>
          <w:t>https://www.who.int/publications/i/item/thirteenth-general-programme-of-work-2019-2023</w:t>
        </w:r>
      </w:hyperlink>
    </w:p>
    <w:p w14:paraId="00000033" w14:textId="2DA795A7" w:rsidR="00202D5B" w:rsidRDefault="00024CD0">
      <w:pPr>
        <w:spacing w:before="240" w:after="240" w:line="276" w:lineRule="auto"/>
        <w:rPr>
          <w:rFonts w:ascii="Times New Roman" w:eastAsia="Times New Roman" w:hAnsi="Times New Roman" w:cs="Times New Roman"/>
          <w:sz w:val="24"/>
          <w:szCs w:val="24"/>
        </w:rPr>
      </w:pPr>
      <w:r w:rsidRPr="1DB9506D">
        <w:rPr>
          <w:rFonts w:ascii="Times New Roman" w:eastAsia="Times New Roman" w:hAnsi="Times New Roman" w:cs="Times New Roman"/>
          <w:sz w:val="24"/>
          <w:szCs w:val="24"/>
        </w:rPr>
        <w:t xml:space="preserve">[7] Hyder AA, Ambrosio NS, García-Ponce O, </w:t>
      </w:r>
      <w:proofErr w:type="spellStart"/>
      <w:r w:rsidRPr="1DB9506D">
        <w:rPr>
          <w:rFonts w:ascii="Times New Roman" w:eastAsia="Times New Roman" w:hAnsi="Times New Roman" w:cs="Times New Roman"/>
          <w:sz w:val="24"/>
          <w:szCs w:val="24"/>
        </w:rPr>
        <w:t>Barberia</w:t>
      </w:r>
      <w:proofErr w:type="spellEnd"/>
      <w:r w:rsidRPr="1DB9506D">
        <w:rPr>
          <w:rFonts w:ascii="Times New Roman" w:eastAsia="Times New Roman" w:hAnsi="Times New Roman" w:cs="Times New Roman"/>
          <w:sz w:val="24"/>
          <w:szCs w:val="24"/>
        </w:rPr>
        <w:t xml:space="preserve"> L. </w:t>
      </w:r>
      <w:r w:rsidR="3AF375B1" w:rsidRPr="1DB9506D">
        <w:rPr>
          <w:rFonts w:ascii="Times New Roman" w:eastAsia="Times New Roman" w:hAnsi="Times New Roman" w:cs="Times New Roman"/>
          <w:sz w:val="24"/>
          <w:szCs w:val="24"/>
        </w:rPr>
        <w:t>Peace,</w:t>
      </w:r>
      <w:r w:rsidRPr="1DB9506D">
        <w:rPr>
          <w:rFonts w:ascii="Times New Roman" w:eastAsia="Times New Roman" w:hAnsi="Times New Roman" w:cs="Times New Roman"/>
          <w:sz w:val="24"/>
          <w:szCs w:val="24"/>
        </w:rPr>
        <w:t xml:space="preserve"> and health: Exploring the Nexus in the Americas. BMJ Global Health. 2022;7(Suppl 8). doi:10.1136/bmjgh-2022-009402</w:t>
      </w:r>
    </w:p>
    <w:p w14:paraId="00000034" w14:textId="77777777" w:rsidR="00202D5B" w:rsidRDefault="00024CD0">
      <w:pPr>
        <w:spacing w:before="240" w:after="240" w:line="276"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[8]</w:t>
      </w:r>
      <w:r>
        <w:rPr>
          <w:rFonts w:ascii="Times New Roman" w:eastAsia="Times New Roman" w:hAnsi="Times New Roman" w:cs="Times New Roman"/>
          <w:color w:val="272727"/>
          <w:sz w:val="24"/>
          <w:szCs w:val="24"/>
        </w:rPr>
        <w:t xml:space="preserve"> World Health Organization (WHO) Constitution of the World Health Organization. Basic Documents, Forty-fifth edition, Supplement, October 2006.</w:t>
      </w:r>
      <w:hyperlink r:id="rId17">
        <w:r>
          <w:rPr>
            <w:rFonts w:ascii="Times New Roman" w:eastAsia="Times New Roman" w:hAnsi="Times New Roman" w:cs="Times New Roman"/>
            <w:color w:val="272727"/>
            <w:sz w:val="24"/>
            <w:szCs w:val="24"/>
          </w:rPr>
          <w:t xml:space="preserve"> </w:t>
        </w:r>
      </w:hyperlink>
      <w:hyperlink r:id="rId18">
        <w:r>
          <w:rPr>
            <w:rFonts w:ascii="Times New Roman" w:eastAsia="Times New Roman" w:hAnsi="Times New Roman" w:cs="Times New Roman"/>
            <w:color w:val="1155CC"/>
            <w:sz w:val="24"/>
            <w:szCs w:val="24"/>
            <w:u w:val="single"/>
          </w:rPr>
          <w:t>https://www.who.int/governance/eb/who_constitution_en.pdf</w:t>
        </w:r>
      </w:hyperlink>
    </w:p>
    <w:p w14:paraId="00000035" w14:textId="77777777" w:rsidR="00202D5B" w:rsidRDefault="00024CD0" w:rsidP="1DB9506D">
      <w:pPr>
        <w:spacing w:before="240" w:line="276" w:lineRule="auto"/>
        <w:rPr>
          <w:rFonts w:ascii="Times New Roman" w:eastAsia="Times New Roman" w:hAnsi="Times New Roman" w:cs="Times New Roman"/>
          <w:color w:val="272727"/>
          <w:sz w:val="24"/>
          <w:szCs w:val="24"/>
        </w:rPr>
      </w:pPr>
      <w:r w:rsidRPr="1DB9506D">
        <w:rPr>
          <w:rFonts w:ascii="Times New Roman" w:eastAsia="Times New Roman" w:hAnsi="Times New Roman" w:cs="Times New Roman"/>
          <w:sz w:val="24"/>
          <w:szCs w:val="24"/>
        </w:rPr>
        <w:t>[9]</w:t>
      </w:r>
      <w:r w:rsidRPr="1DB9506D">
        <w:rPr>
          <w:rFonts w:ascii="Times New Roman" w:eastAsia="Times New Roman" w:hAnsi="Times New Roman" w:cs="Times New Roman"/>
          <w:color w:val="272727"/>
          <w:sz w:val="24"/>
          <w:szCs w:val="24"/>
        </w:rPr>
        <w:t xml:space="preserve"> </w:t>
      </w:r>
      <w:proofErr w:type="spellStart"/>
      <w:r w:rsidRPr="1DB9506D">
        <w:rPr>
          <w:rFonts w:ascii="Times New Roman" w:eastAsia="Times New Roman" w:hAnsi="Times New Roman" w:cs="Times New Roman"/>
          <w:color w:val="272727"/>
          <w:sz w:val="24"/>
          <w:szCs w:val="24"/>
        </w:rPr>
        <w:t>Chattu</w:t>
      </w:r>
      <w:proofErr w:type="spellEnd"/>
      <w:r w:rsidRPr="1DB9506D">
        <w:rPr>
          <w:rFonts w:ascii="Times New Roman" w:eastAsia="Times New Roman" w:hAnsi="Times New Roman" w:cs="Times New Roman"/>
          <w:color w:val="272727"/>
          <w:sz w:val="24"/>
          <w:szCs w:val="24"/>
        </w:rPr>
        <w:t xml:space="preserve"> VK, Knight WA. Global Health Diplomacy as a Tool of Peace. Peace review (Palo Alto, Calif). 2019;31(2):148–57.</w:t>
      </w:r>
    </w:p>
    <w:p w14:paraId="00000036" w14:textId="77777777" w:rsidR="00202D5B" w:rsidRDefault="00024CD0" w:rsidP="1DB9506D">
      <w:pPr>
        <w:spacing w:after="240" w:line="276" w:lineRule="auto"/>
        <w:rPr>
          <w:rFonts w:ascii="Times New Roman" w:eastAsia="Times New Roman" w:hAnsi="Times New Roman" w:cs="Times New Roman"/>
          <w:color w:val="212121"/>
          <w:sz w:val="24"/>
          <w:szCs w:val="24"/>
        </w:rPr>
      </w:pPr>
      <w:r w:rsidRPr="1DB9506D">
        <w:rPr>
          <w:rFonts w:ascii="Times New Roman" w:eastAsia="Times New Roman" w:hAnsi="Times New Roman" w:cs="Times New Roman"/>
          <w:sz w:val="24"/>
          <w:szCs w:val="24"/>
        </w:rPr>
        <w:t>[10]</w:t>
      </w:r>
      <w:r w:rsidRPr="1DB9506D">
        <w:rPr>
          <w:rFonts w:ascii="Times New Roman" w:eastAsia="Times New Roman" w:hAnsi="Times New Roman" w:cs="Times New Roman"/>
          <w:color w:val="212121"/>
          <w:sz w:val="24"/>
          <w:szCs w:val="24"/>
        </w:rPr>
        <w:t xml:space="preserve"> Perry, D., Fernandez, C. G., &amp; </w:t>
      </w:r>
      <w:proofErr w:type="spellStart"/>
      <w:r w:rsidRPr="1DB9506D">
        <w:rPr>
          <w:rFonts w:ascii="Times New Roman" w:eastAsia="Times New Roman" w:hAnsi="Times New Roman" w:cs="Times New Roman"/>
          <w:color w:val="212121"/>
          <w:sz w:val="24"/>
          <w:szCs w:val="24"/>
        </w:rPr>
        <w:t>Puyana</w:t>
      </w:r>
      <w:proofErr w:type="spellEnd"/>
      <w:r w:rsidRPr="1DB9506D">
        <w:rPr>
          <w:rFonts w:ascii="Times New Roman" w:eastAsia="Times New Roman" w:hAnsi="Times New Roman" w:cs="Times New Roman"/>
          <w:color w:val="212121"/>
          <w:sz w:val="24"/>
          <w:szCs w:val="24"/>
        </w:rPr>
        <w:t xml:space="preserve">, D. F. The Right to Life in Peace: An Essential Condition for Realizing the Right to Health. </w:t>
      </w:r>
      <w:r w:rsidRPr="1DB9506D">
        <w:rPr>
          <w:rFonts w:ascii="Times New Roman" w:eastAsia="Times New Roman" w:hAnsi="Times New Roman" w:cs="Times New Roman"/>
          <w:i/>
          <w:iCs/>
          <w:color w:val="212121"/>
          <w:sz w:val="24"/>
          <w:szCs w:val="24"/>
        </w:rPr>
        <w:t>Health and human rights</w:t>
      </w:r>
      <w:r w:rsidRPr="1DB9506D">
        <w:rPr>
          <w:rFonts w:ascii="Times New Roman" w:eastAsia="Times New Roman" w:hAnsi="Times New Roman" w:cs="Times New Roman"/>
          <w:color w:val="212121"/>
          <w:sz w:val="24"/>
          <w:szCs w:val="24"/>
        </w:rPr>
        <w:t xml:space="preserve">, 2015; </w:t>
      </w:r>
      <w:r w:rsidRPr="1DB9506D">
        <w:rPr>
          <w:rFonts w:ascii="Times New Roman" w:eastAsia="Times New Roman" w:hAnsi="Times New Roman" w:cs="Times New Roman"/>
          <w:i/>
          <w:iCs/>
          <w:color w:val="212121"/>
          <w:sz w:val="24"/>
          <w:szCs w:val="24"/>
        </w:rPr>
        <w:t>17</w:t>
      </w:r>
      <w:r w:rsidRPr="1DB9506D">
        <w:rPr>
          <w:rFonts w:ascii="Times New Roman" w:eastAsia="Times New Roman" w:hAnsi="Times New Roman" w:cs="Times New Roman"/>
          <w:color w:val="212121"/>
          <w:sz w:val="24"/>
          <w:szCs w:val="24"/>
        </w:rPr>
        <w:t>(1), E148–E158</w:t>
      </w:r>
    </w:p>
    <w:p w14:paraId="00000037" w14:textId="77777777" w:rsidR="00202D5B" w:rsidRDefault="00024CD0">
      <w:pPr>
        <w:spacing w:before="240" w:after="240" w:line="276" w:lineRule="auto"/>
        <w:rPr>
          <w:rFonts w:ascii="Times New Roman" w:eastAsia="Times New Roman" w:hAnsi="Times New Roman" w:cs="Times New Roman"/>
          <w:color w:val="212121"/>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color w:val="212121"/>
          <w:sz w:val="24"/>
          <w:szCs w:val="24"/>
        </w:rPr>
        <w:t xml:space="preserve"> Levy B. S. Health and peace. </w:t>
      </w:r>
      <w:r>
        <w:rPr>
          <w:rFonts w:ascii="Times New Roman" w:eastAsia="Times New Roman" w:hAnsi="Times New Roman" w:cs="Times New Roman"/>
          <w:i/>
          <w:color w:val="212121"/>
          <w:sz w:val="24"/>
          <w:szCs w:val="24"/>
        </w:rPr>
        <w:t>Croatian medical journal</w:t>
      </w:r>
      <w:r>
        <w:rPr>
          <w:rFonts w:ascii="Times New Roman" w:eastAsia="Times New Roman" w:hAnsi="Times New Roman" w:cs="Times New Roman"/>
          <w:color w:val="212121"/>
          <w:sz w:val="24"/>
          <w:szCs w:val="24"/>
        </w:rPr>
        <w:t xml:space="preserve">, 2002; </w:t>
      </w:r>
      <w:r>
        <w:rPr>
          <w:rFonts w:ascii="Times New Roman" w:eastAsia="Times New Roman" w:hAnsi="Times New Roman" w:cs="Times New Roman"/>
          <w:i/>
          <w:color w:val="212121"/>
          <w:sz w:val="24"/>
          <w:szCs w:val="24"/>
        </w:rPr>
        <w:t>43</w:t>
      </w:r>
      <w:r>
        <w:rPr>
          <w:rFonts w:ascii="Times New Roman" w:eastAsia="Times New Roman" w:hAnsi="Times New Roman" w:cs="Times New Roman"/>
          <w:color w:val="212121"/>
          <w:sz w:val="24"/>
          <w:szCs w:val="24"/>
        </w:rPr>
        <w:t>(2), 114–116.</w:t>
      </w:r>
    </w:p>
    <w:p w14:paraId="00000038"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color w:val="212121"/>
          <w:sz w:val="24"/>
          <w:szCs w:val="24"/>
        </w:rPr>
        <w:t xml:space="preserve"> </w:t>
      </w:r>
      <w:proofErr w:type="spellStart"/>
      <w:r>
        <w:rPr>
          <w:rFonts w:ascii="Times New Roman" w:eastAsia="Times New Roman" w:hAnsi="Times New Roman" w:cs="Times New Roman"/>
          <w:color w:val="212121"/>
          <w:sz w:val="24"/>
          <w:szCs w:val="24"/>
        </w:rPr>
        <w:t>Abuelaish</w:t>
      </w:r>
      <w:proofErr w:type="spellEnd"/>
      <w:r>
        <w:rPr>
          <w:rFonts w:ascii="Times New Roman" w:eastAsia="Times New Roman" w:hAnsi="Times New Roman" w:cs="Times New Roman"/>
          <w:color w:val="212121"/>
          <w:sz w:val="24"/>
          <w:szCs w:val="24"/>
        </w:rPr>
        <w:t xml:space="preserve">, I., </w:t>
      </w:r>
      <w:proofErr w:type="spellStart"/>
      <w:r>
        <w:rPr>
          <w:rFonts w:ascii="Times New Roman" w:eastAsia="Times New Roman" w:hAnsi="Times New Roman" w:cs="Times New Roman"/>
          <w:color w:val="212121"/>
          <w:sz w:val="24"/>
          <w:szCs w:val="24"/>
        </w:rPr>
        <w:t>Goodstadt</w:t>
      </w:r>
      <w:proofErr w:type="spellEnd"/>
      <w:r>
        <w:rPr>
          <w:rFonts w:ascii="Times New Roman" w:eastAsia="Times New Roman" w:hAnsi="Times New Roman" w:cs="Times New Roman"/>
          <w:color w:val="212121"/>
          <w:sz w:val="24"/>
          <w:szCs w:val="24"/>
        </w:rPr>
        <w:t xml:space="preserve">, M. S., &amp; </w:t>
      </w:r>
      <w:proofErr w:type="spellStart"/>
      <w:r>
        <w:rPr>
          <w:rFonts w:ascii="Times New Roman" w:eastAsia="Times New Roman" w:hAnsi="Times New Roman" w:cs="Times New Roman"/>
          <w:color w:val="212121"/>
          <w:sz w:val="24"/>
          <w:szCs w:val="24"/>
        </w:rPr>
        <w:t>Mouhaffel</w:t>
      </w:r>
      <w:proofErr w:type="spellEnd"/>
      <w:r>
        <w:rPr>
          <w:rFonts w:ascii="Times New Roman" w:eastAsia="Times New Roman" w:hAnsi="Times New Roman" w:cs="Times New Roman"/>
          <w:color w:val="212121"/>
          <w:sz w:val="24"/>
          <w:szCs w:val="24"/>
        </w:rPr>
        <w:t xml:space="preserve">, R. Interdependence between health and peace: a call for a new paradigm. </w:t>
      </w:r>
      <w:r>
        <w:rPr>
          <w:rFonts w:ascii="Times New Roman" w:eastAsia="Times New Roman" w:hAnsi="Times New Roman" w:cs="Times New Roman"/>
          <w:i/>
          <w:color w:val="212121"/>
          <w:sz w:val="24"/>
          <w:szCs w:val="24"/>
        </w:rPr>
        <w:t>Health promotion international</w:t>
      </w:r>
      <w:r>
        <w:rPr>
          <w:rFonts w:ascii="Times New Roman" w:eastAsia="Times New Roman" w:hAnsi="Times New Roman" w:cs="Times New Roman"/>
          <w:color w:val="212121"/>
          <w:sz w:val="24"/>
          <w:szCs w:val="24"/>
        </w:rPr>
        <w:t xml:space="preserve">, 2020; </w:t>
      </w:r>
      <w:r>
        <w:rPr>
          <w:rFonts w:ascii="Times New Roman" w:eastAsia="Times New Roman" w:hAnsi="Times New Roman" w:cs="Times New Roman"/>
          <w:i/>
          <w:color w:val="212121"/>
          <w:sz w:val="24"/>
          <w:szCs w:val="24"/>
        </w:rPr>
        <w:t>35</w:t>
      </w:r>
      <w:r>
        <w:rPr>
          <w:rFonts w:ascii="Times New Roman" w:eastAsia="Times New Roman" w:hAnsi="Times New Roman" w:cs="Times New Roman"/>
          <w:color w:val="212121"/>
          <w:sz w:val="24"/>
          <w:szCs w:val="24"/>
        </w:rPr>
        <w:t>(6), 1590–1600.</w:t>
      </w:r>
      <w:hyperlink r:id="rId19">
        <w:r>
          <w:rPr>
            <w:rFonts w:ascii="Times New Roman" w:eastAsia="Times New Roman" w:hAnsi="Times New Roman" w:cs="Times New Roman"/>
            <w:color w:val="212121"/>
            <w:sz w:val="24"/>
            <w:szCs w:val="24"/>
          </w:rPr>
          <w:t xml:space="preserve"> </w:t>
        </w:r>
      </w:hyperlink>
      <w:hyperlink r:id="rId20">
        <w:r>
          <w:rPr>
            <w:rFonts w:ascii="Times New Roman" w:eastAsia="Times New Roman" w:hAnsi="Times New Roman" w:cs="Times New Roman"/>
            <w:color w:val="0563C1"/>
            <w:sz w:val="24"/>
            <w:szCs w:val="24"/>
            <w:u w:val="single"/>
          </w:rPr>
          <w:t>https://doi-org.myaccess.library.utoronto.ca/10.1093/heapro/daaa023</w:t>
        </w:r>
      </w:hyperlink>
      <w:r>
        <w:rPr>
          <w:rFonts w:ascii="Times New Roman" w:eastAsia="Times New Roman" w:hAnsi="Times New Roman" w:cs="Times New Roman"/>
          <w:sz w:val="24"/>
          <w:szCs w:val="24"/>
        </w:rPr>
        <w:t xml:space="preserve"> </w:t>
      </w:r>
    </w:p>
    <w:p w14:paraId="00000039" w14:textId="0115244A" w:rsidR="00202D5B" w:rsidRDefault="00024CD0">
      <w:pPr>
        <w:spacing w:before="240" w:after="240" w:line="276" w:lineRule="auto"/>
        <w:rPr>
          <w:rFonts w:ascii="Times New Roman" w:eastAsia="Times New Roman" w:hAnsi="Times New Roman" w:cs="Times New Roman"/>
          <w:color w:val="272727"/>
          <w:sz w:val="24"/>
          <w:szCs w:val="24"/>
        </w:rPr>
      </w:pPr>
      <w:r w:rsidRPr="1DB9506D">
        <w:rPr>
          <w:rFonts w:ascii="Times New Roman" w:eastAsia="Times New Roman" w:hAnsi="Times New Roman" w:cs="Times New Roman"/>
          <w:sz w:val="24"/>
          <w:szCs w:val="24"/>
        </w:rPr>
        <w:lastRenderedPageBreak/>
        <w:t>[13]</w:t>
      </w:r>
      <w:r w:rsidRPr="1DB9506D">
        <w:rPr>
          <w:rFonts w:ascii="Times New Roman" w:eastAsia="Times New Roman" w:hAnsi="Times New Roman" w:cs="Times New Roman"/>
          <w:color w:val="272727"/>
          <w:sz w:val="24"/>
          <w:szCs w:val="24"/>
        </w:rPr>
        <w:t xml:space="preserve"> Ghebreyesus TA. Creating health by building peace. BMJ Global Health 2022;</w:t>
      </w:r>
      <w:r w:rsidR="2DF02EE6" w:rsidRPr="1DB9506D">
        <w:rPr>
          <w:rFonts w:ascii="Times New Roman" w:eastAsia="Times New Roman" w:hAnsi="Times New Roman" w:cs="Times New Roman"/>
          <w:color w:val="272727"/>
          <w:sz w:val="24"/>
          <w:szCs w:val="24"/>
        </w:rPr>
        <w:t>7: e</w:t>
      </w:r>
      <w:r w:rsidRPr="1DB9506D">
        <w:rPr>
          <w:rFonts w:ascii="Times New Roman" w:eastAsia="Times New Roman" w:hAnsi="Times New Roman" w:cs="Times New Roman"/>
          <w:color w:val="272727"/>
          <w:sz w:val="24"/>
          <w:szCs w:val="24"/>
        </w:rPr>
        <w:t>010575. doi:10.1136/ bmjgh-2022-010575</w:t>
      </w:r>
    </w:p>
    <w:p w14:paraId="0000003A" w14:textId="77777777" w:rsidR="00202D5B" w:rsidRDefault="00024CD0">
      <w:pPr>
        <w:spacing w:before="240" w:after="240" w:line="276" w:lineRule="auto"/>
        <w:rPr>
          <w:rFonts w:ascii="Times New Roman" w:eastAsia="Times New Roman" w:hAnsi="Times New Roman" w:cs="Times New Roman"/>
          <w:color w:val="272727"/>
          <w:sz w:val="24"/>
          <w:szCs w:val="24"/>
        </w:rPr>
      </w:pPr>
      <w:r>
        <w:rPr>
          <w:rFonts w:ascii="Times New Roman" w:eastAsia="Times New Roman" w:hAnsi="Times New Roman" w:cs="Times New Roman"/>
          <w:sz w:val="24"/>
          <w:szCs w:val="24"/>
        </w:rPr>
        <w:t xml:space="preserve">[14] </w:t>
      </w:r>
      <w:proofErr w:type="spellStart"/>
      <w:r>
        <w:rPr>
          <w:rFonts w:ascii="Times New Roman" w:eastAsia="Times New Roman" w:hAnsi="Times New Roman" w:cs="Times New Roman"/>
          <w:color w:val="272727"/>
          <w:sz w:val="24"/>
          <w:szCs w:val="24"/>
        </w:rPr>
        <w:t>Qato</w:t>
      </w:r>
      <w:proofErr w:type="spellEnd"/>
      <w:r>
        <w:rPr>
          <w:rFonts w:ascii="Times New Roman" w:eastAsia="Times New Roman" w:hAnsi="Times New Roman" w:cs="Times New Roman"/>
          <w:color w:val="272727"/>
          <w:sz w:val="24"/>
          <w:szCs w:val="24"/>
        </w:rPr>
        <w:t xml:space="preserve"> D. The Politics of Deteriorating Health: The Case of Palestine. International journal of health services. 2004;34(2):341–64.</w:t>
      </w:r>
    </w:p>
    <w:p w14:paraId="0000003C" w14:textId="2AD9BF0E" w:rsidR="00202D5B" w:rsidRDefault="00024CD0" w:rsidP="1DB9506D">
      <w:pPr>
        <w:spacing w:before="240" w:after="0" w:line="276" w:lineRule="auto"/>
        <w:rPr>
          <w:rFonts w:ascii="Times New Roman" w:eastAsia="Times New Roman" w:hAnsi="Times New Roman" w:cs="Times New Roman"/>
          <w:sz w:val="24"/>
          <w:szCs w:val="24"/>
        </w:rPr>
      </w:pPr>
      <w:r w:rsidRPr="1DB9506D">
        <w:rPr>
          <w:rFonts w:ascii="Times New Roman" w:eastAsia="Times New Roman" w:hAnsi="Times New Roman" w:cs="Times New Roman"/>
          <w:sz w:val="24"/>
          <w:szCs w:val="24"/>
        </w:rPr>
        <w:t>[15] World Bank Group. West Bank and Gaza Update: World Bank Report on Impact of Intifada. Washington, D.C., 2003</w:t>
      </w:r>
    </w:p>
    <w:p w14:paraId="0000003D" w14:textId="77777777" w:rsidR="00202D5B" w:rsidRDefault="00024CD0">
      <w:pPr>
        <w:spacing w:before="240" w:after="240" w:line="276" w:lineRule="auto"/>
        <w:rPr>
          <w:rFonts w:ascii="Times New Roman" w:eastAsia="Times New Roman" w:hAnsi="Times New Roman" w:cs="Times New Roman"/>
          <w:color w:val="272727"/>
          <w:sz w:val="24"/>
          <w:szCs w:val="24"/>
        </w:rPr>
      </w:pPr>
      <w:r>
        <w:rPr>
          <w:rFonts w:ascii="Times New Roman" w:eastAsia="Times New Roman" w:hAnsi="Times New Roman" w:cs="Times New Roman"/>
          <w:sz w:val="24"/>
          <w:szCs w:val="24"/>
        </w:rPr>
        <w:t>[16]</w:t>
      </w:r>
      <w:r>
        <w:rPr>
          <w:rFonts w:ascii="Times New Roman" w:eastAsia="Times New Roman" w:hAnsi="Times New Roman" w:cs="Times New Roman"/>
          <w:color w:val="272727"/>
          <w:sz w:val="24"/>
          <w:szCs w:val="24"/>
        </w:rPr>
        <w:t xml:space="preserve"> </w:t>
      </w:r>
      <w:proofErr w:type="spellStart"/>
      <w:r>
        <w:rPr>
          <w:rFonts w:ascii="Times New Roman" w:eastAsia="Times New Roman" w:hAnsi="Times New Roman" w:cs="Times New Roman"/>
          <w:color w:val="272727"/>
          <w:sz w:val="24"/>
          <w:szCs w:val="24"/>
        </w:rPr>
        <w:t>Mataria</w:t>
      </w:r>
      <w:proofErr w:type="spellEnd"/>
      <w:r>
        <w:rPr>
          <w:rFonts w:ascii="Times New Roman" w:eastAsia="Times New Roman" w:hAnsi="Times New Roman" w:cs="Times New Roman"/>
          <w:color w:val="272727"/>
          <w:sz w:val="24"/>
          <w:szCs w:val="24"/>
        </w:rPr>
        <w:t xml:space="preserve"> A, Giacaman R, Stefanini A, Naidoo N, Kowal P, Chatterji S. The Quality of Life of Palestinians Living in Chronic Conflict: Assessment and Determinants. The European journal of health economics. 2009;10(1):93–101</w:t>
      </w:r>
    </w:p>
    <w:p w14:paraId="0000003E"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 Musallam, N. et al. The psychological effects of Intifada Al Aqsa: acute stress disorder and distress in Palestinian–Israeli students. IsrJPsychiatryRelatSci42,96–105(2005)</w:t>
      </w:r>
    </w:p>
    <w:p w14:paraId="0000003F" w14:textId="77777777" w:rsidR="00202D5B" w:rsidRDefault="00024CD0">
      <w:pPr>
        <w:spacing w:before="240" w:after="240" w:line="276" w:lineRule="auto"/>
        <w:rPr>
          <w:rFonts w:ascii="Times New Roman" w:eastAsia="Times New Roman" w:hAnsi="Times New Roman" w:cs="Times New Roman"/>
          <w:color w:val="272727"/>
          <w:sz w:val="24"/>
          <w:szCs w:val="24"/>
        </w:rPr>
      </w:pPr>
      <w:r>
        <w:rPr>
          <w:rFonts w:ascii="Times New Roman" w:eastAsia="Times New Roman" w:hAnsi="Times New Roman" w:cs="Times New Roman"/>
          <w:sz w:val="24"/>
          <w:szCs w:val="24"/>
        </w:rPr>
        <w:t>[18]</w:t>
      </w:r>
      <w:r>
        <w:rPr>
          <w:rFonts w:ascii="Times New Roman" w:eastAsia="Times New Roman" w:hAnsi="Times New Roman" w:cs="Times New Roman"/>
          <w:color w:val="272727"/>
          <w:sz w:val="24"/>
          <w:szCs w:val="24"/>
        </w:rPr>
        <w:t xml:space="preserve"> Stefanini, A., Ziv, H. Occupied Palestinian Territory: linking health to human rights. Health Hum Rights 8,160–175(2004)</w:t>
      </w:r>
    </w:p>
    <w:p w14:paraId="00000040" w14:textId="77777777" w:rsidR="00202D5B" w:rsidRDefault="00024CD0">
      <w:pPr>
        <w:spacing w:before="240" w:after="240" w:line="276" w:lineRule="auto"/>
        <w:rPr>
          <w:rFonts w:ascii="Times New Roman" w:eastAsia="Times New Roman" w:hAnsi="Times New Roman" w:cs="Times New Roman"/>
          <w:color w:val="272727"/>
          <w:sz w:val="24"/>
          <w:szCs w:val="24"/>
        </w:rPr>
      </w:pPr>
      <w:r>
        <w:rPr>
          <w:rFonts w:ascii="Times New Roman" w:eastAsia="Times New Roman" w:hAnsi="Times New Roman" w:cs="Times New Roman"/>
          <w:sz w:val="24"/>
          <w:szCs w:val="24"/>
        </w:rPr>
        <w:t>[19]</w:t>
      </w:r>
      <w:r>
        <w:rPr>
          <w:rFonts w:ascii="Times New Roman" w:eastAsia="Times New Roman" w:hAnsi="Times New Roman" w:cs="Times New Roman"/>
          <w:color w:val="272727"/>
          <w:sz w:val="24"/>
          <w:szCs w:val="24"/>
        </w:rPr>
        <w:t xml:space="preserve"> Srour, R. W. Children Living under a multi-traumatic environment: the Palestinian case. IsrJPsychiatryRelatSci42,88–95 (2005)</w:t>
      </w:r>
    </w:p>
    <w:p w14:paraId="2F738693" w14:textId="713AA0BA" w:rsidR="00202D5B" w:rsidRDefault="00024CD0" w:rsidP="1DB9506D">
      <w:pPr>
        <w:spacing w:before="240" w:after="240" w:line="276" w:lineRule="auto"/>
        <w:rPr>
          <w:rFonts w:ascii="Times New Roman" w:eastAsia="Times New Roman" w:hAnsi="Times New Roman" w:cs="Times New Roman"/>
          <w:color w:val="0563C1"/>
          <w:sz w:val="24"/>
          <w:szCs w:val="24"/>
          <w:u w:val="single"/>
        </w:rPr>
      </w:pPr>
      <w:r w:rsidRPr="1DB9506D">
        <w:rPr>
          <w:rFonts w:ascii="Times New Roman" w:eastAsia="Times New Roman" w:hAnsi="Times New Roman" w:cs="Times New Roman"/>
          <w:sz w:val="24"/>
          <w:szCs w:val="24"/>
        </w:rPr>
        <w:t>[20]</w:t>
      </w:r>
      <w:r w:rsidRPr="1DB9506D">
        <w:rPr>
          <w:rFonts w:ascii="Times New Roman" w:eastAsia="Times New Roman" w:hAnsi="Times New Roman" w:cs="Times New Roman"/>
          <w:color w:val="272727"/>
          <w:sz w:val="24"/>
          <w:szCs w:val="24"/>
        </w:rPr>
        <w:t xml:space="preserve"> Thabet ,A.A., and </w:t>
      </w:r>
      <w:proofErr w:type="spellStart"/>
      <w:r w:rsidRPr="1DB9506D">
        <w:rPr>
          <w:rFonts w:ascii="Times New Roman" w:eastAsia="Times New Roman" w:hAnsi="Times New Roman" w:cs="Times New Roman"/>
          <w:color w:val="272727"/>
          <w:sz w:val="24"/>
          <w:szCs w:val="24"/>
        </w:rPr>
        <w:t>Vostanis</w:t>
      </w:r>
      <w:proofErr w:type="spellEnd"/>
      <w:r w:rsidRPr="1DB9506D">
        <w:rPr>
          <w:rFonts w:ascii="Times New Roman" w:eastAsia="Times New Roman" w:hAnsi="Times New Roman" w:cs="Times New Roman"/>
          <w:color w:val="272727"/>
          <w:sz w:val="24"/>
          <w:szCs w:val="24"/>
        </w:rPr>
        <w:t>, P. Child mental health problems in the Gaza Strip. IsrJPsychiatryRelatSci.42,84–87(2005)</w:t>
      </w:r>
    </w:p>
    <w:p w14:paraId="00000042" w14:textId="2D21EA98" w:rsidR="00202D5B" w:rsidRDefault="00024CD0">
      <w:pPr>
        <w:spacing w:before="240" w:after="240" w:line="276" w:lineRule="auto"/>
        <w:rPr>
          <w:rFonts w:ascii="Times New Roman" w:eastAsia="Times New Roman" w:hAnsi="Times New Roman" w:cs="Times New Roman"/>
          <w:color w:val="0563C1"/>
          <w:sz w:val="24"/>
          <w:szCs w:val="24"/>
          <w:u w:val="single"/>
        </w:rPr>
      </w:pPr>
      <w:r w:rsidRPr="1DB9506D">
        <w:rPr>
          <w:rFonts w:ascii="Times New Roman" w:eastAsia="Times New Roman" w:hAnsi="Times New Roman" w:cs="Times New Roman"/>
          <w:sz w:val="24"/>
          <w:szCs w:val="24"/>
        </w:rPr>
        <w:t xml:space="preserve">[21] Tanous O. Structural Violence and its Effects on Children Living in War and Armed Conflict Zones: A Palestinian Perspective. International journal of health </w:t>
      </w:r>
      <w:r w:rsidR="0077A341" w:rsidRPr="1DB9506D">
        <w:rPr>
          <w:rFonts w:ascii="Times New Roman" w:eastAsia="Times New Roman" w:hAnsi="Times New Roman" w:cs="Times New Roman"/>
          <w:sz w:val="24"/>
          <w:szCs w:val="24"/>
        </w:rPr>
        <w:t>services:</w:t>
      </w:r>
      <w:r w:rsidRPr="1DB9506D">
        <w:rPr>
          <w:rFonts w:ascii="Times New Roman" w:eastAsia="Times New Roman" w:hAnsi="Times New Roman" w:cs="Times New Roman"/>
          <w:sz w:val="24"/>
          <w:szCs w:val="24"/>
        </w:rPr>
        <w:t xml:space="preserve"> planning, administration, evaluation, 2022; 52(1), 5-8.</w:t>
      </w:r>
      <w:hyperlink r:id="rId21">
        <w:r w:rsidRPr="1DB9506D">
          <w:rPr>
            <w:rFonts w:ascii="Times New Roman" w:eastAsia="Times New Roman" w:hAnsi="Times New Roman" w:cs="Times New Roman"/>
            <w:sz w:val="24"/>
            <w:szCs w:val="24"/>
          </w:rPr>
          <w:t xml:space="preserve"> </w:t>
        </w:r>
      </w:hyperlink>
      <w:hyperlink r:id="rId22">
        <w:r w:rsidRPr="1DB9506D">
          <w:rPr>
            <w:rFonts w:ascii="Times New Roman" w:eastAsia="Times New Roman" w:hAnsi="Times New Roman" w:cs="Times New Roman"/>
            <w:color w:val="0563C1"/>
            <w:sz w:val="24"/>
            <w:szCs w:val="24"/>
            <w:u w:val="single"/>
          </w:rPr>
          <w:t>https://doi.org/10.1177/00207314211039096</w:t>
        </w:r>
      </w:hyperlink>
    </w:p>
    <w:p w14:paraId="00000043" w14:textId="77777777" w:rsidR="00202D5B" w:rsidRDefault="00024CD0">
      <w:pPr>
        <w:spacing w:before="240" w:after="240" w:line="276" w:lineRule="auto"/>
        <w:rPr>
          <w:rFonts w:ascii="Times New Roman" w:eastAsia="Times New Roman" w:hAnsi="Times New Roman" w:cs="Times New Roman"/>
          <w:color w:val="272727"/>
          <w:sz w:val="24"/>
          <w:szCs w:val="24"/>
        </w:rPr>
      </w:pPr>
      <w:r>
        <w:rPr>
          <w:rFonts w:ascii="Times New Roman" w:eastAsia="Times New Roman" w:hAnsi="Times New Roman" w:cs="Times New Roman"/>
          <w:sz w:val="24"/>
          <w:szCs w:val="24"/>
        </w:rPr>
        <w:t>[22]</w:t>
      </w:r>
      <w:r>
        <w:rPr>
          <w:rFonts w:ascii="Times New Roman" w:eastAsia="Times New Roman" w:hAnsi="Times New Roman" w:cs="Times New Roman"/>
          <w:color w:val="272727"/>
          <w:sz w:val="24"/>
          <w:szCs w:val="24"/>
        </w:rPr>
        <w:t xml:space="preserve"> Foundation for Middle East Peace. The Socio-economic Impact of Settlements on Land, Water and Palestinian Economy. Washington, D.C., 1998</w:t>
      </w:r>
    </w:p>
    <w:p w14:paraId="00000044" w14:textId="77777777" w:rsidR="00202D5B" w:rsidRDefault="00024CD0">
      <w:pPr>
        <w:spacing w:before="240" w:after="240"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[23] United Nations High Commissioner for Refugees. Ukraine refugee situation. UNHCR Operational Data Portal. 2023. [Available from:</w:t>
      </w:r>
      <w:hyperlink r:id="rId23">
        <w:r>
          <w:rPr>
            <w:rFonts w:ascii="Times New Roman" w:eastAsia="Times New Roman" w:hAnsi="Times New Roman" w:cs="Times New Roman"/>
            <w:sz w:val="24"/>
            <w:szCs w:val="24"/>
          </w:rPr>
          <w:t xml:space="preserve"> </w:t>
        </w:r>
      </w:hyperlink>
      <w:hyperlink r:id="rId24">
        <w:r>
          <w:rPr>
            <w:rFonts w:ascii="Times New Roman" w:eastAsia="Times New Roman" w:hAnsi="Times New Roman" w:cs="Times New Roman"/>
            <w:color w:val="0563C1"/>
            <w:sz w:val="24"/>
            <w:szCs w:val="24"/>
            <w:u w:val="single"/>
          </w:rPr>
          <w:t>https://data2.unhcr.org/en/situations/ukraine</w:t>
        </w:r>
      </w:hyperlink>
      <w:r>
        <w:rPr>
          <w:rFonts w:ascii="Times New Roman" w:eastAsia="Times New Roman" w:hAnsi="Times New Roman" w:cs="Times New Roman"/>
          <w:sz w:val="24"/>
          <w:szCs w:val="24"/>
          <w:u w:val="single"/>
        </w:rPr>
        <w:t>]</w:t>
      </w:r>
    </w:p>
    <w:p w14:paraId="00000045" w14:textId="784611E9" w:rsidR="00202D5B" w:rsidRDefault="00024CD0">
      <w:pPr>
        <w:spacing w:before="240" w:after="240" w:line="276" w:lineRule="auto"/>
        <w:rPr>
          <w:rFonts w:ascii="Times New Roman" w:eastAsia="Times New Roman" w:hAnsi="Times New Roman" w:cs="Times New Roman"/>
          <w:sz w:val="24"/>
          <w:szCs w:val="24"/>
        </w:rPr>
      </w:pPr>
      <w:r w:rsidRPr="1DB9506D">
        <w:rPr>
          <w:rFonts w:ascii="Times New Roman" w:eastAsia="Times New Roman" w:hAnsi="Times New Roman" w:cs="Times New Roman"/>
          <w:sz w:val="24"/>
          <w:szCs w:val="24"/>
        </w:rPr>
        <w:t xml:space="preserve">[24] Murphy A, Bartovic J, Bogdanov S, Bozorgmehr K, </w:t>
      </w:r>
      <w:proofErr w:type="spellStart"/>
      <w:r w:rsidRPr="1DB9506D">
        <w:rPr>
          <w:rFonts w:ascii="Times New Roman" w:eastAsia="Times New Roman" w:hAnsi="Times New Roman" w:cs="Times New Roman"/>
          <w:sz w:val="24"/>
          <w:szCs w:val="24"/>
        </w:rPr>
        <w:t>Gheorgita</w:t>
      </w:r>
      <w:proofErr w:type="spellEnd"/>
      <w:r w:rsidRPr="1DB9506D">
        <w:rPr>
          <w:rFonts w:ascii="Times New Roman" w:eastAsia="Times New Roman" w:hAnsi="Times New Roman" w:cs="Times New Roman"/>
          <w:sz w:val="24"/>
          <w:szCs w:val="24"/>
        </w:rPr>
        <w:t xml:space="preserve"> S, Habicht T, Richardson E, Azzopardi-Muscat N, McKee M. Meeting the long-term health needs of Ukrainian refugees. Public Health. </w:t>
      </w:r>
      <w:r w:rsidR="4B20A23E" w:rsidRPr="1DB9506D">
        <w:rPr>
          <w:rFonts w:ascii="Times New Roman" w:eastAsia="Times New Roman" w:hAnsi="Times New Roman" w:cs="Times New Roman"/>
          <w:sz w:val="24"/>
          <w:szCs w:val="24"/>
        </w:rPr>
        <w:t>2023; 220:96</w:t>
      </w:r>
      <w:r w:rsidRPr="1DB9506D">
        <w:rPr>
          <w:rFonts w:ascii="Times New Roman" w:eastAsia="Times New Roman" w:hAnsi="Times New Roman" w:cs="Times New Roman"/>
          <w:sz w:val="24"/>
          <w:szCs w:val="24"/>
        </w:rPr>
        <w:t>-8.</w:t>
      </w:r>
    </w:p>
    <w:p w14:paraId="00000046" w14:textId="77777777" w:rsidR="00202D5B" w:rsidRDefault="00024CD0">
      <w:pPr>
        <w:spacing w:before="240" w:after="120"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[25] World Health Organization. WHO records more than 1000 attacks on health care in Ukraine over the past 15 months of full-scale war. WHO. 2023.  [Available from: </w:t>
      </w:r>
      <w:hyperlink r:id="rId25">
        <w:r>
          <w:rPr>
            <w:rFonts w:ascii="Times New Roman" w:eastAsia="Times New Roman" w:hAnsi="Times New Roman" w:cs="Times New Roman"/>
            <w:sz w:val="24"/>
            <w:szCs w:val="24"/>
          </w:rPr>
          <w:t xml:space="preserve"> </w:t>
        </w:r>
      </w:hyperlink>
      <w:hyperlink r:id="rId26">
        <w:r>
          <w:rPr>
            <w:rFonts w:ascii="Times New Roman" w:eastAsia="Times New Roman" w:hAnsi="Times New Roman" w:cs="Times New Roman"/>
            <w:color w:val="0563C1"/>
            <w:sz w:val="24"/>
            <w:szCs w:val="24"/>
            <w:u w:val="single"/>
          </w:rPr>
          <w:t>https://www.who.int/europe/news/item/30-05-2023-who-records-1-000th-attack-on-health-care-in-ukraine-over-the-past-15-months-of-full-scale-war</w:t>
        </w:r>
      </w:hyperlink>
      <w:r>
        <w:rPr>
          <w:rFonts w:ascii="Times New Roman" w:eastAsia="Times New Roman" w:hAnsi="Times New Roman" w:cs="Times New Roman"/>
          <w:sz w:val="24"/>
          <w:szCs w:val="24"/>
          <w:u w:val="single"/>
        </w:rPr>
        <w:t>]</w:t>
      </w:r>
    </w:p>
    <w:p w14:paraId="00000047" w14:textId="77777777" w:rsidR="00202D5B" w:rsidRDefault="00024CD0">
      <w:p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 Korzh O. The impact of the war on the healthcare system in Ukraine. BMJ Global Health Blogs. 2022. [Available from:</w:t>
      </w:r>
      <w:hyperlink r:id="rId27">
        <w:r>
          <w:rPr>
            <w:rFonts w:ascii="Times New Roman" w:eastAsia="Times New Roman" w:hAnsi="Times New Roman" w:cs="Times New Roman"/>
            <w:sz w:val="24"/>
            <w:szCs w:val="24"/>
          </w:rPr>
          <w:t xml:space="preserve"> </w:t>
        </w:r>
      </w:hyperlink>
      <w:hyperlink r:id="rId28">
        <w:r>
          <w:rPr>
            <w:rFonts w:ascii="Times New Roman" w:eastAsia="Times New Roman" w:hAnsi="Times New Roman" w:cs="Times New Roman"/>
            <w:color w:val="0563C1"/>
            <w:sz w:val="24"/>
            <w:szCs w:val="24"/>
            <w:u w:val="single"/>
          </w:rPr>
          <w:t>https://blogs.bmj.com/bmjgh/2022/08/09/the-impact-of-the-war-on-the-healthcare-system-in-ukraine/</w:t>
        </w:r>
      </w:hyperlink>
      <w:r>
        <w:rPr>
          <w:rFonts w:ascii="Times New Roman" w:eastAsia="Times New Roman" w:hAnsi="Times New Roman" w:cs="Times New Roman"/>
          <w:sz w:val="24"/>
          <w:szCs w:val="24"/>
        </w:rPr>
        <w:t>]</w:t>
      </w:r>
    </w:p>
    <w:p w14:paraId="00000048"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w:t>
      </w:r>
      <w:proofErr w:type="spellStart"/>
      <w:r>
        <w:rPr>
          <w:rFonts w:ascii="Times New Roman" w:eastAsia="Times New Roman" w:hAnsi="Times New Roman" w:cs="Times New Roman"/>
          <w:sz w:val="24"/>
          <w:szCs w:val="24"/>
        </w:rPr>
        <w:t>Shkodina</w:t>
      </w:r>
      <w:proofErr w:type="spellEnd"/>
      <w:r>
        <w:rPr>
          <w:rFonts w:ascii="Times New Roman" w:eastAsia="Times New Roman" w:hAnsi="Times New Roman" w:cs="Times New Roman"/>
          <w:sz w:val="24"/>
          <w:szCs w:val="24"/>
        </w:rPr>
        <w:t xml:space="preserve"> AD, Chopra H, Singh I, Ahmad S, Boiko DI. Healthcare system amidst the war in Ukraine. Annals of Medicine and Surgery. 2022;80.</w:t>
      </w:r>
    </w:p>
    <w:p w14:paraId="00000049"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 Goroshko A, </w:t>
      </w:r>
      <w:proofErr w:type="spellStart"/>
      <w:r>
        <w:rPr>
          <w:rFonts w:ascii="Times New Roman" w:eastAsia="Times New Roman" w:hAnsi="Times New Roman" w:cs="Times New Roman"/>
          <w:sz w:val="24"/>
          <w:szCs w:val="24"/>
        </w:rPr>
        <w:t>Riabtseva</w:t>
      </w:r>
      <w:proofErr w:type="spellEnd"/>
      <w:r>
        <w:rPr>
          <w:rFonts w:ascii="Times New Roman" w:eastAsia="Times New Roman" w:hAnsi="Times New Roman" w:cs="Times New Roman"/>
          <w:sz w:val="24"/>
          <w:szCs w:val="24"/>
        </w:rPr>
        <w:t xml:space="preserve"> N, Shapoval N. Can people afford to pay for health care? New evidence on financial protection in Ukraine 2023. World Health Organization. Regional Office for Europe. 2023; 89.</w:t>
      </w:r>
    </w:p>
    <w:p w14:paraId="0000004A" w14:textId="77777777" w:rsidR="00202D5B" w:rsidRDefault="00024CD0">
      <w:pPr>
        <w:spacing w:before="240" w:after="240" w:line="276" w:lineRule="auto"/>
        <w:rPr>
          <w:rFonts w:ascii="Times New Roman" w:eastAsia="Times New Roman" w:hAnsi="Times New Roman" w:cs="Times New Roman"/>
          <w:sz w:val="24"/>
          <w:szCs w:val="24"/>
        </w:rPr>
      </w:pPr>
      <w:r w:rsidRPr="38E5B7E2">
        <w:rPr>
          <w:rFonts w:ascii="Times New Roman" w:eastAsia="Times New Roman" w:hAnsi="Times New Roman" w:cs="Times New Roman"/>
          <w:sz w:val="24"/>
          <w:szCs w:val="24"/>
        </w:rPr>
        <w:t xml:space="preserve">[29] Awuah WA, Mehta A, Kalmanovich J, Yarlagadda R, Nasato M, Kundu M, Abdul-Rahman T, Deborah </w:t>
      </w:r>
      <w:proofErr w:type="spellStart"/>
      <w:r w:rsidRPr="38E5B7E2">
        <w:rPr>
          <w:rFonts w:ascii="Times New Roman" w:eastAsia="Times New Roman" w:hAnsi="Times New Roman" w:cs="Times New Roman"/>
          <w:sz w:val="24"/>
          <w:szCs w:val="24"/>
        </w:rPr>
        <w:t>Fosuah</w:t>
      </w:r>
      <w:proofErr w:type="spellEnd"/>
      <w:r w:rsidRPr="38E5B7E2">
        <w:rPr>
          <w:rFonts w:ascii="Times New Roman" w:eastAsia="Times New Roman" w:hAnsi="Times New Roman" w:cs="Times New Roman"/>
          <w:sz w:val="24"/>
          <w:szCs w:val="24"/>
        </w:rPr>
        <w:t xml:space="preserve"> A, Sikora V. Inside the Ukraine war: health and humanity. Postgraduate Medical Journal. 2022;98(1160):408-10.</w:t>
      </w:r>
    </w:p>
    <w:p w14:paraId="0000004B" w14:textId="77777777" w:rsidR="00202D5B" w:rsidRDefault="00024CD0" w:rsidP="1DB9506D">
      <w:pPr>
        <w:spacing w:before="240" w:after="0" w:line="276" w:lineRule="auto"/>
        <w:rPr>
          <w:rFonts w:ascii="Times New Roman" w:eastAsia="Times New Roman" w:hAnsi="Times New Roman" w:cs="Times New Roman"/>
          <w:sz w:val="24"/>
          <w:szCs w:val="24"/>
        </w:rPr>
      </w:pPr>
      <w:r w:rsidRPr="1DB9506D">
        <w:rPr>
          <w:rFonts w:ascii="Times New Roman" w:eastAsia="Times New Roman" w:hAnsi="Times New Roman" w:cs="Times New Roman"/>
          <w:sz w:val="24"/>
          <w:szCs w:val="24"/>
        </w:rPr>
        <w:t>[30] Armitage R. War in Ukraine and the inverse care law. The Lancet Regional Health–Europe. 2022;17.</w:t>
      </w:r>
    </w:p>
    <w:p w14:paraId="0000004C" w14:textId="77777777" w:rsidR="00202D5B" w:rsidRDefault="00024CD0" w:rsidP="1DB9506D">
      <w:pPr>
        <w:spacing w:before="240" w:after="240" w:line="276" w:lineRule="auto"/>
        <w:rPr>
          <w:rFonts w:ascii="Times New Roman" w:eastAsia="Times New Roman" w:hAnsi="Times New Roman" w:cs="Times New Roman"/>
          <w:sz w:val="24"/>
          <w:szCs w:val="24"/>
        </w:rPr>
      </w:pPr>
      <w:r w:rsidRPr="1DB9506D">
        <w:rPr>
          <w:rFonts w:ascii="Times New Roman" w:eastAsia="Times New Roman" w:hAnsi="Times New Roman" w:cs="Times New Roman"/>
          <w:sz w:val="24"/>
          <w:szCs w:val="24"/>
        </w:rPr>
        <w:t xml:space="preserve">[31] </w:t>
      </w:r>
      <w:proofErr w:type="spellStart"/>
      <w:r w:rsidRPr="1DB9506D">
        <w:rPr>
          <w:rFonts w:ascii="Times New Roman" w:eastAsia="Times New Roman" w:hAnsi="Times New Roman" w:cs="Times New Roman"/>
          <w:sz w:val="24"/>
          <w:szCs w:val="24"/>
        </w:rPr>
        <w:t>Roborgh</w:t>
      </w:r>
      <w:proofErr w:type="spellEnd"/>
      <w:r w:rsidRPr="1DB9506D">
        <w:rPr>
          <w:rFonts w:ascii="Times New Roman" w:eastAsia="Times New Roman" w:hAnsi="Times New Roman" w:cs="Times New Roman"/>
          <w:sz w:val="24"/>
          <w:szCs w:val="24"/>
        </w:rPr>
        <w:t xml:space="preserve"> S, Coutts AP, Chellew P, </w:t>
      </w:r>
      <w:proofErr w:type="spellStart"/>
      <w:r w:rsidRPr="1DB9506D">
        <w:rPr>
          <w:rFonts w:ascii="Times New Roman" w:eastAsia="Times New Roman" w:hAnsi="Times New Roman" w:cs="Times New Roman"/>
          <w:sz w:val="24"/>
          <w:szCs w:val="24"/>
        </w:rPr>
        <w:t>Novykov</w:t>
      </w:r>
      <w:proofErr w:type="spellEnd"/>
      <w:r w:rsidRPr="1DB9506D">
        <w:rPr>
          <w:rFonts w:ascii="Times New Roman" w:eastAsia="Times New Roman" w:hAnsi="Times New Roman" w:cs="Times New Roman"/>
          <w:sz w:val="24"/>
          <w:szCs w:val="24"/>
        </w:rPr>
        <w:t xml:space="preserve"> V, Sullivan R. Conflict in Ukraine undermines an already challenged health system. The Lancet. 2022;399(10333):1365-7</w:t>
      </w:r>
    </w:p>
    <w:p w14:paraId="0000004D" w14:textId="2E77E277" w:rsidR="00202D5B" w:rsidRDefault="00024CD0">
      <w:pPr>
        <w:spacing w:before="240" w:after="240" w:line="276" w:lineRule="auto"/>
        <w:rPr>
          <w:rFonts w:ascii="Times New Roman" w:eastAsia="Times New Roman" w:hAnsi="Times New Roman" w:cs="Times New Roman"/>
          <w:sz w:val="24"/>
          <w:szCs w:val="24"/>
        </w:rPr>
      </w:pPr>
      <w:r w:rsidRPr="1DB9506D">
        <w:rPr>
          <w:rFonts w:ascii="Times New Roman" w:eastAsia="Times New Roman" w:hAnsi="Times New Roman" w:cs="Times New Roman"/>
          <w:sz w:val="24"/>
          <w:szCs w:val="24"/>
        </w:rPr>
        <w:t xml:space="preserve">[32] Karol K, Hryshchuk S, </w:t>
      </w:r>
      <w:proofErr w:type="spellStart"/>
      <w:r w:rsidRPr="1DB9506D">
        <w:rPr>
          <w:rFonts w:ascii="Times New Roman" w:eastAsia="Times New Roman" w:hAnsi="Times New Roman" w:cs="Times New Roman"/>
          <w:sz w:val="24"/>
          <w:szCs w:val="24"/>
        </w:rPr>
        <w:t>Kalanj</w:t>
      </w:r>
      <w:proofErr w:type="spellEnd"/>
      <w:r w:rsidRPr="1DB9506D">
        <w:rPr>
          <w:rFonts w:ascii="Times New Roman" w:eastAsia="Times New Roman" w:hAnsi="Times New Roman" w:cs="Times New Roman"/>
          <w:sz w:val="24"/>
          <w:szCs w:val="24"/>
        </w:rPr>
        <w:t xml:space="preserve"> K, Parii V. The importance of good governance in hospital payment reform–A case study from Ukraine. Health Policy OPEN. </w:t>
      </w:r>
      <w:r w:rsidR="4A577C69" w:rsidRPr="1DB9506D">
        <w:rPr>
          <w:rFonts w:ascii="Times New Roman" w:eastAsia="Times New Roman" w:hAnsi="Times New Roman" w:cs="Times New Roman"/>
          <w:sz w:val="24"/>
          <w:szCs w:val="24"/>
        </w:rPr>
        <w:t>2023; 4:100089</w:t>
      </w:r>
      <w:r w:rsidRPr="1DB9506D">
        <w:rPr>
          <w:rFonts w:ascii="Times New Roman" w:eastAsia="Times New Roman" w:hAnsi="Times New Roman" w:cs="Times New Roman"/>
          <w:sz w:val="24"/>
          <w:szCs w:val="24"/>
        </w:rPr>
        <w:t>.</w:t>
      </w:r>
    </w:p>
    <w:p w14:paraId="0000004F" w14:textId="34CCD9B9" w:rsidR="00202D5B" w:rsidRDefault="00024CD0" w:rsidP="1DB9506D">
      <w:pPr>
        <w:spacing w:before="240" w:after="0" w:line="276" w:lineRule="auto"/>
        <w:rPr>
          <w:rFonts w:ascii="Times New Roman" w:eastAsia="Times New Roman" w:hAnsi="Times New Roman" w:cs="Times New Roman"/>
          <w:color w:val="1155CC"/>
          <w:sz w:val="24"/>
          <w:szCs w:val="24"/>
          <w:u w:val="single"/>
        </w:rPr>
      </w:pPr>
      <w:r w:rsidRPr="1DB9506D">
        <w:rPr>
          <w:rFonts w:ascii="Times New Roman" w:eastAsia="Times New Roman" w:hAnsi="Times New Roman" w:cs="Times New Roman"/>
          <w:sz w:val="24"/>
          <w:szCs w:val="24"/>
        </w:rPr>
        <w:t>[33] United States Institute of Peace (USIP) [Internet] The Current Situation in Venezuela: A USIP Fact Sheet. 2022. [cited 2023 Aug 8]. Available from:</w:t>
      </w:r>
      <w:hyperlink r:id="rId29">
        <w:r w:rsidRPr="1DB9506D">
          <w:rPr>
            <w:rFonts w:ascii="Times New Roman" w:eastAsia="Times New Roman" w:hAnsi="Times New Roman" w:cs="Times New Roman"/>
            <w:sz w:val="24"/>
            <w:szCs w:val="24"/>
          </w:rPr>
          <w:t xml:space="preserve"> </w:t>
        </w:r>
      </w:hyperlink>
      <w:hyperlink r:id="rId30">
        <w:r w:rsidRPr="1DB9506D">
          <w:rPr>
            <w:rFonts w:ascii="Times New Roman" w:eastAsia="Times New Roman" w:hAnsi="Times New Roman" w:cs="Times New Roman"/>
            <w:color w:val="1155CC"/>
            <w:sz w:val="24"/>
            <w:szCs w:val="24"/>
            <w:u w:val="single"/>
          </w:rPr>
          <w:t>https://www.usip.org/publications/2022/02/current-situation-venezuela</w:t>
        </w:r>
      </w:hyperlink>
    </w:p>
    <w:p w14:paraId="00000050"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 Berkeley Economic Review (BER) Venezuela’s Resource Curse. 2019. Available from:</w:t>
      </w:r>
      <w:hyperlink r:id="rId31">
        <w:r>
          <w:rPr>
            <w:rFonts w:ascii="Times New Roman" w:eastAsia="Times New Roman" w:hAnsi="Times New Roman" w:cs="Times New Roman"/>
            <w:sz w:val="24"/>
            <w:szCs w:val="24"/>
          </w:rPr>
          <w:t xml:space="preserve"> </w:t>
        </w:r>
      </w:hyperlink>
      <w:hyperlink r:id="rId32">
        <w:r>
          <w:rPr>
            <w:rFonts w:ascii="Times New Roman" w:eastAsia="Times New Roman" w:hAnsi="Times New Roman" w:cs="Times New Roman"/>
            <w:color w:val="1155CC"/>
            <w:sz w:val="24"/>
            <w:szCs w:val="24"/>
            <w:u w:val="single"/>
          </w:rPr>
          <w:t>https://econreview.berkeley.edu/venezuelas-resource-curse/</w:t>
        </w:r>
      </w:hyperlink>
      <w:r>
        <w:rPr>
          <w:rFonts w:ascii="Times New Roman" w:eastAsia="Times New Roman" w:hAnsi="Times New Roman" w:cs="Times New Roman"/>
          <w:sz w:val="24"/>
          <w:szCs w:val="24"/>
        </w:rPr>
        <w:t xml:space="preserve"> </w:t>
      </w:r>
    </w:p>
    <w:p w14:paraId="00000051" w14:textId="77777777" w:rsidR="00202D5B" w:rsidRDefault="00024CD0">
      <w:pPr>
        <w:spacing w:before="240" w:after="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United Nations High Commissioner for Refugees (UNHCR) [Internet]. Three quarters of refugees and migrants from Venezuela struggle to access basic services in Latin America and the Caribbean. 2022. [cited 2023 Aug 8]. Available from:</w:t>
      </w:r>
      <w:hyperlink r:id="rId33">
        <w:r>
          <w:rPr>
            <w:rFonts w:ascii="Times New Roman" w:eastAsia="Times New Roman" w:hAnsi="Times New Roman" w:cs="Times New Roman"/>
            <w:sz w:val="24"/>
            <w:szCs w:val="24"/>
          </w:rPr>
          <w:t xml:space="preserve"> </w:t>
        </w:r>
      </w:hyperlink>
      <w:hyperlink r:id="rId34">
        <w:r>
          <w:rPr>
            <w:rFonts w:ascii="Times New Roman" w:eastAsia="Times New Roman" w:hAnsi="Times New Roman" w:cs="Times New Roman"/>
            <w:color w:val="1155CC"/>
            <w:sz w:val="24"/>
            <w:szCs w:val="24"/>
            <w:u w:val="single"/>
          </w:rPr>
          <w:t>https://www.unhcr.org/news/newsreleases/three-quarters-refugees-and-migrants-venezuela-struggle-access-basic-services</w:t>
        </w:r>
      </w:hyperlink>
      <w:r>
        <w:rPr>
          <w:rFonts w:ascii="Times New Roman" w:eastAsia="Times New Roman" w:hAnsi="Times New Roman" w:cs="Times New Roman"/>
          <w:sz w:val="24"/>
          <w:szCs w:val="24"/>
        </w:rPr>
        <w:t>.</w:t>
      </w:r>
    </w:p>
    <w:p w14:paraId="00000052" w14:textId="77777777" w:rsidR="00202D5B" w:rsidRDefault="00024CD0">
      <w:pPr>
        <w:spacing w:before="240" w:after="240" w:line="276"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[36]</w:t>
      </w:r>
      <w:r>
        <w:rPr>
          <w:rFonts w:ascii="Times New Roman" w:eastAsia="Times New Roman" w:hAnsi="Times New Roman" w:cs="Times New Roman"/>
          <w:color w:val="272727"/>
          <w:sz w:val="24"/>
          <w:szCs w:val="24"/>
        </w:rPr>
        <w:t xml:space="preserve"> Cordova, C. Torres, I. Lopez-Cevallos, D. Exploring the Impact of Ecuador´s Policies on the Right to Health of Venezuelan Migrants during the Covid-19 Pandemic: A Scoping Review. Health Policy and Planning, 2023; czad071,</w:t>
      </w:r>
      <w:hyperlink r:id="rId35">
        <w:r>
          <w:rPr>
            <w:rFonts w:ascii="Times New Roman" w:eastAsia="Times New Roman" w:hAnsi="Times New Roman" w:cs="Times New Roman"/>
            <w:color w:val="272727"/>
            <w:sz w:val="24"/>
            <w:szCs w:val="24"/>
          </w:rPr>
          <w:t xml:space="preserve"> </w:t>
        </w:r>
      </w:hyperlink>
      <w:hyperlink r:id="rId36">
        <w:r>
          <w:rPr>
            <w:rFonts w:ascii="Times New Roman" w:eastAsia="Times New Roman" w:hAnsi="Times New Roman" w:cs="Times New Roman"/>
            <w:color w:val="1155CC"/>
            <w:sz w:val="24"/>
            <w:szCs w:val="24"/>
            <w:u w:val="single"/>
          </w:rPr>
          <w:t>https://doi.org/10.1093/heapol/czad071</w:t>
        </w:r>
      </w:hyperlink>
    </w:p>
    <w:p w14:paraId="00000053" w14:textId="77777777" w:rsidR="00202D5B" w:rsidRDefault="00024CD0">
      <w:pPr>
        <w:spacing w:before="240" w:after="240" w:line="276" w:lineRule="auto"/>
        <w:rPr>
          <w:rFonts w:ascii="Times New Roman" w:eastAsia="Times New Roman" w:hAnsi="Times New Roman" w:cs="Times New Roman"/>
          <w:color w:val="0563C1"/>
          <w:sz w:val="24"/>
          <w:szCs w:val="24"/>
          <w:u w:val="single"/>
        </w:rPr>
      </w:pPr>
      <w:r>
        <w:rPr>
          <w:rFonts w:ascii="Times New Roman" w:eastAsia="Times New Roman" w:hAnsi="Times New Roman" w:cs="Times New Roman"/>
          <w:sz w:val="24"/>
          <w:szCs w:val="24"/>
        </w:rPr>
        <w:lastRenderedPageBreak/>
        <w:t>[37] Torres JR, Castro J. Venezuela’s migration crisis: a growing health threat to the region requiring immediate attention. Journal of Travel Medicine [Internet]. 2019 Jan 1;26(2). Available from:</w:t>
      </w:r>
      <w:hyperlink r:id="rId37">
        <w:r>
          <w:rPr>
            <w:rFonts w:ascii="Times New Roman" w:eastAsia="Times New Roman" w:hAnsi="Times New Roman" w:cs="Times New Roman"/>
            <w:sz w:val="24"/>
            <w:szCs w:val="24"/>
          </w:rPr>
          <w:t xml:space="preserve"> </w:t>
        </w:r>
      </w:hyperlink>
      <w:hyperlink r:id="rId38">
        <w:r>
          <w:rPr>
            <w:rFonts w:ascii="Times New Roman" w:eastAsia="Times New Roman" w:hAnsi="Times New Roman" w:cs="Times New Roman"/>
            <w:color w:val="0563C1"/>
            <w:sz w:val="24"/>
            <w:szCs w:val="24"/>
            <w:u w:val="single"/>
          </w:rPr>
          <w:t>https://doi.org/10.1093/jtm/tay141</w:t>
        </w:r>
      </w:hyperlink>
    </w:p>
    <w:p w14:paraId="00000054" w14:textId="77777777" w:rsidR="00202D5B" w:rsidRDefault="00024CD0">
      <w:pPr>
        <w:spacing w:before="240" w:after="240" w:line="276" w:lineRule="auto"/>
        <w:rPr>
          <w:rFonts w:ascii="Times New Roman" w:eastAsia="Times New Roman" w:hAnsi="Times New Roman" w:cs="Times New Roman"/>
          <w:color w:val="0563C1"/>
          <w:sz w:val="24"/>
          <w:szCs w:val="24"/>
          <w:u w:val="single"/>
        </w:rPr>
      </w:pPr>
      <w:r>
        <w:rPr>
          <w:rFonts w:ascii="Times New Roman" w:eastAsia="Times New Roman" w:hAnsi="Times New Roman" w:cs="Times New Roman"/>
          <w:sz w:val="24"/>
          <w:szCs w:val="24"/>
        </w:rPr>
        <w:t xml:space="preserve">[38] Foreign Policy [Internet] Synthesis Report: </w:t>
      </w:r>
      <w:proofErr w:type="spellStart"/>
      <w:r>
        <w:rPr>
          <w:rFonts w:ascii="Times New Roman" w:eastAsia="Times New Roman" w:hAnsi="Times New Roman" w:cs="Times New Roman"/>
          <w:sz w:val="24"/>
          <w:szCs w:val="24"/>
        </w:rPr>
        <w:t>PeaceGame</w:t>
      </w:r>
      <w:proofErr w:type="spellEnd"/>
      <w:r>
        <w:rPr>
          <w:rFonts w:ascii="Times New Roman" w:eastAsia="Times New Roman" w:hAnsi="Times New Roman" w:cs="Times New Roman"/>
          <w:sz w:val="24"/>
          <w:szCs w:val="24"/>
        </w:rPr>
        <w:t xml:space="preserve"> Venezuela: Pathways to Peace. 2019. [cited 2023 Aug 8]. Available from:</w:t>
      </w:r>
      <w:hyperlink r:id="rId39">
        <w:r>
          <w:rPr>
            <w:rFonts w:ascii="Times New Roman" w:eastAsia="Times New Roman" w:hAnsi="Times New Roman" w:cs="Times New Roman"/>
            <w:sz w:val="24"/>
            <w:szCs w:val="24"/>
          </w:rPr>
          <w:t xml:space="preserve"> </w:t>
        </w:r>
      </w:hyperlink>
      <w:hyperlink r:id="rId40">
        <w:r>
          <w:rPr>
            <w:rFonts w:ascii="Times New Roman" w:eastAsia="Times New Roman" w:hAnsi="Times New Roman" w:cs="Times New Roman"/>
            <w:color w:val="0563C1"/>
            <w:sz w:val="24"/>
            <w:szCs w:val="24"/>
            <w:u w:val="single"/>
          </w:rPr>
          <w:t>https://foreignpolicy.com/wp-content/uploads/2020/01/Venezuela-peacegame-synthesis-report.pdf</w:t>
        </w:r>
      </w:hyperlink>
    </w:p>
    <w:p w14:paraId="00000055" w14:textId="77777777" w:rsidR="00202D5B" w:rsidRDefault="00024CD0">
      <w:pPr>
        <w:spacing w:before="240" w:after="240" w:line="276" w:lineRule="auto"/>
        <w:rPr>
          <w:rFonts w:ascii="Times New Roman" w:eastAsia="Times New Roman" w:hAnsi="Times New Roman" w:cs="Times New Roman"/>
          <w:color w:val="0563C1"/>
          <w:sz w:val="24"/>
          <w:szCs w:val="24"/>
          <w:u w:val="single"/>
        </w:rPr>
      </w:pPr>
      <w:r>
        <w:rPr>
          <w:rFonts w:ascii="Times New Roman" w:eastAsia="Times New Roman" w:hAnsi="Times New Roman" w:cs="Times New Roman"/>
          <w:sz w:val="24"/>
          <w:szCs w:val="24"/>
        </w:rPr>
        <w:t>[39] Paniz-</w:t>
      </w:r>
      <w:proofErr w:type="spellStart"/>
      <w:r>
        <w:rPr>
          <w:rFonts w:ascii="Times New Roman" w:eastAsia="Times New Roman" w:hAnsi="Times New Roman" w:cs="Times New Roman"/>
          <w:sz w:val="24"/>
          <w:szCs w:val="24"/>
        </w:rPr>
        <w:t>Mondolfi</w:t>
      </w:r>
      <w:proofErr w:type="spellEnd"/>
      <w:r>
        <w:rPr>
          <w:rFonts w:ascii="Times New Roman" w:eastAsia="Times New Roman" w:hAnsi="Times New Roman" w:cs="Times New Roman"/>
          <w:sz w:val="24"/>
          <w:szCs w:val="24"/>
        </w:rPr>
        <w:t xml:space="preserve"> A, Tami A, Grillet ME, Márquez MC, Hernández-Villena JV, Escalona-Rodriguez MA, et al. Resurgence of Vaccine-Preventable diseases in Venezuela as a regional public health threat in the Americas. Emerging Infectious Diseases [Internet]. 2019 Apr 1;25(4):625–32. Available from:</w:t>
      </w:r>
      <w:hyperlink r:id="rId41">
        <w:r>
          <w:rPr>
            <w:rFonts w:ascii="Times New Roman" w:eastAsia="Times New Roman" w:hAnsi="Times New Roman" w:cs="Times New Roman"/>
            <w:sz w:val="24"/>
            <w:szCs w:val="24"/>
          </w:rPr>
          <w:t xml:space="preserve"> </w:t>
        </w:r>
      </w:hyperlink>
      <w:hyperlink r:id="rId42">
        <w:r>
          <w:rPr>
            <w:rFonts w:ascii="Times New Roman" w:eastAsia="Times New Roman" w:hAnsi="Times New Roman" w:cs="Times New Roman"/>
            <w:color w:val="0563C1"/>
            <w:sz w:val="24"/>
            <w:szCs w:val="24"/>
            <w:u w:val="single"/>
          </w:rPr>
          <w:t>https://doi.org/10.3201/eid2504.181305</w:t>
        </w:r>
      </w:hyperlink>
    </w:p>
    <w:p w14:paraId="00000056" w14:textId="77777777" w:rsidR="00202D5B" w:rsidRDefault="00024CD0">
      <w:pPr>
        <w:spacing w:before="240" w:after="240" w:line="276" w:lineRule="auto"/>
        <w:rPr>
          <w:rFonts w:ascii="Times New Roman" w:eastAsia="Times New Roman" w:hAnsi="Times New Roman" w:cs="Times New Roman"/>
          <w:color w:val="0563C1"/>
          <w:sz w:val="24"/>
          <w:szCs w:val="24"/>
          <w:u w:val="single"/>
        </w:rPr>
      </w:pPr>
      <w:r>
        <w:rPr>
          <w:rFonts w:ascii="Times New Roman" w:eastAsia="Times New Roman" w:hAnsi="Times New Roman" w:cs="Times New Roman"/>
          <w:sz w:val="24"/>
          <w:szCs w:val="24"/>
        </w:rPr>
        <w:t>[40] Human Rights Watch (HRW) [Internet] The World Report - Venezuela: Events of 2022. 2023. [cited 2023 Aug 8]. Available from:</w:t>
      </w:r>
      <w:hyperlink r:id="rId43">
        <w:r>
          <w:rPr>
            <w:rFonts w:ascii="Times New Roman" w:eastAsia="Times New Roman" w:hAnsi="Times New Roman" w:cs="Times New Roman"/>
            <w:sz w:val="24"/>
            <w:szCs w:val="24"/>
          </w:rPr>
          <w:t xml:space="preserve"> </w:t>
        </w:r>
      </w:hyperlink>
      <w:hyperlink r:id="rId44">
        <w:r>
          <w:rPr>
            <w:rFonts w:ascii="Times New Roman" w:eastAsia="Times New Roman" w:hAnsi="Times New Roman" w:cs="Times New Roman"/>
            <w:color w:val="0563C1"/>
            <w:sz w:val="24"/>
            <w:szCs w:val="24"/>
            <w:u w:val="single"/>
          </w:rPr>
          <w:t>https://www.hrw.org/world-report/2023/country-chapters/venezuela</w:t>
        </w:r>
      </w:hyperlink>
    </w:p>
    <w:p w14:paraId="00000057" w14:textId="77777777" w:rsidR="00202D5B" w:rsidRDefault="00024CD0">
      <w:pPr>
        <w:spacing w:before="240" w:after="240" w:line="276"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[41] Zilla C. Venezuela, the Region, and the World: Steps for a Possible Way Out of the Crisis. SWP [Internet]. 2019 Jan 1;8. Available from:</w:t>
      </w:r>
      <w:hyperlink r:id="rId45">
        <w:r>
          <w:rPr>
            <w:rFonts w:ascii="Times New Roman" w:eastAsia="Times New Roman" w:hAnsi="Times New Roman" w:cs="Times New Roman"/>
            <w:sz w:val="24"/>
            <w:szCs w:val="24"/>
          </w:rPr>
          <w:t xml:space="preserve"> </w:t>
        </w:r>
      </w:hyperlink>
      <w:hyperlink r:id="rId46">
        <w:r>
          <w:rPr>
            <w:rFonts w:ascii="Times New Roman" w:eastAsia="Times New Roman" w:hAnsi="Times New Roman" w:cs="Times New Roman"/>
            <w:color w:val="1155CC"/>
            <w:sz w:val="24"/>
            <w:szCs w:val="24"/>
            <w:u w:val="single"/>
          </w:rPr>
          <w:t>https://www.ssoar.info/ssoar/handle/document/62446</w:t>
        </w:r>
      </w:hyperlink>
    </w:p>
    <w:p w14:paraId="00000058" w14:textId="77777777" w:rsidR="00202D5B" w:rsidRDefault="00024CD0">
      <w:pPr>
        <w:spacing w:before="240" w:after="240" w:line="276"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[42] European Union Commission (EU) Venezuelan crisis: Commission releases €75 million in humanitarian funding during the 2023 International Solidarity Conference. 2023. Available from:</w:t>
      </w:r>
      <w:hyperlink r:id="rId47">
        <w:r>
          <w:rPr>
            <w:rFonts w:ascii="Times New Roman" w:eastAsia="Times New Roman" w:hAnsi="Times New Roman" w:cs="Times New Roman"/>
            <w:sz w:val="24"/>
            <w:szCs w:val="24"/>
          </w:rPr>
          <w:t xml:space="preserve"> </w:t>
        </w:r>
      </w:hyperlink>
      <w:hyperlink r:id="rId48">
        <w:r>
          <w:rPr>
            <w:rFonts w:ascii="Times New Roman" w:eastAsia="Times New Roman" w:hAnsi="Times New Roman" w:cs="Times New Roman"/>
            <w:color w:val="1155CC"/>
            <w:sz w:val="24"/>
            <w:szCs w:val="24"/>
            <w:u w:val="single"/>
          </w:rPr>
          <w:t xml:space="preserve">Venezuelan crisis: Commission releases €75 million in humanitarian funding during the 2023 International Solidarity Conference - Venezuela (Bolivarian Republic of) | </w:t>
        </w:r>
        <w:proofErr w:type="spellStart"/>
        <w:r>
          <w:rPr>
            <w:rFonts w:ascii="Times New Roman" w:eastAsia="Times New Roman" w:hAnsi="Times New Roman" w:cs="Times New Roman"/>
            <w:color w:val="1155CC"/>
            <w:sz w:val="24"/>
            <w:szCs w:val="24"/>
            <w:u w:val="single"/>
          </w:rPr>
          <w:t>ReliefWeb</w:t>
        </w:r>
        <w:proofErr w:type="spellEnd"/>
      </w:hyperlink>
    </w:p>
    <w:p w14:paraId="00000059" w14:textId="77777777" w:rsidR="00202D5B" w:rsidRDefault="00024CD0">
      <w:pPr>
        <w:spacing w:before="240" w:after="0" w:line="276" w:lineRule="auto"/>
        <w:rPr>
          <w:rFonts w:ascii="Times New Roman" w:eastAsia="Times New Roman" w:hAnsi="Times New Roman" w:cs="Times New Roman"/>
          <w:color w:val="272727"/>
          <w:sz w:val="24"/>
          <w:szCs w:val="24"/>
        </w:rPr>
      </w:pPr>
      <w:r>
        <w:rPr>
          <w:rFonts w:ascii="Times New Roman" w:eastAsia="Times New Roman" w:hAnsi="Times New Roman" w:cs="Times New Roman"/>
          <w:sz w:val="24"/>
          <w:szCs w:val="24"/>
        </w:rPr>
        <w:t>[43]</w:t>
      </w:r>
      <w:r>
        <w:rPr>
          <w:rFonts w:ascii="Times New Roman" w:eastAsia="Times New Roman" w:hAnsi="Times New Roman" w:cs="Times New Roman"/>
          <w:color w:val="272727"/>
          <w:sz w:val="24"/>
          <w:szCs w:val="24"/>
        </w:rPr>
        <w:t xml:space="preserve"> Cordaid International. Fact Sheet: Global Solidarity for Worldwide Health Security. 2023. Available from:</w:t>
      </w:r>
      <w:hyperlink r:id="rId49">
        <w:r>
          <w:rPr>
            <w:rFonts w:ascii="Times New Roman" w:eastAsia="Times New Roman" w:hAnsi="Times New Roman" w:cs="Times New Roman"/>
            <w:color w:val="272727"/>
            <w:sz w:val="24"/>
            <w:szCs w:val="24"/>
          </w:rPr>
          <w:t xml:space="preserve"> </w:t>
        </w:r>
      </w:hyperlink>
      <w:hyperlink r:id="rId50">
        <w:r>
          <w:rPr>
            <w:rFonts w:ascii="Times New Roman" w:eastAsia="Times New Roman" w:hAnsi="Times New Roman" w:cs="Times New Roman"/>
            <w:color w:val="1155CC"/>
            <w:sz w:val="24"/>
            <w:szCs w:val="24"/>
            <w:u w:val="single"/>
          </w:rPr>
          <w:t>https://www.cordaid.org/en/publications/fact-sheet-global-solidarity-for-worldwide-health-security/</w:t>
        </w:r>
      </w:hyperlink>
      <w:r>
        <w:rPr>
          <w:rFonts w:ascii="Times New Roman" w:eastAsia="Times New Roman" w:hAnsi="Times New Roman" w:cs="Times New Roman"/>
          <w:color w:val="272727"/>
          <w:sz w:val="24"/>
          <w:szCs w:val="24"/>
        </w:rPr>
        <w:t xml:space="preserve"> </w:t>
      </w:r>
    </w:p>
    <w:p w14:paraId="0000005A" w14:textId="77777777" w:rsidR="00202D5B" w:rsidRDefault="00024CD0">
      <w:pPr>
        <w:spacing w:before="240" w:after="240" w:line="276"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 xml:space="preserve">[44] </w:t>
      </w:r>
      <w:proofErr w:type="spellStart"/>
      <w:r>
        <w:rPr>
          <w:rFonts w:ascii="Times New Roman" w:eastAsia="Times New Roman" w:hAnsi="Times New Roman" w:cs="Times New Roman"/>
          <w:sz w:val="24"/>
          <w:szCs w:val="24"/>
        </w:rPr>
        <w:t>Sadikin</w:t>
      </w:r>
      <w:proofErr w:type="spellEnd"/>
      <w:r>
        <w:rPr>
          <w:rFonts w:ascii="Times New Roman" w:eastAsia="Times New Roman" w:hAnsi="Times New Roman" w:cs="Times New Roman"/>
          <w:sz w:val="24"/>
          <w:szCs w:val="24"/>
        </w:rPr>
        <w:t xml:space="preserve">, B. &amp; Hatchett, R. A shared vision for global health security, pandemic readiness. The Jakarta Post. 2022. Available from: </w:t>
      </w:r>
      <w:hyperlink r:id="rId51">
        <w:r>
          <w:rPr>
            <w:rFonts w:ascii="Times New Roman" w:eastAsia="Times New Roman" w:hAnsi="Times New Roman" w:cs="Times New Roman"/>
            <w:sz w:val="24"/>
            <w:szCs w:val="24"/>
          </w:rPr>
          <w:t xml:space="preserve"> </w:t>
        </w:r>
      </w:hyperlink>
      <w:hyperlink r:id="rId52">
        <w:r>
          <w:rPr>
            <w:rFonts w:ascii="Times New Roman" w:eastAsia="Times New Roman" w:hAnsi="Times New Roman" w:cs="Times New Roman"/>
            <w:color w:val="1155CC"/>
            <w:sz w:val="24"/>
            <w:szCs w:val="24"/>
            <w:u w:val="single"/>
          </w:rPr>
          <w:t>https://www.thejakartapost.com/opinion/2022/09/21/a-shared-vision-for-global-health-security-pandemic-readiness.html</w:t>
        </w:r>
      </w:hyperlink>
    </w:p>
    <w:p w14:paraId="37A4B660" w14:textId="3B0B27D9" w:rsidR="00024CD0" w:rsidRDefault="00024CD0" w:rsidP="1DB9506D">
      <w:pPr>
        <w:spacing w:before="240" w:after="0" w:line="276" w:lineRule="auto"/>
      </w:pPr>
      <w:r w:rsidRPr="1DB9506D">
        <w:rPr>
          <w:rFonts w:ascii="Times New Roman" w:eastAsia="Times New Roman" w:hAnsi="Times New Roman" w:cs="Times New Roman"/>
          <w:sz w:val="24"/>
          <w:szCs w:val="24"/>
        </w:rPr>
        <w:t xml:space="preserve">[45] Malik, S. Barlow, A. &amp; Johnson, B. </w:t>
      </w:r>
      <w:r w:rsidR="7C77BF13" w:rsidRPr="1DB9506D">
        <w:rPr>
          <w:rFonts w:ascii="Times New Roman" w:eastAsia="Times New Roman" w:hAnsi="Times New Roman" w:cs="Times New Roman"/>
          <w:sz w:val="24"/>
          <w:szCs w:val="24"/>
        </w:rPr>
        <w:t>Reconceptualizing</w:t>
      </w:r>
      <w:r w:rsidRPr="1DB9506D">
        <w:rPr>
          <w:rFonts w:ascii="Times New Roman" w:eastAsia="Times New Roman" w:hAnsi="Times New Roman" w:cs="Times New Roman"/>
          <w:sz w:val="24"/>
          <w:szCs w:val="24"/>
        </w:rPr>
        <w:t xml:space="preserve"> health security in post-COVID-19 world. </w:t>
      </w:r>
      <w:r w:rsidRPr="1DB9506D">
        <w:rPr>
          <w:rFonts w:ascii="Times New Roman" w:eastAsia="Times New Roman" w:hAnsi="Times New Roman" w:cs="Times New Roman"/>
          <w:i/>
          <w:iCs/>
          <w:sz w:val="24"/>
          <w:szCs w:val="24"/>
        </w:rPr>
        <w:t>BMJ Global Health</w:t>
      </w:r>
      <w:r w:rsidRPr="1DB9506D">
        <w:rPr>
          <w:rFonts w:ascii="Times New Roman" w:eastAsia="Times New Roman" w:hAnsi="Times New Roman" w:cs="Times New Roman"/>
          <w:sz w:val="24"/>
          <w:szCs w:val="24"/>
        </w:rPr>
        <w:t xml:space="preserve"> 2021;</w:t>
      </w:r>
      <w:r w:rsidR="4D99E81B" w:rsidRPr="1DB9506D">
        <w:rPr>
          <w:rFonts w:ascii="Times New Roman" w:eastAsia="Times New Roman" w:hAnsi="Times New Roman" w:cs="Times New Roman"/>
          <w:sz w:val="24"/>
          <w:szCs w:val="24"/>
        </w:rPr>
        <w:t>6: e</w:t>
      </w:r>
      <w:r w:rsidRPr="1DB9506D">
        <w:rPr>
          <w:rFonts w:ascii="Times New Roman" w:eastAsia="Times New Roman" w:hAnsi="Times New Roman" w:cs="Times New Roman"/>
          <w:sz w:val="24"/>
          <w:szCs w:val="24"/>
        </w:rPr>
        <w:t>006520</w:t>
      </w:r>
    </w:p>
    <w:p w14:paraId="53AC6F47" w14:textId="2B6508E2" w:rsidR="1DB9506D" w:rsidRDefault="1DB9506D" w:rsidP="1DB9506D">
      <w:pPr>
        <w:spacing w:after="0" w:line="276" w:lineRule="auto"/>
        <w:rPr>
          <w:rFonts w:ascii="Times New Roman" w:eastAsia="Times New Roman" w:hAnsi="Times New Roman" w:cs="Times New Roman"/>
          <w:sz w:val="24"/>
          <w:szCs w:val="24"/>
        </w:rPr>
      </w:pPr>
    </w:p>
    <w:p w14:paraId="0000005D" w14:textId="77777777" w:rsidR="00202D5B" w:rsidRDefault="00024CD0">
      <w:pPr>
        <w:spacing w:after="120"/>
        <w:ind w:left="720" w:hanging="720"/>
        <w:rPr>
          <w:rFonts w:ascii="Times New Roman" w:eastAsia="Times New Roman" w:hAnsi="Times New Roman" w:cs="Times New Roman"/>
          <w:color w:val="000000"/>
          <w:sz w:val="24"/>
          <w:szCs w:val="24"/>
        </w:rPr>
      </w:pPr>
      <w:r w:rsidRPr="1DB9506D">
        <w:rPr>
          <w:rFonts w:ascii="Times New Roman" w:eastAsia="Times New Roman" w:hAnsi="Times New Roman" w:cs="Times New Roman"/>
          <w:sz w:val="24"/>
          <w:szCs w:val="24"/>
        </w:rPr>
        <w:t xml:space="preserve">[46] </w:t>
      </w:r>
      <w:r w:rsidRPr="1DB9506D">
        <w:rPr>
          <w:rFonts w:ascii="Times New Roman" w:eastAsia="Times New Roman" w:hAnsi="Times New Roman" w:cs="Times New Roman"/>
          <w:color w:val="000000" w:themeColor="text1"/>
          <w:sz w:val="24"/>
          <w:szCs w:val="24"/>
        </w:rPr>
        <w:t>Torbay R. Ukraine: A Humanitarian Disaster With Long-Term Consequences: From The Publisher ‘Ukraine: A Humanitarian Disaster With Long-Term Consequences’. Health Affairs. 2022;41(6):928.</w:t>
      </w:r>
    </w:p>
    <w:p w14:paraId="0000005E" w14:textId="3B1F8F4D" w:rsidR="00202D5B" w:rsidRDefault="00024CD0" w:rsidP="18971C16">
      <w:pPr>
        <w:spacing w:after="120"/>
        <w:ind w:left="720" w:hanging="720"/>
        <w:rPr>
          <w:rFonts w:ascii="Times New Roman" w:eastAsia="Times New Roman" w:hAnsi="Times New Roman" w:cs="Times New Roman"/>
          <w:sz w:val="24"/>
          <w:szCs w:val="24"/>
        </w:rPr>
      </w:pPr>
      <w:r w:rsidRPr="1DB9506D">
        <w:rPr>
          <w:rFonts w:ascii="Times New Roman" w:eastAsia="Times New Roman" w:hAnsi="Times New Roman" w:cs="Times New Roman"/>
          <w:color w:val="000000" w:themeColor="text1"/>
          <w:sz w:val="24"/>
          <w:szCs w:val="24"/>
        </w:rPr>
        <w:t>[47]</w:t>
      </w:r>
      <w:r w:rsidRPr="1DB9506D">
        <w:rPr>
          <w:rFonts w:ascii="Times New Roman" w:eastAsia="Times New Roman" w:hAnsi="Times New Roman" w:cs="Times New Roman"/>
          <w:sz w:val="24"/>
          <w:szCs w:val="24"/>
        </w:rPr>
        <w:t xml:space="preserve"> </w:t>
      </w:r>
      <w:proofErr w:type="spellStart"/>
      <w:r w:rsidRPr="1DB9506D">
        <w:rPr>
          <w:rFonts w:ascii="Times New Roman" w:eastAsia="Times New Roman" w:hAnsi="Times New Roman" w:cs="Times New Roman"/>
          <w:sz w:val="24"/>
          <w:szCs w:val="24"/>
          <w:highlight w:val="white"/>
        </w:rPr>
        <w:t>Alkhaldi</w:t>
      </w:r>
      <w:proofErr w:type="spellEnd"/>
      <w:r w:rsidRPr="1DB9506D">
        <w:rPr>
          <w:rFonts w:ascii="Times New Roman" w:eastAsia="Times New Roman" w:hAnsi="Times New Roman" w:cs="Times New Roman"/>
          <w:sz w:val="24"/>
          <w:szCs w:val="24"/>
          <w:highlight w:val="white"/>
        </w:rPr>
        <w:t xml:space="preserve">, M., Coghlan, R., Miller, S., </w:t>
      </w:r>
      <w:proofErr w:type="spellStart"/>
      <w:r w:rsidRPr="1DB9506D">
        <w:rPr>
          <w:rFonts w:ascii="Times New Roman" w:eastAsia="Times New Roman" w:hAnsi="Times New Roman" w:cs="Times New Roman"/>
          <w:sz w:val="24"/>
          <w:szCs w:val="24"/>
          <w:highlight w:val="white"/>
        </w:rPr>
        <w:t>Basuoni</w:t>
      </w:r>
      <w:proofErr w:type="spellEnd"/>
      <w:r w:rsidRPr="1DB9506D">
        <w:rPr>
          <w:rFonts w:ascii="Times New Roman" w:eastAsia="Times New Roman" w:hAnsi="Times New Roman" w:cs="Times New Roman"/>
          <w:sz w:val="24"/>
          <w:szCs w:val="24"/>
          <w:highlight w:val="white"/>
        </w:rPr>
        <w:t xml:space="preserve">, A. A., Tanous, O., &amp; Asi, Y. M.. State Accountability for the Good Health of Palestinians Has Failed: What Can the Global </w:t>
      </w:r>
      <w:r w:rsidRPr="1DB9506D">
        <w:rPr>
          <w:rFonts w:ascii="Times New Roman" w:eastAsia="Times New Roman" w:hAnsi="Times New Roman" w:cs="Times New Roman"/>
          <w:sz w:val="24"/>
          <w:szCs w:val="24"/>
          <w:highlight w:val="white"/>
        </w:rPr>
        <w:lastRenderedPageBreak/>
        <w:t xml:space="preserve">Health Community Do Next?. </w:t>
      </w:r>
      <w:r w:rsidRPr="1DB9506D">
        <w:rPr>
          <w:rFonts w:ascii="Times New Roman" w:eastAsia="Times New Roman" w:hAnsi="Times New Roman" w:cs="Times New Roman"/>
          <w:i/>
          <w:iCs/>
          <w:sz w:val="24"/>
          <w:szCs w:val="24"/>
          <w:highlight w:val="white"/>
        </w:rPr>
        <w:t>Health and human rights</w:t>
      </w:r>
      <w:r w:rsidRPr="1DB9506D">
        <w:rPr>
          <w:rFonts w:ascii="Times New Roman" w:eastAsia="Times New Roman" w:hAnsi="Times New Roman" w:cs="Times New Roman"/>
          <w:sz w:val="24"/>
          <w:szCs w:val="24"/>
          <w:highlight w:val="white"/>
        </w:rPr>
        <w:t xml:space="preserve">, 2022 </w:t>
      </w:r>
      <w:r w:rsidRPr="1DB9506D">
        <w:rPr>
          <w:rFonts w:ascii="Times New Roman" w:eastAsia="Times New Roman" w:hAnsi="Times New Roman" w:cs="Times New Roman"/>
          <w:i/>
          <w:iCs/>
          <w:sz w:val="24"/>
          <w:szCs w:val="24"/>
          <w:highlight w:val="white"/>
        </w:rPr>
        <w:t>24</w:t>
      </w:r>
      <w:r w:rsidRPr="1DB9506D">
        <w:rPr>
          <w:rFonts w:ascii="Times New Roman" w:eastAsia="Times New Roman" w:hAnsi="Times New Roman" w:cs="Times New Roman"/>
          <w:sz w:val="24"/>
          <w:szCs w:val="24"/>
          <w:highlight w:val="white"/>
        </w:rPr>
        <w:t>(1), 77–84.</w:t>
      </w:r>
      <w:r>
        <w:br/>
      </w:r>
      <w:r w:rsidRPr="1DB9506D">
        <w:rPr>
          <w:rFonts w:ascii="Times New Roman" w:eastAsia="Times New Roman" w:hAnsi="Times New Roman" w:cs="Times New Roman"/>
          <w:sz w:val="24"/>
          <w:szCs w:val="24"/>
        </w:rPr>
        <w:t xml:space="preserve"> </w:t>
      </w:r>
      <w:hyperlink r:id="rId53">
        <w:r w:rsidRPr="1DB9506D">
          <w:rPr>
            <w:rStyle w:val="Hyperlink"/>
            <w:rFonts w:ascii="Times New Roman" w:eastAsia="Times New Roman" w:hAnsi="Times New Roman" w:cs="Times New Roman"/>
            <w:sz w:val="24"/>
            <w:szCs w:val="24"/>
          </w:rPr>
          <w:t>https://www.ssoar.info/ssoar/handle/document/62446</w:t>
        </w:r>
      </w:hyperlink>
      <w:r w:rsidR="36F9D46D" w:rsidRPr="1DB9506D">
        <w:rPr>
          <w:rFonts w:ascii="Times New Roman" w:eastAsia="Times New Roman" w:hAnsi="Times New Roman" w:cs="Times New Roman"/>
          <w:sz w:val="24"/>
          <w:szCs w:val="24"/>
        </w:rPr>
        <w:t xml:space="preserve"> </w:t>
      </w:r>
    </w:p>
    <w:p w14:paraId="36518121" w14:textId="7564A7DA" w:rsidR="2E3B7968" w:rsidRDefault="2E3B7968" w:rsidP="22A321DE">
      <w:pPr>
        <w:spacing w:after="120"/>
        <w:ind w:left="567" w:hanging="567"/>
        <w:rPr>
          <w:rFonts w:ascii="Times New Roman" w:eastAsia="Times New Roman" w:hAnsi="Times New Roman" w:cs="Times New Roman"/>
          <w:color w:val="FFFFFF" w:themeColor="background1"/>
          <w:sz w:val="24"/>
          <w:szCs w:val="24"/>
        </w:rPr>
      </w:pPr>
      <w:r w:rsidRPr="22A321DE">
        <w:rPr>
          <w:rFonts w:ascii="Times New Roman" w:eastAsia="Times New Roman" w:hAnsi="Times New Roman" w:cs="Times New Roman"/>
          <w:sz w:val="24"/>
          <w:szCs w:val="24"/>
        </w:rPr>
        <w:t xml:space="preserve">[48] Asi Y. Aid to Palestinians has failed. here’s how to fix it. [Internet]. 2022 [cited 2023 Aug 27]. Available from: </w:t>
      </w:r>
      <w:hyperlink r:id="rId54">
        <w:r w:rsidRPr="22A321DE">
          <w:rPr>
            <w:rStyle w:val="Hyperlink"/>
            <w:rFonts w:ascii="Times New Roman" w:eastAsia="Times New Roman" w:hAnsi="Times New Roman" w:cs="Times New Roman"/>
            <w:sz w:val="24"/>
            <w:szCs w:val="24"/>
          </w:rPr>
          <w:t>https://www.thenewhumanitarian.org/opinion/2022/05/03/aid-to-palestinians-has-failed-heres-how-to-fix-it</w:t>
        </w:r>
      </w:hyperlink>
      <w:r w:rsidR="0B048046" w:rsidRPr="22A321DE">
        <w:rPr>
          <w:rFonts w:ascii="Times New Roman" w:eastAsia="Times New Roman" w:hAnsi="Times New Roman" w:cs="Times New Roman"/>
          <w:sz w:val="24"/>
          <w:szCs w:val="24"/>
        </w:rPr>
        <w:t xml:space="preserve"> </w:t>
      </w:r>
    </w:p>
    <w:p w14:paraId="7543BB23" w14:textId="03711B23" w:rsidR="7F00867C" w:rsidRDefault="7F00867C" w:rsidP="38E5B7E2">
      <w:pPr>
        <w:spacing w:after="120"/>
        <w:ind w:left="567" w:hanging="567"/>
        <w:rPr>
          <w:rFonts w:ascii="Times New Roman" w:eastAsia="Times New Roman" w:hAnsi="Times New Roman" w:cs="Times New Roman"/>
          <w:sz w:val="24"/>
          <w:szCs w:val="24"/>
        </w:rPr>
      </w:pPr>
      <w:r w:rsidRPr="33F2B944">
        <w:rPr>
          <w:rFonts w:ascii="Times New Roman" w:eastAsia="Times New Roman" w:hAnsi="Times New Roman" w:cs="Times New Roman"/>
          <w:sz w:val="24"/>
          <w:szCs w:val="24"/>
        </w:rPr>
        <w:t xml:space="preserve">[49] Asmar A. </w:t>
      </w:r>
      <w:r w:rsidRPr="38E5B7E2">
        <w:rPr>
          <w:rFonts w:ascii="Times New Roman" w:eastAsia="Times New Roman" w:hAnsi="Times New Roman" w:cs="Times New Roman"/>
          <w:sz w:val="24"/>
          <w:szCs w:val="24"/>
        </w:rPr>
        <w:t xml:space="preserve">International Red Cross says Gaza's functioning hospitals 'on verge of collapse'. [Internet] 2022 [cited 2023 Oct 31]. Available from: </w:t>
      </w:r>
      <w:ins w:id="4" w:author="Zeana Hamdonah" w:date="2023-12-16T20:33:00Z">
        <w:r>
          <w:fldChar w:fldCharType="begin"/>
        </w:r>
        <w:r>
          <w:instrText xml:space="preserve">HYPERLINK "https://www.aa.com.tr/en/middle-east/international-red-cross-says-gazas-functioning-hospitals-on-verge-of-collapse/3036469#:~:text=The%20Gaza%2Dbased%20Health%20Ministry,of%20fuel%20and%20medical%20supplies" </w:instrText>
        </w:r>
        <w:r>
          <w:fldChar w:fldCharType="separate"/>
        </w:r>
      </w:ins>
      <w:r w:rsidRPr="38E5B7E2">
        <w:rPr>
          <w:rStyle w:val="Hyperlink"/>
          <w:rFonts w:ascii="Times New Roman" w:eastAsia="Times New Roman" w:hAnsi="Times New Roman" w:cs="Times New Roman"/>
          <w:sz w:val="24"/>
          <w:szCs w:val="24"/>
        </w:rPr>
        <w:t>https://www.aa.com.tr/en/middle-east/international-red-cross-says-gazas-functioning-hospitals-on-verge-of-collapse/3036469#:~:text=The%20Gaza%2Dbased%20Health%20Ministry,of%20fuel%20and%20medical%20supplies</w:t>
      </w:r>
      <w:ins w:id="5" w:author="Zeana Hamdonah" w:date="2023-12-16T20:33:00Z">
        <w:r>
          <w:fldChar w:fldCharType="end"/>
        </w:r>
      </w:ins>
      <w:r w:rsidRPr="38E5B7E2">
        <w:rPr>
          <w:rFonts w:ascii="Times New Roman" w:eastAsia="Times New Roman" w:hAnsi="Times New Roman" w:cs="Times New Roman"/>
          <w:sz w:val="24"/>
          <w:szCs w:val="24"/>
        </w:rPr>
        <w:t>.</w:t>
      </w:r>
    </w:p>
    <w:p w14:paraId="445C1C28" w14:textId="00D3A7E7" w:rsidR="3DABE579" w:rsidRDefault="3DABE579" w:rsidP="38E5B7E2">
      <w:pPr>
        <w:spacing w:after="120"/>
        <w:ind w:left="567" w:hanging="567"/>
        <w:rPr>
          <w:rFonts w:ascii="Times New Roman" w:eastAsia="Times New Roman" w:hAnsi="Times New Roman" w:cs="Times New Roman"/>
          <w:color w:val="333333"/>
          <w:sz w:val="24"/>
          <w:szCs w:val="24"/>
        </w:rPr>
      </w:pPr>
      <w:r w:rsidRPr="38E5B7E2">
        <w:rPr>
          <w:rFonts w:ascii="Times New Roman" w:eastAsia="Times New Roman" w:hAnsi="Times New Roman" w:cs="Times New Roman"/>
          <w:sz w:val="24"/>
          <w:szCs w:val="24"/>
        </w:rPr>
        <w:t xml:space="preserve">[50] </w:t>
      </w:r>
      <w:r w:rsidRPr="38E5B7E2">
        <w:rPr>
          <w:rFonts w:ascii="Times New Roman" w:eastAsia="Times New Roman" w:hAnsi="Times New Roman" w:cs="Times New Roman"/>
          <w:color w:val="333333"/>
          <w:sz w:val="24"/>
          <w:szCs w:val="24"/>
        </w:rPr>
        <w:t>Herrick C, and &amp; Bell K</w:t>
      </w:r>
      <w:r w:rsidR="57A378B0" w:rsidRPr="38E5B7E2">
        <w:rPr>
          <w:rFonts w:ascii="Times New Roman" w:eastAsia="Times New Roman" w:hAnsi="Times New Roman" w:cs="Times New Roman"/>
          <w:color w:val="333333"/>
          <w:sz w:val="24"/>
          <w:szCs w:val="24"/>
        </w:rPr>
        <w:t>.</w:t>
      </w:r>
      <w:r w:rsidRPr="38E5B7E2">
        <w:rPr>
          <w:rFonts w:ascii="Times New Roman" w:eastAsia="Times New Roman" w:hAnsi="Times New Roman" w:cs="Times New Roman"/>
          <w:color w:val="333333"/>
          <w:sz w:val="24"/>
          <w:szCs w:val="24"/>
        </w:rPr>
        <w:t xml:space="preserve"> Concepts, disciplines and politics: on ‘structural violence’ and the ‘social determinants of health’, Critical Public Health,</w:t>
      </w:r>
      <w:r w:rsidR="678AE99D" w:rsidRPr="38E5B7E2">
        <w:rPr>
          <w:rFonts w:ascii="Times New Roman" w:eastAsia="Times New Roman" w:hAnsi="Times New Roman" w:cs="Times New Roman"/>
          <w:color w:val="333333"/>
          <w:sz w:val="24"/>
          <w:szCs w:val="24"/>
        </w:rPr>
        <w:t xml:space="preserve"> 2022</w:t>
      </w:r>
      <w:r w:rsidRPr="38E5B7E2">
        <w:rPr>
          <w:rFonts w:ascii="Times New Roman" w:eastAsia="Times New Roman" w:hAnsi="Times New Roman" w:cs="Times New Roman"/>
          <w:color w:val="333333"/>
          <w:sz w:val="24"/>
          <w:szCs w:val="24"/>
        </w:rPr>
        <w:t xml:space="preserve"> 32:3, 295-308</w:t>
      </w:r>
    </w:p>
    <w:p w14:paraId="115D8463" w14:textId="1C4C1C35" w:rsidR="33F2B944" w:rsidRDefault="33F2B944" w:rsidP="38E5B7E2">
      <w:pPr>
        <w:spacing w:after="120"/>
        <w:ind w:left="567" w:hanging="567"/>
        <w:rPr>
          <w:rFonts w:ascii="Times New Roman" w:eastAsia="Times New Roman" w:hAnsi="Times New Roman" w:cs="Times New Roman"/>
          <w:color w:val="333333"/>
          <w:sz w:val="24"/>
          <w:szCs w:val="24"/>
        </w:rPr>
      </w:pPr>
    </w:p>
    <w:p w14:paraId="0F8DAF8E" w14:textId="163C1150" w:rsidR="22A321DE" w:rsidRDefault="22A321DE" w:rsidP="22A321DE">
      <w:pPr>
        <w:spacing w:after="120"/>
        <w:ind w:left="567" w:hanging="567"/>
        <w:rPr>
          <w:rFonts w:ascii="Times New Roman" w:eastAsia="Times New Roman" w:hAnsi="Times New Roman" w:cs="Times New Roman"/>
          <w:sz w:val="24"/>
          <w:szCs w:val="24"/>
        </w:rPr>
      </w:pPr>
    </w:p>
    <w:sectPr w:rsidR="22A321DE">
      <w:footerReference w:type="default" r:id="rId5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2C9B6" w14:textId="77777777" w:rsidR="00BE4B68" w:rsidRDefault="00BE4B68">
      <w:pPr>
        <w:spacing w:after="0" w:line="240" w:lineRule="auto"/>
      </w:pPr>
      <w:r>
        <w:separator/>
      </w:r>
    </w:p>
  </w:endnote>
  <w:endnote w:type="continuationSeparator" w:id="0">
    <w:p w14:paraId="46C60AA5" w14:textId="77777777" w:rsidR="00BE4B68" w:rsidRDefault="00BE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F" w14:textId="2EEC506E" w:rsidR="00202D5B" w:rsidRDefault="00024CD0">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25957">
      <w:rPr>
        <w:noProof/>
        <w:color w:val="000000"/>
      </w:rPr>
      <w:t>1</w:t>
    </w:r>
    <w:r>
      <w:rPr>
        <w:color w:val="000000"/>
      </w:rPr>
      <w:fldChar w:fldCharType="end"/>
    </w:r>
  </w:p>
  <w:p w14:paraId="00000060" w14:textId="77777777" w:rsidR="00202D5B" w:rsidRDefault="00202D5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F199D" w14:textId="77777777" w:rsidR="00BE4B68" w:rsidRDefault="00BE4B68">
      <w:pPr>
        <w:spacing w:after="0" w:line="240" w:lineRule="auto"/>
      </w:pPr>
      <w:r>
        <w:separator/>
      </w:r>
    </w:p>
  </w:footnote>
  <w:footnote w:type="continuationSeparator" w:id="0">
    <w:p w14:paraId="4EA40C65" w14:textId="77777777" w:rsidR="00BE4B68" w:rsidRDefault="00BE4B68">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XB1iprhlTuRuXF" int2:id="tBgyLxff">
      <int2:state int2:value="Rejected" int2:type="AugLoop_Text_Critique"/>
    </int2:textHash>
    <int2:textHash int2:hashCode="kxUP3bi7wXfc44" int2:id="ZQ6z1ZsJ">
      <int2:state int2:value="Rejected" int2:type="AugLoop_Text_Critique"/>
    </int2:textHash>
    <int2:textHash int2:hashCode="JQ1m6lxEVMl0VS" int2:id="YYcfvyZ6">
      <int2:state int2:value="Rejected" int2:type="AugLoop_Text_Critique"/>
    </int2:textHash>
    <int2:textHash int2:hashCode="+trE61x0nAg5eD" int2:id="bm4LGmRx">
      <int2:state int2:value="Rejected" int2:type="AugLoop_Text_Critique"/>
    </int2:textHash>
    <int2:textHash int2:hashCode="gh5J2vTR3eUDHu" int2:id="jRmn6zan">
      <int2:state int2:value="Rejected" int2:type="AugLoop_Text_Critique"/>
    </int2:textHash>
    <int2:textHash int2:hashCode="IEkXNFTxY3YlpT" int2:id="SAddC6Pv">
      <int2:state int2:value="Rejected" int2:type="AugLoop_Text_Critique"/>
    </int2:textHash>
    <int2:textHash int2:hashCode="NPFL3Gdt2f53PT" int2:id="NjNe6v68">
      <int2:state int2:value="Rejected" int2:type="AugLoop_Text_Critique"/>
    </int2:textHash>
    <int2:textHash int2:hashCode="9Xr4Mh5bJP7wV/" int2:id="zALRJx5E">
      <int2:state int2:value="Rejected" int2:type="AugLoop_Text_Critique"/>
    </int2:textHash>
    <int2:textHash int2:hashCode="9sTm2ZxyXZe/E2" int2:id="Q7R6oUW4">
      <int2:state int2:value="Rejected" int2:type="AugLoop_Text_Critique"/>
    </int2:textHash>
    <int2:textHash int2:hashCode="FyZoj8MBHLpX3s" int2:id="7imFUGwU">
      <int2:state int2:value="Rejected" int2:type="AugLoop_Text_Critique"/>
    </int2:textHash>
    <int2:textHash int2:hashCode="QsFP/CrOEoLCsR" int2:id="Q3YhCsYh">
      <int2:state int2:value="Rejected" int2:type="AugLoop_Text_Critique"/>
    </int2:textHash>
    <int2:textHash int2:hashCode="42QcJ1ezluWzm3" int2:id="SRl1awKI">
      <int2:state int2:value="Rejected" int2:type="AugLoop_Text_Critique"/>
    </int2:textHash>
    <int2:textHash int2:hashCode="lZgS1jxF7RW9/q" int2:id="BxyJG09h">
      <int2:state int2:value="Rejected" int2:type="AugLoop_Text_Critique"/>
    </int2:textHash>
    <int2:textHash int2:hashCode="I16XLCfk8CkjJ5" int2:id="QavJoM4s">
      <int2:state int2:value="Rejected" int2:type="AugLoop_Text_Critique"/>
    </int2:textHash>
    <int2:textHash int2:hashCode="F1BwBZk3NAXKCq" int2:id="F7zM7OOO">
      <int2:state int2:value="Rejected" int2:type="AugLoop_Text_Critique"/>
    </int2:textHash>
    <int2:textHash int2:hashCode="XOXbIByKoVUHMW" int2:id="Wfq88zY4">
      <int2:state int2:value="Rejected" int2:type="AugLoop_Text_Critique"/>
    </int2:textHash>
    <int2:textHash int2:hashCode="ni8UUdXdlt6RIo" int2:id="otf54bKM">
      <int2:state int2:value="Rejected" int2:type="AugLoop_Text_Critique"/>
    </int2:textHash>
    <int2:textHash int2:hashCode="x6mG52BDvLeCEz" int2:id="vaRlmk9A">
      <int2:state int2:value="Rejected" int2:type="AugLoop_Text_Critique"/>
    </int2:textHash>
    <int2:textHash int2:hashCode="SOVj8UjcBNizHJ" int2:id="gyMNQuZn">
      <int2:state int2:value="Rejected" int2:type="AugLoop_Text_Critique"/>
    </int2:textHash>
    <int2:textHash int2:hashCode="nMgutyz1VZbrpv" int2:id="fP45V9wh">
      <int2:state int2:value="Rejected" int2:type="AugLoop_Text_Critique"/>
    </int2:textHash>
    <int2:textHash int2:hashCode="BC3EUS+j05HFFw" int2:id="chzAeKvp">
      <int2:state int2:value="Rejected" int2:type="AugLoop_Text_Critique"/>
    </int2:textHash>
    <int2:textHash int2:hashCode="tATbG7Or0KRTLh" int2:id="Qwx7Q9EV">
      <int2:state int2:value="Rejected" int2:type="AugLoop_Text_Critique"/>
    </int2:textHash>
    <int2:textHash int2:hashCode="nmQ568Uyh6ggBJ" int2:id="O1J8HbFJ">
      <int2:state int2:value="Rejected" int2:type="AugLoop_Text_Critique"/>
    </int2:textHash>
    <int2:textHash int2:hashCode="DVP1+xPHTAHLoT" int2:id="B0ZVb7sb">
      <int2:state int2:value="Rejected" int2:type="AugLoop_Text_Critique"/>
    </int2:textHash>
    <int2:textHash int2:hashCode="iolMcHBnHiaQlC" int2:id="QNxUrkOc">
      <int2:state int2:value="Rejected" int2:type="AugLoop_Text_Critique"/>
    </int2:textHash>
    <int2:textHash int2:hashCode="Bv6Alsrqyq6Yhz" int2:id="ogDh1kLn">
      <int2:state int2:value="Rejected" int2:type="AugLoop_Text_Critique"/>
    </int2:textHash>
    <int2:textHash int2:hashCode="EJ4P8QHfDN/8cy" int2:id="8DDAM0SV">
      <int2:state int2:value="Rejected" int2:type="AugLoop_Text_Critique"/>
    </int2:textHash>
    <int2:bookmark int2:bookmarkName="_Int_pYRyOY66" int2:invalidationBookmarkName="" int2:hashCode="fOze+MCj04ATun" int2:id="E0UlzUpJ">
      <int2:state int2:value="Rejected" int2:type="AugLoop_Text_Critique"/>
    </int2:bookmark>
    <int2:bookmark int2:bookmarkName="_Int_wg37609C" int2:invalidationBookmarkName="" int2:hashCode="gXpTjVnW+5/Miu" int2:id="IOQVkumD">
      <int2:state int2:value="Rejected" int2:type="AugLoop_Text_Critique"/>
    </int2:bookmark>
    <int2:bookmark int2:bookmarkName="_Int_516nrz5m" int2:invalidationBookmarkName="" int2:hashCode="RRqoGfnWpft4Cq" int2:id="Hro4ZJb9">
      <int2:state int2:value="Rejected" int2:type="AugLoop_Text_Critique"/>
    </int2:bookmark>
    <int2:bookmark int2:bookmarkName="_Int_xBfMfthj" int2:invalidationBookmarkName="" int2:hashCode="VRd/LyDcPFdCnc" int2:id="6qsd11T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F4C69"/>
    <w:multiLevelType w:val="multilevel"/>
    <w:tmpl w:val="53F428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A8F0B3B"/>
    <w:multiLevelType w:val="multilevel"/>
    <w:tmpl w:val="28B885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24197193">
    <w:abstractNumId w:val="0"/>
  </w:num>
  <w:num w:numId="2" w16cid:durableId="1437558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D5B"/>
    <w:rsid w:val="0001639F"/>
    <w:rsid w:val="00019272"/>
    <w:rsid w:val="00024CD0"/>
    <w:rsid w:val="00040337"/>
    <w:rsid w:val="0006321E"/>
    <w:rsid w:val="00066EAE"/>
    <w:rsid w:val="000BF9DC"/>
    <w:rsid w:val="00113319"/>
    <w:rsid w:val="00120214"/>
    <w:rsid w:val="001465A4"/>
    <w:rsid w:val="001D7477"/>
    <w:rsid w:val="00202D5B"/>
    <w:rsid w:val="002214B5"/>
    <w:rsid w:val="00232389"/>
    <w:rsid w:val="003506A3"/>
    <w:rsid w:val="00376339"/>
    <w:rsid w:val="003C28C7"/>
    <w:rsid w:val="0042543E"/>
    <w:rsid w:val="00491EAD"/>
    <w:rsid w:val="00525957"/>
    <w:rsid w:val="0068217E"/>
    <w:rsid w:val="007174B8"/>
    <w:rsid w:val="00727FC7"/>
    <w:rsid w:val="0077A341"/>
    <w:rsid w:val="007C1872"/>
    <w:rsid w:val="007D19C3"/>
    <w:rsid w:val="00805604"/>
    <w:rsid w:val="00856179"/>
    <w:rsid w:val="008A2591"/>
    <w:rsid w:val="008D4253"/>
    <w:rsid w:val="008F4026"/>
    <w:rsid w:val="008F7D2C"/>
    <w:rsid w:val="0090153E"/>
    <w:rsid w:val="009624A7"/>
    <w:rsid w:val="00977010"/>
    <w:rsid w:val="009B493F"/>
    <w:rsid w:val="00A269C0"/>
    <w:rsid w:val="00A72E58"/>
    <w:rsid w:val="00AB61C9"/>
    <w:rsid w:val="00AC6CAA"/>
    <w:rsid w:val="00B360E5"/>
    <w:rsid w:val="00BB192F"/>
    <w:rsid w:val="00BC4D02"/>
    <w:rsid w:val="00BE4B68"/>
    <w:rsid w:val="00BFC296"/>
    <w:rsid w:val="00CF26B3"/>
    <w:rsid w:val="00CF2C3F"/>
    <w:rsid w:val="00D21FDE"/>
    <w:rsid w:val="00D36671"/>
    <w:rsid w:val="00D41ABD"/>
    <w:rsid w:val="00E10606"/>
    <w:rsid w:val="00E127A0"/>
    <w:rsid w:val="00E335EB"/>
    <w:rsid w:val="00FA342C"/>
    <w:rsid w:val="00FE181B"/>
    <w:rsid w:val="010CE56D"/>
    <w:rsid w:val="014393B8"/>
    <w:rsid w:val="014EDF93"/>
    <w:rsid w:val="015A27C3"/>
    <w:rsid w:val="0164F4CE"/>
    <w:rsid w:val="016B4194"/>
    <w:rsid w:val="016D7D8C"/>
    <w:rsid w:val="0182F49D"/>
    <w:rsid w:val="01A759B5"/>
    <w:rsid w:val="01AC46C6"/>
    <w:rsid w:val="01DD2192"/>
    <w:rsid w:val="022B75FD"/>
    <w:rsid w:val="0241CF07"/>
    <w:rsid w:val="0288ADA5"/>
    <w:rsid w:val="02A182F6"/>
    <w:rsid w:val="02B7C80F"/>
    <w:rsid w:val="02B9B809"/>
    <w:rsid w:val="02FAA617"/>
    <w:rsid w:val="032487D7"/>
    <w:rsid w:val="036AFE93"/>
    <w:rsid w:val="038208D8"/>
    <w:rsid w:val="0384E468"/>
    <w:rsid w:val="03983FC1"/>
    <w:rsid w:val="03E3B417"/>
    <w:rsid w:val="03E460F0"/>
    <w:rsid w:val="03EFEFF3"/>
    <w:rsid w:val="0401866F"/>
    <w:rsid w:val="04068F37"/>
    <w:rsid w:val="0439AEC6"/>
    <w:rsid w:val="0469962B"/>
    <w:rsid w:val="047BE7F2"/>
    <w:rsid w:val="04868055"/>
    <w:rsid w:val="04BC0AB3"/>
    <w:rsid w:val="04C1D4E4"/>
    <w:rsid w:val="04D312C3"/>
    <w:rsid w:val="04FE2188"/>
    <w:rsid w:val="050A338B"/>
    <w:rsid w:val="051FA579"/>
    <w:rsid w:val="055D4DFD"/>
    <w:rsid w:val="0565DDBC"/>
    <w:rsid w:val="057BC68B"/>
    <w:rsid w:val="057C95D5"/>
    <w:rsid w:val="0598B5CE"/>
    <w:rsid w:val="05D976C4"/>
    <w:rsid w:val="05F6F892"/>
    <w:rsid w:val="05FC501D"/>
    <w:rsid w:val="0661F4B8"/>
    <w:rsid w:val="0666A790"/>
    <w:rsid w:val="06685B1B"/>
    <w:rsid w:val="0670495B"/>
    <w:rsid w:val="06D1AFFC"/>
    <w:rsid w:val="06DD93DA"/>
    <w:rsid w:val="072EA2DF"/>
    <w:rsid w:val="076558DF"/>
    <w:rsid w:val="07A5CD26"/>
    <w:rsid w:val="07B07CAD"/>
    <w:rsid w:val="07B80491"/>
    <w:rsid w:val="07DA8318"/>
    <w:rsid w:val="081BD822"/>
    <w:rsid w:val="081C1359"/>
    <w:rsid w:val="0834A3D6"/>
    <w:rsid w:val="083A9324"/>
    <w:rsid w:val="0843B7F6"/>
    <w:rsid w:val="086D805D"/>
    <w:rsid w:val="088078D9"/>
    <w:rsid w:val="08853220"/>
    <w:rsid w:val="08920C61"/>
    <w:rsid w:val="0894EEBF"/>
    <w:rsid w:val="08971712"/>
    <w:rsid w:val="08C0222A"/>
    <w:rsid w:val="08D8A6E4"/>
    <w:rsid w:val="08DF2D24"/>
    <w:rsid w:val="08EB2222"/>
    <w:rsid w:val="090EFD4A"/>
    <w:rsid w:val="092B29DE"/>
    <w:rsid w:val="0947F4E9"/>
    <w:rsid w:val="096036E2"/>
    <w:rsid w:val="09765379"/>
    <w:rsid w:val="0981DB34"/>
    <w:rsid w:val="09CB4215"/>
    <w:rsid w:val="09D86341"/>
    <w:rsid w:val="09F32327"/>
    <w:rsid w:val="09F63DF5"/>
    <w:rsid w:val="0A499F4D"/>
    <w:rsid w:val="0A56D757"/>
    <w:rsid w:val="0A95E42B"/>
    <w:rsid w:val="0AAACDAB"/>
    <w:rsid w:val="0ADC997C"/>
    <w:rsid w:val="0B048046"/>
    <w:rsid w:val="0B495932"/>
    <w:rsid w:val="0B5C3257"/>
    <w:rsid w:val="0B9B99C7"/>
    <w:rsid w:val="0BB36724"/>
    <w:rsid w:val="0BC26441"/>
    <w:rsid w:val="0BF2A7B8"/>
    <w:rsid w:val="0C0882E6"/>
    <w:rsid w:val="0C1047A6"/>
    <w:rsid w:val="0C7131A3"/>
    <w:rsid w:val="0CAD06CE"/>
    <w:rsid w:val="0CD0EA1B"/>
    <w:rsid w:val="0CDE24A8"/>
    <w:rsid w:val="0CE0EAC6"/>
    <w:rsid w:val="0CFFE651"/>
    <w:rsid w:val="0D073AF8"/>
    <w:rsid w:val="0D250D89"/>
    <w:rsid w:val="0D6E963F"/>
    <w:rsid w:val="0D8DEC01"/>
    <w:rsid w:val="0D9B6F23"/>
    <w:rsid w:val="0DAE191E"/>
    <w:rsid w:val="0DB7C8D9"/>
    <w:rsid w:val="0DCC73CF"/>
    <w:rsid w:val="0DD36F08"/>
    <w:rsid w:val="0DE0AA3C"/>
    <w:rsid w:val="0E0551F4"/>
    <w:rsid w:val="0E3D89C8"/>
    <w:rsid w:val="0E5499ED"/>
    <w:rsid w:val="0E62ECF9"/>
    <w:rsid w:val="0E711635"/>
    <w:rsid w:val="0E88CD66"/>
    <w:rsid w:val="0EC687BF"/>
    <w:rsid w:val="0EDC8253"/>
    <w:rsid w:val="0EDCC1E1"/>
    <w:rsid w:val="0F1AB0FB"/>
    <w:rsid w:val="0F2A487A"/>
    <w:rsid w:val="0F3A0E22"/>
    <w:rsid w:val="0F4845AA"/>
    <w:rsid w:val="0F62F12B"/>
    <w:rsid w:val="0F6C9F50"/>
    <w:rsid w:val="0F76D809"/>
    <w:rsid w:val="0F884F3E"/>
    <w:rsid w:val="0F8AA3EF"/>
    <w:rsid w:val="0FD137B4"/>
    <w:rsid w:val="0FF27C70"/>
    <w:rsid w:val="0FF5F315"/>
    <w:rsid w:val="0FFEBD5A"/>
    <w:rsid w:val="10146D96"/>
    <w:rsid w:val="1025F087"/>
    <w:rsid w:val="103FCB64"/>
    <w:rsid w:val="1096C1F4"/>
    <w:rsid w:val="10A689F8"/>
    <w:rsid w:val="10AB2AF2"/>
    <w:rsid w:val="10ADBA56"/>
    <w:rsid w:val="10C9AC9E"/>
    <w:rsid w:val="10E9ABC8"/>
    <w:rsid w:val="1106E0EA"/>
    <w:rsid w:val="110ECE70"/>
    <w:rsid w:val="1122CF35"/>
    <w:rsid w:val="116083F7"/>
    <w:rsid w:val="118DA069"/>
    <w:rsid w:val="1194036F"/>
    <w:rsid w:val="11D35774"/>
    <w:rsid w:val="12059B01"/>
    <w:rsid w:val="12133DE2"/>
    <w:rsid w:val="121C3C7C"/>
    <w:rsid w:val="123B88D5"/>
    <w:rsid w:val="1241F080"/>
    <w:rsid w:val="1254F778"/>
    <w:rsid w:val="1261E93C"/>
    <w:rsid w:val="1265D6C8"/>
    <w:rsid w:val="126820BD"/>
    <w:rsid w:val="126E7BB0"/>
    <w:rsid w:val="127A47BD"/>
    <w:rsid w:val="1280988D"/>
    <w:rsid w:val="12917674"/>
    <w:rsid w:val="129998F7"/>
    <w:rsid w:val="12AD1F9F"/>
    <w:rsid w:val="12B407B8"/>
    <w:rsid w:val="12B7F9CC"/>
    <w:rsid w:val="12D671C8"/>
    <w:rsid w:val="12D8C317"/>
    <w:rsid w:val="12EF2036"/>
    <w:rsid w:val="12FCDFE1"/>
    <w:rsid w:val="13146B7A"/>
    <w:rsid w:val="13252345"/>
    <w:rsid w:val="135B4E14"/>
    <w:rsid w:val="13734C1D"/>
    <w:rsid w:val="138AA6DC"/>
    <w:rsid w:val="13C5CF17"/>
    <w:rsid w:val="13E262F6"/>
    <w:rsid w:val="13EADDA9"/>
    <w:rsid w:val="1416181E"/>
    <w:rsid w:val="141CF759"/>
    <w:rsid w:val="1432E8E2"/>
    <w:rsid w:val="14356958"/>
    <w:rsid w:val="1445F92D"/>
    <w:rsid w:val="144C98BC"/>
    <w:rsid w:val="14C0F3A6"/>
    <w:rsid w:val="1510A9AA"/>
    <w:rsid w:val="151F3443"/>
    <w:rsid w:val="15566D7D"/>
    <w:rsid w:val="1570AEBA"/>
    <w:rsid w:val="15757258"/>
    <w:rsid w:val="1580D182"/>
    <w:rsid w:val="1585BEB6"/>
    <w:rsid w:val="159A3C97"/>
    <w:rsid w:val="15A21E5D"/>
    <w:rsid w:val="15A555D3"/>
    <w:rsid w:val="15A9A42D"/>
    <w:rsid w:val="15B1E87F"/>
    <w:rsid w:val="15BD35F9"/>
    <w:rsid w:val="15CC0EBA"/>
    <w:rsid w:val="16064B36"/>
    <w:rsid w:val="161063D9"/>
    <w:rsid w:val="164E374B"/>
    <w:rsid w:val="167E4704"/>
    <w:rsid w:val="16857DF2"/>
    <w:rsid w:val="16DA967A"/>
    <w:rsid w:val="16E91E7F"/>
    <w:rsid w:val="16F0538B"/>
    <w:rsid w:val="16FB82BC"/>
    <w:rsid w:val="17138DD7"/>
    <w:rsid w:val="17247C78"/>
    <w:rsid w:val="173231BC"/>
    <w:rsid w:val="1733E936"/>
    <w:rsid w:val="176D0A1A"/>
    <w:rsid w:val="17964755"/>
    <w:rsid w:val="17A6DD9D"/>
    <w:rsid w:val="17BF483D"/>
    <w:rsid w:val="17FCE1ED"/>
    <w:rsid w:val="181767DD"/>
    <w:rsid w:val="1845D780"/>
    <w:rsid w:val="1847B3DA"/>
    <w:rsid w:val="184846D8"/>
    <w:rsid w:val="188297B9"/>
    <w:rsid w:val="18971C16"/>
    <w:rsid w:val="18E80631"/>
    <w:rsid w:val="18EC6C05"/>
    <w:rsid w:val="1903AF7C"/>
    <w:rsid w:val="1928519A"/>
    <w:rsid w:val="1936C9C4"/>
    <w:rsid w:val="1939561D"/>
    <w:rsid w:val="19463E5B"/>
    <w:rsid w:val="1948049B"/>
    <w:rsid w:val="197053DA"/>
    <w:rsid w:val="197B3C6C"/>
    <w:rsid w:val="198A1342"/>
    <w:rsid w:val="19959A77"/>
    <w:rsid w:val="19D2906D"/>
    <w:rsid w:val="1A154D24"/>
    <w:rsid w:val="1A1C86B6"/>
    <w:rsid w:val="1A1EB5E6"/>
    <w:rsid w:val="1A3EA802"/>
    <w:rsid w:val="1A5C7F00"/>
    <w:rsid w:val="1A6DC7BD"/>
    <w:rsid w:val="1A737C4E"/>
    <w:rsid w:val="1A9C8859"/>
    <w:rsid w:val="1A9F7FDD"/>
    <w:rsid w:val="1AB0891E"/>
    <w:rsid w:val="1AC093FC"/>
    <w:rsid w:val="1ACD013A"/>
    <w:rsid w:val="1ADA83EE"/>
    <w:rsid w:val="1ADECD7D"/>
    <w:rsid w:val="1B0F013E"/>
    <w:rsid w:val="1B290127"/>
    <w:rsid w:val="1B2EA211"/>
    <w:rsid w:val="1B327122"/>
    <w:rsid w:val="1B6FB334"/>
    <w:rsid w:val="1BD647A2"/>
    <w:rsid w:val="1BE68039"/>
    <w:rsid w:val="1C07CD91"/>
    <w:rsid w:val="1C5C645D"/>
    <w:rsid w:val="1C6E6A86"/>
    <w:rsid w:val="1C9F25E5"/>
    <w:rsid w:val="1CAABB99"/>
    <w:rsid w:val="1CBB4DC0"/>
    <w:rsid w:val="1CCE4183"/>
    <w:rsid w:val="1CDA0769"/>
    <w:rsid w:val="1D16C9CC"/>
    <w:rsid w:val="1D204E4B"/>
    <w:rsid w:val="1D5C5367"/>
    <w:rsid w:val="1DB9506D"/>
    <w:rsid w:val="1DC2B167"/>
    <w:rsid w:val="1DD4291B"/>
    <w:rsid w:val="1DD7209F"/>
    <w:rsid w:val="1DE4D7AE"/>
    <w:rsid w:val="1E0FAB03"/>
    <w:rsid w:val="1E13DF14"/>
    <w:rsid w:val="1E1C35DC"/>
    <w:rsid w:val="1E236344"/>
    <w:rsid w:val="1E34D81D"/>
    <w:rsid w:val="1E72CD42"/>
    <w:rsid w:val="1E73397E"/>
    <w:rsid w:val="1E918FDD"/>
    <w:rsid w:val="1E980659"/>
    <w:rsid w:val="1E992715"/>
    <w:rsid w:val="1EADBB90"/>
    <w:rsid w:val="1EB61153"/>
    <w:rsid w:val="1EC3858D"/>
    <w:rsid w:val="1EFCA2F9"/>
    <w:rsid w:val="1F107C91"/>
    <w:rsid w:val="1F1E20FB"/>
    <w:rsid w:val="1F216B88"/>
    <w:rsid w:val="1F2E48DA"/>
    <w:rsid w:val="1F334457"/>
    <w:rsid w:val="1F57F8DE"/>
    <w:rsid w:val="1F72F100"/>
    <w:rsid w:val="1F79DE87"/>
    <w:rsid w:val="1FA60B48"/>
    <w:rsid w:val="1FA8A941"/>
    <w:rsid w:val="1FAC66F3"/>
    <w:rsid w:val="1FC11C76"/>
    <w:rsid w:val="201F7359"/>
    <w:rsid w:val="2034F776"/>
    <w:rsid w:val="203D7D0B"/>
    <w:rsid w:val="206DCBBF"/>
    <w:rsid w:val="2077238B"/>
    <w:rsid w:val="208B29C2"/>
    <w:rsid w:val="20AF1FD9"/>
    <w:rsid w:val="20B37613"/>
    <w:rsid w:val="20EACD83"/>
    <w:rsid w:val="20F1DC90"/>
    <w:rsid w:val="20F2B23C"/>
    <w:rsid w:val="20FEE349"/>
    <w:rsid w:val="210674A1"/>
    <w:rsid w:val="2108F74B"/>
    <w:rsid w:val="210A8FCC"/>
    <w:rsid w:val="2117ECF2"/>
    <w:rsid w:val="213A3FFB"/>
    <w:rsid w:val="21531680"/>
    <w:rsid w:val="215F2E8B"/>
    <w:rsid w:val="216BCDB9"/>
    <w:rsid w:val="217039B1"/>
    <w:rsid w:val="21837464"/>
    <w:rsid w:val="2183E48D"/>
    <w:rsid w:val="2196AC69"/>
    <w:rsid w:val="21BB0D88"/>
    <w:rsid w:val="21C292C8"/>
    <w:rsid w:val="21E548B8"/>
    <w:rsid w:val="21FF5BD5"/>
    <w:rsid w:val="2214E917"/>
    <w:rsid w:val="223C9960"/>
    <w:rsid w:val="2255C1BD"/>
    <w:rsid w:val="22599A25"/>
    <w:rsid w:val="2277CF97"/>
    <w:rsid w:val="22A321DE"/>
    <w:rsid w:val="22C36657"/>
    <w:rsid w:val="22D3AE7D"/>
    <w:rsid w:val="22DD3E31"/>
    <w:rsid w:val="22E90FF1"/>
    <w:rsid w:val="23327CCA"/>
    <w:rsid w:val="235C387A"/>
    <w:rsid w:val="238234D4"/>
    <w:rsid w:val="2399DA56"/>
    <w:rsid w:val="23A35230"/>
    <w:rsid w:val="23B40F89"/>
    <w:rsid w:val="23C71706"/>
    <w:rsid w:val="241CB35F"/>
    <w:rsid w:val="2458B860"/>
    <w:rsid w:val="2458C3F3"/>
    <w:rsid w:val="24619D3F"/>
    <w:rsid w:val="2471E0BD"/>
    <w:rsid w:val="247E461B"/>
    <w:rsid w:val="24901FD2"/>
    <w:rsid w:val="24BB4E6C"/>
    <w:rsid w:val="24CE4D2B"/>
    <w:rsid w:val="24ECCD30"/>
    <w:rsid w:val="24F72439"/>
    <w:rsid w:val="256F624B"/>
    <w:rsid w:val="256FAF07"/>
    <w:rsid w:val="25907826"/>
    <w:rsid w:val="25913AE7"/>
    <w:rsid w:val="25B67888"/>
    <w:rsid w:val="25FE01AB"/>
    <w:rsid w:val="26014979"/>
    <w:rsid w:val="261115B5"/>
    <w:rsid w:val="26136B23"/>
    <w:rsid w:val="266A1D8C"/>
    <w:rsid w:val="266A2DC2"/>
    <w:rsid w:val="26A56C4D"/>
    <w:rsid w:val="26B9D596"/>
    <w:rsid w:val="26BEE9BD"/>
    <w:rsid w:val="26CDB7E0"/>
    <w:rsid w:val="26D30E71"/>
    <w:rsid w:val="26DDB9EF"/>
    <w:rsid w:val="26E6297E"/>
    <w:rsid w:val="2704CAA1"/>
    <w:rsid w:val="2725942D"/>
    <w:rsid w:val="274425FD"/>
    <w:rsid w:val="276648CF"/>
    <w:rsid w:val="276D18C6"/>
    <w:rsid w:val="27746D7A"/>
    <w:rsid w:val="27820323"/>
    <w:rsid w:val="278C2CFE"/>
    <w:rsid w:val="280CF7BF"/>
    <w:rsid w:val="281EFC03"/>
    <w:rsid w:val="28215643"/>
    <w:rsid w:val="28430B01"/>
    <w:rsid w:val="2856CDB6"/>
    <w:rsid w:val="28579F9D"/>
    <w:rsid w:val="285A198E"/>
    <w:rsid w:val="2877977C"/>
    <w:rsid w:val="2881F9DF"/>
    <w:rsid w:val="28B80D38"/>
    <w:rsid w:val="28C8FF50"/>
    <w:rsid w:val="28FCCBB4"/>
    <w:rsid w:val="29027B25"/>
    <w:rsid w:val="2908CF76"/>
    <w:rsid w:val="292D4089"/>
    <w:rsid w:val="2938723A"/>
    <w:rsid w:val="293C27B6"/>
    <w:rsid w:val="294192DF"/>
    <w:rsid w:val="295B3A2A"/>
    <w:rsid w:val="296615EB"/>
    <w:rsid w:val="296DAF91"/>
    <w:rsid w:val="29746287"/>
    <w:rsid w:val="297DEE50"/>
    <w:rsid w:val="29A1CD1C"/>
    <w:rsid w:val="29AD47FD"/>
    <w:rsid w:val="29B4D4BD"/>
    <w:rsid w:val="29B5738F"/>
    <w:rsid w:val="29C07BCE"/>
    <w:rsid w:val="29D19AF2"/>
    <w:rsid w:val="29DF890E"/>
    <w:rsid w:val="29E18A25"/>
    <w:rsid w:val="29E6B5B1"/>
    <w:rsid w:val="2A15DF74"/>
    <w:rsid w:val="2A1A37C9"/>
    <w:rsid w:val="2A81DCF7"/>
    <w:rsid w:val="2A9AAB45"/>
    <w:rsid w:val="2AB2BF8F"/>
    <w:rsid w:val="2AD053FF"/>
    <w:rsid w:val="2AD4429B"/>
    <w:rsid w:val="2ADB4F9A"/>
    <w:rsid w:val="2AE12241"/>
    <w:rsid w:val="2AE916FD"/>
    <w:rsid w:val="2B08115A"/>
    <w:rsid w:val="2B0CCBDC"/>
    <w:rsid w:val="2B298E97"/>
    <w:rsid w:val="2B2A4D93"/>
    <w:rsid w:val="2B360240"/>
    <w:rsid w:val="2B3D9D7D"/>
    <w:rsid w:val="2B429949"/>
    <w:rsid w:val="2B5C4C2F"/>
    <w:rsid w:val="2B657EE0"/>
    <w:rsid w:val="2B782B28"/>
    <w:rsid w:val="2B7A0CC6"/>
    <w:rsid w:val="2B8BC3DE"/>
    <w:rsid w:val="2B8EC847"/>
    <w:rsid w:val="2BB1AFD5"/>
    <w:rsid w:val="2BDC232F"/>
    <w:rsid w:val="2C0E6159"/>
    <w:rsid w:val="2C322E61"/>
    <w:rsid w:val="2C3804A5"/>
    <w:rsid w:val="2C4BF1B7"/>
    <w:rsid w:val="2C4E7C84"/>
    <w:rsid w:val="2C7A75AD"/>
    <w:rsid w:val="2C99DE36"/>
    <w:rsid w:val="2CDB8F72"/>
    <w:rsid w:val="2D1144ED"/>
    <w:rsid w:val="2D367215"/>
    <w:rsid w:val="2D4031AD"/>
    <w:rsid w:val="2D423F77"/>
    <w:rsid w:val="2D4E434C"/>
    <w:rsid w:val="2D6B5C3E"/>
    <w:rsid w:val="2D70B595"/>
    <w:rsid w:val="2D7FD60C"/>
    <w:rsid w:val="2D9C7073"/>
    <w:rsid w:val="2DC1BDD8"/>
    <w:rsid w:val="2DF02EE6"/>
    <w:rsid w:val="2E0BE35D"/>
    <w:rsid w:val="2E16460E"/>
    <w:rsid w:val="2E3B7968"/>
    <w:rsid w:val="2E3F8EA7"/>
    <w:rsid w:val="2E5B82A0"/>
    <w:rsid w:val="2E5CC5C6"/>
    <w:rsid w:val="2E8109F2"/>
    <w:rsid w:val="2EA8AA94"/>
    <w:rsid w:val="2EB73865"/>
    <w:rsid w:val="2EBEE808"/>
    <w:rsid w:val="2EDA2FFC"/>
    <w:rsid w:val="2F15E94F"/>
    <w:rsid w:val="2F1CD0C5"/>
    <w:rsid w:val="2F1E157A"/>
    <w:rsid w:val="2F276B78"/>
    <w:rsid w:val="2F2D7ACE"/>
    <w:rsid w:val="2F54F40B"/>
    <w:rsid w:val="2F9ECF9E"/>
    <w:rsid w:val="2FC2384E"/>
    <w:rsid w:val="2FC7EBCB"/>
    <w:rsid w:val="2FCB5DC8"/>
    <w:rsid w:val="2FD5576F"/>
    <w:rsid w:val="30084F60"/>
    <w:rsid w:val="30324931"/>
    <w:rsid w:val="30383156"/>
    <w:rsid w:val="30599BFC"/>
    <w:rsid w:val="306705DB"/>
    <w:rsid w:val="3079E039"/>
    <w:rsid w:val="309035AC"/>
    <w:rsid w:val="31103FCD"/>
    <w:rsid w:val="31158F3A"/>
    <w:rsid w:val="311CB37B"/>
    <w:rsid w:val="31296528"/>
    <w:rsid w:val="312CEB0C"/>
    <w:rsid w:val="313036D3"/>
    <w:rsid w:val="315C7108"/>
    <w:rsid w:val="317127D0"/>
    <w:rsid w:val="3174AEC6"/>
    <w:rsid w:val="31A6BE66"/>
    <w:rsid w:val="31BFD318"/>
    <w:rsid w:val="31CE1992"/>
    <w:rsid w:val="31FC883D"/>
    <w:rsid w:val="320BC365"/>
    <w:rsid w:val="32144F23"/>
    <w:rsid w:val="32290E4B"/>
    <w:rsid w:val="322EE441"/>
    <w:rsid w:val="3242DB22"/>
    <w:rsid w:val="3248FF6A"/>
    <w:rsid w:val="326FE196"/>
    <w:rsid w:val="3275C891"/>
    <w:rsid w:val="328F3DDB"/>
    <w:rsid w:val="3290350E"/>
    <w:rsid w:val="32948293"/>
    <w:rsid w:val="3296895F"/>
    <w:rsid w:val="32C9C9E3"/>
    <w:rsid w:val="32E9B731"/>
    <w:rsid w:val="32FF42F1"/>
    <w:rsid w:val="330E0781"/>
    <w:rsid w:val="33233CFF"/>
    <w:rsid w:val="332A4231"/>
    <w:rsid w:val="332B87BB"/>
    <w:rsid w:val="332EF3C3"/>
    <w:rsid w:val="3341BFAA"/>
    <w:rsid w:val="334AE651"/>
    <w:rsid w:val="33C7D66E"/>
    <w:rsid w:val="33F2B944"/>
    <w:rsid w:val="33F67B11"/>
    <w:rsid w:val="33FD30B5"/>
    <w:rsid w:val="3427C08A"/>
    <w:rsid w:val="3441F4D3"/>
    <w:rsid w:val="3455BF60"/>
    <w:rsid w:val="346A9E92"/>
    <w:rsid w:val="34A9D7E2"/>
    <w:rsid w:val="34C71A4B"/>
    <w:rsid w:val="34D0FF7C"/>
    <w:rsid w:val="34EA0241"/>
    <w:rsid w:val="350B201B"/>
    <w:rsid w:val="351808D4"/>
    <w:rsid w:val="35238881"/>
    <w:rsid w:val="3550D861"/>
    <w:rsid w:val="3553FA0A"/>
    <w:rsid w:val="35652925"/>
    <w:rsid w:val="3565F32F"/>
    <w:rsid w:val="3575742A"/>
    <w:rsid w:val="357BC77A"/>
    <w:rsid w:val="3589ABA2"/>
    <w:rsid w:val="35924B72"/>
    <w:rsid w:val="35990116"/>
    <w:rsid w:val="35B0A6D3"/>
    <w:rsid w:val="35CC2355"/>
    <w:rsid w:val="35D1ECFD"/>
    <w:rsid w:val="35F8063D"/>
    <w:rsid w:val="35FF7D08"/>
    <w:rsid w:val="360043D4"/>
    <w:rsid w:val="36016F14"/>
    <w:rsid w:val="3611D141"/>
    <w:rsid w:val="363F784C"/>
    <w:rsid w:val="3685D2A2"/>
    <w:rsid w:val="368FF007"/>
    <w:rsid w:val="36A859AE"/>
    <w:rsid w:val="36C35B46"/>
    <w:rsid w:val="36CD9C3F"/>
    <w:rsid w:val="36E921BD"/>
    <w:rsid w:val="36F9D46D"/>
    <w:rsid w:val="3701C4F3"/>
    <w:rsid w:val="37112E49"/>
    <w:rsid w:val="372E56BF"/>
    <w:rsid w:val="373D619C"/>
    <w:rsid w:val="3745B615"/>
    <w:rsid w:val="376592E1"/>
    <w:rsid w:val="3777FEE0"/>
    <w:rsid w:val="37800510"/>
    <w:rsid w:val="37886C7B"/>
    <w:rsid w:val="3788941D"/>
    <w:rsid w:val="37A26B6A"/>
    <w:rsid w:val="37A7EE0F"/>
    <w:rsid w:val="37B38F2D"/>
    <w:rsid w:val="37CE3E71"/>
    <w:rsid w:val="37FC2204"/>
    <w:rsid w:val="38253CB9"/>
    <w:rsid w:val="382B63AC"/>
    <w:rsid w:val="383D5B16"/>
    <w:rsid w:val="38AC318B"/>
    <w:rsid w:val="38DEF6A9"/>
    <w:rsid w:val="38E5B7E2"/>
    <w:rsid w:val="391BD571"/>
    <w:rsid w:val="3934770D"/>
    <w:rsid w:val="395168A8"/>
    <w:rsid w:val="39F0DCCA"/>
    <w:rsid w:val="39F2C94B"/>
    <w:rsid w:val="3A079A22"/>
    <w:rsid w:val="3A33F0C4"/>
    <w:rsid w:val="3A3DABEE"/>
    <w:rsid w:val="3A4801EC"/>
    <w:rsid w:val="3A501D58"/>
    <w:rsid w:val="3A5B46ED"/>
    <w:rsid w:val="3A793D09"/>
    <w:rsid w:val="3A7D786B"/>
    <w:rsid w:val="3A8970FD"/>
    <w:rsid w:val="3AABBA9D"/>
    <w:rsid w:val="3AB7A5D2"/>
    <w:rsid w:val="3AF375B1"/>
    <w:rsid w:val="3AFE6BA8"/>
    <w:rsid w:val="3AFEE605"/>
    <w:rsid w:val="3B720411"/>
    <w:rsid w:val="3B7F253A"/>
    <w:rsid w:val="3B8B69E5"/>
    <w:rsid w:val="3BF49840"/>
    <w:rsid w:val="3C22BA0B"/>
    <w:rsid w:val="3C371754"/>
    <w:rsid w:val="3C3A681F"/>
    <w:rsid w:val="3C3B523D"/>
    <w:rsid w:val="3C44DE04"/>
    <w:rsid w:val="3C539052"/>
    <w:rsid w:val="3C5A81D2"/>
    <w:rsid w:val="3CBAFA29"/>
    <w:rsid w:val="3CD85A9E"/>
    <w:rsid w:val="3CE44FC1"/>
    <w:rsid w:val="3CF15E72"/>
    <w:rsid w:val="3D2B5400"/>
    <w:rsid w:val="3D373C37"/>
    <w:rsid w:val="3D47286A"/>
    <w:rsid w:val="3D606AD1"/>
    <w:rsid w:val="3D6E95BD"/>
    <w:rsid w:val="3D8BEDD8"/>
    <w:rsid w:val="3DABE579"/>
    <w:rsid w:val="3DCF9E9F"/>
    <w:rsid w:val="3DF3589C"/>
    <w:rsid w:val="3E08914A"/>
    <w:rsid w:val="3E0D77E2"/>
    <w:rsid w:val="3E1DD3DF"/>
    <w:rsid w:val="3E34D4D5"/>
    <w:rsid w:val="3E4058D2"/>
    <w:rsid w:val="3E5C30D5"/>
    <w:rsid w:val="3E67AAED"/>
    <w:rsid w:val="3E733B52"/>
    <w:rsid w:val="3E75B4E8"/>
    <w:rsid w:val="3E802022"/>
    <w:rsid w:val="3E90E487"/>
    <w:rsid w:val="3E926515"/>
    <w:rsid w:val="3E9DFC77"/>
    <w:rsid w:val="3EB36B93"/>
    <w:rsid w:val="3EC30AA7"/>
    <w:rsid w:val="3EC9D06E"/>
    <w:rsid w:val="3EE4745D"/>
    <w:rsid w:val="3EEB1B4E"/>
    <w:rsid w:val="3EFB3B1F"/>
    <w:rsid w:val="3F20FDA3"/>
    <w:rsid w:val="3F2D10A2"/>
    <w:rsid w:val="3F34E6C0"/>
    <w:rsid w:val="3F6B6F00"/>
    <w:rsid w:val="3F87E073"/>
    <w:rsid w:val="3FC1D847"/>
    <w:rsid w:val="3FD4A78A"/>
    <w:rsid w:val="4009D9FF"/>
    <w:rsid w:val="400C0DBB"/>
    <w:rsid w:val="4011C4AC"/>
    <w:rsid w:val="4034A26E"/>
    <w:rsid w:val="403FA475"/>
    <w:rsid w:val="4048407C"/>
    <w:rsid w:val="405782A5"/>
    <w:rsid w:val="405B2F1C"/>
    <w:rsid w:val="405EDB08"/>
    <w:rsid w:val="40612373"/>
    <w:rsid w:val="4080C2D2"/>
    <w:rsid w:val="408220CB"/>
    <w:rsid w:val="40873E9E"/>
    <w:rsid w:val="4090EB17"/>
    <w:rsid w:val="40A5601E"/>
    <w:rsid w:val="40AAC4C4"/>
    <w:rsid w:val="40AC785F"/>
    <w:rsid w:val="40DBB4C7"/>
    <w:rsid w:val="41176FEA"/>
    <w:rsid w:val="4140C0D4"/>
    <w:rsid w:val="4152456C"/>
    <w:rsid w:val="4161956F"/>
    <w:rsid w:val="41874B9A"/>
    <w:rsid w:val="41B40208"/>
    <w:rsid w:val="41B7413F"/>
    <w:rsid w:val="41B78073"/>
    <w:rsid w:val="41C57A59"/>
    <w:rsid w:val="41C5D806"/>
    <w:rsid w:val="41D25EDC"/>
    <w:rsid w:val="41DA945F"/>
    <w:rsid w:val="42010F6A"/>
    <w:rsid w:val="421C9333"/>
    <w:rsid w:val="42611565"/>
    <w:rsid w:val="426AB1F4"/>
    <w:rsid w:val="4282CAA8"/>
    <w:rsid w:val="42951E01"/>
    <w:rsid w:val="429D8E93"/>
    <w:rsid w:val="42AAA61D"/>
    <w:rsid w:val="42DBCF58"/>
    <w:rsid w:val="43076194"/>
    <w:rsid w:val="430E5C80"/>
    <w:rsid w:val="43202DC0"/>
    <w:rsid w:val="4323D446"/>
    <w:rsid w:val="43269819"/>
    <w:rsid w:val="435F4BCC"/>
    <w:rsid w:val="4366BA15"/>
    <w:rsid w:val="4368E499"/>
    <w:rsid w:val="436AA230"/>
    <w:rsid w:val="43BE8C71"/>
    <w:rsid w:val="43F5C90B"/>
    <w:rsid w:val="43F78796"/>
    <w:rsid w:val="44272BFF"/>
    <w:rsid w:val="442815A6"/>
    <w:rsid w:val="4430EE62"/>
    <w:rsid w:val="44395EF4"/>
    <w:rsid w:val="443F15D8"/>
    <w:rsid w:val="444F10AC"/>
    <w:rsid w:val="445CD926"/>
    <w:rsid w:val="44786196"/>
    <w:rsid w:val="447EFA72"/>
    <w:rsid w:val="4480BBF5"/>
    <w:rsid w:val="4486DCE6"/>
    <w:rsid w:val="44941B4F"/>
    <w:rsid w:val="44993631"/>
    <w:rsid w:val="44EAC25F"/>
    <w:rsid w:val="453B0B98"/>
    <w:rsid w:val="453DAD39"/>
    <w:rsid w:val="454B0AC1"/>
    <w:rsid w:val="455531D3"/>
    <w:rsid w:val="45805E95"/>
    <w:rsid w:val="459986F2"/>
    <w:rsid w:val="459A5A97"/>
    <w:rsid w:val="45BB8284"/>
    <w:rsid w:val="45CCBEC3"/>
    <w:rsid w:val="46396BFA"/>
    <w:rsid w:val="46423979"/>
    <w:rsid w:val="46474820"/>
    <w:rsid w:val="464B6AB7"/>
    <w:rsid w:val="4654652F"/>
    <w:rsid w:val="465F711E"/>
    <w:rsid w:val="466741E7"/>
    <w:rsid w:val="467BEAA2"/>
    <w:rsid w:val="46A3E3F2"/>
    <w:rsid w:val="46C7333D"/>
    <w:rsid w:val="46D6DBF9"/>
    <w:rsid w:val="46F62D33"/>
    <w:rsid w:val="4717BB29"/>
    <w:rsid w:val="4753E3B6"/>
    <w:rsid w:val="47700C51"/>
    <w:rsid w:val="4770FFB6"/>
    <w:rsid w:val="4776AB55"/>
    <w:rsid w:val="479B5712"/>
    <w:rsid w:val="47AB7172"/>
    <w:rsid w:val="47AF0C2C"/>
    <w:rsid w:val="47B30B8B"/>
    <w:rsid w:val="47C2B166"/>
    <w:rsid w:val="47F3FCD3"/>
    <w:rsid w:val="4801405E"/>
    <w:rsid w:val="481AC515"/>
    <w:rsid w:val="48583069"/>
    <w:rsid w:val="48758F1E"/>
    <w:rsid w:val="488494FE"/>
    <w:rsid w:val="4891B19E"/>
    <w:rsid w:val="489C79D5"/>
    <w:rsid w:val="48AD32D9"/>
    <w:rsid w:val="48CDA310"/>
    <w:rsid w:val="49063888"/>
    <w:rsid w:val="490B4E3C"/>
    <w:rsid w:val="495B0546"/>
    <w:rsid w:val="49B8F8DB"/>
    <w:rsid w:val="49F231E0"/>
    <w:rsid w:val="4A062699"/>
    <w:rsid w:val="4A20655F"/>
    <w:rsid w:val="4A28A2F6"/>
    <w:rsid w:val="4A384A36"/>
    <w:rsid w:val="4A429BFE"/>
    <w:rsid w:val="4A577C69"/>
    <w:rsid w:val="4A5B4F65"/>
    <w:rsid w:val="4A688DA5"/>
    <w:rsid w:val="4A72562A"/>
    <w:rsid w:val="4A76BE39"/>
    <w:rsid w:val="4A9EB919"/>
    <w:rsid w:val="4B20A23E"/>
    <w:rsid w:val="4B52897E"/>
    <w:rsid w:val="4B54B354"/>
    <w:rsid w:val="4B582CA7"/>
    <w:rsid w:val="4B75C44B"/>
    <w:rsid w:val="4B7BC77E"/>
    <w:rsid w:val="4BAC2029"/>
    <w:rsid w:val="4BB8CC6F"/>
    <w:rsid w:val="4BD3571D"/>
    <w:rsid w:val="4BD57C98"/>
    <w:rsid w:val="4C5F9B14"/>
    <w:rsid w:val="4C65BA38"/>
    <w:rsid w:val="4C67D4F7"/>
    <w:rsid w:val="4C8D009B"/>
    <w:rsid w:val="4C941D66"/>
    <w:rsid w:val="4CC60398"/>
    <w:rsid w:val="4CEE3638"/>
    <w:rsid w:val="4CF0D0A0"/>
    <w:rsid w:val="4D0A9294"/>
    <w:rsid w:val="4D0D4119"/>
    <w:rsid w:val="4D132576"/>
    <w:rsid w:val="4D253E5B"/>
    <w:rsid w:val="4D3A3DF2"/>
    <w:rsid w:val="4D487B5D"/>
    <w:rsid w:val="4D7F9B78"/>
    <w:rsid w:val="4D99E81B"/>
    <w:rsid w:val="4DA498D7"/>
    <w:rsid w:val="4DA93AEC"/>
    <w:rsid w:val="4DB5F2B2"/>
    <w:rsid w:val="4DCF3E5C"/>
    <w:rsid w:val="4DFEFEBA"/>
    <w:rsid w:val="4E018A99"/>
    <w:rsid w:val="4E344086"/>
    <w:rsid w:val="4E4921A1"/>
    <w:rsid w:val="4E5CC878"/>
    <w:rsid w:val="4E6EB78D"/>
    <w:rsid w:val="4E7BE7FC"/>
    <w:rsid w:val="4EC9B10D"/>
    <w:rsid w:val="4F0A12DC"/>
    <w:rsid w:val="4F450B4D"/>
    <w:rsid w:val="4F4C802D"/>
    <w:rsid w:val="4F7D4DB7"/>
    <w:rsid w:val="4F9ACF1B"/>
    <w:rsid w:val="4FC376B6"/>
    <w:rsid w:val="4FE87907"/>
    <w:rsid w:val="5030A1BC"/>
    <w:rsid w:val="5072C5C5"/>
    <w:rsid w:val="50892A71"/>
    <w:rsid w:val="50ADC800"/>
    <w:rsid w:val="50BE0BF9"/>
    <w:rsid w:val="50E1A0C6"/>
    <w:rsid w:val="512550B1"/>
    <w:rsid w:val="513AA3A4"/>
    <w:rsid w:val="5140C293"/>
    <w:rsid w:val="519384A6"/>
    <w:rsid w:val="51B7EF27"/>
    <w:rsid w:val="51CC7F6E"/>
    <w:rsid w:val="51FD3387"/>
    <w:rsid w:val="5201EC41"/>
    <w:rsid w:val="5218BCB9"/>
    <w:rsid w:val="5239ED81"/>
    <w:rsid w:val="5243EB9C"/>
    <w:rsid w:val="52496FAF"/>
    <w:rsid w:val="5266CF23"/>
    <w:rsid w:val="5270C6B0"/>
    <w:rsid w:val="529306B8"/>
    <w:rsid w:val="52ACE363"/>
    <w:rsid w:val="52B8B6B7"/>
    <w:rsid w:val="53015E42"/>
    <w:rsid w:val="530EFDE1"/>
    <w:rsid w:val="53172675"/>
    <w:rsid w:val="5318B2E8"/>
    <w:rsid w:val="5319BFDA"/>
    <w:rsid w:val="535D4AF9"/>
    <w:rsid w:val="536E58B0"/>
    <w:rsid w:val="5382B9EF"/>
    <w:rsid w:val="538559A6"/>
    <w:rsid w:val="53953DF2"/>
    <w:rsid w:val="53971738"/>
    <w:rsid w:val="53997981"/>
    <w:rsid w:val="53ACD058"/>
    <w:rsid w:val="53B6D585"/>
    <w:rsid w:val="53CC8DB8"/>
    <w:rsid w:val="53DE3B3D"/>
    <w:rsid w:val="53E1DB79"/>
    <w:rsid w:val="53EA7205"/>
    <w:rsid w:val="540B0FA4"/>
    <w:rsid w:val="5413DA5B"/>
    <w:rsid w:val="54193627"/>
    <w:rsid w:val="542AF697"/>
    <w:rsid w:val="54461C5E"/>
    <w:rsid w:val="54512959"/>
    <w:rsid w:val="54762DC4"/>
    <w:rsid w:val="548A69F1"/>
    <w:rsid w:val="54A10E96"/>
    <w:rsid w:val="54C0340C"/>
    <w:rsid w:val="54E90A66"/>
    <w:rsid w:val="5530A345"/>
    <w:rsid w:val="5532F1EB"/>
    <w:rsid w:val="554B46F9"/>
    <w:rsid w:val="554F4678"/>
    <w:rsid w:val="5566EB2C"/>
    <w:rsid w:val="55960118"/>
    <w:rsid w:val="559E6FE5"/>
    <w:rsid w:val="55B511E9"/>
    <w:rsid w:val="55C14001"/>
    <w:rsid w:val="55F8D1F1"/>
    <w:rsid w:val="56057191"/>
    <w:rsid w:val="561A333A"/>
    <w:rsid w:val="561B1773"/>
    <w:rsid w:val="56310B65"/>
    <w:rsid w:val="56373909"/>
    <w:rsid w:val="56586266"/>
    <w:rsid w:val="566761CB"/>
    <w:rsid w:val="5701F12C"/>
    <w:rsid w:val="57458958"/>
    <w:rsid w:val="574D6DEF"/>
    <w:rsid w:val="57670744"/>
    <w:rsid w:val="57690C21"/>
    <w:rsid w:val="578E4E89"/>
    <w:rsid w:val="5790526C"/>
    <w:rsid w:val="579A5369"/>
    <w:rsid w:val="57A378B0"/>
    <w:rsid w:val="57C9772F"/>
    <w:rsid w:val="57DD4635"/>
    <w:rsid w:val="57EA09CF"/>
    <w:rsid w:val="58017C96"/>
    <w:rsid w:val="5824FF54"/>
    <w:rsid w:val="58310C86"/>
    <w:rsid w:val="583D2A40"/>
    <w:rsid w:val="585C7616"/>
    <w:rsid w:val="586A885B"/>
    <w:rsid w:val="58763487"/>
    <w:rsid w:val="58776FCE"/>
    <w:rsid w:val="58C16BE7"/>
    <w:rsid w:val="58D610A7"/>
    <w:rsid w:val="58D9372E"/>
    <w:rsid w:val="58E82BF4"/>
    <w:rsid w:val="58F1C4E0"/>
    <w:rsid w:val="5907EA17"/>
    <w:rsid w:val="590BCBA5"/>
    <w:rsid w:val="5931E3DC"/>
    <w:rsid w:val="594279C4"/>
    <w:rsid w:val="5949E336"/>
    <w:rsid w:val="5966A858"/>
    <w:rsid w:val="596AAD3E"/>
    <w:rsid w:val="596D89C2"/>
    <w:rsid w:val="5975F702"/>
    <w:rsid w:val="597BDDC3"/>
    <w:rsid w:val="5987F46C"/>
    <w:rsid w:val="5989015E"/>
    <w:rsid w:val="59CDE658"/>
    <w:rsid w:val="59F9BC47"/>
    <w:rsid w:val="5A0658BC"/>
    <w:rsid w:val="5A0AA601"/>
    <w:rsid w:val="5A357454"/>
    <w:rsid w:val="5A584AD2"/>
    <w:rsid w:val="5A893E31"/>
    <w:rsid w:val="5AA66B82"/>
    <w:rsid w:val="5ABE0156"/>
    <w:rsid w:val="5AE56F48"/>
    <w:rsid w:val="5AFA903B"/>
    <w:rsid w:val="5B94ACEC"/>
    <w:rsid w:val="5BA2291D"/>
    <w:rsid w:val="5BB78C75"/>
    <w:rsid w:val="5BD30F3D"/>
    <w:rsid w:val="5BE19F3C"/>
    <w:rsid w:val="5BF051F5"/>
    <w:rsid w:val="5C0F9A3A"/>
    <w:rsid w:val="5C10004A"/>
    <w:rsid w:val="5C1EEC40"/>
    <w:rsid w:val="5C767BA8"/>
    <w:rsid w:val="5C813FA9"/>
    <w:rsid w:val="5C93D4CE"/>
    <w:rsid w:val="5CB23A33"/>
    <w:rsid w:val="5CBF952E"/>
    <w:rsid w:val="5D181EAF"/>
    <w:rsid w:val="5D2AC143"/>
    <w:rsid w:val="5D307D4D"/>
    <w:rsid w:val="5D40C70A"/>
    <w:rsid w:val="5D4A3489"/>
    <w:rsid w:val="5D4DCE7B"/>
    <w:rsid w:val="5D70AC68"/>
    <w:rsid w:val="5D736FFE"/>
    <w:rsid w:val="5D965882"/>
    <w:rsid w:val="5D9B1FA5"/>
    <w:rsid w:val="5DB786BC"/>
    <w:rsid w:val="5DB7CE66"/>
    <w:rsid w:val="5DC1910D"/>
    <w:rsid w:val="5DDD1D34"/>
    <w:rsid w:val="5DF94BE5"/>
    <w:rsid w:val="5E1D100A"/>
    <w:rsid w:val="5E27FCA9"/>
    <w:rsid w:val="5E53E3E6"/>
    <w:rsid w:val="5E6616B3"/>
    <w:rsid w:val="5E7FCFB9"/>
    <w:rsid w:val="5E8B3E94"/>
    <w:rsid w:val="5EA83B90"/>
    <w:rsid w:val="5EC5F175"/>
    <w:rsid w:val="5ECC4DAE"/>
    <w:rsid w:val="5ED0FF9A"/>
    <w:rsid w:val="5ED9C9DF"/>
    <w:rsid w:val="5EDE1724"/>
    <w:rsid w:val="5EE3BB1A"/>
    <w:rsid w:val="5F0AAFFF"/>
    <w:rsid w:val="5F218888"/>
    <w:rsid w:val="5F2BBBF5"/>
    <w:rsid w:val="5F383998"/>
    <w:rsid w:val="5F3A5192"/>
    <w:rsid w:val="5F3FCD92"/>
    <w:rsid w:val="5F54050A"/>
    <w:rsid w:val="5F7B0D29"/>
    <w:rsid w:val="5F80761A"/>
    <w:rsid w:val="5F917279"/>
    <w:rsid w:val="5F9C1C38"/>
    <w:rsid w:val="5FA9D19C"/>
    <w:rsid w:val="5FAB44EC"/>
    <w:rsid w:val="5FF5FBEE"/>
    <w:rsid w:val="60030352"/>
    <w:rsid w:val="603CBA39"/>
    <w:rsid w:val="603D4498"/>
    <w:rsid w:val="605FF2B9"/>
    <w:rsid w:val="60681E0F"/>
    <w:rsid w:val="6079E785"/>
    <w:rsid w:val="60A75404"/>
    <w:rsid w:val="60A84D2A"/>
    <w:rsid w:val="60AB10C0"/>
    <w:rsid w:val="60B99B22"/>
    <w:rsid w:val="60FCB4A4"/>
    <w:rsid w:val="6111BECC"/>
    <w:rsid w:val="613B8498"/>
    <w:rsid w:val="6174A57C"/>
    <w:rsid w:val="61929F5F"/>
    <w:rsid w:val="61B384CF"/>
    <w:rsid w:val="61F2201A"/>
    <w:rsid w:val="622E7AA1"/>
    <w:rsid w:val="62308332"/>
    <w:rsid w:val="624AA950"/>
    <w:rsid w:val="626E0747"/>
    <w:rsid w:val="6290FAA3"/>
    <w:rsid w:val="62BE2C9C"/>
    <w:rsid w:val="62C2F066"/>
    <w:rsid w:val="62FAA444"/>
    <w:rsid w:val="63148B0E"/>
    <w:rsid w:val="631EB109"/>
    <w:rsid w:val="635C3A8C"/>
    <w:rsid w:val="637703E3"/>
    <w:rsid w:val="639C002B"/>
    <w:rsid w:val="639C2B7C"/>
    <w:rsid w:val="63AC360A"/>
    <w:rsid w:val="63B4EEFB"/>
    <w:rsid w:val="63C01FDE"/>
    <w:rsid w:val="63C97EC3"/>
    <w:rsid w:val="63CA4B02"/>
    <w:rsid w:val="63D14517"/>
    <w:rsid w:val="63DFEDEC"/>
    <w:rsid w:val="63E41DDB"/>
    <w:rsid w:val="63F84D00"/>
    <w:rsid w:val="6414477C"/>
    <w:rsid w:val="644E2D2B"/>
    <w:rsid w:val="649674A5"/>
    <w:rsid w:val="64A62EAA"/>
    <w:rsid w:val="64A87B41"/>
    <w:rsid w:val="64EA37CE"/>
    <w:rsid w:val="64EAD922"/>
    <w:rsid w:val="64EE03CC"/>
    <w:rsid w:val="651DC118"/>
    <w:rsid w:val="654D58A8"/>
    <w:rsid w:val="6555466E"/>
    <w:rsid w:val="6577F3A2"/>
    <w:rsid w:val="657DEDD3"/>
    <w:rsid w:val="657E4114"/>
    <w:rsid w:val="65834852"/>
    <w:rsid w:val="659D3933"/>
    <w:rsid w:val="65FD659B"/>
    <w:rsid w:val="6627ABCE"/>
    <w:rsid w:val="6635C8B5"/>
    <w:rsid w:val="666D67E5"/>
    <w:rsid w:val="667244D6"/>
    <w:rsid w:val="66809655"/>
    <w:rsid w:val="66888EB6"/>
    <w:rsid w:val="669B619D"/>
    <w:rsid w:val="66D5DCE5"/>
    <w:rsid w:val="66F116CF"/>
    <w:rsid w:val="66F5AD68"/>
    <w:rsid w:val="6701EBC4"/>
    <w:rsid w:val="671CF9B7"/>
    <w:rsid w:val="67517360"/>
    <w:rsid w:val="678AE99D"/>
    <w:rsid w:val="67919DBF"/>
    <w:rsid w:val="679BBB24"/>
    <w:rsid w:val="67B96298"/>
    <w:rsid w:val="67DCEC3C"/>
    <w:rsid w:val="67E47EF9"/>
    <w:rsid w:val="67E67810"/>
    <w:rsid w:val="67FF5B29"/>
    <w:rsid w:val="6811D649"/>
    <w:rsid w:val="684F1DD6"/>
    <w:rsid w:val="68C5F7C7"/>
    <w:rsid w:val="68CAA87D"/>
    <w:rsid w:val="68D2B785"/>
    <w:rsid w:val="68DCE26B"/>
    <w:rsid w:val="68FF4028"/>
    <w:rsid w:val="690AC3FB"/>
    <w:rsid w:val="6929DCF5"/>
    <w:rsid w:val="692D6E20"/>
    <w:rsid w:val="695A1099"/>
    <w:rsid w:val="6986D006"/>
    <w:rsid w:val="6988D4F0"/>
    <w:rsid w:val="699DA9EB"/>
    <w:rsid w:val="69ADA6AA"/>
    <w:rsid w:val="69C6CF07"/>
    <w:rsid w:val="69D66723"/>
    <w:rsid w:val="69DF9B99"/>
    <w:rsid w:val="69EFF9BD"/>
    <w:rsid w:val="6A0B41AF"/>
    <w:rsid w:val="6A277B5B"/>
    <w:rsid w:val="6A28ED9E"/>
    <w:rsid w:val="6A529DF0"/>
    <w:rsid w:val="6A78B2CC"/>
    <w:rsid w:val="6A8019AD"/>
    <w:rsid w:val="6AABED81"/>
    <w:rsid w:val="6AB33114"/>
    <w:rsid w:val="6ADC0A80"/>
    <w:rsid w:val="6AE8286A"/>
    <w:rsid w:val="6AEE0C5F"/>
    <w:rsid w:val="6B17BCC5"/>
    <w:rsid w:val="6B506761"/>
    <w:rsid w:val="6B801B25"/>
    <w:rsid w:val="6BA94E08"/>
    <w:rsid w:val="6BCFC928"/>
    <w:rsid w:val="6BDFBC67"/>
    <w:rsid w:val="6BE49204"/>
    <w:rsid w:val="6BF52D25"/>
    <w:rsid w:val="6C122C83"/>
    <w:rsid w:val="6C1D74F4"/>
    <w:rsid w:val="6C9126CC"/>
    <w:rsid w:val="6CB35D6F"/>
    <w:rsid w:val="6CB91CCC"/>
    <w:rsid w:val="6CE5476C"/>
    <w:rsid w:val="6CF0511D"/>
    <w:rsid w:val="6D31137D"/>
    <w:rsid w:val="6D764311"/>
    <w:rsid w:val="6D7C7BB5"/>
    <w:rsid w:val="6D8DA6B2"/>
    <w:rsid w:val="6D90E0A1"/>
    <w:rsid w:val="6D910B49"/>
    <w:rsid w:val="6DAAF4A0"/>
    <w:rsid w:val="6DC052D3"/>
    <w:rsid w:val="6DC7FA6F"/>
    <w:rsid w:val="6E27328E"/>
    <w:rsid w:val="6E3F6ABB"/>
    <w:rsid w:val="6E638019"/>
    <w:rsid w:val="6E775CA3"/>
    <w:rsid w:val="6E83EE7C"/>
    <w:rsid w:val="6E84CE3C"/>
    <w:rsid w:val="6E914250"/>
    <w:rsid w:val="6EC2973D"/>
    <w:rsid w:val="6EF69B01"/>
    <w:rsid w:val="6F086CC3"/>
    <w:rsid w:val="6F0DCE6A"/>
    <w:rsid w:val="6F1C44F4"/>
    <w:rsid w:val="6F1D780B"/>
    <w:rsid w:val="6F3C74DB"/>
    <w:rsid w:val="6F4C23EF"/>
    <w:rsid w:val="6F65E69D"/>
    <w:rsid w:val="6F71686D"/>
    <w:rsid w:val="6F7BBCFB"/>
    <w:rsid w:val="6FA3EC5F"/>
    <w:rsid w:val="6FB1DCB1"/>
    <w:rsid w:val="6FB56FF0"/>
    <w:rsid w:val="6FB8CB65"/>
    <w:rsid w:val="6FC8C78E"/>
    <w:rsid w:val="6FCED5C4"/>
    <w:rsid w:val="6FE7FDE1"/>
    <w:rsid w:val="6FEA468C"/>
    <w:rsid w:val="6FEEC3E8"/>
    <w:rsid w:val="6FFF0FE9"/>
    <w:rsid w:val="70013712"/>
    <w:rsid w:val="7009CC55"/>
    <w:rsid w:val="70154C80"/>
    <w:rsid w:val="701CE82E"/>
    <w:rsid w:val="702E74DD"/>
    <w:rsid w:val="7032C51A"/>
    <w:rsid w:val="703E1AE1"/>
    <w:rsid w:val="707997FD"/>
    <w:rsid w:val="707C310D"/>
    <w:rsid w:val="70AC5344"/>
    <w:rsid w:val="70C0872A"/>
    <w:rsid w:val="70C65E7A"/>
    <w:rsid w:val="70D33B2A"/>
    <w:rsid w:val="710D38CE"/>
    <w:rsid w:val="711D72C3"/>
    <w:rsid w:val="712C451B"/>
    <w:rsid w:val="7134EEDA"/>
    <w:rsid w:val="7177C798"/>
    <w:rsid w:val="71940408"/>
    <w:rsid w:val="71C4CC3D"/>
    <w:rsid w:val="71F2AA78"/>
    <w:rsid w:val="71F3D50D"/>
    <w:rsid w:val="71F81AC4"/>
    <w:rsid w:val="71FA37FF"/>
    <w:rsid w:val="720995AC"/>
    <w:rsid w:val="720D894F"/>
    <w:rsid w:val="7213910D"/>
    <w:rsid w:val="722F7BF1"/>
    <w:rsid w:val="726AF4FB"/>
    <w:rsid w:val="72A70D4B"/>
    <w:rsid w:val="72CC9EA3"/>
    <w:rsid w:val="72D45066"/>
    <w:rsid w:val="72E5A544"/>
    <w:rsid w:val="72FC679A"/>
    <w:rsid w:val="730E640C"/>
    <w:rsid w:val="731DF733"/>
    <w:rsid w:val="732664AA"/>
    <w:rsid w:val="7328370C"/>
    <w:rsid w:val="736F69F1"/>
    <w:rsid w:val="73AF616E"/>
    <w:rsid w:val="73FDFF3C"/>
    <w:rsid w:val="74024DE4"/>
    <w:rsid w:val="745CE5DD"/>
    <w:rsid w:val="74A01839"/>
    <w:rsid w:val="74A9AE4E"/>
    <w:rsid w:val="74B32A7D"/>
    <w:rsid w:val="74E4D8B0"/>
    <w:rsid w:val="74E8BDA3"/>
    <w:rsid w:val="74E9D4A9"/>
    <w:rsid w:val="74F7C86B"/>
    <w:rsid w:val="74FC8DAC"/>
    <w:rsid w:val="751F7378"/>
    <w:rsid w:val="755753E7"/>
    <w:rsid w:val="75728170"/>
    <w:rsid w:val="7582F4D1"/>
    <w:rsid w:val="759C1D2E"/>
    <w:rsid w:val="76043F65"/>
    <w:rsid w:val="765E2F6C"/>
    <w:rsid w:val="76A5520F"/>
    <w:rsid w:val="76B18A1F"/>
    <w:rsid w:val="76DB0D0D"/>
    <w:rsid w:val="76DE81F7"/>
    <w:rsid w:val="76F1B23D"/>
    <w:rsid w:val="77230366"/>
    <w:rsid w:val="775F4C70"/>
    <w:rsid w:val="7767B842"/>
    <w:rsid w:val="776A1D00"/>
    <w:rsid w:val="777B8AE6"/>
    <w:rsid w:val="779E6460"/>
    <w:rsid w:val="77C3AEAE"/>
    <w:rsid w:val="7827FA13"/>
    <w:rsid w:val="78412270"/>
    <w:rsid w:val="784B07C2"/>
    <w:rsid w:val="784F6F0C"/>
    <w:rsid w:val="785940DC"/>
    <w:rsid w:val="78B4B0B0"/>
    <w:rsid w:val="7915B2B7"/>
    <w:rsid w:val="794AC24F"/>
    <w:rsid w:val="7967EB9B"/>
    <w:rsid w:val="796D796B"/>
    <w:rsid w:val="796EF94E"/>
    <w:rsid w:val="799A8298"/>
    <w:rsid w:val="79CBB7FA"/>
    <w:rsid w:val="7A07F9AC"/>
    <w:rsid w:val="7A134937"/>
    <w:rsid w:val="7A296B2A"/>
    <w:rsid w:val="7A45BD10"/>
    <w:rsid w:val="7A5AA428"/>
    <w:rsid w:val="7A6F8E51"/>
    <w:rsid w:val="7A96C41C"/>
    <w:rsid w:val="7AAEDCFB"/>
    <w:rsid w:val="7AAF726F"/>
    <w:rsid w:val="7AE5EE89"/>
    <w:rsid w:val="7AF16D36"/>
    <w:rsid w:val="7AFFBEB5"/>
    <w:rsid w:val="7B1975F1"/>
    <w:rsid w:val="7B31874B"/>
    <w:rsid w:val="7B67885B"/>
    <w:rsid w:val="7B6C1E7A"/>
    <w:rsid w:val="7BE94313"/>
    <w:rsid w:val="7BE949C6"/>
    <w:rsid w:val="7C0AFA81"/>
    <w:rsid w:val="7C17B41C"/>
    <w:rsid w:val="7C198D56"/>
    <w:rsid w:val="7C1ECE03"/>
    <w:rsid w:val="7C2512B1"/>
    <w:rsid w:val="7C4567A8"/>
    <w:rsid w:val="7C76CC7A"/>
    <w:rsid w:val="7C777CF8"/>
    <w:rsid w:val="7C77BF13"/>
    <w:rsid w:val="7C826311"/>
    <w:rsid w:val="7C88CB7D"/>
    <w:rsid w:val="7C8C35F2"/>
    <w:rsid w:val="7C940FB2"/>
    <w:rsid w:val="7CA61D3B"/>
    <w:rsid w:val="7CA7E12A"/>
    <w:rsid w:val="7CC2B910"/>
    <w:rsid w:val="7CCB1130"/>
    <w:rsid w:val="7CD72A09"/>
    <w:rsid w:val="7CD9BA06"/>
    <w:rsid w:val="7D0F8C14"/>
    <w:rsid w:val="7D2DFA99"/>
    <w:rsid w:val="7D46E312"/>
    <w:rsid w:val="7DAEC69C"/>
    <w:rsid w:val="7DCF71D0"/>
    <w:rsid w:val="7DEE5471"/>
    <w:rsid w:val="7E03B9CD"/>
    <w:rsid w:val="7E0B3ADC"/>
    <w:rsid w:val="7E134D59"/>
    <w:rsid w:val="7E1CE230"/>
    <w:rsid w:val="7E30AD99"/>
    <w:rsid w:val="7E691751"/>
    <w:rsid w:val="7E6F4F7C"/>
    <w:rsid w:val="7E778E92"/>
    <w:rsid w:val="7E7BBE81"/>
    <w:rsid w:val="7E866ECE"/>
    <w:rsid w:val="7E8F9FE9"/>
    <w:rsid w:val="7EACDF50"/>
    <w:rsid w:val="7ED367E8"/>
    <w:rsid w:val="7F00867C"/>
    <w:rsid w:val="7F4FDDAD"/>
    <w:rsid w:val="7F5951C4"/>
    <w:rsid w:val="7F78F861"/>
    <w:rsid w:val="7F84D3E2"/>
    <w:rsid w:val="7F8B9969"/>
    <w:rsid w:val="7F8FEFA3"/>
    <w:rsid w:val="7FB4FA22"/>
    <w:rsid w:val="7FCE5620"/>
    <w:rsid w:val="7FD3BEB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B9AD5"/>
  <w15:docId w15:val="{83F6573F-212F-435F-9086-4B2E8782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rsid w:val="00450B89"/>
    <w:pPr>
      <w:spacing w:after="0" w:line="240" w:lineRule="auto"/>
      <w:ind w:left="720"/>
      <w:contextualSpacing/>
    </w:pPr>
    <w:rPr>
      <w:sz w:val="24"/>
      <w:szCs w:val="24"/>
      <w:lang w:val="en-GB"/>
    </w:rPr>
  </w:style>
  <w:style w:type="character" w:styleId="UnresolvedMention">
    <w:name w:val="Unresolved Mention"/>
    <w:basedOn w:val="DefaultParagraphFont"/>
    <w:uiPriority w:val="99"/>
    <w:semiHidden/>
    <w:unhideWhenUsed/>
    <w:rsid w:val="009C5318"/>
    <w:rPr>
      <w:color w:val="605E5C"/>
      <w:shd w:val="clear" w:color="auto" w:fill="E1DFDD"/>
    </w:rPr>
  </w:style>
  <w:style w:type="paragraph" w:styleId="Revision">
    <w:name w:val="Revision"/>
    <w:hidden/>
    <w:uiPriority w:val="99"/>
    <w:semiHidden/>
    <w:rsid w:val="004F6C1A"/>
    <w:pPr>
      <w:spacing w:after="0" w:line="240" w:lineRule="auto"/>
    </w:pPr>
  </w:style>
  <w:style w:type="paragraph" w:styleId="Header">
    <w:name w:val="header"/>
    <w:basedOn w:val="Normal"/>
    <w:link w:val="HeaderChar"/>
    <w:uiPriority w:val="99"/>
    <w:unhideWhenUsed/>
    <w:rsid w:val="00921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C63"/>
  </w:style>
  <w:style w:type="paragraph" w:styleId="Footer">
    <w:name w:val="footer"/>
    <w:basedOn w:val="Normal"/>
    <w:link w:val="FooterChar"/>
    <w:uiPriority w:val="99"/>
    <w:unhideWhenUsed/>
    <w:rsid w:val="00921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C63"/>
  </w:style>
  <w:style w:type="character" w:styleId="CommentReference">
    <w:name w:val="annotation reference"/>
    <w:basedOn w:val="DefaultParagraphFont"/>
    <w:uiPriority w:val="99"/>
    <w:semiHidden/>
    <w:unhideWhenUsed/>
    <w:rsid w:val="00FE5BB2"/>
    <w:rPr>
      <w:sz w:val="16"/>
      <w:szCs w:val="16"/>
    </w:rPr>
  </w:style>
  <w:style w:type="paragraph" w:styleId="CommentText">
    <w:name w:val="annotation text"/>
    <w:basedOn w:val="Normal"/>
    <w:link w:val="CommentTextChar"/>
    <w:uiPriority w:val="99"/>
    <w:unhideWhenUsed/>
    <w:rsid w:val="00FE5BB2"/>
    <w:pPr>
      <w:spacing w:line="240" w:lineRule="auto"/>
    </w:pPr>
    <w:rPr>
      <w:sz w:val="20"/>
      <w:szCs w:val="20"/>
    </w:rPr>
  </w:style>
  <w:style w:type="character" w:customStyle="1" w:styleId="CommentTextChar">
    <w:name w:val="Comment Text Char"/>
    <w:basedOn w:val="DefaultParagraphFont"/>
    <w:link w:val="CommentText"/>
    <w:uiPriority w:val="99"/>
    <w:rsid w:val="00FE5BB2"/>
    <w:rPr>
      <w:sz w:val="20"/>
      <w:szCs w:val="20"/>
    </w:rPr>
  </w:style>
  <w:style w:type="paragraph" w:styleId="CommentSubject">
    <w:name w:val="annotation subject"/>
    <w:basedOn w:val="CommentText"/>
    <w:next w:val="CommentText"/>
    <w:link w:val="CommentSubjectChar"/>
    <w:uiPriority w:val="99"/>
    <w:semiHidden/>
    <w:unhideWhenUsed/>
    <w:rsid w:val="00FE5BB2"/>
    <w:rPr>
      <w:b/>
      <w:bCs/>
    </w:rPr>
  </w:style>
  <w:style w:type="character" w:customStyle="1" w:styleId="CommentSubjectChar">
    <w:name w:val="Comment Subject Char"/>
    <w:basedOn w:val="CommentTextChar"/>
    <w:link w:val="CommentSubject"/>
    <w:uiPriority w:val="99"/>
    <w:semiHidden/>
    <w:rsid w:val="00FE5BB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ilo.org/wcmsp5/groups/public/---ed_emp/documents/publication/wcms_761809.pdf" TargetMode="External"/><Relationship Id="rId18" Type="http://schemas.openxmlformats.org/officeDocument/2006/relationships/hyperlink" Target="https://www.who.int/governance/eb/who_constitution_en.pdf" TargetMode="External"/><Relationship Id="rId26" Type="http://schemas.openxmlformats.org/officeDocument/2006/relationships/hyperlink" Target="https://www.who.int/europe/news/item/30-05-2023-who-records-1-000th-attack-on-health-care-in-ukraine-over-the-past-15-months-of-full-scale-war" TargetMode="External"/><Relationship Id="rId39" Type="http://schemas.openxmlformats.org/officeDocument/2006/relationships/hyperlink" Target="https://foreignpolicy.com/wp-content/uploads/2020/01/Venezuela-peacegame-synthesis-report.pdf" TargetMode="External"/><Relationship Id="rId21" Type="http://schemas.openxmlformats.org/officeDocument/2006/relationships/hyperlink" Target="https://doi.org/10.1177/00207314211039096" TargetMode="External"/><Relationship Id="rId34" Type="http://schemas.openxmlformats.org/officeDocument/2006/relationships/hyperlink" Target="https://www.unhcr.org/news/newsreleases/three-quarters-refugees-and-migrants-venezuela-struggle-access-basic-services" TargetMode="External"/><Relationship Id="rId42" Type="http://schemas.openxmlformats.org/officeDocument/2006/relationships/hyperlink" Target="https://doi.org/10.3201/eid2504.181305" TargetMode="External"/><Relationship Id="rId47" Type="http://schemas.openxmlformats.org/officeDocument/2006/relationships/hyperlink" Target="https://reliefweb.int/report/venezuela-bolivarian-republic/venezuelan-crisis-commission-releases-eu75-million-humanitarian-funding-during-2023-international-solidarity-conference" TargetMode="External"/><Relationship Id="rId50" Type="http://schemas.openxmlformats.org/officeDocument/2006/relationships/hyperlink" Target="https://www.cordaid.org/en/publications/fact-sheet-global-solidarity-for-worldwide-health-security/"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ho.int/publications/i/item/thirteenth-general-programme-of-work-2019-2023" TargetMode="External"/><Relationship Id="rId29" Type="http://schemas.openxmlformats.org/officeDocument/2006/relationships/hyperlink" Target="https://www.usip.org/publications/2022/02/current-situation-venezuela" TargetMode="External"/><Relationship Id="rId11" Type="http://schemas.openxmlformats.org/officeDocument/2006/relationships/hyperlink" Target="http://repozitorijum.diplomacy.bg.ac.rs/1013/1/HS22_Proceedings-279-290.pdf" TargetMode="External"/><Relationship Id="rId24" Type="http://schemas.openxmlformats.org/officeDocument/2006/relationships/hyperlink" Target="https://data2.unhcr.org/en/situations/ukraine" TargetMode="External"/><Relationship Id="rId32" Type="http://schemas.openxmlformats.org/officeDocument/2006/relationships/hyperlink" Target="https://econreview.berkeley.edu/venezuelas-resource-curse/" TargetMode="External"/><Relationship Id="rId37" Type="http://schemas.openxmlformats.org/officeDocument/2006/relationships/hyperlink" Target="https://doi.org/10.1093/jtm/tay141" TargetMode="External"/><Relationship Id="rId40" Type="http://schemas.openxmlformats.org/officeDocument/2006/relationships/hyperlink" Target="https://foreignpolicy.com/wp-content/uploads/2020/01/Venezuela-peacegame-synthesis-report.pdf" TargetMode="External"/><Relationship Id="rId45" Type="http://schemas.openxmlformats.org/officeDocument/2006/relationships/hyperlink" Target="https://www.ssoar.info/ssoar/handle/document/62446" TargetMode="External"/><Relationship Id="rId53" Type="http://schemas.openxmlformats.org/officeDocument/2006/relationships/hyperlink" Target="https://www.ssoar.info/ssoar/handle/document/62446" TargetMode="External"/><Relationship Id="rId58" Type="http://schemas.microsoft.com/office/2020/10/relationships/intelligence" Target="intelligence2.xml"/><Relationship Id="rId5" Type="http://schemas.openxmlformats.org/officeDocument/2006/relationships/webSettings" Target="webSettings.xml"/><Relationship Id="rId19" Type="http://schemas.openxmlformats.org/officeDocument/2006/relationships/hyperlink" Target="https://doi-org.myaccess.library.utoronto.ca/10.1093/heapro/daaa023" TargetMode="External"/><Relationship Id="rId4" Type="http://schemas.openxmlformats.org/officeDocument/2006/relationships/settings" Target="settings.xml"/><Relationship Id="rId9" Type="http://schemas.openxmlformats.org/officeDocument/2006/relationships/hyperlink" Target="https://mena.iom.int/sites/g/files/tmzbdl686/files/documents/SDG%20Report-FULL-EN.pdf" TargetMode="External"/><Relationship Id="rId14" Type="http://schemas.openxmlformats.org/officeDocument/2006/relationships/hyperlink" Target="https://www.ilo.org/wcmsp5/groups/public/---ed_emp/documents/publication/wcms_761809.pdf" TargetMode="External"/><Relationship Id="rId22" Type="http://schemas.openxmlformats.org/officeDocument/2006/relationships/hyperlink" Target="https://doi.org/10.1177/00207314211039096" TargetMode="External"/><Relationship Id="rId27" Type="http://schemas.openxmlformats.org/officeDocument/2006/relationships/hyperlink" Target="https://blogs.bmj.com/bmjgh/2022/08/09/the-impact-of-the-war-on-the-healthcare-system-in-ukraine/" TargetMode="External"/><Relationship Id="rId30" Type="http://schemas.openxmlformats.org/officeDocument/2006/relationships/hyperlink" Target="https://www.usip.org/publications/2022/02/current-situation-venezuela" TargetMode="External"/><Relationship Id="rId35" Type="http://schemas.openxmlformats.org/officeDocument/2006/relationships/hyperlink" Target="https://doi.org/10.1093/heapol/czad071" TargetMode="External"/><Relationship Id="rId43" Type="http://schemas.openxmlformats.org/officeDocument/2006/relationships/hyperlink" Target="https://www.hrw.org/world-report/2023/country-chapters/venezuela" TargetMode="External"/><Relationship Id="rId48" Type="http://schemas.openxmlformats.org/officeDocument/2006/relationships/hyperlink" Target="https://reliefweb.int/report/venezuela-bolivarian-republic/venezuelan-crisis-commission-releases-eu75-million-humanitarian-funding-during-2023-international-solidarity-conference" TargetMode="External"/><Relationship Id="rId56" Type="http://schemas.openxmlformats.org/officeDocument/2006/relationships/fontTable" Target="fontTable.xml"/><Relationship Id="rId8" Type="http://schemas.openxmlformats.org/officeDocument/2006/relationships/hyperlink" Target="mailto:mohammed.alkhaldi@mcgill.ca" TargetMode="External"/><Relationship Id="rId51" Type="http://schemas.openxmlformats.org/officeDocument/2006/relationships/hyperlink" Target="https://www.thejakartapost.com/opinion/2022/09/21/a-shared-vision-for-global-health-security-pandemic-readiness.html" TargetMode="External"/><Relationship Id="rId3" Type="http://schemas.openxmlformats.org/officeDocument/2006/relationships/styles" Target="styles.xml"/><Relationship Id="rId12" Type="http://schemas.openxmlformats.org/officeDocument/2006/relationships/hyperlink" Target="http://repozitorijum.diplomacy.bg.ac.rs/1013/1/HS22_Proceedings-279-290.pdf" TargetMode="External"/><Relationship Id="rId17" Type="http://schemas.openxmlformats.org/officeDocument/2006/relationships/hyperlink" Target="https://www.who.int/governance/eb/who_constitution_en.pdf" TargetMode="External"/><Relationship Id="rId25" Type="http://schemas.openxmlformats.org/officeDocument/2006/relationships/hyperlink" Target="https://www.who.int/europe/news/item/30-05-2023-who-records-1-000th-attack-on-health-care-in-ukraine-over-the-past-15-months-of-full-scale-war" TargetMode="External"/><Relationship Id="rId33" Type="http://schemas.openxmlformats.org/officeDocument/2006/relationships/hyperlink" Target="https://www.unhcr.org/news/newsreleases/three-quarters-refugees-and-migrants-venezuela-struggle-access-basic-services" TargetMode="External"/><Relationship Id="rId38" Type="http://schemas.openxmlformats.org/officeDocument/2006/relationships/hyperlink" Target="https://doi.org/10.1093/jtm/tay141" TargetMode="External"/><Relationship Id="rId46" Type="http://schemas.openxmlformats.org/officeDocument/2006/relationships/hyperlink" Target="https://www.ssoar.info/ssoar/handle/document/62446" TargetMode="External"/><Relationship Id="rId20" Type="http://schemas.openxmlformats.org/officeDocument/2006/relationships/hyperlink" Target="https://doi-org.myaccess.library.utoronto.ca/10.1093/heapro/daaa023" TargetMode="External"/><Relationship Id="rId41" Type="http://schemas.openxmlformats.org/officeDocument/2006/relationships/hyperlink" Target="https://doi.org/10.3201/eid2504.181305" TargetMode="External"/><Relationship Id="rId54" Type="http://schemas.openxmlformats.org/officeDocument/2006/relationships/hyperlink" Target="https://www.thenewhumanitarian.org/opinion/2022/05/03/aid-to-palestinians-has-failed-heres-how-to-fix-i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ho.int/publications/i/item/thirteenth-general-programme-of-work-2019-2023" TargetMode="External"/><Relationship Id="rId23" Type="http://schemas.openxmlformats.org/officeDocument/2006/relationships/hyperlink" Target="https://data2.unhcr.org/en/situations/ukraine" TargetMode="External"/><Relationship Id="rId28" Type="http://schemas.openxmlformats.org/officeDocument/2006/relationships/hyperlink" Target="https://blogs.bmj.com/bmjgh/2022/08/09/the-impact-of-the-war-on-the-healthcare-system-in-ukraine/" TargetMode="External"/><Relationship Id="rId36" Type="http://schemas.openxmlformats.org/officeDocument/2006/relationships/hyperlink" Target="https://doi.org/10.1093/heapol/czad071" TargetMode="External"/><Relationship Id="rId49" Type="http://schemas.openxmlformats.org/officeDocument/2006/relationships/hyperlink" Target="https://www.cordaid.org/en/publications/fact-sheet-global-solidarity-for-worldwide-health-security/" TargetMode="External"/><Relationship Id="rId57" Type="http://schemas.openxmlformats.org/officeDocument/2006/relationships/theme" Target="theme/theme1.xml"/><Relationship Id="rId10" Type="http://schemas.openxmlformats.org/officeDocument/2006/relationships/hyperlink" Target="https://mena.iom.int/sites/g/files/tmzbdl686/files/documents/SDG%20Report-FULL-EN.pdf" TargetMode="External"/><Relationship Id="rId31" Type="http://schemas.openxmlformats.org/officeDocument/2006/relationships/hyperlink" Target="https://econreview.berkeley.edu/venezuelas-resource-curse/" TargetMode="External"/><Relationship Id="rId44" Type="http://schemas.openxmlformats.org/officeDocument/2006/relationships/hyperlink" Target="https://www.hrw.org/world-report/2023/country-chapters/venezuela" TargetMode="External"/><Relationship Id="rId52" Type="http://schemas.openxmlformats.org/officeDocument/2006/relationships/hyperlink" Target="https://www.thejakartapost.com/opinion/2022/09/21/a-shared-vision-for-global-health-security-pandemic-readin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x7GDpl88mBG3SF1HTyssjqmlOQ==">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5404</Words>
  <Characters>34863</Characters>
  <Application>Microsoft Office Word</Application>
  <DocSecurity>0</DocSecurity>
  <Lines>491</Lines>
  <Paragraphs>114</Paragraphs>
  <ScaleCrop>false</ScaleCrop>
  <Company/>
  <LinksUpToDate>false</LinksUpToDate>
  <CharactersWithSpaces>40153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Zeana Hamdonah</dc:creator>
  <cp:keywords/>
  <dc:description/>
  <cp:lastModifiedBy>Mohammed S M AlKhaldi</cp:lastModifiedBy>
  <cp:revision>5</cp:revision>
  <dcterms:created xsi:type="dcterms:W3CDTF">2024-01-23T08:45:00Z</dcterms:created>
  <dcterms:modified xsi:type="dcterms:W3CDTF">2024-02-14T17:38:00Z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66f84b2d77353bd4d0883cfba77c234e9b997f3d3d5387e27bb6378a3e86d7b6</vt:lpwstr>
  </property>
</Properties>
</file>