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2F54CE" w14:textId="1A972ED4" w:rsidR="001F6FD2" w:rsidRPr="00E72362" w:rsidRDefault="00112508">
      <w:pPr>
        <w:rPr>
          <w:rFonts w:ascii="Helvetica" w:hAnsi="Helvetica"/>
          <w:b/>
          <w:sz w:val="28"/>
          <w:lang w:val="en-US"/>
        </w:rPr>
      </w:pPr>
      <w:r w:rsidRPr="00E72362">
        <w:rPr>
          <w:rFonts w:ascii="Helvetica" w:hAnsi="Helvetica"/>
          <w:b/>
          <w:sz w:val="28"/>
          <w:lang w:val="en-US"/>
        </w:rPr>
        <w:t xml:space="preserve">Pharmacotherapy from </w:t>
      </w:r>
      <w:r w:rsidR="008F73E1">
        <w:rPr>
          <w:rFonts w:ascii="Helvetica" w:hAnsi="Helvetica"/>
          <w:b/>
          <w:sz w:val="28"/>
          <w:lang w:val="en-US"/>
        </w:rPr>
        <w:t>p</w:t>
      </w:r>
      <w:r w:rsidR="0062015D" w:rsidRPr="00E72362">
        <w:rPr>
          <w:rFonts w:ascii="Helvetica" w:hAnsi="Helvetica"/>
          <w:b/>
          <w:sz w:val="28"/>
          <w:lang w:val="en-US"/>
        </w:rPr>
        <w:t xml:space="preserve">re-COVID </w:t>
      </w:r>
      <w:r w:rsidRPr="00E72362">
        <w:rPr>
          <w:rFonts w:ascii="Helvetica" w:hAnsi="Helvetica"/>
          <w:b/>
          <w:sz w:val="28"/>
          <w:lang w:val="en-US"/>
        </w:rPr>
        <w:t xml:space="preserve">to </w:t>
      </w:r>
      <w:r w:rsidR="008F73E1">
        <w:rPr>
          <w:rFonts w:ascii="Helvetica" w:hAnsi="Helvetica"/>
          <w:b/>
          <w:sz w:val="28"/>
          <w:lang w:val="en-US"/>
        </w:rPr>
        <w:t>p</w:t>
      </w:r>
      <w:r w:rsidR="0062015D" w:rsidRPr="00E72362">
        <w:rPr>
          <w:rFonts w:ascii="Helvetica" w:hAnsi="Helvetica"/>
          <w:b/>
          <w:sz w:val="28"/>
          <w:lang w:val="en-US"/>
        </w:rPr>
        <w:t>ost-COVID:</w:t>
      </w:r>
      <w:r w:rsidR="00A06256" w:rsidRPr="00E72362">
        <w:rPr>
          <w:rFonts w:ascii="Helvetica" w:hAnsi="Helvetica"/>
          <w:b/>
          <w:sz w:val="28"/>
          <w:lang w:val="en-US"/>
        </w:rPr>
        <w:t xml:space="preserve"> longitudinal</w:t>
      </w:r>
      <w:r w:rsidR="0062015D" w:rsidRPr="00E72362">
        <w:rPr>
          <w:rFonts w:ascii="Helvetica" w:hAnsi="Helvetica"/>
          <w:b/>
          <w:sz w:val="28"/>
          <w:lang w:val="en-US"/>
        </w:rPr>
        <w:t xml:space="preserve"> trends and predictive indicators for </w:t>
      </w:r>
      <w:r w:rsidR="008F73E1">
        <w:rPr>
          <w:rFonts w:ascii="Helvetica" w:hAnsi="Helvetica"/>
          <w:b/>
          <w:sz w:val="28"/>
          <w:lang w:val="en-US"/>
        </w:rPr>
        <w:t>l</w:t>
      </w:r>
      <w:r w:rsidR="000A4D9F">
        <w:rPr>
          <w:rFonts w:ascii="Helvetica" w:hAnsi="Helvetica"/>
          <w:b/>
          <w:sz w:val="28"/>
          <w:lang w:val="en-US"/>
        </w:rPr>
        <w:t>ong COVID</w:t>
      </w:r>
      <w:r w:rsidR="0062015D" w:rsidRPr="00E72362">
        <w:rPr>
          <w:rFonts w:ascii="Helvetica" w:hAnsi="Helvetica"/>
          <w:b/>
          <w:sz w:val="28"/>
          <w:lang w:val="en-US"/>
        </w:rPr>
        <w:t xml:space="preserve"> symptoms</w:t>
      </w:r>
    </w:p>
    <w:p w14:paraId="542CF2C8" w14:textId="19D45B7F" w:rsidR="0062015D" w:rsidRPr="00E72362" w:rsidRDefault="001D392E" w:rsidP="005D1CD0">
      <w:pPr>
        <w:tabs>
          <w:tab w:val="left" w:pos="7360"/>
        </w:tabs>
        <w:rPr>
          <w:rFonts w:ascii="Helvetica" w:hAnsi="Helvetica"/>
          <w:b/>
          <w:sz w:val="28"/>
          <w:lang w:val="en-US"/>
        </w:rPr>
      </w:pPr>
      <w:r>
        <w:rPr>
          <w:rFonts w:ascii="Helvetica" w:hAnsi="Helvetica"/>
          <w:b/>
          <w:sz w:val="28"/>
          <w:lang w:val="en-US"/>
        </w:rPr>
        <w:tab/>
      </w:r>
    </w:p>
    <w:p w14:paraId="75FED9DF" w14:textId="22D25641" w:rsidR="00045A65" w:rsidRPr="00A338B4" w:rsidRDefault="00045A65">
      <w:pPr>
        <w:rPr>
          <w:rFonts w:ascii="Helvetica" w:hAnsi="Helvetica"/>
          <w:strike/>
        </w:rPr>
      </w:pPr>
      <w:r w:rsidRPr="00F1308D">
        <w:rPr>
          <w:rFonts w:ascii="Helvetica" w:hAnsi="Helvetica"/>
        </w:rPr>
        <w:t>Nadia Baalbaki</w:t>
      </w:r>
      <w:r w:rsidR="00080C05" w:rsidRPr="00F1308D">
        <w:rPr>
          <w:rFonts w:ascii="Helvetica" w:hAnsi="Helvetica"/>
          <w:vertAlign w:val="superscript"/>
        </w:rPr>
        <w:t>1,2,3</w:t>
      </w:r>
      <w:r w:rsidR="00824CD5" w:rsidRPr="00F1308D">
        <w:rPr>
          <w:rFonts w:ascii="Helvetica" w:hAnsi="Helvetica"/>
        </w:rPr>
        <w:t xml:space="preserve">, Sien </w:t>
      </w:r>
      <w:r w:rsidR="00F33FDC">
        <w:rPr>
          <w:rFonts w:ascii="Helvetica" w:hAnsi="Helvetica"/>
        </w:rPr>
        <w:t xml:space="preserve">T </w:t>
      </w:r>
      <w:r w:rsidR="00824CD5" w:rsidRPr="00F1308D">
        <w:rPr>
          <w:rFonts w:ascii="Helvetica" w:hAnsi="Helvetica"/>
        </w:rPr>
        <w:t>Verbeek</w:t>
      </w:r>
      <w:r w:rsidR="005A251A" w:rsidRPr="00F1308D">
        <w:rPr>
          <w:rFonts w:ascii="Helvetica" w:hAnsi="Helvetica"/>
          <w:vertAlign w:val="superscript"/>
        </w:rPr>
        <w:t>1</w:t>
      </w:r>
      <w:r w:rsidR="00824CD5" w:rsidRPr="00F1308D">
        <w:rPr>
          <w:rFonts w:ascii="Helvetica" w:hAnsi="Helvetica"/>
        </w:rPr>
        <w:t xml:space="preserve">, </w:t>
      </w:r>
      <w:r w:rsidR="00D97033" w:rsidRPr="00F1308D">
        <w:rPr>
          <w:rFonts w:ascii="Helvetica" w:hAnsi="Helvetica"/>
        </w:rPr>
        <w:t>Harm Jan Bogaard</w:t>
      </w:r>
      <w:r w:rsidR="005A251A" w:rsidRPr="00F1308D">
        <w:rPr>
          <w:rFonts w:ascii="Helvetica" w:hAnsi="Helvetica"/>
          <w:vertAlign w:val="superscript"/>
        </w:rPr>
        <w:t>1,4</w:t>
      </w:r>
      <w:r w:rsidR="00D97033" w:rsidRPr="00F1308D">
        <w:rPr>
          <w:rFonts w:ascii="Helvetica" w:hAnsi="Helvetica"/>
        </w:rPr>
        <w:t>, Jelle M Blankestijn</w:t>
      </w:r>
      <w:r w:rsidR="005A251A" w:rsidRPr="00F1308D">
        <w:rPr>
          <w:rFonts w:ascii="Helvetica" w:hAnsi="Helvetica"/>
          <w:vertAlign w:val="superscript"/>
        </w:rPr>
        <w:t>1,2,3</w:t>
      </w:r>
      <w:r w:rsidR="00D97033" w:rsidRPr="00F1308D">
        <w:rPr>
          <w:rFonts w:ascii="Helvetica" w:hAnsi="Helvetica"/>
        </w:rPr>
        <w:t xml:space="preserve">, </w:t>
      </w:r>
      <w:r w:rsidR="00824CD5" w:rsidRPr="00F1308D">
        <w:rPr>
          <w:rFonts w:ascii="Helvetica" w:hAnsi="Helvetica"/>
        </w:rPr>
        <w:t xml:space="preserve">Vera </w:t>
      </w:r>
      <w:r w:rsidR="00A94F6F">
        <w:rPr>
          <w:rFonts w:ascii="Helvetica" w:hAnsi="Helvetica"/>
        </w:rPr>
        <w:t xml:space="preserve">C. </w:t>
      </w:r>
      <w:r w:rsidR="00824CD5" w:rsidRPr="00F1308D">
        <w:rPr>
          <w:rFonts w:ascii="Helvetica" w:hAnsi="Helvetica"/>
        </w:rPr>
        <w:t>van den Brink</w:t>
      </w:r>
      <w:r w:rsidR="005A251A" w:rsidRPr="00F1308D">
        <w:rPr>
          <w:rFonts w:ascii="Helvetica" w:hAnsi="Helvetica"/>
          <w:vertAlign w:val="superscript"/>
        </w:rPr>
        <w:t>1</w:t>
      </w:r>
      <w:r w:rsidR="00824CD5" w:rsidRPr="00F1308D">
        <w:rPr>
          <w:rFonts w:ascii="Helvetica" w:hAnsi="Helvetica"/>
        </w:rPr>
        <w:t>,</w:t>
      </w:r>
      <w:r w:rsidR="00066370" w:rsidRPr="00F1308D">
        <w:rPr>
          <w:rFonts w:ascii="Helvetica" w:hAnsi="Helvetica"/>
        </w:rPr>
        <w:t xml:space="preserve"> Merel E B Cornelissen</w:t>
      </w:r>
      <w:r w:rsidR="005A251A" w:rsidRPr="00F1308D">
        <w:rPr>
          <w:rFonts w:ascii="Helvetica" w:hAnsi="Helvetica"/>
          <w:vertAlign w:val="superscript"/>
        </w:rPr>
        <w:t>1,2,3</w:t>
      </w:r>
      <w:r w:rsidR="00066370" w:rsidRPr="00F1308D">
        <w:rPr>
          <w:rFonts w:ascii="Helvetica" w:hAnsi="Helvetica"/>
        </w:rPr>
        <w:t>,</w:t>
      </w:r>
      <w:r w:rsidR="00D71DC9" w:rsidRPr="00F1308D">
        <w:rPr>
          <w:rFonts w:ascii="Helvetica" w:hAnsi="Helvetica"/>
        </w:rPr>
        <w:t xml:space="preserve"> </w:t>
      </w:r>
      <w:r w:rsidR="001F6FD2" w:rsidRPr="00F1308D">
        <w:rPr>
          <w:rFonts w:ascii="Helvetica" w:hAnsi="Helvetica"/>
        </w:rPr>
        <w:t>Jos Twisk</w:t>
      </w:r>
      <w:r w:rsidR="005A251A" w:rsidRPr="00F1308D">
        <w:rPr>
          <w:rFonts w:ascii="Helvetica" w:hAnsi="Helvetica"/>
          <w:vertAlign w:val="superscript"/>
        </w:rPr>
        <w:t>2</w:t>
      </w:r>
      <w:r w:rsidR="001F6FD2" w:rsidRPr="00F1308D">
        <w:rPr>
          <w:rFonts w:ascii="Helvetica" w:hAnsi="Helvetica"/>
        </w:rPr>
        <w:t xml:space="preserve">, </w:t>
      </w:r>
      <w:r w:rsidR="00066370" w:rsidRPr="00F1308D">
        <w:rPr>
          <w:rFonts w:ascii="Helvetica" w:hAnsi="Helvetica"/>
        </w:rPr>
        <w:t xml:space="preserve">Korneliusz </w:t>
      </w:r>
      <w:r w:rsidR="00186C77" w:rsidRPr="00F1308D">
        <w:rPr>
          <w:rFonts w:ascii="Helvetica" w:hAnsi="Helvetica"/>
        </w:rPr>
        <w:t>Golebski</w:t>
      </w:r>
      <w:r w:rsidR="00186C77" w:rsidRPr="00F1308D">
        <w:rPr>
          <w:rFonts w:ascii="Helvetica" w:hAnsi="Helvetica"/>
          <w:vertAlign w:val="superscript"/>
        </w:rPr>
        <w:t>1,2,3</w:t>
      </w:r>
      <w:r w:rsidR="00186C77" w:rsidRPr="00F1308D">
        <w:rPr>
          <w:rFonts w:ascii="Helvetica" w:hAnsi="Helvetica"/>
        </w:rPr>
        <w:t xml:space="preserve">, </w:t>
      </w:r>
      <w:r w:rsidR="001A6A99" w:rsidRPr="00F1308D">
        <w:rPr>
          <w:rFonts w:ascii="Helvetica" w:hAnsi="Helvetica"/>
        </w:rPr>
        <w:t>Anke H.</w:t>
      </w:r>
      <w:r w:rsidRPr="00F1308D">
        <w:rPr>
          <w:rFonts w:ascii="Helvetica" w:hAnsi="Helvetica"/>
        </w:rPr>
        <w:t xml:space="preserve"> Maitland-van der Zee</w:t>
      </w:r>
      <w:r w:rsidR="00080C05" w:rsidRPr="00F1308D">
        <w:rPr>
          <w:rFonts w:ascii="Helvetica" w:hAnsi="Helvetica"/>
          <w:vertAlign w:val="superscript"/>
        </w:rPr>
        <w:t>1,2,3</w:t>
      </w:r>
      <w:r w:rsidR="001A6A99" w:rsidRPr="00F1308D">
        <w:rPr>
          <w:rFonts w:ascii="Helvetica" w:hAnsi="Helvetica"/>
        </w:rPr>
        <w:t xml:space="preserve"> on behalf of the P4O2 consortium</w:t>
      </w:r>
    </w:p>
    <w:p w14:paraId="09C0A7EF" w14:textId="77777777" w:rsidR="001A6A99" w:rsidRPr="00E72362" w:rsidRDefault="001A6A99" w:rsidP="001A6A99">
      <w:pPr>
        <w:pStyle w:val="Normaalweb"/>
        <w:spacing w:before="0" w:beforeAutospacing="0" w:after="0" w:afterAutospacing="0" w:line="258" w:lineRule="atLeast"/>
        <w:rPr>
          <w:rFonts w:ascii="Helvetica" w:hAnsi="Helvetica"/>
          <w:color w:val="000000"/>
          <w:sz w:val="25"/>
          <w:szCs w:val="21"/>
          <w:lang w:val="en-US"/>
        </w:rPr>
      </w:pPr>
      <w:r w:rsidRPr="00025D4A">
        <w:rPr>
          <w:rFonts w:ascii="Helvetica" w:hAnsi="Helvetica"/>
          <w:color w:val="000000"/>
          <w:sz w:val="18"/>
          <w:szCs w:val="18"/>
          <w:lang w:val="en-US"/>
        </w:rPr>
        <w:br/>
      </w:r>
      <w:r w:rsidRPr="00E72362">
        <w:rPr>
          <w:rStyle w:val="s3"/>
          <w:rFonts w:ascii="Helvetica" w:hAnsi="Helvetica"/>
          <w:color w:val="000000"/>
          <w:sz w:val="21"/>
          <w:szCs w:val="18"/>
          <w:lang w:val="en-US"/>
        </w:rPr>
        <w:t>Affiliations</w:t>
      </w:r>
    </w:p>
    <w:p w14:paraId="3EF72F13" w14:textId="053F2A47" w:rsidR="001A6A99" w:rsidRPr="00653ECB" w:rsidRDefault="001A6A99" w:rsidP="00D71DC9">
      <w:pPr>
        <w:pStyle w:val="Normaalweb"/>
        <w:spacing w:before="0" w:beforeAutospacing="0" w:after="0" w:afterAutospacing="0" w:line="258" w:lineRule="atLeast"/>
        <w:jc w:val="both"/>
        <w:rPr>
          <w:rStyle w:val="s6"/>
          <w:rFonts w:ascii="Helvetica" w:hAnsi="Helvetica"/>
          <w:i/>
          <w:iCs/>
          <w:color w:val="000000"/>
          <w:sz w:val="21"/>
          <w:szCs w:val="18"/>
          <w:lang w:val="en-US"/>
        </w:rPr>
      </w:pPr>
      <w:r w:rsidRPr="00E72362">
        <w:rPr>
          <w:rStyle w:val="s5"/>
          <w:rFonts w:ascii="Helvetica" w:hAnsi="Helvetica"/>
          <w:i/>
          <w:iCs/>
          <w:color w:val="000000"/>
          <w:sz w:val="15"/>
          <w:szCs w:val="11"/>
          <w:vertAlign w:val="superscript"/>
          <w:lang w:val="en-US"/>
        </w:rPr>
        <w:t>1</w:t>
      </w:r>
      <w:r w:rsidRPr="00E72362">
        <w:rPr>
          <w:rStyle w:val="s6"/>
          <w:rFonts w:ascii="Helvetica" w:hAnsi="Helvetica"/>
          <w:i/>
          <w:iCs/>
          <w:color w:val="000000"/>
          <w:sz w:val="21"/>
          <w:szCs w:val="18"/>
          <w:lang w:val="en-US"/>
        </w:rPr>
        <w:t>Dept. of Pulmonary Medicine, Amsterdam UMC, Amsterdam,</w:t>
      </w:r>
      <w:r w:rsidRPr="00E72362">
        <w:rPr>
          <w:rStyle w:val="apple-converted-space"/>
          <w:rFonts w:ascii="Helvetica" w:hAnsi="Helvetica"/>
          <w:i/>
          <w:iCs/>
          <w:color w:val="000000"/>
          <w:sz w:val="21"/>
          <w:szCs w:val="18"/>
          <w:lang w:val="en-US"/>
        </w:rPr>
        <w:t> </w:t>
      </w:r>
      <w:r w:rsidRPr="00E72362">
        <w:rPr>
          <w:rStyle w:val="s5"/>
          <w:rFonts w:ascii="Helvetica" w:hAnsi="Helvetica"/>
          <w:i/>
          <w:iCs/>
          <w:color w:val="000000"/>
          <w:sz w:val="15"/>
          <w:szCs w:val="11"/>
          <w:vertAlign w:val="superscript"/>
          <w:lang w:val="en-US"/>
        </w:rPr>
        <w:t>2</w:t>
      </w:r>
      <w:r w:rsidRPr="00E72362">
        <w:rPr>
          <w:rStyle w:val="s6"/>
          <w:rFonts w:ascii="Helvetica" w:hAnsi="Helvetica"/>
          <w:i/>
          <w:iCs/>
          <w:color w:val="000000"/>
          <w:sz w:val="21"/>
          <w:szCs w:val="18"/>
          <w:lang w:val="en-US"/>
        </w:rPr>
        <w:t>Amsterdam Institute for Infection and Immunity, Amsterdam, the Netherlands, The Netherlands;</w:t>
      </w:r>
      <w:r w:rsidRPr="00E72362">
        <w:rPr>
          <w:rStyle w:val="apple-converted-space"/>
          <w:rFonts w:ascii="Helvetica" w:hAnsi="Helvetica"/>
          <w:i/>
          <w:iCs/>
          <w:color w:val="000000"/>
          <w:sz w:val="21"/>
          <w:szCs w:val="18"/>
          <w:lang w:val="en-US"/>
        </w:rPr>
        <w:t> </w:t>
      </w:r>
      <w:r w:rsidRPr="00E72362">
        <w:rPr>
          <w:rStyle w:val="s5"/>
          <w:rFonts w:ascii="Helvetica" w:hAnsi="Helvetica"/>
          <w:i/>
          <w:iCs/>
          <w:color w:val="000000"/>
          <w:sz w:val="15"/>
          <w:szCs w:val="11"/>
          <w:vertAlign w:val="superscript"/>
          <w:lang w:val="en-US"/>
        </w:rPr>
        <w:t>3</w:t>
      </w:r>
      <w:r w:rsidRPr="00E72362">
        <w:rPr>
          <w:rStyle w:val="s6"/>
          <w:rFonts w:ascii="Helvetica" w:hAnsi="Helvetica"/>
          <w:i/>
          <w:iCs/>
          <w:color w:val="000000"/>
          <w:sz w:val="21"/>
          <w:szCs w:val="18"/>
          <w:lang w:val="en-US"/>
        </w:rPr>
        <w:t>Amsterdam Public Health, Amsterdam, the Netherlands;</w:t>
      </w:r>
      <w:r w:rsidR="00AE42C9">
        <w:rPr>
          <w:rStyle w:val="s6"/>
          <w:rFonts w:ascii="Helvetica" w:hAnsi="Helvetica"/>
          <w:i/>
          <w:iCs/>
          <w:color w:val="000000"/>
          <w:sz w:val="21"/>
          <w:szCs w:val="18"/>
          <w:lang w:val="en-US"/>
        </w:rPr>
        <w:t xml:space="preserve"> </w:t>
      </w:r>
      <w:r w:rsidR="00055B6E" w:rsidRPr="00AE42C9">
        <w:rPr>
          <w:rStyle w:val="s11"/>
          <w:rFonts w:ascii="Helvetica" w:hAnsi="Helvetica"/>
          <w:i/>
          <w:iCs/>
          <w:color w:val="212121"/>
          <w:sz w:val="21"/>
          <w:shd w:val="clear" w:color="auto" w:fill="FFFFFF"/>
          <w:vertAlign w:val="superscript"/>
          <w:lang w:val="en-US"/>
        </w:rPr>
        <w:t>4</w:t>
      </w:r>
      <w:r w:rsidR="00055B6E" w:rsidRPr="00AE42C9">
        <w:rPr>
          <w:rStyle w:val="s10"/>
          <w:rFonts w:ascii="Helvetica" w:hAnsi="Helvetica"/>
          <w:i/>
          <w:iCs/>
          <w:color w:val="212121"/>
          <w:sz w:val="21"/>
          <w:shd w:val="clear" w:color="auto" w:fill="FFFFFF"/>
          <w:lang w:val="en-US"/>
        </w:rPr>
        <w:t>Amsterdam Cardiovascular Sciences Research Institute, Amsterdam UMC, Amsterdam, Netherlands</w:t>
      </w:r>
      <w:r w:rsidR="00653ECB">
        <w:rPr>
          <w:rStyle w:val="s10"/>
          <w:rFonts w:ascii="Helvetica" w:hAnsi="Helvetica"/>
          <w:i/>
          <w:iCs/>
          <w:color w:val="212121"/>
          <w:sz w:val="21"/>
          <w:shd w:val="clear" w:color="auto" w:fill="FFFFFF"/>
          <w:lang w:val="en-US"/>
        </w:rPr>
        <w:t xml:space="preserve">, </w:t>
      </w:r>
      <w:r w:rsidR="00653ECB">
        <w:rPr>
          <w:rStyle w:val="s10"/>
          <w:rFonts w:ascii="Helvetica" w:hAnsi="Helvetica"/>
          <w:i/>
          <w:iCs/>
          <w:color w:val="212121"/>
          <w:sz w:val="21"/>
          <w:shd w:val="clear" w:color="auto" w:fill="FFFFFF"/>
          <w:vertAlign w:val="superscript"/>
          <w:lang w:val="en-US"/>
        </w:rPr>
        <w:t>5</w:t>
      </w:r>
      <w:r w:rsidR="00653ECB" w:rsidRPr="00653ECB">
        <w:rPr>
          <w:rStyle w:val="s10"/>
          <w:rFonts w:ascii="Helvetica" w:hAnsi="Helvetica"/>
          <w:i/>
          <w:iCs/>
          <w:color w:val="212121"/>
          <w:sz w:val="21"/>
          <w:shd w:val="clear" w:color="auto" w:fill="FFFFFF"/>
          <w:lang w:val="en-US"/>
        </w:rPr>
        <w:t>Department of Epidemiology and Data Science, Amsterdam UMC, location VUmc, Amsterdam, The Netherlands.</w:t>
      </w:r>
    </w:p>
    <w:p w14:paraId="22C9108F" w14:textId="09128293" w:rsidR="00045A65" w:rsidRPr="00653ECB" w:rsidRDefault="001A6A99" w:rsidP="001A6A99">
      <w:pPr>
        <w:pStyle w:val="Normaalweb"/>
        <w:spacing w:before="0" w:beforeAutospacing="0" w:after="0" w:afterAutospacing="0" w:line="258" w:lineRule="atLeast"/>
        <w:rPr>
          <w:rFonts w:ascii="Helvetica" w:hAnsi="Helvetica"/>
          <w:color w:val="000000"/>
          <w:sz w:val="23"/>
          <w:szCs w:val="21"/>
          <w:lang w:val="en-US"/>
        </w:rPr>
      </w:pPr>
      <w:r w:rsidRPr="00653ECB">
        <w:rPr>
          <w:rFonts w:ascii="Helvetica" w:hAnsi="Helvetica"/>
          <w:color w:val="000000"/>
          <w:sz w:val="23"/>
          <w:szCs w:val="21"/>
          <w:lang w:val="en-US"/>
        </w:rPr>
        <w:t> </w:t>
      </w:r>
    </w:p>
    <w:p w14:paraId="09D4C16E" w14:textId="77777777" w:rsidR="00F0133B" w:rsidRDefault="00F0133B" w:rsidP="00F0133B">
      <w:pPr>
        <w:pStyle w:val="Normaalweb"/>
        <w:jc w:val="both"/>
        <w:rPr>
          <w:rFonts w:ascii="Helvetica" w:hAnsi="Helvetica"/>
          <w:lang w:val="en-US"/>
        </w:rPr>
      </w:pPr>
      <w:r>
        <w:rPr>
          <w:rFonts w:ascii="Helvetica" w:hAnsi="Helvetica"/>
          <w:lang w:val="en-US"/>
        </w:rPr>
        <w:t>What is already known about this subject:</w:t>
      </w:r>
    </w:p>
    <w:p w14:paraId="420D56B4" w14:textId="77777777" w:rsidR="00F0133B" w:rsidRPr="005D1CD0" w:rsidRDefault="00F0133B" w:rsidP="00F0133B">
      <w:pPr>
        <w:pStyle w:val="Normaalweb"/>
        <w:numPr>
          <w:ilvl w:val="0"/>
          <w:numId w:val="11"/>
        </w:numPr>
        <w:jc w:val="both"/>
        <w:rPr>
          <w:rFonts w:ascii="Helvetica" w:hAnsi="Helvetica" w:cstheme="minorBidi"/>
          <w:lang w:val="en-US" w:eastAsia="en-US"/>
        </w:rPr>
      </w:pPr>
      <w:r w:rsidRPr="005D1CD0">
        <w:rPr>
          <w:rFonts w:ascii="Helvetica" w:hAnsi="Helvetica" w:cstheme="minorBidi"/>
          <w:lang w:val="en-US" w:eastAsia="en-US"/>
        </w:rPr>
        <w:t>COVID-19 increases medication usage to manage acute symptoms and complications.</w:t>
      </w:r>
    </w:p>
    <w:p w14:paraId="14C404A5" w14:textId="77777777" w:rsidR="00F0133B" w:rsidRPr="005D1CD0" w:rsidRDefault="00F0133B" w:rsidP="00F0133B">
      <w:pPr>
        <w:pStyle w:val="Normaalweb"/>
        <w:numPr>
          <w:ilvl w:val="0"/>
          <w:numId w:val="11"/>
        </w:numPr>
        <w:jc w:val="both"/>
        <w:rPr>
          <w:rFonts w:ascii="Helvetica" w:hAnsi="Helvetica" w:cstheme="minorBidi"/>
          <w:lang w:val="en-US" w:eastAsia="en-US"/>
        </w:rPr>
      </w:pPr>
      <w:r w:rsidRPr="005D1CD0">
        <w:rPr>
          <w:rFonts w:ascii="Helvetica" w:hAnsi="Helvetica" w:cstheme="minorBidi"/>
          <w:lang w:val="en-US" w:eastAsia="en-US"/>
        </w:rPr>
        <w:t>Long COVID, characterized by persistent symptoms beyond 3 months, requires a precision medicine approach due to its</w:t>
      </w:r>
      <w:r>
        <w:rPr>
          <w:rFonts w:ascii="Helvetica" w:hAnsi="Helvetica" w:cstheme="minorBidi"/>
          <w:lang w:val="en-US" w:eastAsia="en-US"/>
        </w:rPr>
        <w:t xml:space="preserve"> </w:t>
      </w:r>
      <w:r w:rsidRPr="005D1CD0">
        <w:rPr>
          <w:rFonts w:ascii="Helvetica" w:hAnsi="Helvetica" w:cstheme="minorBidi"/>
          <w:lang w:val="en-US" w:eastAsia="en-US"/>
        </w:rPr>
        <w:t>heterogeneity.</w:t>
      </w:r>
    </w:p>
    <w:p w14:paraId="3EF2EBD5" w14:textId="77777777" w:rsidR="00F0133B" w:rsidRPr="00807278" w:rsidRDefault="00F0133B" w:rsidP="00F0133B">
      <w:pPr>
        <w:pStyle w:val="Normaalweb"/>
        <w:numPr>
          <w:ilvl w:val="0"/>
          <w:numId w:val="11"/>
        </w:numPr>
        <w:jc w:val="both"/>
        <w:rPr>
          <w:rFonts w:ascii="Helvetica" w:hAnsi="Helvetica" w:cstheme="minorBidi"/>
          <w:lang w:val="en-US" w:eastAsia="en-US"/>
        </w:rPr>
      </w:pPr>
      <w:r w:rsidRPr="005D1CD0">
        <w:rPr>
          <w:rFonts w:ascii="Helvetica" w:hAnsi="Helvetica" w:cstheme="minorBidi"/>
          <w:lang w:val="en-US" w:eastAsia="en-US"/>
        </w:rPr>
        <w:t xml:space="preserve">While </w:t>
      </w:r>
      <w:r>
        <w:rPr>
          <w:rFonts w:ascii="Helvetica" w:hAnsi="Helvetica" w:cstheme="minorBidi"/>
          <w:lang w:val="en-US" w:eastAsia="en-US"/>
        </w:rPr>
        <w:t xml:space="preserve">there are many </w:t>
      </w:r>
      <w:r w:rsidRPr="005D1CD0">
        <w:rPr>
          <w:rFonts w:ascii="Helvetica" w:hAnsi="Helvetica" w:cstheme="minorBidi"/>
          <w:lang w:val="en-US" w:eastAsia="en-US"/>
        </w:rPr>
        <w:t>known risk factors</w:t>
      </w:r>
      <w:r>
        <w:rPr>
          <w:rFonts w:ascii="Helvetica" w:hAnsi="Helvetica" w:cstheme="minorBidi"/>
          <w:lang w:val="en-US" w:eastAsia="en-US"/>
        </w:rPr>
        <w:t xml:space="preserve"> such as age and sex</w:t>
      </w:r>
      <w:r w:rsidRPr="005D1CD0">
        <w:rPr>
          <w:rFonts w:ascii="Helvetica" w:hAnsi="Helvetica" w:cstheme="minorBidi"/>
          <w:lang w:val="en-US" w:eastAsia="en-US"/>
        </w:rPr>
        <w:t>, the predictive value of pre-COVID pharmacotherapy</w:t>
      </w:r>
      <w:r>
        <w:rPr>
          <w:rFonts w:ascii="Helvetica" w:hAnsi="Helvetica" w:cstheme="minorBidi"/>
          <w:lang w:val="en-US" w:eastAsia="en-US"/>
        </w:rPr>
        <w:t xml:space="preserve"> as health status indicator</w:t>
      </w:r>
      <w:r w:rsidRPr="005D1CD0">
        <w:rPr>
          <w:rFonts w:ascii="Helvetica" w:hAnsi="Helvetica" w:cstheme="minorBidi"/>
          <w:lang w:val="en-US" w:eastAsia="en-US"/>
        </w:rPr>
        <w:t xml:space="preserve"> remains underexplored.</w:t>
      </w:r>
    </w:p>
    <w:p w14:paraId="084E2592" w14:textId="77777777" w:rsidR="00F0133B" w:rsidRPr="007D694C" w:rsidRDefault="00F0133B" w:rsidP="00F0133B">
      <w:pPr>
        <w:pStyle w:val="Normaalweb"/>
        <w:jc w:val="both"/>
        <w:rPr>
          <w:rFonts w:ascii="Helvetica" w:hAnsi="Helvetica"/>
          <w:lang w:val="en-US"/>
        </w:rPr>
      </w:pPr>
      <w:r w:rsidRPr="007D694C">
        <w:rPr>
          <w:rFonts w:ascii="Helvetica" w:hAnsi="Helvetica"/>
          <w:lang w:val="en-US"/>
        </w:rPr>
        <w:t>What the study adds:</w:t>
      </w:r>
    </w:p>
    <w:p w14:paraId="390407B0" w14:textId="77777777" w:rsidR="00F0133B" w:rsidRPr="007D694C" w:rsidRDefault="00F0133B" w:rsidP="00F0133B">
      <w:pPr>
        <w:pStyle w:val="Lijstalinea"/>
        <w:numPr>
          <w:ilvl w:val="0"/>
          <w:numId w:val="10"/>
        </w:numPr>
        <w:rPr>
          <w:rFonts w:ascii="Helvetica" w:eastAsia="Times New Roman" w:hAnsi="Helvetica"/>
          <w:lang w:val="en-US"/>
        </w:rPr>
      </w:pPr>
      <w:r>
        <w:rPr>
          <w:rFonts w:ascii="Helvetica" w:eastAsia="Times New Roman" w:hAnsi="Helvetica"/>
          <w:lang w:val="en-US"/>
        </w:rPr>
        <w:t>Longitudinal insights into</w:t>
      </w:r>
      <w:r w:rsidRPr="007D694C">
        <w:rPr>
          <w:rFonts w:ascii="Helvetica" w:eastAsia="Times New Roman" w:hAnsi="Helvetica"/>
          <w:lang w:val="en-US"/>
        </w:rPr>
        <w:t xml:space="preserve"> </w:t>
      </w:r>
      <w:r>
        <w:rPr>
          <w:rFonts w:ascii="Helvetica" w:eastAsia="Times New Roman" w:hAnsi="Helvetica"/>
          <w:lang w:val="en-US"/>
        </w:rPr>
        <w:t>pharmacotherapy</w:t>
      </w:r>
      <w:r w:rsidRPr="007D694C">
        <w:rPr>
          <w:rFonts w:ascii="Helvetica" w:eastAsia="Times New Roman" w:hAnsi="Helvetica"/>
          <w:lang w:val="en-US"/>
        </w:rPr>
        <w:t xml:space="preserve"> from pre-C</w:t>
      </w:r>
      <w:r>
        <w:rPr>
          <w:rFonts w:ascii="Helvetica" w:eastAsia="Times New Roman" w:hAnsi="Helvetica"/>
          <w:lang w:val="en-US"/>
        </w:rPr>
        <w:t xml:space="preserve">OVID through post-COVID phases, demonstrating peak usage of corticosteroids and </w:t>
      </w:r>
      <w:r w:rsidRPr="005D6FF5">
        <w:rPr>
          <w:rFonts w:ascii="Helvetica" w:hAnsi="Helvetica"/>
          <w:lang w:val="en-US"/>
        </w:rPr>
        <w:t>antithrombotic agent</w:t>
      </w:r>
      <w:r>
        <w:rPr>
          <w:rFonts w:ascii="Helvetica" w:hAnsi="Helvetica"/>
          <w:lang w:val="en-US"/>
        </w:rPr>
        <w:t>s</w:t>
      </w:r>
      <w:r>
        <w:rPr>
          <w:rFonts w:ascii="Helvetica" w:eastAsia="Times New Roman" w:hAnsi="Helvetica"/>
          <w:lang w:val="en-US"/>
        </w:rPr>
        <w:t xml:space="preserve"> during acute COVID-19 alongside consistent high use of alimentary tract medication.</w:t>
      </w:r>
    </w:p>
    <w:p w14:paraId="6AA7C6DF" w14:textId="77777777" w:rsidR="00F0133B" w:rsidRPr="007D694C" w:rsidRDefault="00F0133B" w:rsidP="00F0133B">
      <w:pPr>
        <w:pStyle w:val="Lijstalinea"/>
        <w:numPr>
          <w:ilvl w:val="0"/>
          <w:numId w:val="10"/>
        </w:numPr>
        <w:jc w:val="both"/>
        <w:rPr>
          <w:rFonts w:ascii="Helvetica" w:hAnsi="Helvetica"/>
          <w:lang w:val="en-US"/>
        </w:rPr>
      </w:pPr>
      <w:r w:rsidRPr="007D694C">
        <w:rPr>
          <w:rFonts w:ascii="Helvetica" w:eastAsia="Times New Roman" w:hAnsi="Helvetica"/>
          <w:lang w:val="en-US"/>
        </w:rPr>
        <w:t xml:space="preserve">We identified pre-COVID </w:t>
      </w:r>
      <w:r>
        <w:rPr>
          <w:rFonts w:ascii="Helvetica" w:eastAsia="Times New Roman" w:hAnsi="Helvetica"/>
          <w:lang w:val="en-US"/>
        </w:rPr>
        <w:t>pharmacotherapy</w:t>
      </w:r>
      <w:r w:rsidRPr="007D694C">
        <w:rPr>
          <w:rFonts w:ascii="Helvetica" w:eastAsia="Times New Roman" w:hAnsi="Helvetica"/>
          <w:lang w:val="en-US"/>
        </w:rPr>
        <w:t xml:space="preserve"> associated with </w:t>
      </w:r>
      <w:r>
        <w:rPr>
          <w:rFonts w:ascii="Helvetica" w:eastAsia="Times New Roman" w:hAnsi="Helvetica"/>
          <w:lang w:val="en-US"/>
        </w:rPr>
        <w:t>long COVID</w:t>
      </w:r>
      <w:r w:rsidRPr="007D694C">
        <w:rPr>
          <w:rFonts w:ascii="Helvetica" w:eastAsia="Times New Roman" w:hAnsi="Helvetica"/>
          <w:lang w:val="en-US"/>
        </w:rPr>
        <w:t xml:space="preserve"> </w:t>
      </w:r>
      <w:r>
        <w:rPr>
          <w:rFonts w:ascii="Helvetica" w:eastAsia="Times New Roman" w:hAnsi="Helvetica"/>
          <w:lang w:val="en-US"/>
        </w:rPr>
        <w:t>outcomes</w:t>
      </w:r>
      <w:r w:rsidRPr="007D694C">
        <w:rPr>
          <w:rFonts w:ascii="Helvetica" w:eastAsia="Times New Roman" w:hAnsi="Helvetica"/>
          <w:lang w:val="en-US"/>
        </w:rPr>
        <w:t xml:space="preserve">, </w:t>
      </w:r>
      <w:r>
        <w:rPr>
          <w:rFonts w:ascii="Helvetica" w:hAnsi="Helvetica"/>
          <w:lang w:val="en-US"/>
        </w:rPr>
        <w:t>demonstrating its potential as</w:t>
      </w:r>
      <w:r w:rsidRPr="007D694C">
        <w:rPr>
          <w:rFonts w:ascii="Helvetica" w:hAnsi="Helvetica"/>
          <w:lang w:val="en-US"/>
        </w:rPr>
        <w:t xml:space="preserve"> health status indicator in characterizing patients for disease management.</w:t>
      </w:r>
    </w:p>
    <w:p w14:paraId="41855458" w14:textId="77777777" w:rsidR="00F0133B" w:rsidRDefault="00F0133B" w:rsidP="00F0133B">
      <w:pPr>
        <w:outlineLvl w:val="0"/>
        <w:rPr>
          <w:rFonts w:ascii="Helvetica" w:hAnsi="Helvetica"/>
          <w:b/>
          <w:sz w:val="28"/>
          <w:lang w:val="en-US"/>
        </w:rPr>
      </w:pPr>
    </w:p>
    <w:p w14:paraId="33018D0F" w14:textId="77777777" w:rsidR="00F0133B" w:rsidRDefault="00F0133B" w:rsidP="000A4D9F">
      <w:pPr>
        <w:outlineLvl w:val="0"/>
        <w:rPr>
          <w:rFonts w:ascii="Helvetica" w:hAnsi="Helvetica"/>
          <w:b/>
          <w:lang w:val="en-US"/>
        </w:rPr>
      </w:pPr>
    </w:p>
    <w:p w14:paraId="5D8D512A" w14:textId="77777777" w:rsidR="00F0133B" w:rsidRDefault="00F0133B" w:rsidP="000A4D9F">
      <w:pPr>
        <w:outlineLvl w:val="0"/>
        <w:rPr>
          <w:rFonts w:ascii="Helvetica" w:hAnsi="Helvetica"/>
          <w:b/>
          <w:lang w:val="en-US"/>
        </w:rPr>
      </w:pPr>
    </w:p>
    <w:p w14:paraId="54D047D4" w14:textId="59855EB6" w:rsidR="009139B0" w:rsidRDefault="00F61C22" w:rsidP="000A4D9F">
      <w:pPr>
        <w:outlineLvl w:val="0"/>
        <w:rPr>
          <w:rFonts w:ascii="Helvetica" w:hAnsi="Helvetica"/>
          <w:b/>
          <w:lang w:val="en-US"/>
        </w:rPr>
      </w:pPr>
      <w:r w:rsidRPr="00EE4164">
        <w:rPr>
          <w:rFonts w:ascii="Helvetica" w:hAnsi="Helvetica"/>
          <w:b/>
          <w:lang w:val="en-US"/>
        </w:rPr>
        <w:t>Abstract</w:t>
      </w:r>
    </w:p>
    <w:p w14:paraId="324CA224" w14:textId="77777777" w:rsidR="0036542B" w:rsidRDefault="0036542B" w:rsidP="000A4D9F">
      <w:pPr>
        <w:outlineLvl w:val="0"/>
        <w:rPr>
          <w:rFonts w:ascii="Helvetica" w:hAnsi="Helvetica"/>
          <w:b/>
          <w:lang w:val="en-US"/>
        </w:rPr>
      </w:pPr>
    </w:p>
    <w:p w14:paraId="51421289" w14:textId="2B3FB0DF" w:rsidR="0036542B" w:rsidRPr="00023777" w:rsidRDefault="0036542B" w:rsidP="0036542B">
      <w:pPr>
        <w:jc w:val="both"/>
        <w:outlineLvl w:val="0"/>
        <w:rPr>
          <w:rFonts w:ascii="Helvetica" w:hAnsi="Helvetica"/>
          <w:u w:val="single"/>
          <w:lang w:val="en-US"/>
        </w:rPr>
      </w:pPr>
      <w:r w:rsidRPr="00023777">
        <w:rPr>
          <w:rFonts w:ascii="Helvetica" w:hAnsi="Helvetica"/>
          <w:u w:val="single"/>
          <w:lang w:val="en-US"/>
        </w:rPr>
        <w:t>Aim:</w:t>
      </w:r>
    </w:p>
    <w:p w14:paraId="6ECDFF63" w14:textId="77777777" w:rsidR="0036542B" w:rsidRPr="0036542B" w:rsidRDefault="0036542B" w:rsidP="0036542B">
      <w:pPr>
        <w:jc w:val="both"/>
        <w:outlineLvl w:val="0"/>
        <w:rPr>
          <w:rFonts w:ascii="Helvetica" w:hAnsi="Helvetica"/>
          <w:lang w:val="en-US"/>
        </w:rPr>
      </w:pPr>
      <w:r w:rsidRPr="0036542B">
        <w:rPr>
          <w:rFonts w:ascii="Helvetica" w:hAnsi="Helvetica"/>
          <w:lang w:val="en-US"/>
        </w:rPr>
        <w:t>Approximately 10% of all COVID-19 cases experience persistent symptoms after the acute infection phase, a condition known as long COVID or post-acute sequelae of COVID-19. Approved prevention and treatment options for long COVID are currently lacking. Given the heterogeneous nature of long COVID, a personalized medicine approach is essential for effective disease management. This study aimed to describe trends in pharmacotherapy from pre-COVID to post-COVID phases to gain insights into COVID-19 treatment strategies and assess whether pre-COVID pharmacotherapy can predict long COVID symptoms as a health status indicator.</w:t>
      </w:r>
    </w:p>
    <w:p w14:paraId="6FCB6F33" w14:textId="77777777" w:rsidR="0036542B" w:rsidRPr="0036542B" w:rsidRDefault="0036542B" w:rsidP="0036542B">
      <w:pPr>
        <w:jc w:val="both"/>
        <w:outlineLvl w:val="0"/>
        <w:rPr>
          <w:rFonts w:ascii="Helvetica" w:hAnsi="Helvetica"/>
          <w:lang w:val="en-US"/>
        </w:rPr>
      </w:pPr>
    </w:p>
    <w:p w14:paraId="6A75E9A4" w14:textId="77777777" w:rsidR="0036542B" w:rsidRPr="00023777" w:rsidRDefault="0036542B" w:rsidP="0036542B">
      <w:pPr>
        <w:jc w:val="both"/>
        <w:outlineLvl w:val="0"/>
        <w:rPr>
          <w:rFonts w:ascii="Helvetica" w:hAnsi="Helvetica"/>
          <w:u w:val="single"/>
          <w:lang w:val="en-US"/>
        </w:rPr>
      </w:pPr>
      <w:r w:rsidRPr="00023777">
        <w:rPr>
          <w:rFonts w:ascii="Helvetica" w:hAnsi="Helvetica"/>
          <w:u w:val="single"/>
          <w:lang w:val="en-US"/>
        </w:rPr>
        <w:t>Methods:</w:t>
      </w:r>
    </w:p>
    <w:p w14:paraId="48912AFE" w14:textId="19A7B3CC" w:rsidR="0036542B" w:rsidRPr="0036542B" w:rsidRDefault="0036542B" w:rsidP="0036542B">
      <w:pPr>
        <w:jc w:val="both"/>
        <w:outlineLvl w:val="0"/>
        <w:rPr>
          <w:rFonts w:ascii="Helvetica" w:hAnsi="Helvetica"/>
          <w:lang w:val="en-US"/>
        </w:rPr>
      </w:pPr>
      <w:r w:rsidRPr="0036542B">
        <w:rPr>
          <w:rFonts w:ascii="Helvetica" w:hAnsi="Helvetica"/>
          <w:lang w:val="en-US"/>
        </w:rPr>
        <w:t>In the Precision Medicine for more Oxygen (P4O2) – COVID-19 study, 95 long COVID patients were comprehensively evaluated through post-COVID outpatient clinics and stud</w:t>
      </w:r>
      <w:r w:rsidR="00290FAB">
        <w:rPr>
          <w:rFonts w:ascii="Helvetica" w:hAnsi="Helvetica"/>
          <w:lang w:val="en-US"/>
        </w:rPr>
        <w:t>y visits. The study focused on descriptive analysis of</w:t>
      </w:r>
      <w:r w:rsidRPr="0036542B">
        <w:rPr>
          <w:rFonts w:ascii="Helvetica" w:hAnsi="Helvetica"/>
          <w:lang w:val="en-US"/>
        </w:rPr>
        <w:t xml:space="preserve"> the pharmacotherapy patterns across different phases: pre-COVID</w:t>
      </w:r>
      <w:r w:rsidR="002164A7">
        <w:rPr>
          <w:rFonts w:ascii="Helvetica" w:hAnsi="Helvetica"/>
          <w:lang w:val="en-US"/>
        </w:rPr>
        <w:t>-19</w:t>
      </w:r>
      <w:r w:rsidRPr="0036542B">
        <w:rPr>
          <w:rFonts w:ascii="Helvetica" w:hAnsi="Helvetica"/>
          <w:lang w:val="en-US"/>
        </w:rPr>
        <w:t xml:space="preserve">, acute COVID, and post-COVID. </w:t>
      </w:r>
      <w:r>
        <w:rPr>
          <w:rFonts w:ascii="Helvetica" w:hAnsi="Helvetica"/>
          <w:lang w:val="en-US"/>
        </w:rPr>
        <w:t>Furthermore</w:t>
      </w:r>
      <w:r w:rsidR="00290FAB">
        <w:rPr>
          <w:rFonts w:ascii="Helvetica" w:hAnsi="Helvetica"/>
          <w:lang w:val="en-US"/>
        </w:rPr>
        <w:t xml:space="preserve">, associations between pre-COVID medication and </w:t>
      </w:r>
      <w:r w:rsidRPr="0036542B">
        <w:rPr>
          <w:rFonts w:ascii="Helvetica" w:hAnsi="Helvetica"/>
          <w:lang w:val="en-US"/>
        </w:rPr>
        <w:t xml:space="preserve">long COVID </w:t>
      </w:r>
      <w:r w:rsidR="00290FAB">
        <w:rPr>
          <w:rFonts w:ascii="Helvetica" w:hAnsi="Helvetica"/>
          <w:lang w:val="en-US"/>
        </w:rPr>
        <w:t xml:space="preserve">outcomes were analyzed with regression analyses. </w:t>
      </w:r>
    </w:p>
    <w:p w14:paraId="042B3A21" w14:textId="77777777" w:rsidR="0036542B" w:rsidRPr="00023777" w:rsidRDefault="0036542B" w:rsidP="0036542B">
      <w:pPr>
        <w:jc w:val="both"/>
        <w:outlineLvl w:val="0"/>
        <w:rPr>
          <w:rFonts w:ascii="Helvetica" w:hAnsi="Helvetica"/>
          <w:u w:val="single"/>
          <w:lang w:val="en-US"/>
        </w:rPr>
      </w:pPr>
    </w:p>
    <w:p w14:paraId="0961AE07" w14:textId="77777777" w:rsidR="0036542B" w:rsidRPr="00023777" w:rsidRDefault="0036542B" w:rsidP="0036542B">
      <w:pPr>
        <w:jc w:val="both"/>
        <w:outlineLvl w:val="0"/>
        <w:rPr>
          <w:rFonts w:ascii="Helvetica" w:hAnsi="Helvetica"/>
          <w:u w:val="single"/>
          <w:lang w:val="en-US"/>
        </w:rPr>
      </w:pPr>
      <w:r w:rsidRPr="00023777">
        <w:rPr>
          <w:rFonts w:ascii="Helvetica" w:hAnsi="Helvetica"/>
          <w:u w:val="single"/>
          <w:lang w:val="en-US"/>
        </w:rPr>
        <w:t>Results:</w:t>
      </w:r>
    </w:p>
    <w:p w14:paraId="46215615" w14:textId="171B43F7" w:rsidR="0036542B" w:rsidRDefault="0036542B" w:rsidP="0036542B">
      <w:pPr>
        <w:jc w:val="both"/>
        <w:outlineLvl w:val="0"/>
        <w:rPr>
          <w:rFonts w:ascii="Helvetica" w:hAnsi="Helvetica"/>
          <w:lang w:val="en-US"/>
        </w:rPr>
      </w:pPr>
      <w:r w:rsidRPr="0036542B">
        <w:rPr>
          <w:rFonts w:ascii="Helvetica" w:hAnsi="Helvetica"/>
          <w:lang w:val="en-US"/>
        </w:rPr>
        <w:t>We observed peaks in the use of certain medications during the acute infection phase, including corticosteroids and antithrombotic agents, with a decrease in the use of renin-angiotensin inhibitors. Consistent high use of alimentary tract medications was noted across all phases. Notably, pre-COVID respiratory medications were associated with fatigue symptoms, while antiinfectives and cardiovascular drugs were linked to fewer persisting long COVID symptom categories.</w:t>
      </w:r>
    </w:p>
    <w:p w14:paraId="0C0B0F69" w14:textId="77777777" w:rsidR="0036542B" w:rsidRPr="0036542B" w:rsidRDefault="0036542B" w:rsidP="0036542B">
      <w:pPr>
        <w:jc w:val="both"/>
        <w:outlineLvl w:val="0"/>
        <w:rPr>
          <w:rFonts w:ascii="Helvetica" w:hAnsi="Helvetica"/>
          <w:lang w:val="en-US"/>
        </w:rPr>
      </w:pPr>
    </w:p>
    <w:p w14:paraId="4C747027" w14:textId="77777777" w:rsidR="002164A7" w:rsidRPr="00023777" w:rsidRDefault="0036542B" w:rsidP="002164A7">
      <w:pPr>
        <w:jc w:val="both"/>
        <w:outlineLvl w:val="0"/>
        <w:rPr>
          <w:rFonts w:ascii="Helvetica" w:hAnsi="Helvetica"/>
          <w:u w:val="single"/>
          <w:lang w:val="en-US"/>
        </w:rPr>
      </w:pPr>
      <w:r w:rsidRPr="00023777">
        <w:rPr>
          <w:rFonts w:ascii="Helvetica" w:hAnsi="Helvetica"/>
          <w:u w:val="single"/>
          <w:lang w:val="en-US"/>
        </w:rPr>
        <w:t>Conclusion:</w:t>
      </w:r>
    </w:p>
    <w:p w14:paraId="6E302F44" w14:textId="73BB0D92" w:rsidR="002164A7" w:rsidRDefault="00EB0F72" w:rsidP="002164A7">
      <w:pPr>
        <w:jc w:val="both"/>
        <w:outlineLvl w:val="0"/>
        <w:rPr>
          <w:rFonts w:ascii="Helvetica" w:hAnsi="Helvetica"/>
          <w:lang w:val="en-US"/>
        </w:rPr>
      </w:pPr>
      <w:r>
        <w:rPr>
          <w:rFonts w:ascii="Helvetica" w:hAnsi="Helvetica"/>
          <w:lang w:val="en-US"/>
        </w:rPr>
        <w:t>Our</w:t>
      </w:r>
      <w:r w:rsidR="0036542B" w:rsidRPr="0036542B">
        <w:rPr>
          <w:rFonts w:ascii="Helvetica" w:hAnsi="Helvetica"/>
          <w:lang w:val="en-US"/>
        </w:rPr>
        <w:t xml:space="preserve"> </w:t>
      </w:r>
      <w:r w:rsidR="004F2144">
        <w:rPr>
          <w:rFonts w:ascii="Helvetica" w:hAnsi="Helvetica"/>
          <w:lang w:val="en-US"/>
        </w:rPr>
        <w:t xml:space="preserve">findings </w:t>
      </w:r>
      <w:r w:rsidR="002164A7">
        <w:rPr>
          <w:rFonts w:ascii="Helvetica" w:hAnsi="Helvetica"/>
          <w:lang w:val="en-US"/>
        </w:rPr>
        <w:t xml:space="preserve">provide </w:t>
      </w:r>
      <w:r w:rsidR="004F2144">
        <w:rPr>
          <w:rFonts w:ascii="Helvetica" w:hAnsi="Helvetica"/>
          <w:lang w:val="en-US"/>
        </w:rPr>
        <w:t xml:space="preserve">longitudinal </w:t>
      </w:r>
      <w:r w:rsidR="002164A7">
        <w:rPr>
          <w:rFonts w:ascii="Helvetica" w:hAnsi="Helvetica"/>
          <w:lang w:val="en-US"/>
        </w:rPr>
        <w:t>descriptive pharmacotherapy insights and sugges</w:t>
      </w:r>
      <w:r w:rsidR="0036542B" w:rsidRPr="0036542B">
        <w:rPr>
          <w:rFonts w:ascii="Helvetica" w:hAnsi="Helvetica"/>
          <w:lang w:val="en-US"/>
        </w:rPr>
        <w:t>t that medication history can be a valuable health status indicator</w:t>
      </w:r>
      <w:r w:rsidR="002164A7" w:rsidRPr="002164A7">
        <w:rPr>
          <w:rFonts w:ascii="Helvetica" w:hAnsi="Helvetica"/>
          <w:lang w:val="en-US"/>
        </w:rPr>
        <w:t xml:space="preserve"> </w:t>
      </w:r>
      <w:r w:rsidR="002164A7" w:rsidRPr="00762EAD">
        <w:rPr>
          <w:rFonts w:ascii="Helvetica" w:hAnsi="Helvetica"/>
          <w:lang w:val="en-US"/>
        </w:rPr>
        <w:t>in characterizing pa</w:t>
      </w:r>
      <w:r w:rsidR="002164A7">
        <w:rPr>
          <w:rFonts w:ascii="Helvetica" w:hAnsi="Helvetica"/>
          <w:lang w:val="en-US"/>
        </w:rPr>
        <w:t>tients for personalized disease management strategies, addressing</w:t>
      </w:r>
      <w:r w:rsidR="002164A7" w:rsidRPr="00D35BFE">
        <w:rPr>
          <w:rFonts w:ascii="Helvetica" w:hAnsi="Helvetica"/>
          <w:lang w:val="en-US"/>
        </w:rPr>
        <w:t xml:space="preserve"> the heterogeneous nature of long COVID</w:t>
      </w:r>
      <w:r w:rsidR="002164A7">
        <w:rPr>
          <w:rFonts w:ascii="Helvetica" w:hAnsi="Helvetica"/>
          <w:lang w:val="en-US"/>
        </w:rPr>
        <w:t>.</w:t>
      </w:r>
    </w:p>
    <w:p w14:paraId="0B04AFE0" w14:textId="77777777" w:rsidR="002164A7" w:rsidRDefault="002164A7" w:rsidP="002164A7">
      <w:pPr>
        <w:jc w:val="both"/>
        <w:outlineLvl w:val="0"/>
        <w:rPr>
          <w:rFonts w:ascii="Helvetica" w:hAnsi="Helvetica"/>
          <w:lang w:val="en-US"/>
        </w:rPr>
      </w:pPr>
    </w:p>
    <w:p w14:paraId="2C3C1F18" w14:textId="727F1C2B" w:rsidR="000249C5" w:rsidRDefault="000249C5" w:rsidP="002164A7">
      <w:pPr>
        <w:jc w:val="both"/>
        <w:outlineLvl w:val="0"/>
        <w:rPr>
          <w:rFonts w:ascii="Helvetica" w:hAnsi="Helvetica"/>
          <w:lang w:val="en-US"/>
        </w:rPr>
      </w:pPr>
      <w:r w:rsidRPr="00AC62BC">
        <w:rPr>
          <w:rFonts w:ascii="Helvetica" w:hAnsi="Helvetica"/>
          <w:u w:val="single"/>
          <w:lang w:val="en-US"/>
        </w:rPr>
        <w:t>Key words:</w:t>
      </w:r>
      <w:r w:rsidR="00253024">
        <w:rPr>
          <w:rFonts w:ascii="Helvetica" w:hAnsi="Helvetica"/>
          <w:lang w:val="en-US"/>
        </w:rPr>
        <w:t xml:space="preserve"> precision medicine, long COVID, </w:t>
      </w:r>
      <w:r w:rsidR="00EB0F72">
        <w:rPr>
          <w:rFonts w:ascii="Helvetica" w:hAnsi="Helvetica"/>
          <w:lang w:val="en-US"/>
        </w:rPr>
        <w:t xml:space="preserve">COVID-19, </w:t>
      </w:r>
      <w:r w:rsidR="00253024">
        <w:rPr>
          <w:rFonts w:ascii="Helvetica" w:hAnsi="Helvetica"/>
          <w:lang w:val="en-US"/>
        </w:rPr>
        <w:t>pharma</w:t>
      </w:r>
      <w:r w:rsidR="004F2144">
        <w:rPr>
          <w:rFonts w:ascii="Helvetica" w:hAnsi="Helvetica"/>
          <w:lang w:val="en-US"/>
        </w:rPr>
        <w:t>cotherapy, longitudinal trends</w:t>
      </w:r>
    </w:p>
    <w:p w14:paraId="694F8A99" w14:textId="77777777" w:rsidR="00AC62BC" w:rsidRDefault="00AC62BC" w:rsidP="002164A7">
      <w:pPr>
        <w:jc w:val="both"/>
        <w:outlineLvl w:val="0"/>
        <w:rPr>
          <w:rFonts w:ascii="Helvetica" w:hAnsi="Helvetica"/>
          <w:lang w:val="en-US"/>
        </w:rPr>
      </w:pPr>
    </w:p>
    <w:p w14:paraId="44D39EE2" w14:textId="443B13F1" w:rsidR="00253024" w:rsidRDefault="00DB3580" w:rsidP="00253024">
      <w:pPr>
        <w:rPr>
          <w:rFonts w:ascii="Helvetica" w:eastAsia="Times New Roman" w:hAnsi="Helvetica"/>
          <w:lang w:val="en-US"/>
        </w:rPr>
      </w:pPr>
      <w:r w:rsidRPr="00AC62BC">
        <w:rPr>
          <w:rFonts w:ascii="Helvetica" w:hAnsi="Helvetica"/>
          <w:u w:val="single"/>
          <w:lang w:val="en-US"/>
        </w:rPr>
        <w:t>Running title:</w:t>
      </w:r>
      <w:r w:rsidRPr="00DB3580">
        <w:rPr>
          <w:rFonts w:ascii="Helvetica" w:hAnsi="Helvetica"/>
          <w:lang w:val="en-US"/>
        </w:rPr>
        <w:t xml:space="preserve"> </w:t>
      </w:r>
      <w:r w:rsidR="00253024" w:rsidRPr="00253024">
        <w:rPr>
          <w:rFonts w:ascii="Helvetica" w:eastAsia="Times New Roman" w:hAnsi="Helvetica"/>
          <w:lang w:val="en-US"/>
        </w:rPr>
        <w:t>Pharmacotherapy fro</w:t>
      </w:r>
      <w:r w:rsidR="00253024">
        <w:rPr>
          <w:rFonts w:ascii="Helvetica" w:eastAsia="Times New Roman" w:hAnsi="Helvetica"/>
          <w:lang w:val="en-US"/>
        </w:rPr>
        <w:t>m pre- to p</w:t>
      </w:r>
      <w:r w:rsidR="00253024" w:rsidRPr="00253024">
        <w:rPr>
          <w:rFonts w:ascii="Helvetica" w:eastAsia="Times New Roman" w:hAnsi="Helvetica"/>
          <w:lang w:val="en-US"/>
        </w:rPr>
        <w:t>ost-COVID-19</w:t>
      </w:r>
    </w:p>
    <w:p w14:paraId="00CA41E3" w14:textId="4D33B321" w:rsidR="00DB3580" w:rsidRDefault="00253024" w:rsidP="002164A7">
      <w:pPr>
        <w:pStyle w:val="Normaalweb"/>
        <w:jc w:val="both"/>
        <w:rPr>
          <w:rFonts w:ascii="Helvetica" w:hAnsi="Helvetica"/>
          <w:lang w:val="en-US"/>
        </w:rPr>
      </w:pPr>
      <w:r w:rsidRPr="00AC62BC">
        <w:rPr>
          <w:rFonts w:ascii="Helvetica" w:hAnsi="Helvetica"/>
          <w:u w:val="single"/>
          <w:lang w:val="en-US"/>
        </w:rPr>
        <w:t>Word count abstract</w:t>
      </w:r>
      <w:r w:rsidR="002164A7" w:rsidRPr="00AC62BC">
        <w:rPr>
          <w:rFonts w:ascii="Helvetica" w:hAnsi="Helvetica"/>
          <w:u w:val="single"/>
          <w:lang w:val="en-US"/>
        </w:rPr>
        <w:t xml:space="preserve">: </w:t>
      </w:r>
      <w:r w:rsidR="004F2144">
        <w:rPr>
          <w:rFonts w:ascii="Helvetica" w:hAnsi="Helvetica"/>
          <w:lang w:val="en-US"/>
        </w:rPr>
        <w:t>245</w:t>
      </w:r>
    </w:p>
    <w:p w14:paraId="25A88A0C" w14:textId="4C3F1052" w:rsidR="00752D8C" w:rsidRDefault="00752D8C" w:rsidP="000A4D9F">
      <w:pPr>
        <w:outlineLvl w:val="0"/>
        <w:rPr>
          <w:rFonts w:ascii="Helvetica" w:hAnsi="Helvetica"/>
          <w:b/>
          <w:sz w:val="28"/>
          <w:lang w:val="en-US"/>
        </w:rPr>
      </w:pPr>
    </w:p>
    <w:p w14:paraId="18AD2552" w14:textId="18937160" w:rsidR="000E225E" w:rsidRDefault="00752D8C" w:rsidP="00752D8C">
      <w:pPr>
        <w:rPr>
          <w:rFonts w:ascii="Helvetica" w:hAnsi="Helvetica"/>
          <w:b/>
          <w:sz w:val="28"/>
          <w:lang w:val="en-US"/>
        </w:rPr>
      </w:pPr>
      <w:r>
        <w:rPr>
          <w:rFonts w:ascii="Helvetica" w:hAnsi="Helvetica"/>
          <w:b/>
          <w:sz w:val="28"/>
          <w:lang w:val="en-US"/>
        </w:rPr>
        <w:br w:type="page"/>
      </w:r>
    </w:p>
    <w:p w14:paraId="7001E292" w14:textId="49E769C9" w:rsidR="00C03E83" w:rsidRPr="00EE4164" w:rsidRDefault="00D969A0" w:rsidP="000A4D9F">
      <w:pPr>
        <w:outlineLvl w:val="0"/>
        <w:rPr>
          <w:rFonts w:ascii="Helvetica" w:hAnsi="Helvetica"/>
          <w:b/>
          <w:lang w:val="en-US"/>
        </w:rPr>
      </w:pPr>
      <w:r w:rsidRPr="00EE4164">
        <w:rPr>
          <w:rFonts w:ascii="Helvetica" w:hAnsi="Helvetica"/>
          <w:b/>
          <w:lang w:val="en-US"/>
        </w:rPr>
        <w:lastRenderedPageBreak/>
        <w:t>Introduction</w:t>
      </w:r>
    </w:p>
    <w:p w14:paraId="289FBFED" w14:textId="77777777" w:rsidR="00BE467B" w:rsidRDefault="00BE467B" w:rsidP="00453A03">
      <w:pPr>
        <w:rPr>
          <w:rFonts w:ascii="Helvetica" w:hAnsi="Helvetica"/>
          <w:lang w:val="en-US"/>
        </w:rPr>
      </w:pPr>
    </w:p>
    <w:p w14:paraId="1EA800D1" w14:textId="7BD6DB52" w:rsidR="003B7823" w:rsidRDefault="00366D0B" w:rsidP="00366D0B">
      <w:pPr>
        <w:jc w:val="both"/>
        <w:rPr>
          <w:rFonts w:ascii="Helvetica" w:hAnsi="Helvetica"/>
          <w:lang w:val="en-US"/>
        </w:rPr>
      </w:pPr>
      <w:r w:rsidRPr="00366D0B">
        <w:rPr>
          <w:rFonts w:ascii="Helvetica" w:hAnsi="Helvetica"/>
          <w:lang w:val="en-US"/>
        </w:rPr>
        <w:t>The coronavirus disease (COVID-19), caused by severe acute respiratory syndrome coronavirus 2 (SARS-CoV-2), rapidly became a global pandemic. While many</w:t>
      </w:r>
      <w:r w:rsidR="00212F5B">
        <w:rPr>
          <w:rFonts w:ascii="Helvetica" w:hAnsi="Helvetica"/>
          <w:lang w:val="en-US"/>
        </w:rPr>
        <w:t xml:space="preserve"> individuals</w:t>
      </w:r>
      <w:r w:rsidRPr="00366D0B">
        <w:rPr>
          <w:rFonts w:ascii="Helvetica" w:hAnsi="Helvetica"/>
          <w:lang w:val="en-US"/>
        </w:rPr>
        <w:t xml:space="preserve"> recover from the acute phase, a significant number</w:t>
      </w:r>
      <w:r w:rsidR="008111BE">
        <w:rPr>
          <w:rFonts w:ascii="Helvetica" w:hAnsi="Helvetica"/>
          <w:lang w:val="en-US"/>
        </w:rPr>
        <w:t xml:space="preserve"> </w:t>
      </w:r>
      <w:r w:rsidRPr="00366D0B">
        <w:rPr>
          <w:rFonts w:ascii="Helvetica" w:hAnsi="Helvetica"/>
          <w:lang w:val="en-US"/>
        </w:rPr>
        <w:t>develop</w:t>
      </w:r>
      <w:r w:rsidR="00212F5B">
        <w:rPr>
          <w:rFonts w:ascii="Helvetica" w:hAnsi="Helvetica"/>
          <w:lang w:val="en-US"/>
        </w:rPr>
        <w:t>s</w:t>
      </w:r>
      <w:r w:rsidRPr="00366D0B">
        <w:rPr>
          <w:rFonts w:ascii="Helvetica" w:hAnsi="Helvetica"/>
          <w:lang w:val="en-US"/>
        </w:rPr>
        <w:t xml:space="preserve"> persistent symptoms, known as Long COVID (LC), post-acute sequelae of COVID-19, or post-COVID syndrome. The World Health Organization defines LC as the persistence of symp</w:t>
      </w:r>
      <w:r>
        <w:rPr>
          <w:rFonts w:ascii="Helvetica" w:hAnsi="Helvetica"/>
          <w:lang w:val="en-US"/>
        </w:rPr>
        <w:t>toms beyond three months</w:t>
      </w:r>
      <w:r w:rsidR="006041DC">
        <w:rPr>
          <w:rFonts w:ascii="Helvetica" w:hAnsi="Helvetica"/>
          <w:lang w:val="en-US"/>
        </w:rPr>
        <w:fldChar w:fldCharType="begin"/>
      </w:r>
      <w:r w:rsidR="00255C91">
        <w:rPr>
          <w:rFonts w:ascii="Helvetica" w:hAnsi="Helvetica"/>
          <w:lang w:val="en-US"/>
        </w:rPr>
        <w:instrText xml:space="preserve"> ADDIN ZOTERO_ITEM CSL_CITATION {"citationID":"tINGlfVV","properties":{"formattedCitation":"(1)","plainCitation":"(1)","noteIndex":0},"citationItems":[{"id":2096,"uris":["http://zotero.org/users/local/Iwyk6Ie5/items/UPPJZ2AE"],"itemData":{"id":2096,"type":"webpage","title":"Post COVID-19 condition (Long COVID)","URL":"https://www.who.int/europe/news-room/fact-sheets/item/post-covid-19-condition#:~:text=It%20is%20defined%20as%20the,months%20with%20no%20other%20explanation.","author":[{"literal":"World Health Organization"}],"accessed":{"date-parts":[["2023",3,28]]}}}],"schema":"https://github.com/citation-style-language/schema/raw/master/csl-citation.json"} </w:instrText>
      </w:r>
      <w:r w:rsidR="006041DC">
        <w:rPr>
          <w:rFonts w:ascii="Helvetica" w:hAnsi="Helvetica"/>
          <w:lang w:val="en-US"/>
        </w:rPr>
        <w:fldChar w:fldCharType="separate"/>
      </w:r>
      <w:r w:rsidR="00255C91">
        <w:rPr>
          <w:rFonts w:ascii="Helvetica" w:hAnsi="Helvetica"/>
          <w:noProof/>
          <w:lang w:val="en-US"/>
        </w:rPr>
        <w:t>(1)</w:t>
      </w:r>
      <w:r w:rsidR="006041DC">
        <w:rPr>
          <w:rFonts w:ascii="Helvetica" w:hAnsi="Helvetica"/>
          <w:lang w:val="en-US"/>
        </w:rPr>
        <w:fldChar w:fldCharType="end"/>
      </w:r>
      <w:r w:rsidR="006041DC">
        <w:rPr>
          <w:rFonts w:ascii="Helvetica" w:hAnsi="Helvetica"/>
          <w:lang w:val="en-US"/>
        </w:rPr>
        <w:t xml:space="preserve">. </w:t>
      </w:r>
      <w:r w:rsidR="00212F5B" w:rsidRPr="00366D0B">
        <w:rPr>
          <w:rFonts w:ascii="Helvetica" w:hAnsi="Helvetica"/>
          <w:lang w:val="en-US"/>
        </w:rPr>
        <w:t xml:space="preserve">These symptoms can last for months to years, impacting quality of life and </w:t>
      </w:r>
      <w:r w:rsidR="007B5C83">
        <w:rPr>
          <w:rFonts w:ascii="Helvetica" w:hAnsi="Helvetica"/>
          <w:lang w:val="en-US"/>
        </w:rPr>
        <w:t>creates</w:t>
      </w:r>
      <w:r w:rsidR="00212F5B" w:rsidRPr="00366D0B">
        <w:rPr>
          <w:rFonts w:ascii="Helvetica" w:hAnsi="Helvetica"/>
          <w:lang w:val="en-US"/>
        </w:rPr>
        <w:t xml:space="preserve"> challenges to healthcare systems.</w:t>
      </w:r>
    </w:p>
    <w:p w14:paraId="767138B1" w14:textId="77777777" w:rsidR="00E23618" w:rsidRDefault="00E23618" w:rsidP="00366D0B">
      <w:pPr>
        <w:jc w:val="both"/>
        <w:rPr>
          <w:rFonts w:ascii="Helvetica" w:hAnsi="Helvetica"/>
          <w:lang w:val="en-US"/>
        </w:rPr>
      </w:pPr>
    </w:p>
    <w:p w14:paraId="7098D62F" w14:textId="005DE655" w:rsidR="00E23618" w:rsidRDefault="00E23618" w:rsidP="00366D0B">
      <w:pPr>
        <w:jc w:val="both"/>
        <w:rPr>
          <w:rFonts w:ascii="Helvetica" w:hAnsi="Helvetica"/>
          <w:lang w:val="en-US"/>
        </w:rPr>
      </w:pPr>
      <w:r w:rsidRPr="00E23618">
        <w:rPr>
          <w:rFonts w:ascii="Helvetica" w:hAnsi="Helvetica"/>
          <w:lang w:val="en-US"/>
        </w:rPr>
        <w:t xml:space="preserve">LC </w:t>
      </w:r>
      <w:r w:rsidR="00DC0989">
        <w:rPr>
          <w:rFonts w:ascii="Helvetica" w:hAnsi="Helvetica"/>
          <w:lang w:val="en-US"/>
        </w:rPr>
        <w:t>can include</w:t>
      </w:r>
      <w:r w:rsidRPr="00E23618">
        <w:rPr>
          <w:rFonts w:ascii="Helvetica" w:hAnsi="Helvetica"/>
          <w:lang w:val="en-US"/>
        </w:rPr>
        <w:t xml:space="preserve"> various symptoms, including fatigue, respiratory, cardiovascular, neurological, and gastrointestinal</w:t>
      </w:r>
      <w:r w:rsidR="009C30FF">
        <w:rPr>
          <w:rFonts w:ascii="Helvetica" w:hAnsi="Helvetica"/>
          <w:lang w:val="en-US"/>
        </w:rPr>
        <w:t xml:space="preserve"> complaints</w:t>
      </w:r>
      <w:r w:rsidRPr="00E23618">
        <w:rPr>
          <w:rFonts w:ascii="Helvetica" w:hAnsi="Helvetica"/>
          <w:lang w:val="en-US"/>
        </w:rPr>
        <w:t>, complicating diagnosis and management</w:t>
      </w:r>
      <w:r>
        <w:rPr>
          <w:rFonts w:ascii="Helvetica" w:hAnsi="Helvetica"/>
          <w:lang w:val="en-US"/>
        </w:rPr>
        <w:fldChar w:fldCharType="begin"/>
      </w:r>
      <w:r>
        <w:rPr>
          <w:rFonts w:ascii="Helvetica" w:hAnsi="Helvetica"/>
          <w:lang w:val="en-US"/>
        </w:rPr>
        <w:instrText xml:space="preserve"> ADDIN ZOTERO_ITEM CSL_CITATION {"citationID":"tshZW7KT","properties":{"formattedCitation":"(2\\uc0\\u8211{}4)","plainCitation":"(2–4)","noteIndex":0},"citationItems":[{"id":923,"uris":["http://zotero.org/users/local/Iwyk6Ie5/items/Y6VBMUJC"],"itemData":{"id":923,"type":"article-journal","container-title":"EClinicalMedicine","DOI":"10.1016/j.eclinm.2021.101019","ISSN":"25895370","journalAbbreviation":"EClinicalMedicine","language":"en","page":"101019","source":"DOI.org (Crossref)","title":"Characterizing long COVID in an international cohort: 7 months of symptoms and their impact","title-short":"Characterizing long COVID in an international cohort","volume":"38","author":[{"family":"Davis","given":"Hannah E."},{"family":"Assaf","given":"Gina S."},{"family":"McCorkell","given":"Lisa"},{"family":"Wei","given":"Hannah"},{"family":"Low","given":"Ryan J."},{"family":"Re'em","given":"Yochai"},{"family":"Redfield","given":"Signe"},{"family":"Austin","given":"Jared P."},{"family":"Akrami","given":"Athena"}],"issued":{"date-parts":[["2021",8]]}}},{"id":1075,"uris":["http://zotero.org/users/local/Iwyk6Ie5/items/STVV9FLY"],"itemData":{"id":1075,"type":"article-journal","container-title":"JAMA","DOI":"10.1001/jama.2020.12603","ISSN":"0098-7484","issue":"6","journalAbbreviation":"JAMA","language":"en","page":"603","source":"DOI.org (Crossref)","title":"Persistent Symptoms in Patients After Acute COVID-19","volume":"324","author":[{"family":"Carfì","given":"Angelo"},{"family":"Bernabei","given":"Roberto"},{"family":"Landi","given":"Francesco"},{"literal":"for the Gemelli Against COVID-19 Post-Acute Care Study Group"}],"issued":{"date-parts":[["2020",8,11]]}}},{"id":2600,"uris":["http://zotero.org/users/local/Iwyk6Ie5/items/34FMJCTU"],"itemData":{"id":2600,"type":"article-journal","abstract":"Introduction: The coronavirus disease 2019 (COVID-19) pandemic has led to the death of almost 7 million people, however, with a cumulative incidence of 0.76 billion, most people survive COVID-19. Several studies indicate that the acute phase of COVID-19 may be followed by persistent symptoms including fatigue, dyspnea, headache, musculoskeletal symptoms, and pulmonary functional-and radiological abnormalities. However, the impact of COVID-19 on long-term health outcomes remains to be elucidated. Aims: The Precision Medicine for more Oxygen (P4O2) consortium COVID-19 extension aims to identify long COVID patients that are at risk for developing chronic lung disease and furthermore, to identify treatable traits and innovative personalized therapeutic strategies for prevention and treatment. This study aims to describe the study design and first results of the P4O2 COVID-19 cohort. Methods: The P4O2 COVID-19 study is a prospective multicenter cohort study that includes nested personalized counseling intervention trial. Patients, aged 40–65 years, were recruited from outpatient post-COVID clinics from five hospitals in The Netherlands. During study visits at 3–6 and 12–18 months post-COVID-19, data from medical records, pulmonary function tests, chest computed tomography scans and biological samples were collected and questionnaires were administered. Furthermore, exposome data was collected at the patient’s home and state-of-the-art imaging techniques as well as multi-omics analyses will be performed on collected data. Results: 95 long COVID patients were enrolled between May 2021 and September 2022. The current study showed persistence of clinical symptoms and signs of pulmonary function test/radiological abnormalities in post-COVID patients at 3–6 months post-COVID. The most commonly reported symptoms included respiratory symptoms (78.9%), neurological symptoms (68.4%) and fatigue (67.4%). Female sex and infection with the Delta, compared with the Beta, SARS-CoV-2 variant were significantly associated with more persisting symptom categories. Conclusions: The P4O2 COVID-19 study contributes to our understanding of the long-term health impacts of COVID-19. Furthermore, P4O2 COVID-19 can lead to the identification of different phenotypes of long COVID patients, for example those that are at risk for developing chronic lung disease. Understanding the mechanisms behind the different phenotypes and identifying these patients at an early stage can help to develop and optimize prevention and treatment strategies.","container-title":"Journal of Personalized Medicine","DOI":"10.3390/jpm13071060","ISSN":"2075-4426","issue":"7","journalAbbreviation":"JPM","language":"en","page":"1060","source":"DOI.org (Crossref)","title":"Precision Medicine for More Oxygen (P4O2)—Study Design and First Results of the Long COVID-19 Extension","volume":"13","author":[{"family":"Baalbaki","given":"Nadia"},{"family":"Blankestijn","given":"Jelle M."},{"family":"Abdel-Aziz","given":"Mahmoud I."},{"family":"De Backer","given":"Jan"},{"family":"Bazdar","given":"Somayeh"},{"family":"Beekers","given":"Inés"},{"family":"Beijers","given":"Rosanne J. H. C. G."},{"family":"Van Den Bergh","given":"Joop P."},{"family":"Bloemsma","given":"Lizan D."},{"family":"Bogaard","given":"Harm Jan"},{"family":"Van Bragt","given":"Job J. M. H."},{"family":"Van Den Brink","given":"Vera"},{"family":"Charbonnier","given":"Jean Paul"},{"family":"Cornelissen","given":"Merel E. B."},{"family":"Dagelet","given":"Yennece"},{"family":"Davies","given":"Elin Haf"},{"family":"Van Der Does","given":"Anne M."},{"family":"Downward","given":"George S."},{"family":"Van Drunen","given":"Cornelis M."},{"family":"Gach","given":"Debbie"},{"family":"Geelhoed","given":"J. J. Miranda"},{"family":"Glastra","given":"Jorrit"},{"family":"Golebski","given":"Kornel"},{"family":"Heijink","given":"Irene H."},{"family":"Holtjer","given":"Judith C. S."},{"family":"Holverda","given":"Sebastiaan"},{"family":"Houweling","given":"Laura"},{"family":"Jacobs","given":"John J. L."},{"family":"Jonker","given":"Renée"},{"family":"Kos","given":"Renate"},{"family":"Langen","given":"Ramon C. J."},{"family":"Van Der Lee","given":"Ivo"},{"family":"Leliveld","given":"Asabi"},{"family":"Mohamed Hoesein","given":"Firdaus A. A."},{"family":"Neerincx","given":"Anne H."},{"family":"Noij","given":"Lieke"},{"family":"Olsson","given":"Johan"},{"family":"Van De Pol","given":"Marianne"},{"family":"Pouwels","given":"Simon D."},{"family":"Rolink","given":"Emiel"},{"family":"Rutgers","given":"Michael"},{"family":"Șahin","given":"Havva"},{"family":"Schaminee","given":"Daphne"},{"family":"Schols","given":"Annemie M. W. J."},{"family":"Schuurman","given":"Lisanne"},{"family":"Slingers","given":"Gitte"},{"family":"Smeenk","given":"Olie"},{"family":"Sondermeijer","given":"Brigitte"},{"family":"Skipp","given":"Paul J."},{"family":"Tamarit","given":"Marisca"},{"family":"Verkouter","given":"Inge"},{"family":"Vermeulen","given":"Roel"},{"family":"De Vries","given":"Rianne"},{"family":"Weersink","given":"Els J. M."},{"family":"Van De Werken","given":"Marco"},{"family":"De Wit-van Wijck","given":"Yolanda"},{"family":"Young","given":"Stewart"},{"family":"Nossent","given":"Esther J."},{"family":"Maitland-van Der Zee","given":"Anke H."}],"issued":{"date-parts":[["2023",6,28]]}}}],"schema":"https://github.com/citation-style-language/schema/raw/master/csl-citation.json"} </w:instrText>
      </w:r>
      <w:r>
        <w:rPr>
          <w:rFonts w:ascii="Helvetica" w:hAnsi="Helvetica"/>
          <w:lang w:val="en-US"/>
        </w:rPr>
        <w:fldChar w:fldCharType="separate"/>
      </w:r>
      <w:r w:rsidRPr="000A4D9F">
        <w:rPr>
          <w:rFonts w:ascii="Helvetica" w:eastAsia="Times New Roman" w:hAnsi="Helvetica"/>
          <w:lang w:val="en-US"/>
        </w:rPr>
        <w:t>(2–4)</w:t>
      </w:r>
      <w:r>
        <w:rPr>
          <w:rFonts w:ascii="Helvetica" w:hAnsi="Helvetica"/>
          <w:lang w:val="en-US"/>
        </w:rPr>
        <w:fldChar w:fldCharType="end"/>
      </w:r>
      <w:r>
        <w:rPr>
          <w:rFonts w:ascii="Helvetica" w:hAnsi="Helvetica"/>
          <w:lang w:val="en-US"/>
        </w:rPr>
        <w:t>.</w:t>
      </w:r>
      <w:r w:rsidRPr="00E23618">
        <w:rPr>
          <w:rFonts w:ascii="Helvetica" w:hAnsi="Helvetica"/>
          <w:lang w:val="en-US"/>
        </w:rPr>
        <w:t xml:space="preserve"> Current treatment strategies lack effective, approved interventions. Hypotheses regarding its pathophysiology include viral persistence, immune dysregulation, microvascular injury, and autonomic dysfunction. Understanding these mechanisms is crucial for developing targeted interventions</w:t>
      </w:r>
      <w:r w:rsidR="000663EE">
        <w:rPr>
          <w:rFonts w:ascii="Helvetica" w:hAnsi="Helvetica"/>
          <w:lang w:val="en-US"/>
        </w:rPr>
        <w:fldChar w:fldCharType="begin"/>
      </w:r>
      <w:r w:rsidR="000663EE">
        <w:rPr>
          <w:rFonts w:ascii="Helvetica" w:hAnsi="Helvetica"/>
          <w:lang w:val="en-US"/>
        </w:rPr>
        <w:instrText xml:space="preserve"> ADDIN ZOTERO_ITEM CSL_CITATION {"citationID":"SzPfdQaT","properties":{"formattedCitation":"(5,6)","plainCitation":"(5,6)","noteIndex":0},"citationItems":[{"id":2608,"uris":["http://zotero.org/users/local/Iwyk6Ie5/items/682VTCMZ"],"itemData":{"id":2608,"type":"article-journal","container-title":"Nature Reviews Microbiology","DOI":"10.1038/s41579-022-00846-2","ISSN":"1740-1526, 1740-1534","issue":"3","journalAbbreviation":"Nat Rev Microbiol","language":"en","page":"133-146","source":"DOI.org (Crossref)","title":"Long COVID: major findings, mechanisms and recommendations","title-short":"Long COVID","volume":"21","author":[{"family":"Davis","given":"Hannah E."},{"family":"McCorkell","given":"Lisa"},{"family":"Vogel","given":"Julia Moore"},{"family":"Topol","given":"Eric J."}],"issued":{"date-parts":[["2023",3]]}}},{"id":7141,"uris":["http://zotero.org/users/local/Iwyk6Ie5/items/7APCFWXN"],"itemData":{"id":7141,"type":"article-journal","container-title":"Nature Medicine","DOI":"10.1038/s41591-021-01283-z","ISSN":"1078-8956, 1546-170X","issue":"4","journalAbbreviation":"Nat Med","language":"en","page":"601-615","source":"DOI.org (Crossref)","title":"Post-acute COVID-19 syndrome","volume":"27","author":[{"family":"Nalbandian","given":"Ani"},{"family":"Sehgal","given":"Kartik"},{"family":"Gupta","given":"Aakriti"},{"family":"Madhavan","given":"Mahesh V."},{"family":"McGroder","given":"Claire"},{"family":"Stevens","given":"Jacob S."},{"family":"Cook","given":"Joshua R."},{"family":"Nordvig","given":"Anna S."},{"family":"Shalev","given":"Daniel"},{"family":"Sehrawat","given":"Tejasav S."},{"family":"Ahluwalia","given":"Neha"},{"family":"Bikdeli","given":"Behnood"},{"family":"Dietz","given":"Donald"},{"family":"Der-Nigoghossian","given":"Caroline"},{"family":"Liyanage-Don","given":"Nadia"},{"family":"Rosner","given":"Gregg F."},{"family":"Bernstein","given":"Elana J."},{"family":"Mohan","given":"Sumit"},{"family":"Beckley","given":"Akinpelumi A."},{"family":"Seres","given":"David S."},{"family":"Choueiri","given":"Toni K."},{"family":"Uriel","given":"Nir"},{"family":"Ausiello","given":"John C."},{"family":"Accili","given":"Domenico"},{"family":"Freedberg","given":"Daniel E."},{"family":"Baldwin","given":"Matthew"},{"family":"Schwartz","given":"Allan"},{"family":"Brodie","given":"Daniel"},{"family":"Garcia","given":"Christine Kim"},{"family":"Elkind","given":"Mitchell S. V."},{"family":"Connors","given":"Jean M."},{"family":"Bilezikian","given":"John P."},{"family":"Landry","given":"Donald W."},{"family":"Wan","given":"Elaine Y."}],"issued":{"date-parts":[["2021",4]]}}}],"schema":"https://github.com/citation-style-language/schema/raw/master/csl-citation.json"} </w:instrText>
      </w:r>
      <w:r w:rsidR="000663EE">
        <w:rPr>
          <w:rFonts w:ascii="Helvetica" w:hAnsi="Helvetica"/>
          <w:lang w:val="en-US"/>
        </w:rPr>
        <w:fldChar w:fldCharType="separate"/>
      </w:r>
      <w:r w:rsidR="000663EE">
        <w:rPr>
          <w:rFonts w:ascii="Helvetica" w:hAnsi="Helvetica"/>
          <w:noProof/>
          <w:lang w:val="en-US"/>
        </w:rPr>
        <w:t>(5,6)</w:t>
      </w:r>
      <w:r w:rsidR="000663EE">
        <w:rPr>
          <w:rFonts w:ascii="Helvetica" w:hAnsi="Helvetica"/>
          <w:lang w:val="en-US"/>
        </w:rPr>
        <w:fldChar w:fldCharType="end"/>
      </w:r>
      <w:r w:rsidRPr="00E23618">
        <w:rPr>
          <w:rFonts w:ascii="Helvetica" w:hAnsi="Helvetica"/>
          <w:lang w:val="en-US"/>
        </w:rPr>
        <w:t>.</w:t>
      </w:r>
    </w:p>
    <w:p w14:paraId="06BDD837" w14:textId="77777777" w:rsidR="008F50E4" w:rsidRDefault="008F50E4" w:rsidP="00366D0B">
      <w:pPr>
        <w:jc w:val="both"/>
        <w:rPr>
          <w:rFonts w:ascii="Helvetica" w:hAnsi="Helvetica"/>
          <w:lang w:val="en-US"/>
        </w:rPr>
      </w:pPr>
    </w:p>
    <w:p w14:paraId="3EAF43CA" w14:textId="2760A934" w:rsidR="008F50E4" w:rsidRPr="008F50E4" w:rsidRDefault="008F50E4" w:rsidP="008F50E4">
      <w:pPr>
        <w:jc w:val="both"/>
        <w:rPr>
          <w:rFonts w:ascii="Helvetica" w:hAnsi="Helvetica"/>
          <w:lang w:val="en-US"/>
        </w:rPr>
      </w:pPr>
      <w:r w:rsidRPr="008F50E4">
        <w:rPr>
          <w:rFonts w:ascii="Helvetica" w:hAnsi="Helvetica"/>
          <w:lang w:val="en-US"/>
        </w:rPr>
        <w:t>Precision medicine, which</w:t>
      </w:r>
      <w:r w:rsidR="008B70A1">
        <w:rPr>
          <w:rFonts w:ascii="Helvetica" w:hAnsi="Helvetica"/>
          <w:lang w:val="en-US"/>
        </w:rPr>
        <w:t xml:space="preserve"> is meant to tailor</w:t>
      </w:r>
      <w:r w:rsidRPr="008F50E4">
        <w:rPr>
          <w:rFonts w:ascii="Helvetica" w:hAnsi="Helvetica"/>
          <w:lang w:val="en-US"/>
        </w:rPr>
        <w:t xml:space="preserve"> treatments based on individual characteristics such as genetics, environment, and lifestyle, is </w:t>
      </w:r>
      <w:r w:rsidR="007700A7">
        <w:rPr>
          <w:rFonts w:ascii="Helvetica" w:hAnsi="Helvetica"/>
          <w:lang w:val="en-US"/>
        </w:rPr>
        <w:t>needed for</w:t>
      </w:r>
      <w:r w:rsidRPr="008F50E4">
        <w:rPr>
          <w:rFonts w:ascii="Helvetica" w:hAnsi="Helvetica"/>
          <w:lang w:val="en-US"/>
        </w:rPr>
        <w:t xml:space="preserve"> LC</w:t>
      </w:r>
      <w:r>
        <w:rPr>
          <w:rFonts w:ascii="Helvetica" w:hAnsi="Helvetica"/>
          <w:lang w:val="en-US"/>
        </w:rPr>
        <w:t xml:space="preserve"> considering its heterogeneity</w:t>
      </w:r>
      <w:r w:rsidRPr="008F50E4">
        <w:rPr>
          <w:rFonts w:ascii="Helvetica" w:hAnsi="Helvetica"/>
          <w:lang w:val="en-US"/>
        </w:rPr>
        <w:t xml:space="preserve">. Risk factors identified by </w:t>
      </w:r>
      <w:r w:rsidR="0020683F">
        <w:rPr>
          <w:rFonts w:ascii="Helvetica" w:hAnsi="Helvetica"/>
          <w:lang w:val="en-US"/>
        </w:rPr>
        <w:t xml:space="preserve">previous </w:t>
      </w:r>
      <w:r w:rsidRPr="008F50E4">
        <w:rPr>
          <w:rFonts w:ascii="Helvetica" w:hAnsi="Helvetica"/>
          <w:lang w:val="en-US"/>
        </w:rPr>
        <w:t>studies include severe initial COVID-19, age (particularly over 50), sex (with women more likely to experience persistent symptoms),</w:t>
      </w:r>
      <w:r w:rsidR="00F40BB6">
        <w:rPr>
          <w:rFonts w:ascii="Helvetica" w:hAnsi="Helvetica"/>
          <w:lang w:val="en-US"/>
        </w:rPr>
        <w:t xml:space="preserve"> smoking</w:t>
      </w:r>
      <w:r w:rsidR="003549CA">
        <w:rPr>
          <w:rFonts w:ascii="Helvetica" w:hAnsi="Helvetica"/>
          <w:lang w:val="en-US"/>
        </w:rPr>
        <w:t xml:space="preserve"> status</w:t>
      </w:r>
      <w:r w:rsidRPr="008F50E4">
        <w:rPr>
          <w:rFonts w:ascii="Helvetica" w:hAnsi="Helvetica"/>
          <w:lang w:val="en-US"/>
        </w:rPr>
        <w:t xml:space="preserve"> and chronic conditions like hypertension, obesity, psychiatric </w:t>
      </w:r>
      <w:r w:rsidR="0020683F">
        <w:rPr>
          <w:rFonts w:ascii="Helvetica" w:hAnsi="Helvetica"/>
          <w:lang w:val="en-US"/>
        </w:rPr>
        <w:t>disorders, and immunocompromised</w:t>
      </w:r>
      <w:r w:rsidRPr="008F50E4">
        <w:rPr>
          <w:rFonts w:ascii="Helvetica" w:hAnsi="Helvetica"/>
          <w:lang w:val="en-US"/>
        </w:rPr>
        <w:t xml:space="preserve"> conditions</w:t>
      </w:r>
      <w:r w:rsidR="00886659">
        <w:rPr>
          <w:rFonts w:ascii="Helvetica" w:hAnsi="Helvetica"/>
          <w:lang w:val="en-US"/>
        </w:rPr>
        <w:fldChar w:fldCharType="begin"/>
      </w:r>
      <w:r w:rsidR="00D5692B">
        <w:rPr>
          <w:rFonts w:ascii="Helvetica" w:hAnsi="Helvetica"/>
          <w:lang w:val="en-US"/>
        </w:rPr>
        <w:instrText xml:space="preserve"> ADDIN ZOTERO_ITEM CSL_CITATION {"citationID":"qmXpYrCH","properties":{"formattedCitation":"(7,8)","plainCitation":"(7,8)","noteIndex":0},"citationItems":[{"id":1095,"uris":["http://zotero.org/users/local/Iwyk6Ie5/items/UDXPUWQ4"],"itemData":{"id":1095,"type":"article-journal","abstract":"Abstract\n            Since its emergence in Wuhan, China, covid-19 has spread and had a profound effect on the lives and health of people around the globe. As of 4 July 2021, more than 183 million confirmed cases of covid-19 had been recorded worldwide, and 3.97 million deaths. Recent evidence has shown that a range of persistent symptoms can remain long after the acute SARS-CoV-2 infection, and this condition is now coined long covid by recognized research institutes. Studies have shown that long covid can affect the whole spectrum of people with covid-19, from those with very mild acute disease to the most severe forms. Like acute covid-19, long covid can involve multiple organs and can affect many systems including, but not limited to, the respiratory, cardiovascular, neurological, gastrointestinal, and musculoskeletal systems. The symptoms of long covid include fatigue, dyspnea, cardiac abnormalities, cognitive impairment, sleep disturbances, symptoms of post-traumatic stress disorder, muscle pain, concentration problems, and headache. This review summarizes studies of the long term effects of covid-19 in hospitalized and non-hospitalized patients and describes the persistent symptoms they endure. Risk factors for acute covid-19 and long covid and possible therapeutic options are also discussed.","container-title":"BMJ","DOI":"10.1136/bmj.n1648","ISSN":"1756-1833","journalAbbreviation":"BMJ","language":"en","page":"n1648","source":"DOI.org (Crossref)","title":"Long covid—mechanisms, risk factors, and management","author":[{"family":"Crook","given":"Harry"},{"family":"Raza","given":"Sanara"},{"family":"Nowell","given":"Joseph"},{"family":"Young","given":"Megan"},{"family":"Edison","given":"Paul"}],"issued":{"date-parts":[["2021",7,26]]}}},{"id":7430,"uris":["http://zotero.org/users/local/Iwyk6Ie5/items/XK7IFB9M"],"itemData":{"id":7430,"type":"article-journal","abstract":"Importance\n              Post−COVID-19 condition (PCC) is a complex heterogeneous disorder that has affected the lives of millions of people globally. Identification of potential risk factors to better understand who is at risk of developing PCC is important because it would allow for early and appropriate clinical support.\n            \n            \n              Objective\n              To evaluate the demographic characteristics and comorbidities that have been found to be associated with an increased risk of developing PCC.\n            \n            \n              Data sources\n              Medline and Embase databases were systematically searched from inception to December 5, 2022.\n            \n            \n              Study Selection\n              The meta-analysis included all published studies that investigated the risk factors and/or predictors of PCC in adult (≥18 years) patients.\n            \n            \n              Data Extraction and Synthesis\n              Odds ratios (ORs) for each risk factor were pooled from the selected studies. For each potential risk factor, the random-effects model was used to compare the risk of developing PCC between individuals with and without the risk factor. Data analyses were performed from December 5, 2022, to February 10, 2023.\n            \n            \n              Main Outcomes and Measures\n              The risk factors for PCC included patient age; sex; body mass index, calculated as weight in kilograms divided by height in meters squared; smoking status; comorbidities, including anxiety and/or depression, asthma, chronic kidney disease, chronic obstructive pulmonary disease, diabetes, immunosuppression, and ischemic heart disease; previous hospitalization or ICU (intensive care unit) admission with COVID-19; and previous vaccination against COVID-19.\n            \n            \n              Results\n              The initial search yielded 5334 records of which 255 articles underwent full-text evaluation, which identified 41 articles and a total of 860 783 patients that were included. The findings of the meta-analysis showed that female sex (OR, 1.56; 95% CI, 1.41-1.73), age (OR, 1.21; 95% CI, 1.11-1.33), high BMI (OR, 1.15; 95% CI, 1.08-1.23), and smoking (OR, 1.10; 95% CI, 1.07-1.13) were associated with an increased risk of developing PCC. In addition, the presence of comorbidities and previous hospitalization or ICU admission were found to be associated with high risk of PCC (OR, 2.48; 95% CI, 1.97-3.13 and OR, 2.37; 95% CI, 2.18-2.56, respectively). Patients who had been vaccinated against COVID-19 with 2 doses had a significantly lower risk of developing PCC compared with patients who were not vaccinated (OR, 0.57; 95% CI, 0.43-0.76).\n            \n            \n              Conclusions and Relevance\n              This systematic review and meta-analysis demonstrated that certain demographic characteristics (eg, age and sex), comorbidities, and severe COVID-19 were associated with an increased risk of PCC, whereas vaccination had a protective role against developing PCC sequelae. These findings may enable a better understanding of who may develop PCC and provide additional evidence for the benefits of vaccination.\n            \n            \n              Trial Registration\n              \n                PROSPERO Identifier:\n                CRD42022381002","container-title":"JAMA Internal Medicine","DOI":"10.1001/jamainternmed.2023.0750","ISSN":"2168-6106","issue":"6","journalAbbreviation":"JAMA Intern Med","language":"en","page":"566","source":"DOI.org (Crossref)","title":"Risk Factors Associated With Post−COVID-19 Condition: A Systematic Review and Meta-analysis","title-short":"Risk Factors Associated With Post−COVID-19 Condition","volume":"183","author":[{"family":"Tsampasian","given":"Vasiliki"},{"family":"Elghazaly","given":"Hussein"},{"family":"Chattopadhyay","given":"Rahul"},{"family":"Debski","given":"Maciej"},{"family":"Naing","given":"Thin Kyi Phyu"},{"family":"Garg","given":"Pankaj"},{"family":"Clark","given":"Allan"},{"family":"Ntatsaki","given":"Eleana"},{"family":"Vassiliou","given":"Vassilios S."}],"issued":{"date-parts":[["2023",6,1]]}}}],"schema":"https://github.com/citation-style-language/schema/raw/master/csl-citation.json"} </w:instrText>
      </w:r>
      <w:r w:rsidR="00886659">
        <w:rPr>
          <w:rFonts w:ascii="Helvetica" w:hAnsi="Helvetica"/>
          <w:lang w:val="en-US"/>
        </w:rPr>
        <w:fldChar w:fldCharType="separate"/>
      </w:r>
      <w:r w:rsidR="00D5692B">
        <w:rPr>
          <w:rFonts w:ascii="Helvetica" w:hAnsi="Helvetica"/>
          <w:noProof/>
          <w:lang w:val="en-US"/>
        </w:rPr>
        <w:t>(7,8)</w:t>
      </w:r>
      <w:r w:rsidR="00886659">
        <w:rPr>
          <w:rFonts w:ascii="Helvetica" w:hAnsi="Helvetica"/>
          <w:lang w:val="en-US"/>
        </w:rPr>
        <w:fldChar w:fldCharType="end"/>
      </w:r>
      <w:r w:rsidRPr="008F50E4">
        <w:rPr>
          <w:rFonts w:ascii="Helvetica" w:hAnsi="Helvetica"/>
          <w:lang w:val="en-US"/>
        </w:rPr>
        <w:t>.</w:t>
      </w:r>
    </w:p>
    <w:p w14:paraId="64C87C70" w14:textId="77777777" w:rsidR="008F50E4" w:rsidRPr="008F50E4" w:rsidRDefault="008F50E4" w:rsidP="008F50E4">
      <w:pPr>
        <w:jc w:val="both"/>
        <w:rPr>
          <w:rFonts w:ascii="Helvetica" w:hAnsi="Helvetica"/>
          <w:lang w:val="en-US"/>
        </w:rPr>
      </w:pPr>
    </w:p>
    <w:p w14:paraId="3C1C67E2" w14:textId="65AB4C6E" w:rsidR="008F50E4" w:rsidRDefault="008F50E4" w:rsidP="008F50E4">
      <w:pPr>
        <w:jc w:val="both"/>
        <w:rPr>
          <w:rFonts w:ascii="Helvetica" w:hAnsi="Helvetica"/>
          <w:lang w:val="en-US"/>
        </w:rPr>
      </w:pPr>
      <w:r w:rsidRPr="008F50E4">
        <w:rPr>
          <w:rFonts w:ascii="Helvetica" w:hAnsi="Helvetica"/>
          <w:lang w:val="en-US"/>
        </w:rPr>
        <w:t xml:space="preserve">Pre-existing medication history, or pharmacotherapy, is a </w:t>
      </w:r>
      <w:r w:rsidR="007700A7">
        <w:rPr>
          <w:rFonts w:ascii="Helvetica" w:hAnsi="Helvetica"/>
          <w:lang w:val="en-US"/>
        </w:rPr>
        <w:t>relevant</w:t>
      </w:r>
      <w:r w:rsidRPr="008F50E4">
        <w:rPr>
          <w:rFonts w:ascii="Helvetica" w:hAnsi="Helvetica"/>
          <w:lang w:val="en-US"/>
        </w:rPr>
        <w:t xml:space="preserve"> aspect of assessing a patient's health status and potential </w:t>
      </w:r>
      <w:r>
        <w:rPr>
          <w:rFonts w:ascii="Helvetica" w:hAnsi="Helvetica"/>
          <w:lang w:val="en-US"/>
        </w:rPr>
        <w:t>susceptibility to long COVID development</w:t>
      </w:r>
      <w:r w:rsidRPr="008F50E4">
        <w:rPr>
          <w:rFonts w:ascii="Helvetica" w:hAnsi="Helvetica"/>
          <w:lang w:val="en-US"/>
        </w:rPr>
        <w:t xml:space="preserve">. While pharmacotherapy is a known predictor of disease outcomes in other conditions, its impact on LC is less </w:t>
      </w:r>
      <w:r w:rsidR="00AB205B">
        <w:rPr>
          <w:rFonts w:ascii="Helvetica" w:hAnsi="Helvetica"/>
          <w:lang w:val="en-US"/>
        </w:rPr>
        <w:t>studied</w:t>
      </w:r>
      <w:r w:rsidR="00886659">
        <w:rPr>
          <w:rFonts w:ascii="Helvetica" w:hAnsi="Helvetica"/>
          <w:lang w:val="en-US"/>
        </w:rPr>
        <w:fldChar w:fldCharType="begin"/>
      </w:r>
      <w:r w:rsidR="00D5692B">
        <w:rPr>
          <w:rFonts w:ascii="Helvetica" w:hAnsi="Helvetica"/>
          <w:lang w:val="en-US"/>
        </w:rPr>
        <w:instrText xml:space="preserve"> ADDIN ZOTERO_ITEM CSL_CITATION {"citationID":"U0awVO5m","properties":{"formattedCitation":"(9\\uc0\\u8211{}11)","plainCitation":"(9–11)","noteIndex":0},"citationItems":[{"id":7135,"uris":["http://zotero.org/users/local/Iwyk6Ie5/items/HXSVIK4E"],"itemData":{"id":7135,"type":"article-journal","container-title":"New England Journal of Medicine","DOI":"10.1056/NEJM199509073331001","ISSN":"0028-4793, 1533-4406","issue":"10","journalAbbreviation":"N Engl J Med","language":"en","page":"609-614","source":"DOI.org (Crossref)","title":"Aspirin and the Risk of Colorectal Cancer in Women","volume":"333","author":[{"family":"Giovannucci","given":"Edward"},{"family":"Egan","given":"Kathleen M."},{"family":"Hunter","given":"David J."},{"family":"Stampfer","given":"Meir J."},{"family":"Colditz","given":"Graham A."},{"family":"Willett","given":"Walter C."},{"family":"Speizer","given":"Frank E."}],"issued":{"date-parts":[["1995",9,7]]}}},{"id":7137,"uris":["http://zotero.org/users/local/Iwyk6Ie5/items/RFPB4E3X"],"itemData":{"id":7137,"type":"article-journal","container-title":"Neurology","DOI":"10.1212/01.WNL.0000142963.90204.58","ISSN":"0028-3878, 1526-632X","issue":"9","journalAbbreviation":"Neurology","language":"en","page":"1624-1628","source":"DOI.org (Crossref)","title":"Statin therapy and risk of dementia in the elderly: A community-based prospective cohort study","title-short":"Statin therapy and risk of dementia in the elderly","volume":"63","author":[{"family":"Li","given":"G."},{"family":"Higdon","given":"R."},{"family":"Kukull","given":"W. A."},{"family":"Peskind","given":"E."},{"family":"Van Valen Moore","given":"K."},{"family":"Tsuang","given":"D."},{"family":"Van Belle","given":"G."},{"family":"McCormick","given":"W."},{"family":"Bowen","given":"J. D."},{"family":"Teri","given":"L."},{"family":"Schellenberg","given":"G. D."},{"family":"Larson","given":"E. B."}],"issued":{"date-parts":[["2004",11,9]]}}},{"id":7138,"uris":["http://zotero.org/users/local/Iwyk6Ie5/items/4PHZ92RR"],"itemData":{"id":7138,"type":"article-journal","abstract":"Background—\n              Several cardiovascular risk factors have been associated with the risk of atrial fibrillation (AF). Limited and inconsistent evidence exists on the association of blood lipid levels and lipid-lowering medication use with AF risk.\n            \n            \n              Methods and Results—\n              We analyzed 13 969 participants (25% African American, 45% men) free of AF at baseline from the Atherosclerosis Risk in Communities study. Fasting high-density lipoprotein cholesterol (HDLc), low-density lipoprotein cholesterol (LDLc), triglycerides, and total cholesterol were measured at baseline (1987–1989) and each of 3 follow-up visits. The incidence of AF was ascertained through 2007. The association of the use of statins and other lipid-lowering medications with AF was estimated in 13 044 Atherosclerosis Risk in Communities participants attending visit 2 (1990–1992), adjusting for covariates from the previous visit. During a median follow-up of 18.7 years, there were 1433 incident AF cases. Multivariable hazard ratios (HRs) and 95% CIs of AF associated with a 1-SD increase in lipid levels were as follows: HDLc, 0.97 (0.91–1.04); LDLc, 0.90 (0.85–0.96); total cholesterol, 0.89 (0.84–0.95); and triglycerides, 1.00 (0.96–1.04). Participants taking lipid-lowering medications had an adjusted HR (95% CI) of AF of 0.96 (0.82–1.13) compared with those not taking medications, whereas those taking statins had an adjusted HR of 0.91 (0.66–1.25) compared with those taking other lipid-lowering medications.\n            \n            \n              Conclusions—\n              Higher levels of LDLc and total cholesterol were associated with a lower incidence of AF. However, HDLc and triglycerides were not independently associated with AF incidence. No association was found between the use of lipid-lowering medications and incident AF.","container-title":"Circulation: Arrhythmia and Electrophysiology","DOI":"10.1161/CIRCEP.111.966804","ISSN":"1941-3149, 1941-3084","issue":"1","journalAbbreviation":"Circ: Arrhythmia and Electrophysiology","language":"en","page":"155-162","source":"DOI.org (Crossref)","title":"Blood Lipid Levels, Lipid-Lowering Medications, and the Incidence of Atrial Fibrillation: The Atherosclerosis Risk in Communities Study","title-short":"Blood Lipid Levels, Lipid-Lowering Medications, and the Incidence of Atrial Fibrillation","volume":"5","author":[{"family":"Lopez","given":"Faye L."},{"family":"Agarwal","given":"Sunil K."},{"family":"MacLehose","given":"Richard F."},{"family":"Soliman","given":"Elsayed Z."},{"family":"Sharrett","given":"A. Richey"},{"family":"Huxley","given":"Rachel R."},{"family":"Konety","given":"Suma"},{"family":"Ballantyne","given":"Christie M."},{"family":"Alonso","given":"Alvaro"}],"issued":{"date-parts":[["2012",2]]}}}],"schema":"https://github.com/citation-style-language/schema/raw/master/csl-citation.json"} </w:instrText>
      </w:r>
      <w:r w:rsidR="00886659">
        <w:rPr>
          <w:rFonts w:ascii="Helvetica" w:hAnsi="Helvetica"/>
          <w:lang w:val="en-US"/>
        </w:rPr>
        <w:fldChar w:fldCharType="separate"/>
      </w:r>
      <w:r w:rsidR="00D5692B" w:rsidRPr="00D5692B">
        <w:rPr>
          <w:rFonts w:ascii="Helvetica" w:eastAsia="Times New Roman" w:hAnsi="Helvetica"/>
          <w:lang w:val="en-US"/>
        </w:rPr>
        <w:t>(9–11)</w:t>
      </w:r>
      <w:r w:rsidR="00886659">
        <w:rPr>
          <w:rFonts w:ascii="Helvetica" w:hAnsi="Helvetica"/>
          <w:lang w:val="en-US"/>
        </w:rPr>
        <w:fldChar w:fldCharType="end"/>
      </w:r>
      <w:r w:rsidR="00886659">
        <w:rPr>
          <w:rFonts w:ascii="Helvetica" w:hAnsi="Helvetica"/>
          <w:lang w:val="en-US"/>
        </w:rPr>
        <w:t xml:space="preserve">. </w:t>
      </w:r>
      <w:r w:rsidR="008E0B0F">
        <w:rPr>
          <w:rFonts w:ascii="Helvetica" w:hAnsi="Helvetica"/>
          <w:lang w:val="en-US"/>
        </w:rPr>
        <w:t xml:space="preserve">Because </w:t>
      </w:r>
      <w:r w:rsidR="008E0B0F" w:rsidRPr="0029749F">
        <w:rPr>
          <w:rFonts w:ascii="Helvetica" w:hAnsi="Helvetica"/>
          <w:lang w:val="en-US"/>
        </w:rPr>
        <w:t>longitudinal pharmacotherapy data may provide insights into COVID-19 management</w:t>
      </w:r>
      <w:r w:rsidR="008E0B0F">
        <w:rPr>
          <w:rFonts w:ascii="Helvetica" w:hAnsi="Helvetica"/>
          <w:lang w:val="en-US"/>
        </w:rPr>
        <w:t>, t</w:t>
      </w:r>
      <w:r w:rsidRPr="008F50E4">
        <w:rPr>
          <w:rFonts w:ascii="Helvetica" w:hAnsi="Helvetica"/>
          <w:lang w:val="en-US"/>
        </w:rPr>
        <w:t xml:space="preserve">his study aims to evaluate the pharmacotherapy of LC patients from pre-COVID to post-COVID phases, identifying potential predictors of LC symptoms. </w:t>
      </w:r>
      <w:r w:rsidR="00886659" w:rsidRPr="0029749F">
        <w:rPr>
          <w:rFonts w:ascii="Helvetica" w:hAnsi="Helvetica"/>
          <w:lang w:val="en-US"/>
        </w:rPr>
        <w:t>Furthermore, longitudinal pharmacotherapy data may provide insights into COVID-19 management.</w:t>
      </w:r>
      <w:r w:rsidR="00886659">
        <w:rPr>
          <w:rFonts w:ascii="Helvetica" w:hAnsi="Helvetica"/>
          <w:lang w:val="en-US"/>
        </w:rPr>
        <w:t xml:space="preserve"> </w:t>
      </w:r>
      <w:r w:rsidRPr="008F50E4">
        <w:rPr>
          <w:rFonts w:ascii="Helvetica" w:hAnsi="Helvetica"/>
          <w:lang w:val="en-US"/>
        </w:rPr>
        <w:t xml:space="preserve">These findings can aid in </w:t>
      </w:r>
      <w:r w:rsidR="007B2B24">
        <w:rPr>
          <w:rFonts w:ascii="Helvetica" w:hAnsi="Helvetica"/>
          <w:lang w:val="en-US"/>
        </w:rPr>
        <w:t xml:space="preserve">identifying </w:t>
      </w:r>
      <w:r w:rsidRPr="008F50E4">
        <w:rPr>
          <w:rFonts w:ascii="Helvetica" w:hAnsi="Helvetica"/>
          <w:lang w:val="en-US"/>
        </w:rPr>
        <w:t xml:space="preserve">specific patient subsets and developing targeted treatment strategies, ultimately contributing to precision medicine approaches in LC </w:t>
      </w:r>
      <w:r w:rsidR="002B0262">
        <w:rPr>
          <w:rFonts w:ascii="Helvetica" w:hAnsi="Helvetica"/>
          <w:lang w:val="en-US"/>
        </w:rPr>
        <w:t>with to improve</w:t>
      </w:r>
      <w:r w:rsidRPr="008F50E4">
        <w:rPr>
          <w:rFonts w:ascii="Helvetica" w:hAnsi="Helvetica"/>
          <w:lang w:val="en-US"/>
        </w:rPr>
        <w:t xml:space="preserve"> patient outcomes.</w:t>
      </w:r>
    </w:p>
    <w:p w14:paraId="248A3368" w14:textId="77777777" w:rsidR="00886659" w:rsidRDefault="00886659" w:rsidP="00A9312D">
      <w:pPr>
        <w:rPr>
          <w:rFonts w:ascii="Helvetica" w:hAnsi="Helvetica"/>
          <w:lang w:val="en-US"/>
        </w:rPr>
      </w:pPr>
    </w:p>
    <w:p w14:paraId="1FBED490" w14:textId="77777777" w:rsidR="00EE4164" w:rsidRDefault="00EE4164" w:rsidP="00A9312D">
      <w:pPr>
        <w:rPr>
          <w:rFonts w:ascii="Helvetica" w:hAnsi="Helvetica"/>
          <w:lang w:val="en-US"/>
        </w:rPr>
      </w:pPr>
    </w:p>
    <w:p w14:paraId="27BB5DD3" w14:textId="18E8C007" w:rsidR="00920E50" w:rsidRPr="00EE4164" w:rsidRDefault="0062015D" w:rsidP="00A9312D">
      <w:pPr>
        <w:rPr>
          <w:rFonts w:ascii="Helvetica" w:hAnsi="Helvetica"/>
          <w:sz w:val="22"/>
          <w:lang w:val="en-US"/>
        </w:rPr>
      </w:pPr>
      <w:r w:rsidRPr="00EE4164">
        <w:rPr>
          <w:rFonts w:ascii="Helvetica" w:hAnsi="Helvetica"/>
          <w:b/>
          <w:lang w:val="en-US"/>
        </w:rPr>
        <w:t>Methods</w:t>
      </w:r>
    </w:p>
    <w:p w14:paraId="048A2605" w14:textId="77777777" w:rsidR="00AF51D3" w:rsidRPr="00AF51D3" w:rsidRDefault="00AF51D3">
      <w:pPr>
        <w:rPr>
          <w:rFonts w:ascii="Helvetica" w:hAnsi="Helvetica"/>
          <w:b/>
          <w:lang w:val="en-US"/>
        </w:rPr>
      </w:pPr>
    </w:p>
    <w:p w14:paraId="72010FA8" w14:textId="443213AE" w:rsidR="0092717E" w:rsidRDefault="0092717E" w:rsidP="00B56938">
      <w:pPr>
        <w:jc w:val="both"/>
        <w:rPr>
          <w:rFonts w:ascii="Helvetica" w:hAnsi="Helvetica"/>
          <w:lang w:val="en-US"/>
        </w:rPr>
      </w:pPr>
      <w:r>
        <w:rPr>
          <w:rFonts w:ascii="Helvetica" w:hAnsi="Helvetica"/>
          <w:lang w:val="en-US"/>
        </w:rPr>
        <w:t xml:space="preserve">This study is based on data collected from </w:t>
      </w:r>
      <w:r w:rsidR="000A4D9F">
        <w:rPr>
          <w:rFonts w:ascii="Helvetica" w:hAnsi="Helvetica"/>
          <w:lang w:val="en-US"/>
        </w:rPr>
        <w:t>LC</w:t>
      </w:r>
      <w:r>
        <w:rPr>
          <w:rFonts w:ascii="Helvetica" w:hAnsi="Helvetica"/>
          <w:lang w:val="en-US"/>
        </w:rPr>
        <w:t xml:space="preserve"> patients who participated in the </w:t>
      </w:r>
      <w:r w:rsidRPr="00E72362">
        <w:rPr>
          <w:rFonts w:ascii="Helvetica" w:hAnsi="Helvetica"/>
          <w:lang w:val="en-US"/>
        </w:rPr>
        <w:t>Precision Medicine for more Oxygen (P4O2) COVID-19 study</w:t>
      </w:r>
      <w:r w:rsidR="00E47726">
        <w:rPr>
          <w:rFonts w:ascii="Helvetica" w:hAnsi="Helvetica"/>
          <w:lang w:val="en-US"/>
        </w:rPr>
        <w:t xml:space="preserve">, a longitudinal multi-center prospective observational cohort study. The study was </w:t>
      </w:r>
      <w:r>
        <w:rPr>
          <w:rFonts w:ascii="Helvetica" w:hAnsi="Helvetica"/>
          <w:lang w:val="en-US"/>
        </w:rPr>
        <w:t xml:space="preserve">approved by the medical ethical board of the </w:t>
      </w:r>
      <w:r w:rsidRPr="00E72362">
        <w:rPr>
          <w:rFonts w:ascii="Helvetica" w:hAnsi="Helvetica"/>
          <w:lang w:val="en-US"/>
        </w:rPr>
        <w:t>Amsterdam University Medical Centers</w:t>
      </w:r>
      <w:r>
        <w:rPr>
          <w:rFonts w:ascii="Helvetica" w:hAnsi="Helvetica"/>
          <w:lang w:val="en-US"/>
        </w:rPr>
        <w:t xml:space="preserve">, </w:t>
      </w:r>
      <w:r w:rsidRPr="00E72362">
        <w:rPr>
          <w:rFonts w:ascii="Helvetica" w:hAnsi="Helvetica"/>
          <w:lang w:val="en-US"/>
        </w:rPr>
        <w:t>reference number NL74701.018.20</w:t>
      </w:r>
      <w:r>
        <w:rPr>
          <w:rFonts w:ascii="Helvetica" w:hAnsi="Helvetica"/>
          <w:lang w:val="en-US"/>
        </w:rPr>
        <w:t xml:space="preserve">. </w:t>
      </w:r>
      <w:r w:rsidR="00E47726">
        <w:rPr>
          <w:rFonts w:ascii="Helvetica" w:hAnsi="Helvetica"/>
          <w:lang w:val="en-US"/>
        </w:rPr>
        <w:t xml:space="preserve">Eligible LC patients were referred to a post-COVID outpatient clinic for persisting symptoms in one of the participating study hospitals. </w:t>
      </w:r>
      <w:r w:rsidR="00E47726" w:rsidRPr="000E2C25">
        <w:rPr>
          <w:rFonts w:ascii="Helvetica" w:hAnsi="Helvetica"/>
          <w:lang w:val="en-US"/>
        </w:rPr>
        <w:t>Written informed consent was obtained from al</w:t>
      </w:r>
      <w:r w:rsidR="00E47726">
        <w:rPr>
          <w:rFonts w:ascii="Helvetica" w:hAnsi="Helvetica"/>
          <w:lang w:val="en-US"/>
        </w:rPr>
        <w:t xml:space="preserve">l participants. </w:t>
      </w:r>
      <w:r w:rsidRPr="00E72362">
        <w:rPr>
          <w:rFonts w:ascii="Helvetica" w:hAnsi="Helvetica"/>
          <w:lang w:val="en-US"/>
        </w:rPr>
        <w:t xml:space="preserve">An extensive study protocol description was published by </w:t>
      </w:r>
      <w:r w:rsidR="002B0262">
        <w:rPr>
          <w:rFonts w:ascii="Helvetica" w:hAnsi="Helvetica"/>
          <w:lang w:val="en-US"/>
        </w:rPr>
        <w:t>elsewhere</w:t>
      </w:r>
      <w:r>
        <w:rPr>
          <w:rFonts w:ascii="Helvetica" w:hAnsi="Helvetica"/>
          <w:lang w:val="en-US"/>
        </w:rPr>
        <w:fldChar w:fldCharType="begin"/>
      </w:r>
      <w:r>
        <w:rPr>
          <w:rFonts w:ascii="Helvetica" w:hAnsi="Helvetica"/>
          <w:lang w:val="en-US"/>
        </w:rPr>
        <w:instrText xml:space="preserve"> ADDIN ZOTERO_ITEM CSL_CITATION {"citationID":"H7m8Tezz","properties":{"formattedCitation":"(4)","plainCitation":"(4)","noteIndex":0},"citationItems":[{"id":2600,"uris":["http://zotero.org/users/local/Iwyk6Ie5/items/34FMJCTU"],"itemData":{"id":2600,"type":"article-journal","abstract":"Introduction: The coronavirus disease 2019 (COVID-19) pandemic has led to the death of almost 7 million people, however, with a cumulative incidence of 0.76 billion, most people survive COVID-19. Several studies indicate that the acute phase of COVID-19 may be followed by persistent symptoms including fatigue, dyspnea, headache, musculoskeletal symptoms, and pulmonary functional-and radiological abnormalities. However, the impact of COVID-19 on long-term health outcomes remains to be elucidated. Aims: The Precision Medicine for more Oxygen (P4O2) consortium COVID-19 extension aims to identify long COVID patients that are at risk for developing chronic lung disease and furthermore, to identify treatable traits and innovative personalized therapeutic strategies for prevention and treatment. This study aims to describe the study design and first results of the P4O2 COVID-19 cohort. Methods: The P4O2 COVID-19 study is a prospective multicenter cohort study that includes nested personalized counseling intervention trial. Patients, aged 40–65 years, were recruited from outpatient post-COVID clinics from five hospitals in The Netherlands. During study visits at 3–6 and 12–18 months post-COVID-19, data from medical records, pulmonary function tests, chest computed tomography scans and biological samples were collected and questionnaires were administered. Furthermore, exposome data was collected at the patient’s home and state-of-the-art imaging techniques as well as multi-omics analyses will be performed on collected data. Results: 95 long COVID patients were enrolled between May 2021 and September 2022. The current study showed persistence of clinical symptoms and signs of pulmonary function test/radiological abnormalities in post-COVID patients at 3–6 months post-COVID. The most commonly reported symptoms included respiratory symptoms (78.9%), neurological symptoms (68.4%) and fatigue (67.4%). Female sex and infection with the Delta, compared with the Beta, SARS-CoV-2 variant were significantly associated with more persisting symptom categories. Conclusions: The P4O2 COVID-19 study contributes to our understanding of the long-term health impacts of COVID-19. Furthermore, P4O2 COVID-19 can lead to the identification of different phenotypes of long COVID patients, for example those that are at risk for developing chronic lung disease. Understanding the mechanisms behind the different phenotypes and identifying these patients at an early stage can help to develop and optimize prevention and treatment strategies.","container-title":"Journal of Personalized Medicine","DOI":"10.3390/jpm13071060","ISSN":"2075-4426","issue":"7","journalAbbreviation":"JPM","language":"en","page":"1060","source":"DOI.org (Crossref)","title":"Precision Medicine for More Oxygen (P4O2)—Study Design and First Results of the Long COVID-19 Extension","volume":"13","author":[{"family":"Baalbaki","given":"Nadia"},{"family":"Blankestijn","given":"Jelle M."},{"family":"Abdel-Aziz","given":"Mahmoud I."},{"family":"De Backer","given":"Jan"},{"family":"Bazdar","given":"Somayeh"},{"family":"Beekers","given":"Inés"},{"family":"Beijers","given":"Rosanne J. H. C. G."},{"family":"Van Den Bergh","given":"Joop P."},{"family":"Bloemsma","given":"Lizan D."},{"family":"Bogaard","given":"Harm Jan"},{"family":"Van Bragt","given":"Job J. M. H."},{"family":"Van Den Brink","given":"Vera"},{"family":"Charbonnier","given":"Jean Paul"},{"family":"Cornelissen","given":"Merel E. B."},{"family":"Dagelet","given":"Yennece"},{"family":"Davies","given":"Elin Haf"},{"family":"Van Der Does","given":"Anne M."},{"family":"Downward","given":"George S."},{"family":"Van Drunen","given":"Cornelis M."},{"family":"Gach","given":"Debbie"},{"family":"Geelhoed","given":"J. J. Miranda"},{"family":"Glastra","given":"Jorrit"},{"family":"Golebski","given":"Kornel"},{"family":"Heijink","given":"Irene H."},{"family":"Holtjer","given":"Judith C. S."},{"family":"Holverda","given":"Sebastiaan"},{"family":"Houweling","given":"Laura"},{"family":"Jacobs","given":"John J. L."},{"family":"Jonker","given":"Renée"},{"family":"Kos","given":"Renate"},{"family":"Langen","given":"Ramon C. J."},{"family":"Van Der Lee","given":"Ivo"},{"family":"Leliveld","given":"Asabi"},{"family":"Mohamed Hoesein","given":"Firdaus A. A."},{"family":"Neerincx","given":"Anne H."},{"family":"Noij","given":"Lieke"},{"family":"Olsson","given":"Johan"},{"family":"Van De Pol","given":"Marianne"},{"family":"Pouwels","given":"Simon D."},{"family":"Rolink","given":"Emiel"},{"family":"Rutgers","given":"Michael"},{"family":"Șahin","given":"Havva"},{"family":"Schaminee","given":"Daphne"},{"family":"Schols","given":"Annemie M. W. J."},{"family":"Schuurman","given":"Lisanne"},{"family":"Slingers","given":"Gitte"},{"family":"Smeenk","given":"Olie"},{"family":"Sondermeijer","given":"Brigitte"},{"family":"Skipp","given":"Paul J."},{"family":"Tamarit","given":"Marisca"},{"family":"Verkouter","given":"Inge"},{"family":"Vermeulen","given":"Roel"},{"family":"De Vries","given":"Rianne"},{"family":"Weersink","given":"Els J. M."},{"family":"Van De Werken","given":"Marco"},{"family":"De Wit-van Wijck","given":"Yolanda"},{"family":"Young","given":"Stewart"},{"family":"Nossent","given":"Esther J."},{"family":"Maitland-van Der Zee","given":"Anke H."}],"issued":{"date-parts":[["2023",6,28]]}}}],"schema":"https://github.com/citation-style-language/schema/raw/master/csl-citation.json"} </w:instrText>
      </w:r>
      <w:r>
        <w:rPr>
          <w:rFonts w:ascii="Helvetica" w:hAnsi="Helvetica"/>
          <w:lang w:val="en-US"/>
        </w:rPr>
        <w:fldChar w:fldCharType="separate"/>
      </w:r>
      <w:r>
        <w:rPr>
          <w:rFonts w:ascii="Helvetica" w:hAnsi="Helvetica"/>
          <w:noProof/>
          <w:lang w:val="en-US"/>
        </w:rPr>
        <w:t>(4)</w:t>
      </w:r>
      <w:r>
        <w:rPr>
          <w:rFonts w:ascii="Helvetica" w:hAnsi="Helvetica"/>
          <w:lang w:val="en-US"/>
        </w:rPr>
        <w:fldChar w:fldCharType="end"/>
      </w:r>
      <w:r>
        <w:rPr>
          <w:rFonts w:ascii="Helvetica" w:hAnsi="Helvetica"/>
          <w:lang w:val="en-US"/>
        </w:rPr>
        <w:t>.</w:t>
      </w:r>
    </w:p>
    <w:p w14:paraId="6B7125BF" w14:textId="77777777" w:rsidR="00752D8C" w:rsidRDefault="00752D8C" w:rsidP="00B56938">
      <w:pPr>
        <w:jc w:val="both"/>
        <w:rPr>
          <w:rFonts w:ascii="Helvetica" w:hAnsi="Helvetica"/>
          <w:lang w:val="en-US"/>
        </w:rPr>
      </w:pPr>
    </w:p>
    <w:p w14:paraId="1E2ACDDD" w14:textId="77777777" w:rsidR="0092717E" w:rsidRDefault="0092717E" w:rsidP="00B56938">
      <w:pPr>
        <w:jc w:val="both"/>
        <w:rPr>
          <w:rFonts w:ascii="Helvetica" w:hAnsi="Helvetica"/>
          <w:lang w:val="en-US"/>
        </w:rPr>
      </w:pPr>
    </w:p>
    <w:p w14:paraId="01022E30" w14:textId="4BB2A0D5" w:rsidR="00E47726" w:rsidRPr="00E47726" w:rsidRDefault="0092717E" w:rsidP="00E47726">
      <w:pPr>
        <w:jc w:val="both"/>
        <w:outlineLvl w:val="0"/>
        <w:rPr>
          <w:rFonts w:ascii="Helvetica" w:hAnsi="Helvetica"/>
          <w:u w:val="single"/>
          <w:lang w:val="en-US"/>
        </w:rPr>
      </w:pPr>
      <w:r w:rsidRPr="0092717E">
        <w:rPr>
          <w:rFonts w:ascii="Helvetica" w:hAnsi="Helvetica"/>
          <w:u w:val="single"/>
          <w:lang w:val="en-US"/>
        </w:rPr>
        <w:lastRenderedPageBreak/>
        <w:t>Study design and setting</w:t>
      </w:r>
    </w:p>
    <w:p w14:paraId="5B0D4D86" w14:textId="11D0CE10" w:rsidR="00920E50" w:rsidRPr="00C407CA" w:rsidRDefault="0011134B" w:rsidP="00B56938">
      <w:pPr>
        <w:jc w:val="both"/>
        <w:rPr>
          <w:rFonts w:ascii="Helvetica" w:hAnsi="Helvetica"/>
          <w:i/>
          <w:lang w:val="en-US"/>
        </w:rPr>
      </w:pPr>
      <w:r>
        <w:rPr>
          <w:rFonts w:ascii="Helvetica" w:hAnsi="Helvetica"/>
          <w:lang w:val="en-US"/>
        </w:rPr>
        <w:t xml:space="preserve">During study visits longitudinal data was collected from pre-COVID, the acute infection phase, </w:t>
      </w:r>
      <w:r w:rsidR="002412D5">
        <w:rPr>
          <w:rFonts w:ascii="Helvetica" w:hAnsi="Helvetica"/>
          <w:lang w:val="en-US"/>
        </w:rPr>
        <w:t xml:space="preserve">post-COVID and </w:t>
      </w:r>
      <w:r w:rsidR="000A4D9F">
        <w:rPr>
          <w:rFonts w:ascii="Helvetica" w:hAnsi="Helvetica"/>
          <w:lang w:val="en-US"/>
        </w:rPr>
        <w:t>LC</w:t>
      </w:r>
      <w:r w:rsidR="002412D5">
        <w:rPr>
          <w:rFonts w:ascii="Helvetica" w:hAnsi="Helvetica"/>
          <w:lang w:val="en-US"/>
        </w:rPr>
        <w:t xml:space="preserve">. </w:t>
      </w:r>
      <w:r w:rsidR="006A3418" w:rsidRPr="00E72362">
        <w:rPr>
          <w:rFonts w:ascii="Helvetica" w:hAnsi="Helvetica"/>
          <w:lang w:val="en-US"/>
        </w:rPr>
        <w:t>The P4O2 COVID-19 dataset</w:t>
      </w:r>
      <w:r w:rsidR="00E47726">
        <w:rPr>
          <w:rFonts w:ascii="Helvetica" w:hAnsi="Helvetica"/>
          <w:lang w:val="en-US"/>
        </w:rPr>
        <w:t xml:space="preserve"> (n=95)</w:t>
      </w:r>
      <w:r w:rsidR="006A3418" w:rsidRPr="00E72362">
        <w:rPr>
          <w:rFonts w:ascii="Helvetica" w:hAnsi="Helvetica"/>
          <w:lang w:val="en-US"/>
        </w:rPr>
        <w:t xml:space="preserve"> includes post-COVID outpatient care reports, computed tomography (CT) scans, </w:t>
      </w:r>
      <w:r w:rsidR="002412D5">
        <w:rPr>
          <w:rFonts w:ascii="Helvetica" w:hAnsi="Helvetica"/>
          <w:lang w:val="en-US"/>
        </w:rPr>
        <w:t xml:space="preserve">pulmonary </w:t>
      </w:r>
      <w:r w:rsidR="006A3418" w:rsidRPr="00E72362">
        <w:rPr>
          <w:rFonts w:ascii="Helvetica" w:hAnsi="Helvetica"/>
          <w:lang w:val="en-US"/>
        </w:rPr>
        <w:t>function tests, laboratory measurements, physiotherapy records, questio</w:t>
      </w:r>
      <w:r w:rsidR="00E47726">
        <w:rPr>
          <w:rFonts w:ascii="Helvetica" w:hAnsi="Helvetica"/>
          <w:lang w:val="en-US"/>
        </w:rPr>
        <w:t xml:space="preserve">nnaires, and biological samples. </w:t>
      </w:r>
      <w:r w:rsidR="005A76D0" w:rsidRPr="00E72362">
        <w:rPr>
          <w:rFonts w:ascii="Helvetica" w:hAnsi="Helvetica"/>
          <w:lang w:val="en-US"/>
        </w:rPr>
        <w:t xml:space="preserve">Among these data, symptom data related to </w:t>
      </w:r>
      <w:r w:rsidR="000A4D9F">
        <w:rPr>
          <w:rFonts w:ascii="Helvetica" w:hAnsi="Helvetica"/>
          <w:lang w:val="en-US"/>
        </w:rPr>
        <w:t>LC</w:t>
      </w:r>
      <w:r w:rsidR="005A76D0" w:rsidRPr="00E72362">
        <w:rPr>
          <w:rFonts w:ascii="Helvetica" w:hAnsi="Helvetica"/>
          <w:lang w:val="en-US"/>
        </w:rPr>
        <w:t xml:space="preserve"> was categorized according</w:t>
      </w:r>
      <w:r w:rsidR="00B56938" w:rsidRPr="00E72362">
        <w:rPr>
          <w:rFonts w:ascii="Helvetica" w:hAnsi="Helvetica"/>
          <w:lang w:val="en-US"/>
        </w:rPr>
        <w:t xml:space="preserve"> to persistent</w:t>
      </w:r>
      <w:r w:rsidR="005A76D0" w:rsidRPr="00E72362">
        <w:rPr>
          <w:rFonts w:ascii="Helvetica" w:hAnsi="Helvetica"/>
          <w:lang w:val="en-US"/>
        </w:rPr>
        <w:t xml:space="preserve"> fatigue, respiratory, neurological, gastrointestinal and cardiovascular </w:t>
      </w:r>
      <w:r w:rsidR="00B56938" w:rsidRPr="00E72362">
        <w:rPr>
          <w:rFonts w:ascii="Helvetica" w:hAnsi="Helvetica"/>
          <w:lang w:val="en-US"/>
        </w:rPr>
        <w:t>complaints.</w:t>
      </w:r>
      <w:r w:rsidR="000E2C25">
        <w:rPr>
          <w:rFonts w:ascii="Helvetica" w:hAnsi="Helvetica"/>
          <w:lang w:val="en-US"/>
        </w:rPr>
        <w:t xml:space="preserve"> </w:t>
      </w:r>
      <w:r w:rsidR="000E2C25" w:rsidRPr="000E2C25">
        <w:rPr>
          <w:rFonts w:ascii="Helvetica" w:hAnsi="Helvetica"/>
          <w:lang w:val="en-US"/>
        </w:rPr>
        <w:t xml:space="preserve">During P4O2 COVID-19 study visits, self-reported </w:t>
      </w:r>
      <w:r w:rsidR="00E47726">
        <w:rPr>
          <w:rFonts w:ascii="Helvetica" w:hAnsi="Helvetica"/>
          <w:lang w:val="en-US"/>
        </w:rPr>
        <w:t xml:space="preserve">medication </w:t>
      </w:r>
      <w:r w:rsidR="000E2C25" w:rsidRPr="000E2C25">
        <w:rPr>
          <w:rFonts w:ascii="Helvetica" w:hAnsi="Helvetica"/>
          <w:lang w:val="en-US"/>
        </w:rPr>
        <w:t xml:space="preserve">data was collected from all </w:t>
      </w:r>
      <w:r w:rsidR="000A4D9F">
        <w:rPr>
          <w:rFonts w:ascii="Helvetica" w:hAnsi="Helvetica"/>
          <w:lang w:val="en-US"/>
        </w:rPr>
        <w:t>LC</w:t>
      </w:r>
      <w:r w:rsidR="000E2C25" w:rsidRPr="000E2C25">
        <w:rPr>
          <w:rFonts w:ascii="Helvetica" w:hAnsi="Helvetica"/>
          <w:lang w:val="en-US"/>
        </w:rPr>
        <w:t xml:space="preserve"> patients. The </w:t>
      </w:r>
      <w:r w:rsidR="00BA75AB">
        <w:rPr>
          <w:rFonts w:ascii="Helvetica" w:hAnsi="Helvetica"/>
          <w:lang w:val="en-US"/>
        </w:rPr>
        <w:t>electronic health records (EHRs)</w:t>
      </w:r>
      <w:r w:rsidR="00E47726">
        <w:rPr>
          <w:rFonts w:ascii="Helvetica" w:hAnsi="Helvetica"/>
          <w:lang w:val="en-US"/>
        </w:rPr>
        <w:t xml:space="preserve"> were screened to verify self-reported medication </w:t>
      </w:r>
      <w:r w:rsidR="000E2C25" w:rsidRPr="000E2C25">
        <w:rPr>
          <w:rFonts w:ascii="Helvetica" w:hAnsi="Helvetica"/>
          <w:lang w:val="en-US"/>
        </w:rPr>
        <w:t>data based on physician contac</w:t>
      </w:r>
      <w:r w:rsidR="000E2C25">
        <w:rPr>
          <w:rFonts w:ascii="Helvetica" w:hAnsi="Helvetica"/>
          <w:lang w:val="en-US"/>
        </w:rPr>
        <w:t>t letters, pharmacy notes, and m</w:t>
      </w:r>
      <w:r w:rsidR="000E2C25" w:rsidRPr="000E2C25">
        <w:rPr>
          <w:rFonts w:ascii="Helvetica" w:hAnsi="Helvetica"/>
          <w:lang w:val="en-US"/>
        </w:rPr>
        <w:t>edicat</w:t>
      </w:r>
      <w:r w:rsidR="000E2C25">
        <w:rPr>
          <w:rFonts w:ascii="Helvetica" w:hAnsi="Helvetica"/>
          <w:lang w:val="en-US"/>
        </w:rPr>
        <w:t>ion administration r</w:t>
      </w:r>
      <w:r w:rsidR="000E2C25" w:rsidRPr="000E2C25">
        <w:rPr>
          <w:rFonts w:ascii="Helvetica" w:hAnsi="Helvetica"/>
          <w:lang w:val="en-US"/>
        </w:rPr>
        <w:t>ecords</w:t>
      </w:r>
      <w:r w:rsidR="00E47726">
        <w:rPr>
          <w:rFonts w:ascii="Helvetica" w:hAnsi="Helvetica"/>
          <w:lang w:val="en-US"/>
        </w:rPr>
        <w:t xml:space="preserve">. </w:t>
      </w:r>
      <w:r w:rsidR="000E2C25" w:rsidRPr="000E2C25">
        <w:rPr>
          <w:rFonts w:ascii="Helvetica" w:hAnsi="Helvetica"/>
          <w:lang w:val="en-US"/>
        </w:rPr>
        <w:t xml:space="preserve">While data on dosage, timing, and route of administration were collected, the current study is based on a relatively small patient group, </w:t>
      </w:r>
      <w:r w:rsidR="0020683F">
        <w:rPr>
          <w:rFonts w:ascii="Helvetica" w:hAnsi="Helvetica"/>
          <w:lang w:val="en-US"/>
        </w:rPr>
        <w:t xml:space="preserve">therefore the medication data was analyzed qualitatively. </w:t>
      </w:r>
      <w:r w:rsidR="000E2C25">
        <w:rPr>
          <w:rFonts w:ascii="Helvetica" w:hAnsi="Helvetica"/>
          <w:lang w:val="en-US"/>
        </w:rPr>
        <w:t xml:space="preserve"> </w:t>
      </w:r>
    </w:p>
    <w:p w14:paraId="255D87C8" w14:textId="77777777" w:rsidR="00414D0A" w:rsidRPr="00E72362" w:rsidRDefault="00414D0A">
      <w:pPr>
        <w:rPr>
          <w:rFonts w:ascii="Helvetica" w:hAnsi="Helvetica"/>
          <w:b/>
          <w:sz w:val="28"/>
          <w:lang w:val="en-US"/>
        </w:rPr>
      </w:pPr>
    </w:p>
    <w:p w14:paraId="2E67F88D" w14:textId="195AA89C" w:rsidR="001A6A99" w:rsidRDefault="001A6A99" w:rsidP="000A4D9F">
      <w:pPr>
        <w:outlineLvl w:val="0"/>
        <w:rPr>
          <w:rFonts w:ascii="Helvetica" w:hAnsi="Helvetica"/>
          <w:u w:val="single"/>
          <w:lang w:val="en-US"/>
        </w:rPr>
      </w:pPr>
      <w:r w:rsidRPr="000E2C25">
        <w:rPr>
          <w:rFonts w:ascii="Helvetica" w:hAnsi="Helvetica"/>
          <w:u w:val="single"/>
          <w:lang w:val="en-US"/>
        </w:rPr>
        <w:t>Classification of medication data</w:t>
      </w:r>
    </w:p>
    <w:p w14:paraId="564D7E2B" w14:textId="127DFBA8" w:rsidR="00FF5E0E" w:rsidRPr="000E2C25" w:rsidRDefault="000E2C25">
      <w:pPr>
        <w:rPr>
          <w:rFonts w:ascii="Helvetica" w:hAnsi="Helvetica"/>
          <w:lang w:val="en-US"/>
        </w:rPr>
      </w:pPr>
      <w:r>
        <w:rPr>
          <w:rFonts w:ascii="Helvetica" w:hAnsi="Helvetica"/>
          <w:lang w:val="en-US"/>
        </w:rPr>
        <w:t xml:space="preserve">To answer the research questions, </w:t>
      </w:r>
      <w:r w:rsidR="00FF5E0E">
        <w:rPr>
          <w:rFonts w:ascii="Helvetica" w:hAnsi="Helvetica"/>
          <w:lang w:val="en-US"/>
        </w:rPr>
        <w:t>data from four time points was analyzed</w:t>
      </w:r>
      <w:r w:rsidR="003B1056">
        <w:rPr>
          <w:rFonts w:ascii="Helvetica" w:hAnsi="Helvetica"/>
          <w:lang w:val="en-US"/>
        </w:rPr>
        <w:t xml:space="preserve"> (see Figure 1)</w:t>
      </w:r>
      <w:r w:rsidR="00FF5E0E">
        <w:rPr>
          <w:rFonts w:ascii="Helvetica" w:hAnsi="Helvetica"/>
          <w:lang w:val="en-US"/>
        </w:rPr>
        <w:t xml:space="preserve"> including:</w:t>
      </w:r>
    </w:p>
    <w:p w14:paraId="091FE3F0" w14:textId="2841D820" w:rsidR="00DD3A34" w:rsidRPr="00E72362" w:rsidRDefault="004A0E2F" w:rsidP="00DD3A34">
      <w:pPr>
        <w:pStyle w:val="Lijstalinea"/>
        <w:numPr>
          <w:ilvl w:val="0"/>
          <w:numId w:val="1"/>
        </w:numPr>
        <w:rPr>
          <w:rFonts w:ascii="Helvetica" w:hAnsi="Helvetica"/>
          <w:lang w:val="en-US"/>
        </w:rPr>
      </w:pPr>
      <w:r w:rsidRPr="00E72362">
        <w:rPr>
          <w:rFonts w:ascii="Helvetica" w:hAnsi="Helvetica"/>
          <w:lang w:val="en-US"/>
        </w:rPr>
        <w:t>Pre-COVID</w:t>
      </w:r>
    </w:p>
    <w:p w14:paraId="2BBA9AB5" w14:textId="00F4C098" w:rsidR="00DD3A34" w:rsidRPr="00E72362" w:rsidRDefault="00421328" w:rsidP="00DD3A34">
      <w:pPr>
        <w:pStyle w:val="Lijstalinea"/>
        <w:numPr>
          <w:ilvl w:val="0"/>
          <w:numId w:val="1"/>
        </w:numPr>
        <w:rPr>
          <w:rFonts w:ascii="Helvetica" w:hAnsi="Helvetica"/>
          <w:lang w:val="en-US"/>
        </w:rPr>
      </w:pPr>
      <w:r>
        <w:rPr>
          <w:rFonts w:ascii="Helvetica" w:hAnsi="Helvetica"/>
          <w:lang w:val="en-US"/>
        </w:rPr>
        <w:t>Acute COVID-19: d</w:t>
      </w:r>
      <w:r w:rsidR="00DD3A34" w:rsidRPr="00E72362">
        <w:rPr>
          <w:rFonts w:ascii="Helvetica" w:hAnsi="Helvetica"/>
          <w:lang w:val="en-US"/>
        </w:rPr>
        <w:t>uring the acute infection phase</w:t>
      </w:r>
    </w:p>
    <w:p w14:paraId="6483D288" w14:textId="7A132A7F" w:rsidR="00DD3A34" w:rsidRPr="00E72362" w:rsidRDefault="004662A5" w:rsidP="00DD3A34">
      <w:pPr>
        <w:pStyle w:val="Lijstalinea"/>
        <w:numPr>
          <w:ilvl w:val="0"/>
          <w:numId w:val="1"/>
        </w:numPr>
        <w:rPr>
          <w:rFonts w:ascii="Helvetica" w:hAnsi="Helvetica"/>
          <w:lang w:val="en-US"/>
        </w:rPr>
      </w:pPr>
      <w:r>
        <w:rPr>
          <w:rFonts w:ascii="Helvetica" w:hAnsi="Helvetica"/>
          <w:lang w:val="en-US"/>
        </w:rPr>
        <w:t>Post-</w:t>
      </w:r>
      <w:r w:rsidR="00F53D0A">
        <w:rPr>
          <w:rFonts w:ascii="Helvetica" w:hAnsi="Helvetica"/>
          <w:lang w:val="en-US"/>
        </w:rPr>
        <w:t>COVID</w:t>
      </w:r>
      <w:r w:rsidR="00421328">
        <w:rPr>
          <w:rFonts w:ascii="Helvetica" w:hAnsi="Helvetica"/>
          <w:lang w:val="en-US"/>
        </w:rPr>
        <w:t>:</w:t>
      </w:r>
      <w:r w:rsidR="00F53D0A">
        <w:rPr>
          <w:rFonts w:ascii="Helvetica" w:hAnsi="Helvetica"/>
          <w:lang w:val="en-US"/>
        </w:rPr>
        <w:t xml:space="preserve"> referring to</w:t>
      </w:r>
      <w:r w:rsidR="00421328">
        <w:rPr>
          <w:rFonts w:ascii="Helvetica" w:hAnsi="Helvetica"/>
          <w:lang w:val="en-US"/>
        </w:rPr>
        <w:t xml:space="preserve"> the</w:t>
      </w:r>
      <w:r w:rsidR="00F53D0A">
        <w:rPr>
          <w:rFonts w:ascii="Helvetica" w:hAnsi="Helvetica"/>
          <w:lang w:val="en-US"/>
        </w:rPr>
        <w:t xml:space="preserve"> </w:t>
      </w:r>
      <w:r w:rsidR="00421328" w:rsidRPr="00421328">
        <w:rPr>
          <w:rFonts w:ascii="Helvetica" w:hAnsi="Helvetica"/>
          <w:lang w:val="en-US"/>
        </w:rPr>
        <w:t>immediate phase following recovery from acute infection</w:t>
      </w:r>
    </w:p>
    <w:p w14:paraId="1B25A0EA" w14:textId="13CC045C" w:rsidR="00DC0AD8" w:rsidRPr="00E72362" w:rsidRDefault="00421328" w:rsidP="00DD3A34">
      <w:pPr>
        <w:pStyle w:val="Lijstalinea"/>
        <w:numPr>
          <w:ilvl w:val="0"/>
          <w:numId w:val="1"/>
        </w:numPr>
        <w:rPr>
          <w:rFonts w:ascii="Helvetica" w:hAnsi="Helvetica"/>
          <w:lang w:val="en-US"/>
        </w:rPr>
      </w:pPr>
      <w:r>
        <w:rPr>
          <w:rFonts w:ascii="Helvetica" w:hAnsi="Helvetica"/>
          <w:lang w:val="en-US"/>
        </w:rPr>
        <w:t>Long COVID: a</w:t>
      </w:r>
      <w:r w:rsidR="004A0E2F" w:rsidRPr="00E72362">
        <w:rPr>
          <w:rFonts w:ascii="Helvetica" w:hAnsi="Helvetica"/>
          <w:lang w:val="en-US"/>
        </w:rPr>
        <w:t>t 3-6 months post-</w:t>
      </w:r>
      <w:r>
        <w:rPr>
          <w:rFonts w:ascii="Helvetica" w:hAnsi="Helvetica"/>
          <w:lang w:val="en-US"/>
        </w:rPr>
        <w:t xml:space="preserve">infection  </w:t>
      </w:r>
    </w:p>
    <w:p w14:paraId="491902D8" w14:textId="77777777" w:rsidR="00A06256" w:rsidRPr="00E72362" w:rsidRDefault="00A06256" w:rsidP="00DD3A34">
      <w:pPr>
        <w:rPr>
          <w:rFonts w:ascii="Helvetica" w:hAnsi="Helvetica"/>
          <w:lang w:val="en-US"/>
        </w:rPr>
      </w:pPr>
    </w:p>
    <w:p w14:paraId="3BC24E86" w14:textId="7FCFE8F9" w:rsidR="00F94C20" w:rsidRDefault="00FF5E0E" w:rsidP="00AA2EA5">
      <w:pPr>
        <w:jc w:val="both"/>
        <w:rPr>
          <w:rFonts w:ascii="Helvetica" w:hAnsi="Helvetica"/>
          <w:lang w:val="en-US"/>
        </w:rPr>
      </w:pPr>
      <w:r>
        <w:rPr>
          <w:rFonts w:ascii="Helvetica" w:hAnsi="Helvetica"/>
          <w:lang w:val="en-US"/>
        </w:rPr>
        <w:t>The</w:t>
      </w:r>
      <w:r w:rsidR="005C3D2A" w:rsidRPr="00E72362">
        <w:rPr>
          <w:rFonts w:ascii="Helvetica" w:hAnsi="Helvetica"/>
          <w:lang w:val="en-US"/>
        </w:rPr>
        <w:t xml:space="preserve"> prescribed medications were</w:t>
      </w:r>
      <w:r w:rsidR="00DC0AD8" w:rsidRPr="00E72362">
        <w:rPr>
          <w:rFonts w:ascii="Helvetica" w:hAnsi="Helvetica"/>
          <w:lang w:val="en-US"/>
        </w:rPr>
        <w:t xml:space="preserve"> classified according to </w:t>
      </w:r>
      <w:r w:rsidR="00460BD5">
        <w:rPr>
          <w:rFonts w:ascii="Helvetica" w:hAnsi="Helvetica"/>
          <w:lang w:val="en-US"/>
        </w:rPr>
        <w:t>the corresponding</w:t>
      </w:r>
      <w:r w:rsidR="00DC0AD8" w:rsidRPr="00E72362">
        <w:rPr>
          <w:rFonts w:ascii="Helvetica" w:hAnsi="Helvetica"/>
          <w:lang w:val="en-US"/>
        </w:rPr>
        <w:t xml:space="preserve"> Anatomical Therapeutic Chemical (ATC) code. </w:t>
      </w:r>
      <w:r w:rsidR="0060425F">
        <w:rPr>
          <w:rFonts w:ascii="Helvetica" w:hAnsi="Helvetica"/>
          <w:lang w:val="en-US"/>
        </w:rPr>
        <w:t xml:space="preserve"> This system</w:t>
      </w:r>
      <w:r w:rsidR="00D5587E">
        <w:rPr>
          <w:rFonts w:ascii="Helvetica" w:hAnsi="Helvetica"/>
          <w:lang w:val="en-US"/>
        </w:rPr>
        <w:t>, that is controlled by the World Health Organization</w:t>
      </w:r>
      <w:r w:rsidR="00B25B50">
        <w:rPr>
          <w:rFonts w:ascii="Helvetica" w:hAnsi="Helvetica"/>
          <w:lang w:val="en-US"/>
        </w:rPr>
        <w:t xml:space="preserve"> Collaborating Centre for Drug Statistics Methodology,</w:t>
      </w:r>
      <w:r w:rsidR="0060425F">
        <w:rPr>
          <w:rFonts w:ascii="Helvetica" w:hAnsi="Helvetica"/>
          <w:lang w:val="en-US"/>
        </w:rPr>
        <w:t xml:space="preserve"> is used to categorize the active substances into groups according to organ or system </w:t>
      </w:r>
      <w:r w:rsidR="00CB6274">
        <w:rPr>
          <w:rFonts w:ascii="Helvetica" w:hAnsi="Helvetica"/>
          <w:lang w:val="en-US"/>
        </w:rPr>
        <w:t>they act upon</w:t>
      </w:r>
      <w:r w:rsidR="0060425F">
        <w:rPr>
          <w:rFonts w:ascii="Helvetica" w:hAnsi="Helvetica"/>
          <w:lang w:val="en-US"/>
        </w:rPr>
        <w:t xml:space="preserve">, and their chemical, pharmaceutical and therapeutic properties. </w:t>
      </w:r>
      <w:r w:rsidR="007501A8" w:rsidRPr="007501A8">
        <w:rPr>
          <w:rFonts w:ascii="Helvetica" w:hAnsi="Helvetica"/>
          <w:lang w:val="en-US"/>
        </w:rPr>
        <w:t>The first level of this code refers to the main anatomical group of medications and was used in regression analysis to gain insight into pharmacological categories.</w:t>
      </w:r>
      <w:r w:rsidR="007501A8">
        <w:rPr>
          <w:rFonts w:ascii="Helvetica" w:hAnsi="Helvetica"/>
          <w:lang w:val="en-US"/>
        </w:rPr>
        <w:t xml:space="preserve"> </w:t>
      </w:r>
      <w:r w:rsidR="00B25B50">
        <w:rPr>
          <w:rFonts w:ascii="Helvetica" w:hAnsi="Helvetica"/>
          <w:lang w:val="en-US"/>
        </w:rPr>
        <w:t xml:space="preserve">The second (therapeutic subgroup) </w:t>
      </w:r>
      <w:r w:rsidR="00E47726">
        <w:rPr>
          <w:rFonts w:ascii="Helvetica" w:hAnsi="Helvetica"/>
          <w:lang w:val="en-US"/>
        </w:rPr>
        <w:t>was</w:t>
      </w:r>
      <w:r w:rsidR="00B25B50">
        <w:rPr>
          <w:rFonts w:ascii="Helvetica" w:hAnsi="Helvetica"/>
          <w:lang w:val="en-US"/>
        </w:rPr>
        <w:t xml:space="preserve"> used for descriptive purposes.</w:t>
      </w:r>
      <w:r w:rsidR="00DC0AD8" w:rsidRPr="00E72362">
        <w:rPr>
          <w:rFonts w:ascii="Helvetica" w:hAnsi="Helvetica"/>
          <w:lang w:val="en-US"/>
        </w:rPr>
        <w:t xml:space="preserve"> </w:t>
      </w:r>
    </w:p>
    <w:p w14:paraId="6292AED2" w14:textId="77777777" w:rsidR="00E47726" w:rsidRDefault="00E47726" w:rsidP="00AA2EA5">
      <w:pPr>
        <w:jc w:val="both"/>
        <w:rPr>
          <w:rFonts w:ascii="Helvetica" w:hAnsi="Helvetica"/>
          <w:lang w:val="en-US"/>
        </w:rPr>
      </w:pPr>
    </w:p>
    <w:p w14:paraId="2599FC71" w14:textId="7421C549" w:rsidR="008E6A5C" w:rsidRPr="00E72362" w:rsidRDefault="008E6A5C" w:rsidP="00AA2EA5">
      <w:pPr>
        <w:jc w:val="both"/>
        <w:rPr>
          <w:rFonts w:ascii="Helvetica" w:hAnsi="Helvetica"/>
          <w:lang w:val="en-US"/>
        </w:rPr>
      </w:pPr>
      <w:r w:rsidRPr="00E72362">
        <w:rPr>
          <w:rFonts w:ascii="Helvetica" w:hAnsi="Helvetica"/>
          <w:lang w:val="en-US"/>
        </w:rPr>
        <w:t xml:space="preserve">The </w:t>
      </w:r>
      <w:r w:rsidR="00FF5E0E">
        <w:rPr>
          <w:rFonts w:ascii="Helvetica" w:hAnsi="Helvetica"/>
          <w:lang w:val="en-US"/>
        </w:rPr>
        <w:t>f</w:t>
      </w:r>
      <w:r w:rsidRPr="00E72362">
        <w:rPr>
          <w:rFonts w:ascii="Helvetica" w:hAnsi="Helvetica"/>
          <w:lang w:val="en-US"/>
        </w:rPr>
        <w:t>irst l</w:t>
      </w:r>
      <w:r w:rsidR="00FF5E0E">
        <w:rPr>
          <w:rFonts w:ascii="Helvetica" w:hAnsi="Helvetica"/>
          <w:lang w:val="en-US"/>
        </w:rPr>
        <w:t xml:space="preserve">evel of ATC </w:t>
      </w:r>
      <w:r w:rsidR="00D4062D">
        <w:rPr>
          <w:rFonts w:ascii="Helvetica" w:hAnsi="Helvetica"/>
          <w:lang w:val="en-US"/>
        </w:rPr>
        <w:t>medication groups</w:t>
      </w:r>
      <w:r w:rsidR="00FF5E0E">
        <w:rPr>
          <w:rFonts w:ascii="Helvetica" w:hAnsi="Helvetica"/>
          <w:lang w:val="en-US"/>
        </w:rPr>
        <w:t xml:space="preserve"> included:</w:t>
      </w:r>
    </w:p>
    <w:p w14:paraId="4E7283B1" w14:textId="09337C44" w:rsidR="008E6A5C" w:rsidRPr="00E72362" w:rsidRDefault="008E6A5C" w:rsidP="008E6A5C">
      <w:pPr>
        <w:pStyle w:val="Lijstalinea"/>
        <w:numPr>
          <w:ilvl w:val="0"/>
          <w:numId w:val="5"/>
        </w:numPr>
        <w:jc w:val="both"/>
        <w:rPr>
          <w:rFonts w:ascii="Helvetica" w:hAnsi="Helvetica"/>
          <w:lang w:val="en-US"/>
        </w:rPr>
      </w:pPr>
      <w:r w:rsidRPr="00E72362">
        <w:rPr>
          <w:rFonts w:ascii="Helvetica" w:hAnsi="Helvetica"/>
          <w:lang w:val="en-US"/>
        </w:rPr>
        <w:t>Alimentary tract</w:t>
      </w:r>
      <w:r w:rsidR="00460BD5">
        <w:rPr>
          <w:rFonts w:ascii="Helvetica" w:hAnsi="Helvetica"/>
          <w:lang w:val="en-US"/>
        </w:rPr>
        <w:t xml:space="preserve"> (A)</w:t>
      </w:r>
    </w:p>
    <w:p w14:paraId="1A32F5DE" w14:textId="1732E864" w:rsidR="008E6A5C" w:rsidRPr="00E72362" w:rsidRDefault="008E6A5C" w:rsidP="008E6A5C">
      <w:pPr>
        <w:pStyle w:val="Lijstalinea"/>
        <w:numPr>
          <w:ilvl w:val="0"/>
          <w:numId w:val="5"/>
        </w:numPr>
        <w:jc w:val="both"/>
        <w:rPr>
          <w:rFonts w:ascii="Helvetica" w:hAnsi="Helvetica"/>
          <w:lang w:val="en-US"/>
        </w:rPr>
      </w:pPr>
      <w:r w:rsidRPr="00E72362">
        <w:rPr>
          <w:rFonts w:ascii="Helvetica" w:hAnsi="Helvetica"/>
          <w:lang w:val="en-US"/>
        </w:rPr>
        <w:t>Blood and blood forming organs</w:t>
      </w:r>
      <w:r w:rsidR="00460BD5">
        <w:rPr>
          <w:rFonts w:ascii="Helvetica" w:hAnsi="Helvetica"/>
          <w:lang w:val="en-US"/>
        </w:rPr>
        <w:t xml:space="preserve"> (B)</w:t>
      </w:r>
    </w:p>
    <w:p w14:paraId="300F13F3" w14:textId="1709F3D6" w:rsidR="008E6A5C" w:rsidRPr="00E72362" w:rsidRDefault="008E6A5C" w:rsidP="008E6A5C">
      <w:pPr>
        <w:pStyle w:val="Lijstalinea"/>
        <w:numPr>
          <w:ilvl w:val="0"/>
          <w:numId w:val="5"/>
        </w:numPr>
        <w:jc w:val="both"/>
        <w:rPr>
          <w:rFonts w:ascii="Helvetica" w:hAnsi="Helvetica"/>
          <w:lang w:val="en-US"/>
        </w:rPr>
      </w:pPr>
      <w:r w:rsidRPr="00E72362">
        <w:rPr>
          <w:rFonts w:ascii="Helvetica" w:hAnsi="Helvetica"/>
          <w:lang w:val="en-US"/>
        </w:rPr>
        <w:t>Cardiovascular system</w:t>
      </w:r>
      <w:r w:rsidR="00460BD5">
        <w:rPr>
          <w:rFonts w:ascii="Helvetica" w:hAnsi="Helvetica"/>
          <w:lang w:val="en-US"/>
        </w:rPr>
        <w:t xml:space="preserve"> (C)</w:t>
      </w:r>
    </w:p>
    <w:p w14:paraId="4D7D23FF" w14:textId="61C7D9C4" w:rsidR="008E6A5C" w:rsidRPr="00E72362" w:rsidRDefault="008E6A5C" w:rsidP="008E6A5C">
      <w:pPr>
        <w:pStyle w:val="Lijstalinea"/>
        <w:numPr>
          <w:ilvl w:val="0"/>
          <w:numId w:val="5"/>
        </w:numPr>
        <w:jc w:val="both"/>
        <w:rPr>
          <w:rFonts w:ascii="Helvetica" w:hAnsi="Helvetica"/>
          <w:lang w:val="en-US"/>
        </w:rPr>
      </w:pPr>
      <w:r w:rsidRPr="00E72362">
        <w:rPr>
          <w:rFonts w:ascii="Helvetica" w:hAnsi="Helvetica"/>
          <w:lang w:val="en-US"/>
        </w:rPr>
        <w:t>Dermatologicals</w:t>
      </w:r>
      <w:r w:rsidR="00460BD5">
        <w:rPr>
          <w:rFonts w:ascii="Helvetica" w:hAnsi="Helvetica"/>
          <w:lang w:val="en-US"/>
        </w:rPr>
        <w:t xml:space="preserve"> (D)</w:t>
      </w:r>
    </w:p>
    <w:p w14:paraId="54DADBDB" w14:textId="4AFA2EEF" w:rsidR="008E6A5C" w:rsidRPr="00E72362" w:rsidRDefault="008E6A5C" w:rsidP="008E6A5C">
      <w:pPr>
        <w:pStyle w:val="Lijstalinea"/>
        <w:numPr>
          <w:ilvl w:val="0"/>
          <w:numId w:val="5"/>
        </w:numPr>
        <w:jc w:val="both"/>
        <w:rPr>
          <w:rFonts w:ascii="Helvetica" w:hAnsi="Helvetica"/>
          <w:lang w:val="en-US"/>
        </w:rPr>
      </w:pPr>
      <w:r w:rsidRPr="00E72362">
        <w:rPr>
          <w:rFonts w:ascii="Helvetica" w:hAnsi="Helvetica"/>
          <w:lang w:val="en-US"/>
        </w:rPr>
        <w:t>Genito urinary system and sex hormones</w:t>
      </w:r>
      <w:r w:rsidR="00460BD5">
        <w:rPr>
          <w:rFonts w:ascii="Helvetica" w:hAnsi="Helvetica"/>
          <w:lang w:val="en-US"/>
        </w:rPr>
        <w:t xml:space="preserve"> (G)</w:t>
      </w:r>
    </w:p>
    <w:p w14:paraId="6B3141D0" w14:textId="1ED185AB" w:rsidR="008E6A5C" w:rsidRPr="00E72362" w:rsidRDefault="008E6A5C" w:rsidP="008E6A5C">
      <w:pPr>
        <w:pStyle w:val="Lijstalinea"/>
        <w:numPr>
          <w:ilvl w:val="0"/>
          <w:numId w:val="5"/>
        </w:numPr>
        <w:jc w:val="both"/>
        <w:rPr>
          <w:rFonts w:ascii="Helvetica" w:hAnsi="Helvetica"/>
          <w:lang w:val="en-US"/>
        </w:rPr>
      </w:pPr>
      <w:r w:rsidRPr="00E72362">
        <w:rPr>
          <w:rFonts w:ascii="Helvetica" w:hAnsi="Helvetica"/>
          <w:lang w:val="en-US"/>
        </w:rPr>
        <w:t>Systemic hormonal preparations, excluding sex hormones and insulins</w:t>
      </w:r>
      <w:r w:rsidR="00460BD5">
        <w:rPr>
          <w:rFonts w:ascii="Helvetica" w:hAnsi="Helvetica"/>
          <w:lang w:val="en-US"/>
        </w:rPr>
        <w:t xml:space="preserve"> (H)</w:t>
      </w:r>
    </w:p>
    <w:p w14:paraId="5BB6BFEC" w14:textId="6701C51D" w:rsidR="008E6A5C" w:rsidRPr="00E72362" w:rsidRDefault="008E6A5C" w:rsidP="008E6A5C">
      <w:pPr>
        <w:pStyle w:val="Lijstalinea"/>
        <w:numPr>
          <w:ilvl w:val="0"/>
          <w:numId w:val="5"/>
        </w:numPr>
        <w:jc w:val="both"/>
        <w:rPr>
          <w:rFonts w:ascii="Helvetica" w:hAnsi="Helvetica"/>
          <w:lang w:val="en-US"/>
        </w:rPr>
      </w:pPr>
      <w:r w:rsidRPr="00E72362">
        <w:rPr>
          <w:rFonts w:ascii="Helvetica" w:hAnsi="Helvetica"/>
          <w:lang w:val="en-US"/>
        </w:rPr>
        <w:t>Antiinfective for systemic use</w:t>
      </w:r>
      <w:r w:rsidR="00460BD5">
        <w:rPr>
          <w:rFonts w:ascii="Helvetica" w:hAnsi="Helvetica"/>
          <w:lang w:val="en-US"/>
        </w:rPr>
        <w:t xml:space="preserve"> (J)</w:t>
      </w:r>
    </w:p>
    <w:p w14:paraId="0CEDA837" w14:textId="49F3DB20" w:rsidR="008E6A5C" w:rsidRPr="00E72362" w:rsidRDefault="008E6A5C" w:rsidP="008E6A5C">
      <w:pPr>
        <w:pStyle w:val="Lijstalinea"/>
        <w:numPr>
          <w:ilvl w:val="0"/>
          <w:numId w:val="5"/>
        </w:numPr>
        <w:jc w:val="both"/>
        <w:rPr>
          <w:rFonts w:ascii="Helvetica" w:hAnsi="Helvetica"/>
          <w:lang w:val="en-US"/>
        </w:rPr>
      </w:pPr>
      <w:r w:rsidRPr="00E72362">
        <w:rPr>
          <w:rFonts w:ascii="Helvetica" w:hAnsi="Helvetica"/>
          <w:lang w:val="en-US"/>
        </w:rPr>
        <w:t>Antineoplastic and immunomodulating agents</w:t>
      </w:r>
      <w:r w:rsidR="00460BD5">
        <w:rPr>
          <w:rFonts w:ascii="Helvetica" w:hAnsi="Helvetica"/>
          <w:lang w:val="en-US"/>
        </w:rPr>
        <w:t xml:space="preserve"> (L)</w:t>
      </w:r>
    </w:p>
    <w:p w14:paraId="145AF38A" w14:textId="2B2A428D" w:rsidR="008E6A5C" w:rsidRPr="00E72362" w:rsidRDefault="008E6A5C" w:rsidP="008E6A5C">
      <w:pPr>
        <w:pStyle w:val="Lijstalinea"/>
        <w:numPr>
          <w:ilvl w:val="0"/>
          <w:numId w:val="5"/>
        </w:numPr>
        <w:jc w:val="both"/>
        <w:rPr>
          <w:rFonts w:ascii="Helvetica" w:hAnsi="Helvetica"/>
          <w:lang w:val="en-US"/>
        </w:rPr>
      </w:pPr>
      <w:r w:rsidRPr="00E72362">
        <w:rPr>
          <w:rFonts w:ascii="Helvetica" w:hAnsi="Helvetica"/>
          <w:lang w:val="en-US"/>
        </w:rPr>
        <w:t>Musculo-skeletal system</w:t>
      </w:r>
      <w:r w:rsidR="00460BD5">
        <w:rPr>
          <w:rFonts w:ascii="Helvetica" w:hAnsi="Helvetica"/>
          <w:lang w:val="en-US"/>
        </w:rPr>
        <w:t xml:space="preserve"> (M)</w:t>
      </w:r>
    </w:p>
    <w:p w14:paraId="003DB966" w14:textId="0F47F298" w:rsidR="008E6A5C" w:rsidRPr="00E72362" w:rsidRDefault="008E6A5C" w:rsidP="008E6A5C">
      <w:pPr>
        <w:pStyle w:val="Lijstalinea"/>
        <w:numPr>
          <w:ilvl w:val="0"/>
          <w:numId w:val="5"/>
        </w:numPr>
        <w:jc w:val="both"/>
        <w:rPr>
          <w:rFonts w:ascii="Helvetica" w:hAnsi="Helvetica"/>
          <w:lang w:val="en-US"/>
        </w:rPr>
      </w:pPr>
      <w:r w:rsidRPr="00E72362">
        <w:rPr>
          <w:rFonts w:ascii="Helvetica" w:hAnsi="Helvetica"/>
          <w:lang w:val="en-US"/>
        </w:rPr>
        <w:t>Nervous system</w:t>
      </w:r>
      <w:r w:rsidR="00460BD5">
        <w:rPr>
          <w:rFonts w:ascii="Helvetica" w:hAnsi="Helvetica"/>
          <w:lang w:val="en-US"/>
        </w:rPr>
        <w:t xml:space="preserve"> (N)</w:t>
      </w:r>
    </w:p>
    <w:p w14:paraId="5AFE1D60" w14:textId="2ADC860C" w:rsidR="008E6A5C" w:rsidRPr="00E72362" w:rsidRDefault="008E6A5C" w:rsidP="008E6A5C">
      <w:pPr>
        <w:pStyle w:val="Lijstalinea"/>
        <w:numPr>
          <w:ilvl w:val="0"/>
          <w:numId w:val="5"/>
        </w:numPr>
        <w:jc w:val="both"/>
        <w:rPr>
          <w:rFonts w:ascii="Helvetica" w:hAnsi="Helvetica"/>
          <w:lang w:val="en-US"/>
        </w:rPr>
      </w:pPr>
      <w:r w:rsidRPr="00E72362">
        <w:rPr>
          <w:rFonts w:ascii="Helvetica" w:hAnsi="Helvetica"/>
          <w:lang w:val="en-US"/>
        </w:rPr>
        <w:t>Antiparasitic products, insecticides and repellents</w:t>
      </w:r>
      <w:r w:rsidR="009D4346">
        <w:rPr>
          <w:rFonts w:ascii="Helvetica" w:hAnsi="Helvetica"/>
          <w:lang w:val="en-US"/>
        </w:rPr>
        <w:t xml:space="preserve"> (P</w:t>
      </w:r>
      <w:r w:rsidR="00460BD5">
        <w:rPr>
          <w:rFonts w:ascii="Helvetica" w:hAnsi="Helvetica"/>
          <w:lang w:val="en-US"/>
        </w:rPr>
        <w:t>)</w:t>
      </w:r>
    </w:p>
    <w:p w14:paraId="61B9C2DE" w14:textId="651D200B" w:rsidR="008E6A5C" w:rsidRPr="00E72362" w:rsidRDefault="008E6A5C" w:rsidP="008E6A5C">
      <w:pPr>
        <w:pStyle w:val="Lijstalinea"/>
        <w:numPr>
          <w:ilvl w:val="0"/>
          <w:numId w:val="5"/>
        </w:numPr>
        <w:jc w:val="both"/>
        <w:rPr>
          <w:rFonts w:ascii="Helvetica" w:hAnsi="Helvetica"/>
          <w:lang w:val="en-US"/>
        </w:rPr>
      </w:pPr>
      <w:r w:rsidRPr="00E72362">
        <w:rPr>
          <w:rFonts w:ascii="Helvetica" w:hAnsi="Helvetica"/>
          <w:lang w:val="en-US"/>
        </w:rPr>
        <w:t>Respiratory system</w:t>
      </w:r>
      <w:r w:rsidR="00460BD5">
        <w:rPr>
          <w:rFonts w:ascii="Helvetica" w:hAnsi="Helvetica"/>
          <w:lang w:val="en-US"/>
        </w:rPr>
        <w:t xml:space="preserve"> (R)</w:t>
      </w:r>
    </w:p>
    <w:p w14:paraId="2E75A274" w14:textId="52A68532" w:rsidR="008E6A5C" w:rsidRPr="00E72362" w:rsidRDefault="008E6A5C" w:rsidP="008E6A5C">
      <w:pPr>
        <w:pStyle w:val="Lijstalinea"/>
        <w:numPr>
          <w:ilvl w:val="0"/>
          <w:numId w:val="5"/>
        </w:numPr>
        <w:jc w:val="both"/>
        <w:rPr>
          <w:rFonts w:ascii="Helvetica" w:hAnsi="Helvetica"/>
          <w:lang w:val="en-US"/>
        </w:rPr>
      </w:pPr>
      <w:r w:rsidRPr="00E72362">
        <w:rPr>
          <w:rFonts w:ascii="Helvetica" w:hAnsi="Helvetica"/>
          <w:lang w:val="en-US"/>
        </w:rPr>
        <w:t>Sensory organs</w:t>
      </w:r>
      <w:r w:rsidR="00460BD5">
        <w:rPr>
          <w:rFonts w:ascii="Helvetica" w:hAnsi="Helvetica"/>
          <w:lang w:val="en-US"/>
        </w:rPr>
        <w:t xml:space="preserve"> (S)</w:t>
      </w:r>
    </w:p>
    <w:p w14:paraId="363744F5" w14:textId="5950B331" w:rsidR="00045A65" w:rsidRPr="000E2C25" w:rsidRDefault="008E6A5C" w:rsidP="00120AD8">
      <w:pPr>
        <w:pStyle w:val="Lijstalinea"/>
        <w:numPr>
          <w:ilvl w:val="0"/>
          <w:numId w:val="5"/>
        </w:numPr>
        <w:jc w:val="both"/>
        <w:rPr>
          <w:rFonts w:ascii="Helvetica" w:hAnsi="Helvetica"/>
          <w:lang w:val="en-US"/>
        </w:rPr>
      </w:pPr>
      <w:r w:rsidRPr="00E72362">
        <w:rPr>
          <w:rFonts w:ascii="Helvetica" w:hAnsi="Helvetica"/>
          <w:lang w:val="en-US"/>
        </w:rPr>
        <w:t>Various</w:t>
      </w:r>
      <w:r w:rsidR="001A6A99" w:rsidRPr="00120AD8">
        <w:rPr>
          <w:rFonts w:ascii="Helvetica" w:hAnsi="Helvetica" w:cs="Times New Roman"/>
          <w:szCs w:val="17"/>
          <w:lang w:val="en-US" w:eastAsia="nl-NL"/>
        </w:rPr>
        <w:t xml:space="preserve"> </w:t>
      </w:r>
      <w:r w:rsidR="00460BD5">
        <w:rPr>
          <w:rFonts w:ascii="Helvetica" w:hAnsi="Helvetica" w:cs="Times New Roman"/>
          <w:szCs w:val="17"/>
          <w:lang w:val="en-US" w:eastAsia="nl-NL"/>
        </w:rPr>
        <w:t>(V)</w:t>
      </w:r>
    </w:p>
    <w:p w14:paraId="7E616212" w14:textId="77777777" w:rsidR="000E2C25" w:rsidRDefault="000E2C25" w:rsidP="000E2C25">
      <w:pPr>
        <w:jc w:val="both"/>
        <w:rPr>
          <w:rFonts w:ascii="Helvetica" w:hAnsi="Helvetica"/>
          <w:lang w:val="en-US"/>
        </w:rPr>
      </w:pPr>
    </w:p>
    <w:p w14:paraId="05DE9AB1" w14:textId="1CC52452" w:rsidR="000E2C25" w:rsidRDefault="00F5554A" w:rsidP="000E2C25">
      <w:pPr>
        <w:jc w:val="center"/>
        <w:rPr>
          <w:rFonts w:ascii="Helvetica" w:hAnsi="Helvetica"/>
          <w:b/>
          <w:sz w:val="28"/>
          <w:lang w:val="en-US"/>
        </w:rPr>
      </w:pPr>
      <w:r>
        <w:rPr>
          <w:noProof/>
        </w:rPr>
        <mc:AlternateContent>
          <mc:Choice Requires="wps">
            <w:drawing>
              <wp:anchor distT="0" distB="0" distL="114300" distR="114300" simplePos="0" relativeHeight="251672576" behindDoc="0" locked="0" layoutInCell="1" allowOverlap="1" wp14:anchorId="2DA5C919" wp14:editId="74EBC8F9">
                <wp:simplePos x="0" y="0"/>
                <wp:positionH relativeFrom="column">
                  <wp:posOffset>1704340</wp:posOffset>
                </wp:positionH>
                <wp:positionV relativeFrom="paragraph">
                  <wp:posOffset>1891934</wp:posOffset>
                </wp:positionV>
                <wp:extent cx="3198495" cy="223520"/>
                <wp:effectExtent l="0" t="0" r="0" b="5080"/>
                <wp:wrapNone/>
                <wp:docPr id="3" name="Tekstvak 3"/>
                <wp:cNvGraphicFramePr/>
                <a:graphic xmlns:a="http://schemas.openxmlformats.org/drawingml/2006/main">
                  <a:graphicData uri="http://schemas.microsoft.com/office/word/2010/wordprocessingShape">
                    <wps:wsp>
                      <wps:cNvSpPr txBox="1"/>
                      <wps:spPr>
                        <a:xfrm>
                          <a:off x="0" y="0"/>
                          <a:ext cx="3198495" cy="22352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5DF0449" w14:textId="3C4CA35F" w:rsidR="004D6688" w:rsidRPr="004C4D54" w:rsidRDefault="004D6688" w:rsidP="00F5554A">
                            <w:pPr>
                              <w:rPr>
                                <w:rFonts w:ascii="Helvetica" w:hAnsi="Helvetica"/>
                                <w:sz w:val="11"/>
                                <w:lang w:val="en-US"/>
                              </w:rPr>
                            </w:pPr>
                            <w:r>
                              <w:rPr>
                                <w:rFonts w:ascii="Helvetica" w:hAnsi="Helvetica"/>
                                <w:sz w:val="13"/>
                                <w:lang w:val="en-US"/>
                              </w:rPr>
                              <w:t xml:space="preserve">        </w:t>
                            </w:r>
                            <w:r w:rsidRPr="004C4D54">
                              <w:rPr>
                                <w:rFonts w:ascii="Helvetica" w:hAnsi="Helvetica"/>
                                <w:sz w:val="11"/>
                                <w:lang w:val="en-US"/>
                              </w:rPr>
                              <w:t xml:space="preserve">Pre-COVID     </w:t>
                            </w:r>
                            <w:r>
                              <w:rPr>
                                <w:rFonts w:ascii="Helvetica" w:hAnsi="Helvetica"/>
                                <w:sz w:val="11"/>
                                <w:lang w:val="en-US"/>
                              </w:rPr>
                              <w:t xml:space="preserve">  </w:t>
                            </w:r>
                            <w:r w:rsidRPr="004C4D54">
                              <w:rPr>
                                <w:rFonts w:ascii="Helvetica" w:hAnsi="Helvetica"/>
                                <w:sz w:val="11"/>
                                <w:lang w:val="en-US"/>
                              </w:rPr>
                              <w:t xml:space="preserve">Acute COVID-19   Post-COVID    </w:t>
                            </w:r>
                            <w:ins w:id="0" w:author="Nadia Baalbaki" w:date="2024-08-15T23:44:00Z">
                              <w:r>
                                <w:rPr>
                                  <w:rFonts w:ascii="Helvetica" w:hAnsi="Helvetica"/>
                                  <w:sz w:val="11"/>
                                  <w:lang w:val="en-US"/>
                                </w:rPr>
                                <w:t xml:space="preserve"> </w:t>
                              </w:r>
                            </w:ins>
                            <w:r>
                              <w:rPr>
                                <w:rFonts w:ascii="Helvetica" w:hAnsi="Helvetica"/>
                                <w:sz w:val="11"/>
                                <w:lang w:val="en-US"/>
                              </w:rPr>
                              <w:t xml:space="preserve">  Long COVID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DA5C919" id="_x0000_t202" coordsize="21600,21600" o:spt="202" path="m0,0l0,21600,21600,21600,21600,0xe">
                <v:stroke joinstyle="miter"/>
                <v:path gradientshapeok="t" o:connecttype="rect"/>
              </v:shapetype>
              <v:shape id="Tekstvak 3" o:spid="_x0000_s1026" type="#_x0000_t202" style="position:absolute;left:0;text-align:left;margin-left:134.2pt;margin-top:148.95pt;width:251.85pt;height:17.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" filled="f" stroked="f">
                <v:textbox>
                  <w:txbxContent>
                    <w:p w14:paraId="75DF0449" w14:textId="3C4CA35F" w:rsidR="004D6688" w:rsidRPr="004C4D54" w:rsidRDefault="004D6688" w:rsidP="00F5554A">
                      <w:pPr>
                        <w:rPr>
                          <w:rFonts w:ascii="Helvetica" w:hAnsi="Helvetica"/>
                          <w:sz w:val="11"/>
                          <w:lang w:val="en-US"/>
                        </w:rPr>
                      </w:pPr>
                      <w:r>
                        <w:rPr>
                          <w:rFonts w:ascii="Helvetica" w:hAnsi="Helvetica"/>
                          <w:sz w:val="13"/>
                          <w:lang w:val="en-US"/>
                        </w:rPr>
                        <w:t xml:space="preserve">        </w:t>
                      </w:r>
                      <w:r w:rsidRPr="004C4D54">
                        <w:rPr>
                          <w:rFonts w:ascii="Helvetica" w:hAnsi="Helvetica"/>
                          <w:sz w:val="11"/>
                          <w:lang w:val="en-US"/>
                        </w:rPr>
                        <w:t xml:space="preserve">Pre-COVID     </w:t>
                      </w:r>
                      <w:r>
                        <w:rPr>
                          <w:rFonts w:ascii="Helvetica" w:hAnsi="Helvetica"/>
                          <w:sz w:val="11"/>
                          <w:lang w:val="en-US"/>
                        </w:rPr>
                        <w:t xml:space="preserve">  </w:t>
                      </w:r>
                      <w:r w:rsidRPr="004C4D54">
                        <w:rPr>
                          <w:rFonts w:ascii="Helvetica" w:hAnsi="Helvetica"/>
                          <w:sz w:val="11"/>
                          <w:lang w:val="en-US"/>
                        </w:rPr>
                        <w:t xml:space="preserve">Acute COVID-19   Post-COVID    </w:t>
                      </w:r>
                      <w:ins w:id="1" w:author="Nadia Baalbaki" w:date="2024-08-15T23:44:00Z">
                        <w:r>
                          <w:rPr>
                            <w:rFonts w:ascii="Helvetica" w:hAnsi="Helvetica"/>
                            <w:sz w:val="11"/>
                            <w:lang w:val="en-US"/>
                          </w:rPr>
                          <w:t xml:space="preserve"> </w:t>
                        </w:r>
                      </w:ins>
                      <w:r>
                        <w:rPr>
                          <w:rFonts w:ascii="Helvetica" w:hAnsi="Helvetica"/>
                          <w:sz w:val="11"/>
                          <w:lang w:val="en-US"/>
                        </w:rPr>
                        <w:t xml:space="preserve">  Long COVID</w:t>
                      </w:r>
                    </w:p>
                  </w:txbxContent>
                </v:textbox>
              </v:shape>
            </w:pict>
          </mc:Fallback>
        </mc:AlternateContent>
      </w:r>
    </w:p>
    <w:p w14:paraId="03B9F3EA" w14:textId="309996A0" w:rsidR="00297D59" w:rsidRPr="000E2C25" w:rsidRDefault="001A6A99" w:rsidP="000A4D9F">
      <w:pPr>
        <w:outlineLvl w:val="0"/>
        <w:rPr>
          <w:rFonts w:ascii="Helvetica" w:hAnsi="Helvetica"/>
          <w:u w:val="single"/>
          <w:lang w:val="en-US"/>
        </w:rPr>
      </w:pPr>
      <w:r w:rsidRPr="000E2C25">
        <w:rPr>
          <w:rFonts w:ascii="Helvetica" w:hAnsi="Helvetica"/>
          <w:u w:val="single"/>
          <w:lang w:val="en-US"/>
        </w:rPr>
        <w:t>Statistical analysis</w:t>
      </w:r>
    </w:p>
    <w:p w14:paraId="73DC2FBB" w14:textId="42C902CE" w:rsidR="00773076" w:rsidRDefault="00C407CA" w:rsidP="00AA2EA5">
      <w:pPr>
        <w:jc w:val="both"/>
        <w:rPr>
          <w:rFonts w:ascii="Helvetica" w:hAnsi="Helvetica"/>
          <w:lang w:val="en-US"/>
        </w:rPr>
      </w:pPr>
      <w:r>
        <w:rPr>
          <w:rFonts w:ascii="Helvetica" w:hAnsi="Helvetica"/>
          <w:lang w:val="en-US"/>
        </w:rPr>
        <w:t>Data</w:t>
      </w:r>
      <w:r w:rsidR="00297D59" w:rsidRPr="00E72362">
        <w:rPr>
          <w:rFonts w:ascii="Helvetica" w:hAnsi="Helvetica"/>
          <w:lang w:val="en-US"/>
        </w:rPr>
        <w:t xml:space="preserve"> analysis was performed u</w:t>
      </w:r>
      <w:r w:rsidR="00123531">
        <w:rPr>
          <w:rFonts w:ascii="Helvetica" w:hAnsi="Helvetica"/>
          <w:lang w:val="en-US"/>
        </w:rPr>
        <w:t>sing R software</w:t>
      </w:r>
      <w:r w:rsidR="00297D59" w:rsidRPr="00E72362">
        <w:rPr>
          <w:rFonts w:ascii="Helvetica" w:hAnsi="Helvetica"/>
          <w:lang w:val="en-US"/>
        </w:rPr>
        <w:t xml:space="preserve"> </w:t>
      </w:r>
      <w:r w:rsidR="00123531">
        <w:rPr>
          <w:rFonts w:ascii="Helvetica" w:hAnsi="Helvetica"/>
          <w:lang w:val="en-US"/>
        </w:rPr>
        <w:t>(</w:t>
      </w:r>
      <w:r w:rsidR="00297D59" w:rsidRPr="00E72362">
        <w:rPr>
          <w:rFonts w:ascii="Helvetica" w:hAnsi="Helvetica"/>
          <w:lang w:val="en-US"/>
        </w:rPr>
        <w:t>version 4.2.1</w:t>
      </w:r>
      <w:r w:rsidR="00123531">
        <w:rPr>
          <w:rFonts w:ascii="Helvetica" w:hAnsi="Helvetica"/>
          <w:lang w:val="en-US"/>
        </w:rPr>
        <w:t>)</w:t>
      </w:r>
      <w:r w:rsidR="00297D59" w:rsidRPr="00E72362">
        <w:rPr>
          <w:rFonts w:ascii="Helvetica" w:hAnsi="Helvetica"/>
          <w:lang w:val="en-US"/>
        </w:rPr>
        <w:t xml:space="preserve">. </w:t>
      </w:r>
      <w:r w:rsidR="004F7281">
        <w:rPr>
          <w:rFonts w:ascii="Helvetica" w:hAnsi="Helvetica"/>
          <w:lang w:val="en-US"/>
        </w:rPr>
        <w:t xml:space="preserve">Longitudinal data were analyzed descriptively. </w:t>
      </w:r>
      <w:r w:rsidR="00297D59" w:rsidRPr="00E72362">
        <w:rPr>
          <w:rFonts w:ascii="Helvetica" w:hAnsi="Helvetica"/>
          <w:lang w:val="en-US"/>
        </w:rPr>
        <w:t xml:space="preserve">A logistic regression analysis was used to assess the association between the </w:t>
      </w:r>
      <w:r w:rsidR="0095478B">
        <w:rPr>
          <w:rFonts w:ascii="Helvetica" w:hAnsi="Helvetica"/>
          <w:lang w:val="en-US"/>
        </w:rPr>
        <w:t xml:space="preserve">pre-COVID </w:t>
      </w:r>
      <w:r w:rsidR="00297D59" w:rsidRPr="00E72362">
        <w:rPr>
          <w:rFonts w:ascii="Helvetica" w:hAnsi="Helvetica"/>
          <w:lang w:val="en-US"/>
        </w:rPr>
        <w:t>medication use and the dichotomous outcome pulmonary abnormalities</w:t>
      </w:r>
      <w:r w:rsidR="00586F65" w:rsidRPr="00E72362">
        <w:rPr>
          <w:rFonts w:ascii="Helvetica" w:hAnsi="Helvetica"/>
          <w:lang w:val="en-US"/>
        </w:rPr>
        <w:t xml:space="preserve"> and </w:t>
      </w:r>
      <w:r w:rsidR="00505587" w:rsidRPr="00E72362">
        <w:rPr>
          <w:rFonts w:ascii="Helvetica" w:hAnsi="Helvetica"/>
          <w:lang w:val="en-US"/>
        </w:rPr>
        <w:t xml:space="preserve">the presence of the </w:t>
      </w:r>
      <w:r w:rsidR="00120AD8">
        <w:rPr>
          <w:rFonts w:ascii="Helvetica" w:hAnsi="Helvetica"/>
          <w:lang w:val="en-US"/>
        </w:rPr>
        <w:t xml:space="preserve">most prevalent </w:t>
      </w:r>
      <w:r w:rsidR="00586F65" w:rsidRPr="00E72362">
        <w:rPr>
          <w:rFonts w:ascii="Helvetica" w:hAnsi="Helvetica"/>
          <w:lang w:val="en-US"/>
        </w:rPr>
        <w:t>symptom categories</w:t>
      </w:r>
      <w:r w:rsidR="00120AD8">
        <w:rPr>
          <w:rFonts w:ascii="Helvetica" w:hAnsi="Helvetica"/>
          <w:lang w:val="en-US"/>
        </w:rPr>
        <w:t xml:space="preserve"> amongst P4O2 COVID-19 study participants, including fatigue, respiratory and neurological complaints</w:t>
      </w:r>
      <w:r w:rsidR="00442D7E">
        <w:rPr>
          <w:rFonts w:ascii="Helvetica" w:hAnsi="Helvetica"/>
          <w:lang w:val="en-US"/>
        </w:rPr>
        <w:fldChar w:fldCharType="begin"/>
      </w:r>
      <w:r w:rsidR="0095478B">
        <w:rPr>
          <w:rFonts w:ascii="Helvetica" w:hAnsi="Helvetica"/>
          <w:lang w:val="en-US"/>
        </w:rPr>
        <w:instrText xml:space="preserve"> ADDIN ZOTERO_ITEM CSL_CITATION {"citationID":"CmPAiq4z","properties":{"formattedCitation":"(4)","plainCitation":"(4)","noteIndex":0},"citationItems":[{"id":2600,"uris":["http://zotero.org/users/local/Iwyk6Ie5/items/34FMJCTU"],"itemData":{"id":2600,"type":"article-journal","abstract":"Introduction: The coronavirus disease 2019 (COVID-19) pandemic has led to the death of almost 7 million people, however, with a cumulative incidence of 0.76 billion, most people survive COVID-19. Several studies indicate that the acute phase of COVID-19 may be followed by persistent symptoms including fatigue, dyspnea, headache, musculoskeletal symptoms, and pulmonary functional-and radiological abnormalities. However, the impact of COVID-19 on long-term health outcomes remains to be elucidated. Aims: The Precision Medicine for more Oxygen (P4O2) consortium COVID-19 extension aims to identify long COVID patients that are at risk for developing chronic lung disease and furthermore, to identify treatable traits and innovative personalized therapeutic strategies for prevention and treatment. This study aims to describe the study design and first results of the P4O2 COVID-19 cohort. Methods: The P4O2 COVID-19 study is a prospective multicenter cohort study that includes nested personalized counseling intervention trial. Patients, aged 40–65 years, were recruited from outpatient post-COVID clinics from five hospitals in The Netherlands. During study visits at 3–6 and 12–18 months post-COVID-19, data from medical records, pulmonary function tests, chest computed tomography scans and biological samples were collected and questionnaires were administered. Furthermore, exposome data was collected at the patient’s home and state-of-the-art imaging techniques as well as multi-omics analyses will be performed on collected data. Results: 95 long COVID patients were enrolled between May 2021 and September 2022. The current study showed persistence of clinical symptoms and signs of pulmonary function test/radiological abnormalities in post-COVID patients at 3–6 months post-COVID. The most commonly reported symptoms included respiratory symptoms (78.9%), neurological symptoms (68.4%) and fatigue (67.4%). Female sex and infection with the Delta, compared with the Beta, SARS-CoV-2 variant were significantly associated with more persisting symptom categories. Conclusions: The P4O2 COVID-19 study contributes to our understanding of the long-term health impacts of COVID-19. Furthermore, P4O2 COVID-19 can lead to the identification of different phenotypes of long COVID patients, for example those that are at risk for developing chronic lung disease. Understanding the mechanisms behind the different phenotypes and identifying these patients at an early stage can help to develop and optimize prevention and treatment strategies.","container-title":"Journal of Personalized Medicine","DOI":"10.3390/jpm13071060","ISSN":"2075-4426","issue":"7","journalAbbreviation":"JPM","language":"en","page":"1060","source":"DOI.org (Crossref)","title":"Precision Medicine for More Oxygen (P4O2)—Study Design and First Results of the Long COVID-19 Extension","volume":"13","author":[{"family":"Baalbaki","given":"Nadia"},{"family":"Blankestijn","given":"Jelle M."},{"family":"Abdel-Aziz","given":"Mahmoud I."},{"family":"De Backer","given":"Jan"},{"family":"Bazdar","given":"Somayeh"},{"family":"Beekers","given":"Inés"},{"family":"Beijers","given":"Rosanne J. H. C. G."},{"family":"Van Den Bergh","given":"Joop P."},{"family":"Bloemsma","given":"Lizan D."},{"family":"Bogaard","given":"Harm Jan"},{"family":"Van Bragt","given":"Job J. M. H."},{"family":"Van Den Brink","given":"Vera"},{"family":"Charbonnier","given":"Jean Paul"},{"family":"Cornelissen","given":"Merel E. B."},{"family":"Dagelet","given":"Yennece"},{"family":"Davies","given":"Elin Haf"},{"family":"Van Der Does","given":"Anne M."},{"family":"Downward","given":"George S."},{"family":"Van Drunen","given":"Cornelis M."},{"family":"Gach","given":"Debbie"},{"family":"Geelhoed","given":"J. J. Miranda"},{"family":"Glastra","given":"Jorrit"},{"family":"Golebski","given":"Kornel"},{"family":"Heijink","given":"Irene H."},{"family":"Holtjer","given":"Judith C. S."},{"family":"Holverda","given":"Sebastiaan"},{"family":"Houweling","given":"Laura"},{"family":"Jacobs","given":"John J. L."},{"family":"Jonker","given":"Renée"},{"family":"Kos","given":"Renate"},{"family":"Langen","given":"Ramon C. J."},{"family":"Van Der Lee","given":"Ivo"},{"family":"Leliveld","given":"Asabi"},{"family":"Mohamed Hoesein","given":"Firdaus A. A."},{"family":"Neerincx","given":"Anne H."},{"family":"Noij","given":"Lieke"},{"family":"Olsson","given":"Johan"},{"family":"Van De Pol","given":"Marianne"},{"family":"Pouwels","given":"Simon D."},{"family":"Rolink","given":"Emiel"},{"family":"Rutgers","given":"Michael"},{"family":"Șahin","given":"Havva"},{"family":"Schaminee","given":"Daphne"},{"family":"Schols","given":"Annemie M. W. J."},{"family":"Schuurman","given":"Lisanne"},{"family":"Slingers","given":"Gitte"},{"family":"Smeenk","given":"Olie"},{"family":"Sondermeijer","given":"Brigitte"},{"family":"Skipp","given":"Paul J."},{"family":"Tamarit","given":"Marisca"},{"family":"Verkouter","given":"Inge"},{"family":"Vermeulen","given":"Roel"},{"family":"De Vries","given":"Rianne"},{"family":"Weersink","given":"Els J. M."},{"family":"Van De Werken","given":"Marco"},{"family":"De Wit-van Wijck","given":"Yolanda"},{"family":"Young","given":"Stewart"},{"family":"Nossent","given":"Esther J."},{"family":"Maitland-van Der Zee","given":"Anke H."}],"issued":{"date-parts":[["2023",6,28]]}}}],"schema":"https://github.com/citation-style-language/schema/raw/master/csl-citation.json"} </w:instrText>
      </w:r>
      <w:r w:rsidR="00442D7E">
        <w:rPr>
          <w:rFonts w:ascii="Helvetica" w:hAnsi="Helvetica"/>
          <w:lang w:val="en-US"/>
        </w:rPr>
        <w:fldChar w:fldCharType="separate"/>
      </w:r>
      <w:r w:rsidR="0095478B">
        <w:rPr>
          <w:rFonts w:ascii="Helvetica" w:hAnsi="Helvetica"/>
          <w:noProof/>
          <w:lang w:val="en-US"/>
        </w:rPr>
        <w:t>(4)</w:t>
      </w:r>
      <w:r w:rsidR="00442D7E">
        <w:rPr>
          <w:rFonts w:ascii="Helvetica" w:hAnsi="Helvetica"/>
          <w:lang w:val="en-US"/>
        </w:rPr>
        <w:fldChar w:fldCharType="end"/>
      </w:r>
      <w:r w:rsidR="00297D59" w:rsidRPr="00E72362">
        <w:rPr>
          <w:rFonts w:ascii="Helvetica" w:hAnsi="Helvetica"/>
          <w:lang w:val="en-US"/>
        </w:rPr>
        <w:t xml:space="preserve">. </w:t>
      </w:r>
      <w:r w:rsidR="00D4062D">
        <w:rPr>
          <w:rFonts w:ascii="Helvetica" w:hAnsi="Helvetica"/>
          <w:lang w:val="en-US"/>
        </w:rPr>
        <w:t>Results were presented as</w:t>
      </w:r>
      <w:r w:rsidR="00297D59" w:rsidRPr="00E72362">
        <w:rPr>
          <w:rFonts w:ascii="Helvetica" w:hAnsi="Helvetica"/>
          <w:lang w:val="en-US"/>
        </w:rPr>
        <w:t xml:space="preserve"> odds ratio</w:t>
      </w:r>
      <w:r w:rsidR="008E0B0F">
        <w:rPr>
          <w:rFonts w:ascii="Helvetica" w:hAnsi="Helvetica"/>
          <w:lang w:val="en-US"/>
        </w:rPr>
        <w:t>s</w:t>
      </w:r>
      <w:r w:rsidR="00297D59" w:rsidRPr="00E72362">
        <w:rPr>
          <w:rFonts w:ascii="Helvetica" w:hAnsi="Helvetica"/>
          <w:lang w:val="en-US"/>
        </w:rPr>
        <w:t xml:space="preserve"> (OR) with the corresponding 95% confidence interval</w:t>
      </w:r>
      <w:r w:rsidR="00D4062D">
        <w:rPr>
          <w:rFonts w:ascii="Helvetica" w:hAnsi="Helvetica"/>
          <w:lang w:val="en-US"/>
        </w:rPr>
        <w:t>s</w:t>
      </w:r>
      <w:r w:rsidR="00297D59" w:rsidRPr="00E72362">
        <w:rPr>
          <w:rFonts w:ascii="Helvetica" w:hAnsi="Helvetica"/>
          <w:lang w:val="en-US"/>
        </w:rPr>
        <w:t xml:space="preserve"> (CI)</w:t>
      </w:r>
      <w:r w:rsidR="00D4062D">
        <w:rPr>
          <w:rFonts w:ascii="Helvetica" w:hAnsi="Helvetica"/>
          <w:lang w:val="en-US"/>
        </w:rPr>
        <w:t xml:space="preserve"> and p-values</w:t>
      </w:r>
      <w:r w:rsidR="007501A8">
        <w:rPr>
          <w:rFonts w:ascii="Helvetica" w:hAnsi="Helvetica"/>
          <w:lang w:val="en-US"/>
        </w:rPr>
        <w:t xml:space="preserve"> and considered significant if p&lt;0.05</w:t>
      </w:r>
      <w:r w:rsidR="00297D59" w:rsidRPr="00E72362">
        <w:rPr>
          <w:rFonts w:ascii="Helvetica" w:hAnsi="Helvetica"/>
          <w:lang w:val="en-US"/>
        </w:rPr>
        <w:t xml:space="preserve">. </w:t>
      </w:r>
      <w:r w:rsidR="00D4062D">
        <w:rPr>
          <w:rFonts w:ascii="Helvetica" w:hAnsi="Helvetica"/>
          <w:lang w:val="en-US"/>
        </w:rPr>
        <w:t xml:space="preserve">Linear regression </w:t>
      </w:r>
      <w:r w:rsidR="00297D59" w:rsidRPr="00E72362">
        <w:rPr>
          <w:rFonts w:ascii="Helvetica" w:hAnsi="Helvetica"/>
          <w:lang w:val="en-US"/>
        </w:rPr>
        <w:t xml:space="preserve">analyses </w:t>
      </w:r>
      <w:r w:rsidR="0095478B" w:rsidRPr="00E72362">
        <w:rPr>
          <w:rFonts w:ascii="Helvetica" w:hAnsi="Helvetica"/>
          <w:lang w:val="en-US"/>
        </w:rPr>
        <w:t>were</w:t>
      </w:r>
      <w:r w:rsidR="00297D59" w:rsidRPr="00E72362">
        <w:rPr>
          <w:rFonts w:ascii="Helvetica" w:hAnsi="Helvetica"/>
          <w:lang w:val="en-US"/>
        </w:rPr>
        <w:t xml:space="preserve"> used to assess the association between </w:t>
      </w:r>
      <w:r w:rsidR="0095478B">
        <w:rPr>
          <w:rFonts w:ascii="Helvetica" w:hAnsi="Helvetica"/>
          <w:lang w:val="en-US"/>
        </w:rPr>
        <w:t xml:space="preserve">pre-COVID </w:t>
      </w:r>
      <w:r w:rsidR="003A167A" w:rsidRPr="00E72362">
        <w:rPr>
          <w:rFonts w:ascii="Helvetica" w:hAnsi="Helvetica"/>
          <w:lang w:val="en-US"/>
        </w:rPr>
        <w:t xml:space="preserve">pharmacotherapy </w:t>
      </w:r>
      <w:r w:rsidR="00297D59" w:rsidRPr="00E72362">
        <w:rPr>
          <w:rFonts w:ascii="Helvetica" w:hAnsi="Helvetica"/>
          <w:lang w:val="en-US"/>
        </w:rPr>
        <w:t xml:space="preserve">and the </w:t>
      </w:r>
      <w:r w:rsidR="00120AD8">
        <w:rPr>
          <w:rFonts w:ascii="Helvetica" w:hAnsi="Helvetica"/>
          <w:lang w:val="en-US"/>
        </w:rPr>
        <w:t>number persisting symptom categories</w:t>
      </w:r>
      <w:r w:rsidR="00297D59" w:rsidRPr="00E72362">
        <w:rPr>
          <w:rFonts w:ascii="Helvetica" w:hAnsi="Helvetica"/>
          <w:lang w:val="en-US"/>
        </w:rPr>
        <w:t>.</w:t>
      </w:r>
      <w:r w:rsidR="00120AD8">
        <w:rPr>
          <w:rFonts w:ascii="Helvetica" w:hAnsi="Helvetica"/>
          <w:lang w:val="en-US"/>
        </w:rPr>
        <w:t xml:space="preserve"> For linear </w:t>
      </w:r>
      <w:r w:rsidR="0095478B">
        <w:rPr>
          <w:rFonts w:ascii="Helvetica" w:hAnsi="Helvetica"/>
          <w:lang w:val="en-US"/>
        </w:rPr>
        <w:t>regression,</w:t>
      </w:r>
      <w:r w:rsidR="008E0B0F">
        <w:rPr>
          <w:rFonts w:ascii="Helvetica" w:hAnsi="Helvetica"/>
          <w:lang w:val="en-US"/>
        </w:rPr>
        <w:t xml:space="preserve"> results were presented as</w:t>
      </w:r>
      <w:r w:rsidR="0095478B">
        <w:rPr>
          <w:rFonts w:ascii="Helvetica" w:hAnsi="Helvetica"/>
          <w:lang w:val="en-US"/>
        </w:rPr>
        <w:t xml:space="preserve"> regression</w:t>
      </w:r>
      <w:r w:rsidR="00120AD8">
        <w:rPr>
          <w:rFonts w:ascii="Helvetica" w:hAnsi="Helvetica"/>
          <w:lang w:val="en-US"/>
        </w:rPr>
        <w:t xml:space="preserve"> coefficient</w:t>
      </w:r>
      <w:r w:rsidR="008E0B0F">
        <w:rPr>
          <w:rFonts w:ascii="Helvetica" w:hAnsi="Helvetica"/>
          <w:lang w:val="en-US"/>
        </w:rPr>
        <w:t>s</w:t>
      </w:r>
      <w:r w:rsidR="00120AD8">
        <w:rPr>
          <w:rFonts w:ascii="Helvetica" w:hAnsi="Helvetica"/>
          <w:lang w:val="en-US"/>
        </w:rPr>
        <w:t xml:space="preserve"> (</w:t>
      </w:r>
      <w:r w:rsidR="00120AD8">
        <w:rPr>
          <w:rFonts w:ascii="Helvetica" w:hAnsi="Helvetica"/>
          <w:lang w:val="en-US"/>
        </w:rPr>
        <w:sym w:font="Symbol" w:char="F062"/>
      </w:r>
      <w:r w:rsidR="00120AD8">
        <w:rPr>
          <w:rFonts w:ascii="Helvetica" w:hAnsi="Helvetica"/>
          <w:lang w:val="en-US"/>
        </w:rPr>
        <w:t>), 95% CI</w:t>
      </w:r>
      <w:r w:rsidR="008E0B0F">
        <w:rPr>
          <w:rFonts w:ascii="Helvetica" w:hAnsi="Helvetica"/>
          <w:lang w:val="en-US"/>
        </w:rPr>
        <w:t>s</w:t>
      </w:r>
      <w:r w:rsidR="00120AD8">
        <w:rPr>
          <w:rFonts w:ascii="Helvetica" w:hAnsi="Helvetica"/>
          <w:lang w:val="en-US"/>
        </w:rPr>
        <w:t xml:space="preserve"> and p-value were reported for each medication group.</w:t>
      </w:r>
      <w:r w:rsidR="003A167A" w:rsidRPr="00E72362">
        <w:rPr>
          <w:rFonts w:ascii="Helvetica" w:hAnsi="Helvetica"/>
          <w:lang w:val="en-US"/>
        </w:rPr>
        <w:t xml:space="preserve"> </w:t>
      </w:r>
      <w:r w:rsidR="0095478B">
        <w:rPr>
          <w:rFonts w:ascii="Helvetica" w:hAnsi="Helvetica"/>
          <w:lang w:val="en-US"/>
        </w:rPr>
        <w:t>ATC groups</w:t>
      </w:r>
      <w:r w:rsidR="003A167A" w:rsidRPr="00E72362">
        <w:rPr>
          <w:rFonts w:ascii="Helvetica" w:hAnsi="Helvetica"/>
          <w:lang w:val="en-US"/>
        </w:rPr>
        <w:t xml:space="preserve"> were inc</w:t>
      </w:r>
      <w:r w:rsidR="0095478B">
        <w:rPr>
          <w:rFonts w:ascii="Helvetica" w:hAnsi="Helvetica"/>
          <w:lang w:val="en-US"/>
        </w:rPr>
        <w:t>luded in the regression analyses</w:t>
      </w:r>
      <w:r w:rsidR="003A167A" w:rsidRPr="00E72362">
        <w:rPr>
          <w:rFonts w:ascii="Helvetica" w:hAnsi="Helvetica"/>
          <w:lang w:val="en-US"/>
        </w:rPr>
        <w:t xml:space="preserve"> if &gt;5 </w:t>
      </w:r>
      <w:r w:rsidR="0095478B">
        <w:rPr>
          <w:rFonts w:ascii="Helvetica" w:hAnsi="Helvetica"/>
          <w:lang w:val="en-US"/>
        </w:rPr>
        <w:t xml:space="preserve">long COVID </w:t>
      </w:r>
      <w:r w:rsidR="003A167A" w:rsidRPr="00E72362">
        <w:rPr>
          <w:rFonts w:ascii="Helvetica" w:hAnsi="Helvetica"/>
          <w:lang w:val="en-US"/>
        </w:rPr>
        <w:t>patients had prescribed medication in the respective class.</w:t>
      </w:r>
      <w:r w:rsidR="00297D59" w:rsidRPr="00E72362">
        <w:rPr>
          <w:rFonts w:ascii="Helvetica" w:hAnsi="Helvetica"/>
          <w:lang w:val="en-US"/>
        </w:rPr>
        <w:t xml:space="preserve"> </w:t>
      </w:r>
      <w:r w:rsidR="00120AD8">
        <w:rPr>
          <w:rFonts w:ascii="Helvetica" w:hAnsi="Helvetica"/>
          <w:lang w:val="en-US"/>
        </w:rPr>
        <w:t>Both logistic and linear regression models were explored with and without confounders that included age, sex, body mass index (BMI), smoking status and acute COVID-19 severity</w:t>
      </w:r>
      <w:r w:rsidR="00F010B0">
        <w:rPr>
          <w:rFonts w:ascii="Helvetica" w:hAnsi="Helvetica"/>
          <w:lang w:val="en-US"/>
        </w:rPr>
        <w:t>. The</w:t>
      </w:r>
      <w:r w:rsidR="00120AD8">
        <w:rPr>
          <w:rFonts w:ascii="Helvetica" w:hAnsi="Helvetica"/>
          <w:lang w:val="en-US"/>
        </w:rPr>
        <w:t xml:space="preserve"> World Health Organization classification </w:t>
      </w:r>
      <w:r w:rsidR="00F010B0">
        <w:rPr>
          <w:rFonts w:ascii="Helvetica" w:hAnsi="Helvetica"/>
          <w:lang w:val="en-US"/>
        </w:rPr>
        <w:t xml:space="preserve">for acute COVID-19 </w:t>
      </w:r>
      <w:r w:rsidR="00120AD8">
        <w:rPr>
          <w:rFonts w:ascii="Helvetica" w:hAnsi="Helvetica"/>
          <w:lang w:val="en-US"/>
        </w:rPr>
        <w:t>was used to categorize patients into mild, moderate and severe disease severity groups</w:t>
      </w:r>
      <w:r w:rsidR="008E0B0F">
        <w:rPr>
          <w:rFonts w:ascii="Helvetica" w:hAnsi="Helvetica"/>
          <w:lang w:val="en-US"/>
        </w:rPr>
        <w:t xml:space="preserve"> for </w:t>
      </w:r>
      <w:r w:rsidR="004F7281">
        <w:rPr>
          <w:rFonts w:ascii="Helvetica" w:hAnsi="Helvetica"/>
          <w:lang w:val="en-US"/>
        </w:rPr>
        <w:t>the acute COVID-19 severity confounding variable</w:t>
      </w:r>
      <w:r w:rsidR="00120AD8">
        <w:rPr>
          <w:rFonts w:ascii="Helvetica" w:hAnsi="Helvetica"/>
          <w:lang w:val="en-US"/>
        </w:rPr>
        <w:fldChar w:fldCharType="begin"/>
      </w:r>
      <w:r w:rsidR="00120AD8">
        <w:rPr>
          <w:rFonts w:ascii="Helvetica" w:hAnsi="Helvetica"/>
          <w:lang w:val="en-US"/>
        </w:rPr>
        <w:instrText xml:space="preserve"> ADDIN ZOTERO_ITEM CSL_CITATION {"citationID":"MxVwe7LW","properties":{"formattedCitation":"(4)","plainCitation":"(4)","noteIndex":0},"citationItems":[{"id":2600,"uris":["http://zotero.org/users/local/Iwyk6Ie5/items/34FMJCTU"],"itemData":{"id":2600,"type":"article-journal","abstract":"Introduction: The coronavirus disease 2019 (COVID-19) pandemic has led to the death of almost 7 million people, however, with a cumulative incidence of 0.76 billion, most people survive COVID-19. Several studies indicate that the acute phase of COVID-19 may be followed by persistent symptoms including fatigue, dyspnea, headache, musculoskeletal symptoms, and pulmonary functional-and radiological abnormalities. However, the impact of COVID-19 on long-term health outcomes remains to be elucidated. Aims: The Precision Medicine for more Oxygen (P4O2) consortium COVID-19 extension aims to identify long COVID patients that are at risk for developing chronic lung disease and furthermore, to identify treatable traits and innovative personalized therapeutic strategies for prevention and treatment. This study aims to describe the study design and first results of the P4O2 COVID-19 cohort. Methods: The P4O2 COVID-19 study is a prospective multicenter cohort study that includes nested personalized counseling intervention trial. Patients, aged 40–65 years, were recruited from outpatient post-COVID clinics from five hospitals in The Netherlands. During study visits at 3–6 and 12–18 months post-COVID-19, data from medical records, pulmonary function tests, chest computed tomography scans and biological samples were collected and questionnaires were administered. Furthermore, exposome data was collected at the patient’s home and state-of-the-art imaging techniques as well as multi-omics analyses will be performed on collected data. Results: 95 long COVID patients were enrolled between May 2021 and September 2022. The current study showed persistence of clinical symptoms and signs of pulmonary function test/radiological abnormalities in post-COVID patients at 3–6 months post-COVID. The most commonly reported symptoms included respiratory symptoms (78.9%), neurological symptoms (68.4%) and fatigue (67.4%). Female sex and infection with the Delta, compared with the Beta, SARS-CoV-2 variant were significantly associated with more persisting symptom categories. Conclusions: The P4O2 COVID-19 study contributes to our understanding of the long-term health impacts of COVID-19. Furthermore, P4O2 COVID-19 can lead to the identification of different phenotypes of long COVID patients, for example those that are at risk for developing chronic lung disease. Understanding the mechanisms behind the different phenotypes and identifying these patients at an early stage can help to develop and optimize prevention and treatment strategies.","container-title":"Journal of Personalized Medicine","DOI":"10.3390/jpm13071060","ISSN":"2075-4426","issue":"7","journalAbbreviation":"JPM","language":"en","page":"1060","source":"DOI.org (Crossref)","title":"Precision Medicine for More Oxygen (P4O2)—Study Design and First Results of the Long COVID-19 Extension","volume":"13","author":[{"family":"Baalbaki","given":"Nadia"},{"family":"Blankestijn","given":"Jelle M."},{"family":"Abdel-Aziz","given":"Mahmoud I."},{"family":"De Backer","given":"Jan"},{"family":"Bazdar","given":"Somayeh"},{"family":"Beekers","given":"Inés"},{"family":"Beijers","given":"Rosanne J. H. C. G."},{"family":"Van Den Bergh","given":"Joop P."},{"family":"Bloemsma","given":"Lizan D."},{"family":"Bogaard","given":"Harm Jan"},{"family":"Van Bragt","given":"Job J. M. H."},{"family":"Van Den Brink","given":"Vera"},{"family":"Charbonnier","given":"Jean Paul"},{"family":"Cornelissen","given":"Merel E. B."},{"family":"Dagelet","given":"Yennece"},{"family":"Davies","given":"Elin Haf"},{"family":"Van Der Does","given":"Anne M."},{"family":"Downward","given":"George S."},{"family":"Van Drunen","given":"Cornelis M."},{"family":"Gach","given":"Debbie"},{"family":"Geelhoed","given":"J. J. Miranda"},{"family":"Glastra","given":"Jorrit"},{"family":"Golebski","given":"Kornel"},{"family":"Heijink","given":"Irene H."},{"family":"Holtjer","given":"Judith C. S."},{"family":"Holverda","given":"Sebastiaan"},{"family":"Houweling","given":"Laura"},{"family":"Jacobs","given":"John J. L."},{"family":"Jonker","given":"Renée"},{"family":"Kos","given":"Renate"},{"family":"Langen","given":"Ramon C. J."},{"family":"Van Der Lee","given":"Ivo"},{"family":"Leliveld","given":"Asabi"},{"family":"Mohamed Hoesein","given":"Firdaus A. A."},{"family":"Neerincx","given":"Anne H."},{"family":"Noij","given":"Lieke"},{"family":"Olsson","given":"Johan"},{"family":"Van De Pol","given":"Marianne"},{"family":"Pouwels","given":"Simon D."},{"family":"Rolink","given":"Emiel"},{"family":"Rutgers","given":"Michael"},{"family":"Șahin","given":"Havva"},{"family":"Schaminee","given":"Daphne"},{"family":"Schols","given":"Annemie M. W. J."},{"family":"Schuurman","given":"Lisanne"},{"family":"Slingers","given":"Gitte"},{"family":"Smeenk","given":"Olie"},{"family":"Sondermeijer","given":"Brigitte"},{"family":"Skipp","given":"Paul J."},{"family":"Tamarit","given":"Marisca"},{"family":"Verkouter","given":"Inge"},{"family":"Vermeulen","given":"Roel"},{"family":"De Vries","given":"Rianne"},{"family":"Weersink","given":"Els J. M."},{"family":"Van De Werken","given":"Marco"},{"family":"De Wit-van Wijck","given":"Yolanda"},{"family":"Young","given":"Stewart"},{"family":"Nossent","given":"Esther J."},{"family":"Maitland-van Der Zee","given":"Anke H."}],"issued":{"date-parts":[["2023",6,28]]}}}],"schema":"https://github.com/citation-style-language/schema/raw/master/csl-citation.json"} </w:instrText>
      </w:r>
      <w:r w:rsidR="00120AD8">
        <w:rPr>
          <w:rFonts w:ascii="Helvetica" w:hAnsi="Helvetica"/>
          <w:lang w:val="en-US"/>
        </w:rPr>
        <w:fldChar w:fldCharType="separate"/>
      </w:r>
      <w:r w:rsidR="00120AD8">
        <w:rPr>
          <w:rFonts w:ascii="Helvetica" w:hAnsi="Helvetica"/>
          <w:noProof/>
          <w:lang w:val="en-US"/>
        </w:rPr>
        <w:t>(4)</w:t>
      </w:r>
      <w:r w:rsidR="00120AD8">
        <w:rPr>
          <w:rFonts w:ascii="Helvetica" w:hAnsi="Helvetica"/>
          <w:lang w:val="en-US"/>
        </w:rPr>
        <w:fldChar w:fldCharType="end"/>
      </w:r>
      <w:r w:rsidR="00120AD8">
        <w:rPr>
          <w:rFonts w:ascii="Helvetica" w:hAnsi="Helvetica"/>
          <w:lang w:val="en-US"/>
        </w:rPr>
        <w:t xml:space="preserve">. </w:t>
      </w:r>
    </w:p>
    <w:p w14:paraId="3049929F" w14:textId="77777777" w:rsidR="00E47726" w:rsidRDefault="00E47726" w:rsidP="00AA2EA5">
      <w:pPr>
        <w:jc w:val="both"/>
        <w:rPr>
          <w:rFonts w:ascii="Helvetica" w:hAnsi="Helvetica"/>
          <w:lang w:val="en-US"/>
        </w:rPr>
      </w:pPr>
    </w:p>
    <w:p w14:paraId="3254B54A" w14:textId="77777777" w:rsidR="00A9312D" w:rsidRDefault="00A9312D" w:rsidP="000A4D9F">
      <w:pPr>
        <w:outlineLvl w:val="0"/>
        <w:rPr>
          <w:rFonts w:ascii="Helvetica" w:hAnsi="Helvetica"/>
          <w:lang w:val="en-US"/>
        </w:rPr>
      </w:pPr>
    </w:p>
    <w:p w14:paraId="1A838ADB" w14:textId="179BD6C1" w:rsidR="004761EA" w:rsidRPr="00F010B0" w:rsidRDefault="00D969A0" w:rsidP="000A4D9F">
      <w:pPr>
        <w:outlineLvl w:val="0"/>
        <w:rPr>
          <w:rFonts w:ascii="Helvetica" w:hAnsi="Helvetica"/>
          <w:b/>
          <w:lang w:val="en-US"/>
        </w:rPr>
      </w:pPr>
      <w:r w:rsidRPr="00F010B0">
        <w:rPr>
          <w:rFonts w:ascii="Helvetica" w:hAnsi="Helvetica"/>
          <w:b/>
          <w:lang w:val="en-US"/>
        </w:rPr>
        <w:t>Results</w:t>
      </w:r>
    </w:p>
    <w:p w14:paraId="20B5737D" w14:textId="490D8ABF" w:rsidR="004761EA" w:rsidRPr="008F2837" w:rsidRDefault="004761EA" w:rsidP="000A4D9F">
      <w:pPr>
        <w:spacing w:before="100" w:beforeAutospacing="1" w:after="100" w:afterAutospacing="1"/>
        <w:jc w:val="both"/>
        <w:outlineLvl w:val="0"/>
        <w:rPr>
          <w:rFonts w:ascii="Helvetica" w:eastAsia="Times New Roman" w:hAnsi="Helvetica"/>
          <w:bCs/>
          <w:u w:val="single"/>
          <w:lang w:val="en-US"/>
        </w:rPr>
      </w:pPr>
      <w:r w:rsidRPr="008F2837">
        <w:rPr>
          <w:rFonts w:ascii="Helvetica" w:eastAsia="Times New Roman" w:hAnsi="Helvetica"/>
          <w:bCs/>
          <w:u w:val="single"/>
          <w:lang w:val="en-US"/>
        </w:rPr>
        <w:t xml:space="preserve">Pharmacotherapy </w:t>
      </w:r>
      <w:r w:rsidR="00CB3ACA">
        <w:rPr>
          <w:rFonts w:ascii="Helvetica" w:eastAsia="Times New Roman" w:hAnsi="Helvetica"/>
          <w:bCs/>
          <w:u w:val="single"/>
          <w:lang w:val="en-US"/>
        </w:rPr>
        <w:t xml:space="preserve">changes </w:t>
      </w:r>
      <w:r w:rsidR="0092717E" w:rsidRPr="0092717E">
        <w:rPr>
          <w:rFonts w:ascii="Helvetica" w:eastAsia="Times New Roman" w:hAnsi="Helvetica"/>
          <w:bCs/>
          <w:u w:val="single"/>
          <w:lang w:val="en-US"/>
        </w:rPr>
        <w:t xml:space="preserve">over time </w:t>
      </w:r>
    </w:p>
    <w:p w14:paraId="190EADE3" w14:textId="433A79D0" w:rsidR="00FE5120" w:rsidRDefault="00C942A0" w:rsidP="008023E6">
      <w:pPr>
        <w:jc w:val="both"/>
        <w:rPr>
          <w:rFonts w:ascii="Helvetica" w:hAnsi="Helvetica"/>
          <w:lang w:val="en-US"/>
        </w:rPr>
      </w:pPr>
      <w:r w:rsidRPr="00C942A0">
        <w:rPr>
          <w:rFonts w:ascii="Helvetica" w:hAnsi="Helvetica"/>
          <w:lang w:val="en-US"/>
        </w:rPr>
        <w:t xml:space="preserve">The pharmacotherapy data, collected </w:t>
      </w:r>
      <w:r w:rsidR="00EE4164">
        <w:rPr>
          <w:rFonts w:ascii="Helvetica" w:hAnsi="Helvetica"/>
          <w:lang w:val="en-US"/>
        </w:rPr>
        <w:t>at multiple time points, revealed</w:t>
      </w:r>
      <w:r w:rsidRPr="00C942A0">
        <w:rPr>
          <w:rFonts w:ascii="Helvetica" w:hAnsi="Helvetica"/>
          <w:lang w:val="en-US"/>
        </w:rPr>
        <w:t xml:space="preserve"> patterns in medication usage across the pre-COVID, acute COVID-19, </w:t>
      </w:r>
      <w:r>
        <w:rPr>
          <w:rFonts w:ascii="Helvetica" w:hAnsi="Helvetica"/>
          <w:lang w:val="en-US"/>
        </w:rPr>
        <w:t>post-COVID</w:t>
      </w:r>
      <w:r w:rsidRPr="00C942A0">
        <w:rPr>
          <w:rFonts w:ascii="Helvetica" w:hAnsi="Helvetica"/>
          <w:lang w:val="en-US"/>
        </w:rPr>
        <w:t>, and 3-6 months post-COVID</w:t>
      </w:r>
      <w:r>
        <w:rPr>
          <w:rFonts w:ascii="Helvetica" w:hAnsi="Helvetica"/>
          <w:lang w:val="en-US"/>
        </w:rPr>
        <w:t xml:space="preserve"> (</w:t>
      </w:r>
      <w:r w:rsidR="000A4D9F">
        <w:rPr>
          <w:rFonts w:ascii="Helvetica" w:hAnsi="Helvetica"/>
          <w:lang w:val="en-US"/>
        </w:rPr>
        <w:t>LC</w:t>
      </w:r>
      <w:r>
        <w:rPr>
          <w:rFonts w:ascii="Helvetica" w:hAnsi="Helvetica"/>
          <w:lang w:val="en-US"/>
        </w:rPr>
        <w:t xml:space="preserve">) </w:t>
      </w:r>
      <w:r w:rsidRPr="00C942A0">
        <w:rPr>
          <w:rFonts w:ascii="Helvetica" w:hAnsi="Helvetica"/>
          <w:lang w:val="en-US"/>
        </w:rPr>
        <w:t xml:space="preserve">periods. </w:t>
      </w:r>
      <w:r w:rsidR="00EE4164">
        <w:rPr>
          <w:rFonts w:ascii="Helvetica" w:hAnsi="Helvetica"/>
          <w:lang w:val="en-US"/>
        </w:rPr>
        <w:t>Figure 2 demonstrates an</w:t>
      </w:r>
      <w:r w:rsidRPr="00C942A0">
        <w:rPr>
          <w:rFonts w:ascii="Helvetica" w:hAnsi="Helvetica"/>
          <w:lang w:val="en-US"/>
        </w:rPr>
        <w:t xml:space="preserve"> overview of these longitudinal pharmacotherapy courses, and Table </w:t>
      </w:r>
      <w:r w:rsidR="009E69BD">
        <w:rPr>
          <w:rFonts w:ascii="Helvetica" w:hAnsi="Helvetica"/>
          <w:lang w:val="en-US"/>
        </w:rPr>
        <w:t>A</w:t>
      </w:r>
      <w:r w:rsidRPr="00C942A0">
        <w:rPr>
          <w:rFonts w:ascii="Helvetica" w:hAnsi="Helvetica"/>
          <w:lang w:val="en-US"/>
        </w:rPr>
        <w:t xml:space="preserve">1 </w:t>
      </w:r>
      <w:r>
        <w:rPr>
          <w:rFonts w:ascii="Helvetica" w:hAnsi="Helvetica"/>
          <w:lang w:val="en-US"/>
        </w:rPr>
        <w:t xml:space="preserve">additionally shows </w:t>
      </w:r>
      <w:r w:rsidRPr="00C942A0">
        <w:rPr>
          <w:rFonts w:ascii="Helvetica" w:hAnsi="Helvetica"/>
          <w:lang w:val="en-US"/>
        </w:rPr>
        <w:t xml:space="preserve">the exact percentages of </w:t>
      </w:r>
      <w:r w:rsidR="00D35B07">
        <w:rPr>
          <w:rFonts w:ascii="Helvetica" w:hAnsi="Helvetica"/>
          <w:lang w:val="en-US"/>
        </w:rPr>
        <w:t>pharmacotherapy users over time per medication group.</w:t>
      </w:r>
    </w:p>
    <w:p w14:paraId="690F0A75" w14:textId="3B615242" w:rsidR="009E345E" w:rsidRDefault="009E345E" w:rsidP="009E345E">
      <w:pPr>
        <w:jc w:val="both"/>
        <w:rPr>
          <w:rFonts w:ascii="Helvetica" w:hAnsi="Helvetica"/>
          <w:lang w:val="en-US"/>
        </w:rPr>
      </w:pPr>
      <w:r>
        <w:rPr>
          <w:rFonts w:ascii="Helvetica" w:hAnsi="Helvetica"/>
          <w:lang w:val="en-US"/>
        </w:rPr>
        <w:t>Considering the first level ATC medication groups, for most medication groups, the self-reported drug administration peaked during acute COVID-19, see Figure 2. The largest absolute usage changes of drugs between time points according to therapeutic subgroups (</w:t>
      </w:r>
      <w:r w:rsidR="009E69BD">
        <w:rPr>
          <w:rFonts w:ascii="Helvetica" w:hAnsi="Helvetica"/>
          <w:lang w:val="en-US"/>
        </w:rPr>
        <w:t>ATC level 2) is shown in Table A</w:t>
      </w:r>
      <w:r>
        <w:rPr>
          <w:rFonts w:ascii="Helvetica" w:hAnsi="Helvetica"/>
          <w:lang w:val="en-US"/>
        </w:rPr>
        <w:t>2.</w:t>
      </w:r>
    </w:p>
    <w:p w14:paraId="123F840E" w14:textId="77777777" w:rsidR="00B006E3" w:rsidRDefault="00B006E3" w:rsidP="009E345E">
      <w:pPr>
        <w:jc w:val="both"/>
        <w:rPr>
          <w:rFonts w:ascii="Helvetica" w:hAnsi="Helvetica"/>
          <w:lang w:val="en-US"/>
        </w:rPr>
      </w:pPr>
    </w:p>
    <w:p w14:paraId="011110DC" w14:textId="6267D43B" w:rsidR="009E345E" w:rsidRDefault="009E345E" w:rsidP="009E345E">
      <w:pPr>
        <w:jc w:val="both"/>
        <w:rPr>
          <w:rFonts w:ascii="Helvetica" w:hAnsi="Helvetica"/>
          <w:lang w:val="en-US"/>
        </w:rPr>
      </w:pPr>
      <w:r w:rsidRPr="00020F93">
        <w:rPr>
          <w:rFonts w:ascii="Helvetica" w:hAnsi="Helvetica"/>
          <w:lang w:val="en-US"/>
        </w:rPr>
        <w:t xml:space="preserve">The </w:t>
      </w:r>
      <w:r>
        <w:rPr>
          <w:rFonts w:ascii="Helvetica" w:hAnsi="Helvetica"/>
          <w:lang w:val="en-US"/>
        </w:rPr>
        <w:t xml:space="preserve">overall </w:t>
      </w:r>
      <w:r w:rsidRPr="00020F93">
        <w:rPr>
          <w:rFonts w:ascii="Helvetica" w:hAnsi="Helvetica"/>
          <w:lang w:val="en-US"/>
        </w:rPr>
        <w:t>usage of alimentary tract and metabolism medications, which treat digestive conditions</w:t>
      </w:r>
      <w:r>
        <w:rPr>
          <w:rFonts w:ascii="Helvetica" w:hAnsi="Helvetica"/>
          <w:lang w:val="en-US"/>
        </w:rPr>
        <w:t xml:space="preserve"> referring to acid reflux, irritable bowel syndrome and peptic ulcers</w:t>
      </w:r>
      <w:r w:rsidRPr="00020F93">
        <w:rPr>
          <w:rFonts w:ascii="Helvetica" w:hAnsi="Helvetica"/>
          <w:lang w:val="en-US"/>
        </w:rPr>
        <w:t>, remained relatively stable</w:t>
      </w:r>
      <w:r>
        <w:rPr>
          <w:rFonts w:ascii="Helvetica" w:hAnsi="Helvetica"/>
          <w:lang w:val="en-US"/>
        </w:rPr>
        <w:t>, while absolute changes in specific therapeutic subgroups were relatively large</w:t>
      </w:r>
      <w:r w:rsidRPr="00020F93">
        <w:rPr>
          <w:rFonts w:ascii="Helvetica" w:hAnsi="Helvetica"/>
          <w:lang w:val="en-US"/>
        </w:rPr>
        <w:t>. Before COVID-19, 45 patients (47.9%) reported usage, increasing to 55 (57.9%) during acute CO</w:t>
      </w:r>
      <w:r>
        <w:rPr>
          <w:rFonts w:ascii="Helvetica" w:hAnsi="Helvetica"/>
          <w:lang w:val="en-US"/>
        </w:rPr>
        <w:t>VID-19, then slightly decreased</w:t>
      </w:r>
      <w:r w:rsidRPr="00020F93">
        <w:rPr>
          <w:rFonts w:ascii="Helvetica" w:hAnsi="Helvetica"/>
          <w:lang w:val="en-US"/>
        </w:rPr>
        <w:t xml:space="preserve"> to 43 (45.3%) post-COVID. Notable increases during the acute phase were observed in subgroups A06 (drugs used for constipation)</w:t>
      </w:r>
      <w:r>
        <w:rPr>
          <w:rFonts w:ascii="Helvetica" w:hAnsi="Helvetica"/>
          <w:lang w:val="en-US"/>
        </w:rPr>
        <w:t>, A07 (antidiarrheals and intestinal anti-inflammatory/anti-infective agents), A10 (drugs used in diabetes) and A12 (mineral supplements)</w:t>
      </w:r>
      <w:r w:rsidRPr="00020F93">
        <w:rPr>
          <w:rFonts w:ascii="Helvetica" w:hAnsi="Helvetica"/>
          <w:lang w:val="en-US"/>
        </w:rPr>
        <w:t xml:space="preserve">. Post-COVID, the usage of </w:t>
      </w:r>
      <w:r>
        <w:rPr>
          <w:rFonts w:ascii="Helvetica" w:hAnsi="Helvetica"/>
          <w:lang w:val="en-US"/>
        </w:rPr>
        <w:t xml:space="preserve">A07, </w:t>
      </w:r>
      <w:r w:rsidRPr="00020F93">
        <w:rPr>
          <w:rFonts w:ascii="Helvetica" w:hAnsi="Helvetica"/>
          <w:lang w:val="en-US"/>
        </w:rPr>
        <w:t xml:space="preserve">A10 and A12 decreased, while A06 usage remained </w:t>
      </w:r>
      <w:r>
        <w:rPr>
          <w:rFonts w:ascii="Helvetica" w:hAnsi="Helvetica"/>
          <w:lang w:val="en-US"/>
        </w:rPr>
        <w:t>elevated</w:t>
      </w:r>
      <w:r w:rsidR="00A730CD">
        <w:rPr>
          <w:rFonts w:ascii="Helvetica" w:hAnsi="Helvetica"/>
          <w:lang w:val="en-US"/>
        </w:rPr>
        <w:t xml:space="preserve"> reflecting a prolonged need or lack of discontinuation.</w:t>
      </w:r>
    </w:p>
    <w:p w14:paraId="10CDFC29" w14:textId="77777777" w:rsidR="00B006E3" w:rsidRPr="00020F93" w:rsidRDefault="00B006E3" w:rsidP="009E345E">
      <w:pPr>
        <w:jc w:val="both"/>
        <w:rPr>
          <w:rFonts w:ascii="Helvetica" w:hAnsi="Helvetica"/>
          <w:lang w:val="en-US"/>
        </w:rPr>
      </w:pPr>
    </w:p>
    <w:p w14:paraId="06C0800C" w14:textId="77777777" w:rsidR="009E345E" w:rsidRDefault="009E345E" w:rsidP="009E345E">
      <w:pPr>
        <w:jc w:val="both"/>
        <w:rPr>
          <w:rFonts w:ascii="Helvetica" w:hAnsi="Helvetica"/>
          <w:lang w:val="en-US"/>
        </w:rPr>
      </w:pPr>
      <w:r w:rsidRPr="00020F93">
        <w:rPr>
          <w:rFonts w:ascii="Helvetica" w:hAnsi="Helvetica"/>
          <w:lang w:val="en-US"/>
        </w:rPr>
        <w:lastRenderedPageBreak/>
        <w:t xml:space="preserve">Blood and blood-forming organs medications, including anticoagulants, saw an increase during acute COVID-19, rising from 13 patients (13.8%) pre-COVID to 63 (66.3%), and then decreasing to 14 (14.7%) </w:t>
      </w:r>
      <w:r w:rsidRPr="005D6FF5">
        <w:rPr>
          <w:rFonts w:ascii="Helvetica" w:hAnsi="Helvetica"/>
          <w:lang w:val="en-US"/>
        </w:rPr>
        <w:t>post-COVID. This change was primarily in subgroup B01 (antithrombotic agents), reflecting the treatment needs during the acute infection phase, with other changes also noted in B05 (blood substitutes and perfusion solutions).</w:t>
      </w:r>
    </w:p>
    <w:p w14:paraId="7299674D" w14:textId="77777777" w:rsidR="00B006E3" w:rsidRPr="005D6FF5" w:rsidRDefault="00B006E3" w:rsidP="009E345E">
      <w:pPr>
        <w:jc w:val="both"/>
        <w:rPr>
          <w:rFonts w:ascii="Helvetica" w:hAnsi="Helvetica"/>
          <w:lang w:val="en-US"/>
        </w:rPr>
      </w:pPr>
    </w:p>
    <w:p w14:paraId="7B0B4ECC" w14:textId="46E846CC" w:rsidR="009E345E" w:rsidRDefault="009E345E" w:rsidP="009E345E">
      <w:pPr>
        <w:jc w:val="both"/>
        <w:rPr>
          <w:rFonts w:ascii="Helvetica" w:hAnsi="Helvetica"/>
          <w:lang w:val="en-US"/>
        </w:rPr>
      </w:pPr>
      <w:r w:rsidRPr="005D6FF5">
        <w:rPr>
          <w:rFonts w:ascii="Helvetica" w:hAnsi="Helvetica"/>
          <w:lang w:val="en-US"/>
        </w:rPr>
        <w:t xml:space="preserve">Cardiovascular system medications for conditions including hypertension, heart failure and arrhythmias, </w:t>
      </w:r>
      <w:r>
        <w:rPr>
          <w:rFonts w:ascii="Helvetica" w:hAnsi="Helvetica"/>
          <w:lang w:val="en-US"/>
        </w:rPr>
        <w:t>remained relatively stable across time points. However, on level 2 ATC groups,</w:t>
      </w:r>
      <w:r w:rsidRPr="005D6FF5">
        <w:rPr>
          <w:rFonts w:ascii="Helvetica" w:hAnsi="Helvetica"/>
          <w:lang w:val="en-US"/>
        </w:rPr>
        <w:t xml:space="preserve"> </w:t>
      </w:r>
      <w:r>
        <w:rPr>
          <w:rFonts w:ascii="Helvetica" w:hAnsi="Helvetica"/>
          <w:lang w:val="en-US"/>
        </w:rPr>
        <w:t>notable increases were observed</w:t>
      </w:r>
      <w:r w:rsidRPr="005D6FF5">
        <w:rPr>
          <w:rFonts w:ascii="Helvetica" w:hAnsi="Helvetica"/>
          <w:lang w:val="en-US"/>
        </w:rPr>
        <w:t xml:space="preserve"> in subgroup C03 (diuretics), with an addition of 16 users during acute COVID-19. Increases were also seen in C01 (cardiac therapy) and C02 (antihypertensive drugs), while usage of C09 (agents acting on the renin-angiotensin system</w:t>
      </w:r>
      <w:r>
        <w:rPr>
          <w:rFonts w:ascii="Helvetica" w:hAnsi="Helvetica"/>
          <w:lang w:val="en-US"/>
        </w:rPr>
        <w:t xml:space="preserve"> (RAS)</w:t>
      </w:r>
      <w:r w:rsidRPr="005D6FF5">
        <w:rPr>
          <w:rFonts w:ascii="Helvetica" w:hAnsi="Helvetica"/>
          <w:lang w:val="en-US"/>
        </w:rPr>
        <w:t>) and C10 (lipid-modifying agents) declined from pre-COVID to acute COVID-19</w:t>
      </w:r>
      <w:r w:rsidR="006358F5">
        <w:rPr>
          <w:rFonts w:ascii="Helvetica" w:hAnsi="Helvetica"/>
          <w:lang w:val="en-US"/>
        </w:rPr>
        <w:t xml:space="preserve"> </w:t>
      </w:r>
      <w:r w:rsidR="00B33413">
        <w:rPr>
          <w:rFonts w:ascii="Helvetica" w:hAnsi="Helvetica"/>
          <w:lang w:val="en-US"/>
        </w:rPr>
        <w:t>followed by a</w:t>
      </w:r>
      <w:r w:rsidR="005473E7">
        <w:rPr>
          <w:rFonts w:ascii="Helvetica" w:hAnsi="Helvetica"/>
          <w:lang w:val="en-US"/>
        </w:rPr>
        <w:t xml:space="preserve"> subsequent increase to baseline post-infection.</w:t>
      </w:r>
    </w:p>
    <w:p w14:paraId="707C6CC5" w14:textId="77777777" w:rsidR="00752D8C" w:rsidRPr="005D6FF5" w:rsidRDefault="00752D8C" w:rsidP="009E345E">
      <w:pPr>
        <w:jc w:val="both"/>
        <w:rPr>
          <w:rFonts w:ascii="Helvetica" w:hAnsi="Helvetica"/>
          <w:lang w:val="en-US"/>
        </w:rPr>
      </w:pPr>
    </w:p>
    <w:p w14:paraId="4DE32EA0" w14:textId="77777777" w:rsidR="00752D8C" w:rsidRDefault="00752D8C" w:rsidP="00752D8C">
      <w:pPr>
        <w:jc w:val="both"/>
        <w:rPr>
          <w:rFonts w:ascii="Helvetica" w:hAnsi="Helvetica"/>
          <w:lang w:val="en-US"/>
        </w:rPr>
      </w:pPr>
      <w:r w:rsidRPr="005D6FF5">
        <w:rPr>
          <w:rFonts w:ascii="Helvetica" w:hAnsi="Helvetica"/>
          <w:lang w:val="en-US"/>
        </w:rPr>
        <w:t>The usage of dermatologic medications, applied to conditions like eczema and psoriasis, remained stable, with usage around 5% across all time points. Similarly, medications for the genito-urinary system and sex hormones, including treatments for urinary tract infections and hormonal therapies, were consistently low, fluctuating between 4% and 6.3%.</w:t>
      </w:r>
    </w:p>
    <w:p w14:paraId="1F809FEC" w14:textId="77777777" w:rsidR="00752D8C" w:rsidRPr="005D6FF5" w:rsidRDefault="00752D8C" w:rsidP="00752D8C">
      <w:pPr>
        <w:jc w:val="both"/>
        <w:rPr>
          <w:rFonts w:ascii="Helvetica" w:hAnsi="Helvetica"/>
          <w:lang w:val="en-US"/>
        </w:rPr>
      </w:pPr>
    </w:p>
    <w:p w14:paraId="2483D483" w14:textId="77777777" w:rsidR="00752D8C" w:rsidRDefault="00752D8C" w:rsidP="00752D8C">
      <w:pPr>
        <w:jc w:val="both"/>
        <w:rPr>
          <w:rFonts w:ascii="Helvetica" w:hAnsi="Helvetica"/>
          <w:lang w:val="en-US"/>
        </w:rPr>
      </w:pPr>
      <w:r w:rsidRPr="005D6FF5">
        <w:rPr>
          <w:rFonts w:ascii="Helvetica" w:hAnsi="Helvetica"/>
          <w:lang w:val="en-US"/>
        </w:rPr>
        <w:t>Systemic hormonal preparations, excluding sex hormones and insulins, saw a notable increase during acute COVID-19, with usage rising to 69 patients (72.6%) reflecting the role of corticosteroids in managing COVID-19</w:t>
      </w:r>
      <w:r w:rsidRPr="00020F93">
        <w:rPr>
          <w:rFonts w:ascii="Helvetica" w:hAnsi="Helvetica"/>
          <w:lang w:val="en-US"/>
        </w:rPr>
        <w:t xml:space="preserve"> symptoms. Post-COVID, usage dropped to 7 patients (7.4%), with subgroup H02 (corticosteroids) showing the most distinct change</w:t>
      </w:r>
      <w:r>
        <w:rPr>
          <w:rFonts w:ascii="Helvetica" w:hAnsi="Helvetica"/>
          <w:lang w:val="en-US"/>
        </w:rPr>
        <w:t xml:space="preserve"> between time points across all medication groups</w:t>
      </w:r>
      <w:r w:rsidRPr="00020F93">
        <w:rPr>
          <w:rFonts w:ascii="Helvetica" w:hAnsi="Helvetica"/>
          <w:lang w:val="en-US"/>
        </w:rPr>
        <w:t>. Antiinfectives for systemic use, including antibiotics and antivirals, peaked at 35 patients (36.8%) during acute COVID-19 and then decreased to 3 patients (3.2%) post-COVID.</w:t>
      </w:r>
    </w:p>
    <w:p w14:paraId="7CD895B0" w14:textId="31F69FA7" w:rsidR="009E345E" w:rsidRDefault="009E345E" w:rsidP="002B3933">
      <w:pPr>
        <w:jc w:val="both"/>
        <w:rPr>
          <w:rFonts w:ascii="Helvetica" w:hAnsi="Helvetica"/>
          <w:b/>
          <w:lang w:val="en-US"/>
        </w:rPr>
      </w:pPr>
    </w:p>
    <w:p w14:paraId="003AA33D" w14:textId="77777777" w:rsidR="00792D3A" w:rsidRPr="00020F93" w:rsidRDefault="00020F93" w:rsidP="00DF213C">
      <w:pPr>
        <w:jc w:val="both"/>
        <w:rPr>
          <w:rFonts w:ascii="Helvetica" w:hAnsi="Helvetica"/>
          <w:lang w:val="en-US"/>
        </w:rPr>
      </w:pPr>
      <w:r w:rsidRPr="00020F93">
        <w:rPr>
          <w:rFonts w:ascii="Helvetica" w:hAnsi="Helvetica"/>
          <w:lang w:val="en-US"/>
        </w:rPr>
        <w:t xml:space="preserve">Antineoplastic and immunomodulating agents, used in cancer treatment and for autoimmune diseases, increased to 36 patients (37.9%) during acute COVID-19, then decreased to 5 (5.3%) post-COVID, driven primarily by subgroup L04 (immunosuppressants). Musculo-skeletal system medications remained consistent, with a slight increase to 16 patients (16.8%) during acute COVID-19 and stabilization </w:t>
      </w:r>
    </w:p>
    <w:p w14:paraId="192D5CF6" w14:textId="5607B1BE" w:rsidR="00020F93" w:rsidRDefault="00020F93" w:rsidP="00DF213C">
      <w:pPr>
        <w:jc w:val="both"/>
        <w:rPr>
          <w:rFonts w:ascii="Helvetica" w:hAnsi="Helvetica"/>
          <w:lang w:val="en-US"/>
        </w:rPr>
      </w:pPr>
      <w:r w:rsidRPr="00020F93">
        <w:rPr>
          <w:rFonts w:ascii="Helvetica" w:hAnsi="Helvetica"/>
          <w:lang w:val="en-US"/>
        </w:rPr>
        <w:t xml:space="preserve">post-COVID, with notable changes in </w:t>
      </w:r>
      <w:r w:rsidR="00A9312D">
        <w:rPr>
          <w:rFonts w:ascii="Helvetica" w:hAnsi="Helvetica"/>
          <w:lang w:val="en-US"/>
        </w:rPr>
        <w:t>level 2 ATC group</w:t>
      </w:r>
      <w:r w:rsidR="00FB76EF">
        <w:rPr>
          <w:rFonts w:ascii="Helvetica" w:hAnsi="Helvetica"/>
          <w:lang w:val="en-US"/>
        </w:rPr>
        <w:t xml:space="preserve"> M03 (muscle relaxants).</w:t>
      </w:r>
    </w:p>
    <w:p w14:paraId="1AB02CEE" w14:textId="77777777" w:rsidR="002D1201" w:rsidRPr="00020F93" w:rsidRDefault="002D1201" w:rsidP="00DF213C">
      <w:pPr>
        <w:jc w:val="both"/>
        <w:rPr>
          <w:rFonts w:ascii="Helvetica" w:hAnsi="Helvetica"/>
          <w:lang w:val="en-US"/>
        </w:rPr>
      </w:pPr>
    </w:p>
    <w:p w14:paraId="7C53FAF7" w14:textId="56DC2517" w:rsidR="00020F93" w:rsidRDefault="00020F93" w:rsidP="00DF213C">
      <w:pPr>
        <w:jc w:val="both"/>
        <w:rPr>
          <w:rFonts w:ascii="Helvetica" w:hAnsi="Helvetica"/>
          <w:lang w:val="en-US"/>
        </w:rPr>
      </w:pPr>
      <w:r w:rsidRPr="00020F93">
        <w:rPr>
          <w:rFonts w:ascii="Helvetica" w:hAnsi="Helvetica"/>
          <w:lang w:val="en-US"/>
        </w:rPr>
        <w:t>Nervous system medications, including analgesics</w:t>
      </w:r>
      <w:r w:rsidR="004B7AEF">
        <w:rPr>
          <w:rFonts w:ascii="Helvetica" w:hAnsi="Helvetica"/>
          <w:lang w:val="en-US"/>
        </w:rPr>
        <w:t>, antiepileptics</w:t>
      </w:r>
      <w:r w:rsidRPr="00020F93">
        <w:rPr>
          <w:rFonts w:ascii="Helvetica" w:hAnsi="Helvetica"/>
          <w:lang w:val="en-US"/>
        </w:rPr>
        <w:t xml:space="preserve"> and antidepressants, increased to 51 patients (53.7%) during acute COVID-19 and remained elevated at 34 (35.8%) post-COVID</w:t>
      </w:r>
      <w:r w:rsidR="00891FB6">
        <w:rPr>
          <w:rFonts w:ascii="Helvetica" w:hAnsi="Helvetica"/>
          <w:lang w:val="en-US"/>
        </w:rPr>
        <w:t>. T</w:t>
      </w:r>
      <w:r w:rsidRPr="00020F93">
        <w:rPr>
          <w:rFonts w:ascii="Helvetica" w:hAnsi="Helvetica"/>
          <w:lang w:val="en-US"/>
        </w:rPr>
        <w:t>he analgesics sub</w:t>
      </w:r>
      <w:r w:rsidR="00A9312D">
        <w:rPr>
          <w:rFonts w:ascii="Helvetica" w:hAnsi="Helvetica"/>
          <w:lang w:val="en-US"/>
        </w:rPr>
        <w:t>group (N02) particularly peaked</w:t>
      </w:r>
      <w:r w:rsidRPr="00020F93">
        <w:rPr>
          <w:rFonts w:ascii="Helvetica" w:hAnsi="Helvetica"/>
          <w:lang w:val="en-US"/>
        </w:rPr>
        <w:t xml:space="preserve"> during the acute phase. The usage of respiratory system drugs, such as those for asthma and COPD, increased to 30 patients (31.6%) during acute COVID-19, with a slight decrease to 22 patients (23.2%) post-COVID. This was primarily due to increased use of cough and cold medications (R05).</w:t>
      </w:r>
    </w:p>
    <w:p w14:paraId="22B124AE" w14:textId="77777777" w:rsidR="00B006E3" w:rsidRPr="00020F93" w:rsidRDefault="00B006E3" w:rsidP="00DF213C">
      <w:pPr>
        <w:jc w:val="both"/>
        <w:rPr>
          <w:rFonts w:ascii="Helvetica" w:hAnsi="Helvetica"/>
          <w:lang w:val="en-US"/>
        </w:rPr>
      </w:pPr>
    </w:p>
    <w:p w14:paraId="17AEE55E" w14:textId="44791656" w:rsidR="00020F93" w:rsidRDefault="00020F93" w:rsidP="00DF213C">
      <w:pPr>
        <w:jc w:val="both"/>
        <w:rPr>
          <w:rFonts w:ascii="Helvetica" w:hAnsi="Helvetica"/>
          <w:lang w:val="en-US"/>
        </w:rPr>
      </w:pPr>
      <w:r w:rsidRPr="00020F93">
        <w:rPr>
          <w:rFonts w:ascii="Helvetica" w:hAnsi="Helvetica"/>
          <w:lang w:val="en-US"/>
        </w:rPr>
        <w:t xml:space="preserve">For sensory organ medications, particularly ophthalmological drugs (S01), usage peaked at 14 patients (14.7%) during acute COVID-19, then decreased to 1 patient (1.1%) post-COVID. The various medications category, including general nutrients </w:t>
      </w:r>
      <w:r w:rsidRPr="00020F93">
        <w:rPr>
          <w:rFonts w:ascii="Helvetica" w:hAnsi="Helvetica"/>
          <w:lang w:val="en-US"/>
        </w:rPr>
        <w:lastRenderedPageBreak/>
        <w:t>(V06) and contrast media (V08), peaked at 27 patients (28.4%) during acute COVID-</w:t>
      </w:r>
      <w:r w:rsidRPr="00C839A6">
        <w:rPr>
          <w:rFonts w:ascii="Helvetica" w:hAnsi="Helvetica"/>
          <w:lang w:val="en-US"/>
        </w:rPr>
        <w:t>19, fo</w:t>
      </w:r>
      <w:r w:rsidR="00050763" w:rsidRPr="00C839A6">
        <w:rPr>
          <w:rFonts w:ascii="Helvetica" w:hAnsi="Helvetica"/>
          <w:lang w:val="en-US"/>
        </w:rPr>
        <w:t>llowed by a decrease post-COVID.</w:t>
      </w:r>
    </w:p>
    <w:p w14:paraId="336B20E5" w14:textId="77777777" w:rsidR="00B006E3" w:rsidRPr="00C839A6" w:rsidRDefault="00B006E3" w:rsidP="00DF213C">
      <w:pPr>
        <w:jc w:val="both"/>
        <w:rPr>
          <w:rFonts w:ascii="Helvetica" w:hAnsi="Helvetica"/>
          <w:lang w:val="en-US"/>
        </w:rPr>
      </w:pPr>
    </w:p>
    <w:p w14:paraId="3AC999EC" w14:textId="3EC885FE" w:rsidR="00C839A6" w:rsidRPr="00C839A6" w:rsidRDefault="00B006E3" w:rsidP="00C839A6">
      <w:pPr>
        <w:jc w:val="both"/>
        <w:rPr>
          <w:rFonts w:ascii="Helvetica" w:eastAsia="Times New Roman" w:hAnsi="Helvetica"/>
          <w:lang w:val="en-US"/>
        </w:rPr>
      </w:pPr>
      <w:r>
        <w:rPr>
          <w:rFonts w:ascii="Helvetica" w:hAnsi="Helvetica"/>
          <w:lang w:val="en-US"/>
        </w:rPr>
        <w:t>Overall, d</w:t>
      </w:r>
      <w:r w:rsidR="00C839A6" w:rsidRPr="00C839A6">
        <w:rPr>
          <w:rFonts w:ascii="Helvetica" w:eastAsia="Times New Roman" w:hAnsi="Helvetica"/>
          <w:lang w:val="en-US"/>
        </w:rPr>
        <w:t>uring acute COVID-19</w:t>
      </w:r>
      <w:r w:rsidR="00894C27">
        <w:rPr>
          <w:rFonts w:ascii="Helvetica" w:eastAsia="Times New Roman" w:hAnsi="Helvetica"/>
          <w:lang w:val="en-US"/>
        </w:rPr>
        <w:t xml:space="preserve">, there was an </w:t>
      </w:r>
      <w:r w:rsidR="00C839A6" w:rsidRPr="00C839A6">
        <w:rPr>
          <w:rFonts w:ascii="Helvetica" w:eastAsia="Times New Roman" w:hAnsi="Helvetica"/>
          <w:lang w:val="en-US"/>
        </w:rPr>
        <w:t>increase in medication usage across most therapeutic groups, particularly in anticoagulants, corticosteroids, and respiratory medications, reflecting the intensive management required during the infection. Post-COVID, medication usage generally decreased, with most returning close to pre-COVID levels, although some, like drugs for constipation and nervous system medications, remained slightly elevated. Overall, the acute phase saw the most significant shifts in drug administration, with stabilization occurring afterwards.</w:t>
      </w:r>
    </w:p>
    <w:p w14:paraId="29470983" w14:textId="77777777" w:rsidR="009E345E" w:rsidRDefault="009E345E" w:rsidP="00DF213C">
      <w:pPr>
        <w:jc w:val="both"/>
        <w:rPr>
          <w:rFonts w:ascii="Helvetica" w:hAnsi="Helvetica"/>
          <w:lang w:val="en-US"/>
        </w:rPr>
      </w:pPr>
    </w:p>
    <w:p w14:paraId="74E46298" w14:textId="6E6D0B87" w:rsidR="00486260" w:rsidRDefault="00BE3AF9" w:rsidP="008030F6">
      <w:pPr>
        <w:spacing w:before="100" w:beforeAutospacing="1" w:after="100" w:afterAutospacing="1"/>
        <w:outlineLvl w:val="0"/>
        <w:rPr>
          <w:rFonts w:ascii="Helvetica" w:hAnsi="Helvetica"/>
          <w:lang w:val="en-US"/>
        </w:rPr>
      </w:pPr>
      <w:r w:rsidRPr="009E2898">
        <w:rPr>
          <w:rFonts w:ascii="Helvetica" w:eastAsia="Times New Roman" w:hAnsi="Helvetica"/>
          <w:bCs/>
          <w:u w:val="single"/>
          <w:lang w:val="en-US"/>
        </w:rPr>
        <w:t>Regression Analys</w:t>
      </w:r>
      <w:r w:rsidR="004F7281">
        <w:rPr>
          <w:rFonts w:ascii="Helvetica" w:eastAsia="Times New Roman" w:hAnsi="Helvetica"/>
          <w:bCs/>
          <w:u w:val="single"/>
          <w:lang w:val="en-US"/>
        </w:rPr>
        <w:t>es</w:t>
      </w:r>
    </w:p>
    <w:p w14:paraId="3DC96F20" w14:textId="73D76E0E" w:rsidR="004F7281" w:rsidRDefault="00BE3AF9" w:rsidP="004F7281">
      <w:pPr>
        <w:jc w:val="both"/>
        <w:rPr>
          <w:rFonts w:ascii="Helvetica" w:hAnsi="Helvetica"/>
          <w:lang w:val="en-US"/>
        </w:rPr>
      </w:pPr>
      <w:r w:rsidRPr="008F2837">
        <w:rPr>
          <w:rFonts w:ascii="Helvetica" w:hAnsi="Helvetica"/>
          <w:lang w:val="en-US"/>
        </w:rPr>
        <w:t xml:space="preserve">The regression analyses explored associations between pre-COVID medication usage and </w:t>
      </w:r>
      <w:r w:rsidR="000A4D9F">
        <w:rPr>
          <w:rFonts w:ascii="Helvetica" w:hAnsi="Helvetica"/>
          <w:lang w:val="en-US"/>
        </w:rPr>
        <w:t>LC</w:t>
      </w:r>
      <w:r w:rsidRPr="008F2837">
        <w:rPr>
          <w:rFonts w:ascii="Helvetica" w:hAnsi="Helvetica"/>
          <w:lang w:val="en-US"/>
        </w:rPr>
        <w:t xml:space="preserve"> outcomes, focusing on pulmonary abnormalities, fatigue, respiratory, and neurological symptoms, and the number of </w:t>
      </w:r>
      <w:r w:rsidR="00A47DC0">
        <w:rPr>
          <w:rFonts w:ascii="Helvetica" w:hAnsi="Helvetica"/>
          <w:lang w:val="en-US"/>
        </w:rPr>
        <w:t xml:space="preserve">LC </w:t>
      </w:r>
      <w:r w:rsidRPr="008F2837">
        <w:rPr>
          <w:rFonts w:ascii="Helvetica" w:hAnsi="Helvetica"/>
          <w:lang w:val="en-US"/>
        </w:rPr>
        <w:t xml:space="preserve">symptom categories. </w:t>
      </w:r>
      <w:r w:rsidR="009E345E">
        <w:rPr>
          <w:rFonts w:ascii="Helvetica" w:hAnsi="Helvetica"/>
          <w:lang w:val="en-US"/>
        </w:rPr>
        <w:t xml:space="preserve">The most relevant results of the logistic regression analyses are </w:t>
      </w:r>
      <w:r w:rsidR="001A0A8B">
        <w:rPr>
          <w:rFonts w:ascii="Helvetica" w:hAnsi="Helvetica"/>
          <w:lang w:val="en-US"/>
        </w:rPr>
        <w:t>summarized in Table 1</w:t>
      </w:r>
      <w:r w:rsidR="009E69BD">
        <w:rPr>
          <w:rFonts w:ascii="Helvetica" w:hAnsi="Helvetica"/>
          <w:lang w:val="en-US"/>
        </w:rPr>
        <w:t>. Supplementary tables A3-A</w:t>
      </w:r>
      <w:r w:rsidR="009E345E">
        <w:rPr>
          <w:rFonts w:ascii="Helvetica" w:hAnsi="Helvetica"/>
          <w:lang w:val="en-US"/>
        </w:rPr>
        <w:t xml:space="preserve">7 show all identified associations. </w:t>
      </w:r>
      <w:r w:rsidRPr="008F2837">
        <w:rPr>
          <w:rFonts w:ascii="Helvetica" w:hAnsi="Helvetica"/>
          <w:lang w:val="en-US"/>
        </w:rPr>
        <w:t xml:space="preserve"> </w:t>
      </w:r>
      <w:r w:rsidR="004F7281">
        <w:rPr>
          <w:rFonts w:ascii="Helvetica" w:hAnsi="Helvetica"/>
          <w:lang w:val="en-US"/>
        </w:rPr>
        <w:t xml:space="preserve">For the </w:t>
      </w:r>
      <w:r w:rsidR="001A0A8B">
        <w:rPr>
          <w:rFonts w:ascii="Helvetica" w:hAnsi="Helvetica"/>
          <w:lang w:val="en-US"/>
        </w:rPr>
        <w:t>regression</w:t>
      </w:r>
      <w:r w:rsidR="004F7281">
        <w:rPr>
          <w:rFonts w:ascii="Helvetica" w:hAnsi="Helvetica"/>
          <w:lang w:val="en-US"/>
        </w:rPr>
        <w:t xml:space="preserve"> </w:t>
      </w:r>
      <w:r w:rsidR="004F7281" w:rsidRPr="00E72362">
        <w:rPr>
          <w:rFonts w:ascii="Helvetica" w:hAnsi="Helvetica"/>
          <w:lang w:val="en-US"/>
        </w:rPr>
        <w:t xml:space="preserve">analyses, the following ATC groups were not included, because n&lt;5: antiparasitic products, insecticides and repellents, sensory organs and various. </w:t>
      </w:r>
    </w:p>
    <w:p w14:paraId="255E9DED" w14:textId="77777777" w:rsidR="00BE3AF9" w:rsidRDefault="00BE3AF9" w:rsidP="002B3933">
      <w:pPr>
        <w:jc w:val="both"/>
        <w:rPr>
          <w:rFonts w:ascii="Helvetica" w:hAnsi="Helvetica"/>
          <w:lang w:val="en-US"/>
        </w:rPr>
      </w:pPr>
    </w:p>
    <w:p w14:paraId="5430D573" w14:textId="7DDF8395" w:rsidR="00BE3AF9" w:rsidRDefault="00F409EE" w:rsidP="002B3933">
      <w:pPr>
        <w:jc w:val="both"/>
        <w:rPr>
          <w:rFonts w:ascii="Helvetica" w:hAnsi="Helvetica"/>
          <w:lang w:val="en-US"/>
        </w:rPr>
      </w:pPr>
      <w:r w:rsidRPr="00F409EE">
        <w:rPr>
          <w:rFonts w:ascii="Helvetica" w:hAnsi="Helvetica"/>
          <w:lang w:val="en-US"/>
        </w:rPr>
        <w:t xml:space="preserve">In the context of fatigue symptoms, </w:t>
      </w:r>
      <w:r w:rsidR="00905434">
        <w:rPr>
          <w:rFonts w:ascii="Helvetica" w:hAnsi="Helvetica"/>
          <w:lang w:val="en-US"/>
        </w:rPr>
        <w:t xml:space="preserve">LC patients with pre-COVID usage of respiratory system medications demonstrated significant higher odds for fatigue symptoms compared to those without pre-COVID respiratory system treatments (adjusted OR 5.74, </w:t>
      </w:r>
      <w:r w:rsidR="001626D5" w:rsidRPr="001626D5">
        <w:rPr>
          <w:rFonts w:ascii="Helvetica" w:hAnsi="Helvetica"/>
          <w:lang w:val="en-US"/>
        </w:rPr>
        <w:t>95% CI: 1.16 - 28.54, p = 0.03</w:t>
      </w:r>
      <w:r w:rsidR="00423617">
        <w:rPr>
          <w:rFonts w:ascii="Helvetica" w:hAnsi="Helvetica"/>
          <w:lang w:val="en-US"/>
        </w:rPr>
        <w:t>)</w:t>
      </w:r>
      <w:r w:rsidR="00905434">
        <w:rPr>
          <w:rFonts w:ascii="Helvetica" w:hAnsi="Helvetica"/>
          <w:lang w:val="en-US"/>
        </w:rPr>
        <w:t xml:space="preserve">. </w:t>
      </w:r>
      <w:r w:rsidR="00BC4995">
        <w:rPr>
          <w:rFonts w:ascii="Helvetica" w:hAnsi="Helvetica"/>
          <w:lang w:val="en-US"/>
        </w:rPr>
        <w:t xml:space="preserve">The most prevalent </w:t>
      </w:r>
      <w:r w:rsidR="00B006E3">
        <w:rPr>
          <w:rFonts w:ascii="Helvetica" w:hAnsi="Helvetica"/>
          <w:lang w:val="en-US"/>
        </w:rPr>
        <w:t xml:space="preserve">pre-COVID </w:t>
      </w:r>
      <w:r w:rsidR="00BC4995">
        <w:rPr>
          <w:rFonts w:ascii="Helvetica" w:hAnsi="Helvetica"/>
          <w:lang w:val="en-US"/>
        </w:rPr>
        <w:t>category of respiratory medications was for obstructive airway disease (n=15).</w:t>
      </w:r>
      <w:r w:rsidR="00783357">
        <w:rPr>
          <w:rFonts w:ascii="Helvetica" w:hAnsi="Helvetica"/>
          <w:lang w:val="en-US"/>
        </w:rPr>
        <w:t xml:space="preserve"> </w:t>
      </w:r>
      <w:r w:rsidR="00783357" w:rsidRPr="00783357">
        <w:rPr>
          <w:rFonts w:ascii="Helvetica" w:hAnsi="Helvetica"/>
          <w:lang w:val="en-US"/>
        </w:rPr>
        <w:t>The cardiovascular system group</w:t>
      </w:r>
      <w:r w:rsidR="00B76EAD">
        <w:rPr>
          <w:rFonts w:ascii="Helvetica" w:hAnsi="Helvetica"/>
          <w:lang w:val="en-US"/>
        </w:rPr>
        <w:t xml:space="preserve"> users</w:t>
      </w:r>
      <w:r w:rsidR="00783357" w:rsidRPr="00783357">
        <w:rPr>
          <w:rFonts w:ascii="Helvetica" w:hAnsi="Helvetica"/>
          <w:lang w:val="en-US"/>
        </w:rPr>
        <w:t xml:space="preserve"> presented an adjusted OR of </w:t>
      </w:r>
      <w:r w:rsidR="001626D5" w:rsidRPr="001626D5">
        <w:rPr>
          <w:rFonts w:ascii="Helvetica" w:hAnsi="Helvetica"/>
          <w:lang w:val="en-US"/>
        </w:rPr>
        <w:t>0.35 (95% CI: 0.12 - 1.06, p = 0.06)</w:t>
      </w:r>
      <w:r w:rsidR="001626D5">
        <w:rPr>
          <w:rFonts w:ascii="Helvetica" w:hAnsi="Helvetica"/>
          <w:lang w:val="en-US"/>
        </w:rPr>
        <w:t xml:space="preserve">, </w:t>
      </w:r>
      <w:r w:rsidR="00783357" w:rsidRPr="00783357">
        <w:rPr>
          <w:rFonts w:ascii="Helvetica" w:hAnsi="Helvetica"/>
          <w:lang w:val="en-US"/>
        </w:rPr>
        <w:t xml:space="preserve">suggesting a possible protective </w:t>
      </w:r>
      <w:r w:rsidR="00B76EAD">
        <w:rPr>
          <w:rFonts w:ascii="Helvetica" w:hAnsi="Helvetica"/>
          <w:lang w:val="en-US"/>
        </w:rPr>
        <w:t xml:space="preserve">of such pre-COVID treatments </w:t>
      </w:r>
      <w:r w:rsidR="00783357" w:rsidRPr="00783357">
        <w:rPr>
          <w:rFonts w:ascii="Helvetica" w:hAnsi="Helvetica"/>
          <w:lang w:val="en-US"/>
        </w:rPr>
        <w:t xml:space="preserve">effect against </w:t>
      </w:r>
      <w:r w:rsidR="00B76EAD">
        <w:rPr>
          <w:rFonts w:ascii="Helvetica" w:hAnsi="Helvetica"/>
          <w:lang w:val="en-US"/>
        </w:rPr>
        <w:t xml:space="preserve">LC </w:t>
      </w:r>
      <w:r w:rsidR="00783357" w:rsidRPr="00783357">
        <w:rPr>
          <w:rFonts w:ascii="Helvetica" w:hAnsi="Helvetica"/>
          <w:lang w:val="en-US"/>
        </w:rPr>
        <w:t>fatigue symptoms</w:t>
      </w:r>
      <w:r w:rsidR="00783357">
        <w:rPr>
          <w:rFonts w:ascii="Helvetica" w:hAnsi="Helvetica"/>
          <w:lang w:val="en-US"/>
        </w:rPr>
        <w:t>.</w:t>
      </w:r>
      <w:r w:rsidRPr="00F409EE">
        <w:rPr>
          <w:rFonts w:ascii="Helvetica" w:hAnsi="Helvetica"/>
          <w:lang w:val="en-US"/>
        </w:rPr>
        <w:t xml:space="preserve"> </w:t>
      </w:r>
      <w:r w:rsidR="00B76EAD">
        <w:rPr>
          <w:rFonts w:ascii="Helvetica" w:hAnsi="Helvetica"/>
          <w:lang w:val="en-US"/>
        </w:rPr>
        <w:t>On the contrary</w:t>
      </w:r>
      <w:r w:rsidRPr="00F409EE">
        <w:rPr>
          <w:rFonts w:ascii="Helvetica" w:hAnsi="Helvetica"/>
          <w:lang w:val="en-US"/>
        </w:rPr>
        <w:t>, th</w:t>
      </w:r>
      <w:r w:rsidR="00423617">
        <w:rPr>
          <w:rFonts w:ascii="Helvetica" w:hAnsi="Helvetica"/>
          <w:lang w:val="en-US"/>
        </w:rPr>
        <w:t>e antiinfective for systemic</w:t>
      </w:r>
      <w:r w:rsidRPr="00F409EE">
        <w:rPr>
          <w:rFonts w:ascii="Helvetica" w:hAnsi="Helvetica"/>
          <w:lang w:val="en-US"/>
        </w:rPr>
        <w:t xml:space="preserve"> </w:t>
      </w:r>
      <w:r w:rsidR="00423617">
        <w:rPr>
          <w:rFonts w:ascii="Helvetica" w:hAnsi="Helvetica"/>
          <w:lang w:val="en-US"/>
        </w:rPr>
        <w:t xml:space="preserve">usage </w:t>
      </w:r>
      <w:r w:rsidRPr="00F409EE">
        <w:rPr>
          <w:rFonts w:ascii="Helvetica" w:hAnsi="Helvetica"/>
          <w:lang w:val="en-US"/>
        </w:rPr>
        <w:t xml:space="preserve">group </w:t>
      </w:r>
      <w:r w:rsidR="00423617">
        <w:rPr>
          <w:rFonts w:ascii="Helvetica" w:hAnsi="Helvetica"/>
          <w:lang w:val="en-US"/>
        </w:rPr>
        <w:t xml:space="preserve">had </w:t>
      </w:r>
      <w:r w:rsidRPr="00F409EE">
        <w:rPr>
          <w:rFonts w:ascii="Helvetica" w:hAnsi="Helvetica"/>
          <w:lang w:val="en-US"/>
        </w:rPr>
        <w:t xml:space="preserve">a lower adjusted OR of </w:t>
      </w:r>
      <w:r w:rsidR="001626D5" w:rsidRPr="001626D5">
        <w:rPr>
          <w:rFonts w:ascii="Helvetica" w:hAnsi="Helvetica"/>
          <w:lang w:val="en-US"/>
        </w:rPr>
        <w:t>0.22 (95% CI: 0.04 - 1.23, p = 0.09)</w:t>
      </w:r>
      <w:r w:rsidRPr="00F409EE">
        <w:rPr>
          <w:rFonts w:ascii="Helvetica" w:hAnsi="Helvetica"/>
          <w:lang w:val="en-US"/>
        </w:rPr>
        <w:t>, which, while not statistically significant, potentially</w:t>
      </w:r>
      <w:r w:rsidR="00FA0561">
        <w:rPr>
          <w:rFonts w:ascii="Helvetica" w:hAnsi="Helvetica"/>
          <w:lang w:val="en-US"/>
        </w:rPr>
        <w:t xml:space="preserve"> </w:t>
      </w:r>
      <w:r w:rsidR="00B76EAD">
        <w:rPr>
          <w:rFonts w:ascii="Helvetica" w:hAnsi="Helvetica"/>
          <w:lang w:val="en-US"/>
        </w:rPr>
        <w:t>demonstrates</w:t>
      </w:r>
      <w:r w:rsidR="00FA0561">
        <w:rPr>
          <w:rFonts w:ascii="Helvetica" w:hAnsi="Helvetica"/>
          <w:lang w:val="en-US"/>
        </w:rPr>
        <w:t xml:space="preserve"> a</w:t>
      </w:r>
      <w:r w:rsidRPr="00F409EE">
        <w:rPr>
          <w:rFonts w:ascii="Helvetica" w:hAnsi="Helvetica"/>
          <w:lang w:val="en-US"/>
        </w:rPr>
        <w:t xml:space="preserve"> reduced </w:t>
      </w:r>
      <w:r w:rsidR="00690C0B">
        <w:rPr>
          <w:rFonts w:ascii="Helvetica" w:hAnsi="Helvetica"/>
          <w:lang w:val="en-US"/>
        </w:rPr>
        <w:t>occurence</w:t>
      </w:r>
      <w:r w:rsidRPr="00F409EE">
        <w:rPr>
          <w:rFonts w:ascii="Helvetica" w:hAnsi="Helvetica"/>
          <w:lang w:val="en-US"/>
        </w:rPr>
        <w:t xml:space="preserve"> of fatigue symptoms among users.</w:t>
      </w:r>
    </w:p>
    <w:p w14:paraId="1B0B6EA0" w14:textId="77777777" w:rsidR="00B006E3" w:rsidRDefault="00B006E3" w:rsidP="002B3933">
      <w:pPr>
        <w:jc w:val="both"/>
        <w:rPr>
          <w:rFonts w:ascii="Helvetica" w:hAnsi="Helvetica"/>
          <w:lang w:val="en-US"/>
        </w:rPr>
      </w:pPr>
    </w:p>
    <w:p w14:paraId="00EFA781" w14:textId="62BDE392" w:rsidR="00590F56" w:rsidRDefault="00F409EE" w:rsidP="00590F56">
      <w:pPr>
        <w:jc w:val="both"/>
        <w:rPr>
          <w:rFonts w:ascii="Helvetica" w:hAnsi="Helvetica"/>
          <w:lang w:val="en-US"/>
        </w:rPr>
      </w:pPr>
      <w:r w:rsidRPr="00F409EE">
        <w:rPr>
          <w:rFonts w:ascii="Helvetica" w:hAnsi="Helvetica"/>
          <w:lang w:val="en-US"/>
        </w:rPr>
        <w:t xml:space="preserve">Regarding </w:t>
      </w:r>
      <w:r w:rsidR="00590F56">
        <w:rPr>
          <w:rFonts w:ascii="Helvetica" w:hAnsi="Helvetica"/>
          <w:lang w:val="en-US"/>
        </w:rPr>
        <w:t xml:space="preserve">the persistence of </w:t>
      </w:r>
      <w:r w:rsidRPr="00F409EE">
        <w:rPr>
          <w:rFonts w:ascii="Helvetica" w:hAnsi="Helvetica"/>
          <w:lang w:val="en-US"/>
        </w:rPr>
        <w:t>pulmonary symptoms,</w:t>
      </w:r>
      <w:r w:rsidR="00590F56">
        <w:rPr>
          <w:rFonts w:ascii="Helvetica" w:hAnsi="Helvetica"/>
          <w:lang w:val="en-US"/>
        </w:rPr>
        <w:t xml:space="preserve"> none of the pre-COVID medication groups show strong associations </w:t>
      </w:r>
      <w:r w:rsidR="00025D4A">
        <w:rPr>
          <w:rFonts w:ascii="Helvetica" w:hAnsi="Helvetica"/>
          <w:lang w:val="en-US"/>
        </w:rPr>
        <w:t>based on the results in Ta</w:t>
      </w:r>
      <w:bookmarkStart w:id="1" w:name="_GoBack"/>
      <w:bookmarkEnd w:id="1"/>
      <w:r w:rsidR="00025D4A">
        <w:rPr>
          <w:rFonts w:ascii="Helvetica" w:hAnsi="Helvetica"/>
          <w:lang w:val="en-US"/>
        </w:rPr>
        <w:t>ble 1.</w:t>
      </w:r>
      <w:r w:rsidR="00590F56">
        <w:rPr>
          <w:rFonts w:ascii="Helvetica" w:hAnsi="Helvetica"/>
          <w:lang w:val="en-US"/>
        </w:rPr>
        <w:t xml:space="preserve"> T</w:t>
      </w:r>
      <w:r w:rsidRPr="00F409EE">
        <w:rPr>
          <w:rFonts w:ascii="Helvetica" w:hAnsi="Helvetica"/>
          <w:lang w:val="en-US"/>
        </w:rPr>
        <w:t xml:space="preserve">he </w:t>
      </w:r>
      <w:r w:rsidR="00423617">
        <w:rPr>
          <w:rFonts w:ascii="Helvetica" w:hAnsi="Helvetica"/>
          <w:lang w:val="en-US"/>
        </w:rPr>
        <w:t xml:space="preserve">user group of </w:t>
      </w:r>
      <w:r w:rsidRPr="00F409EE">
        <w:rPr>
          <w:rFonts w:ascii="Helvetica" w:hAnsi="Helvetica"/>
          <w:lang w:val="en-US"/>
        </w:rPr>
        <w:t xml:space="preserve">respiratory system </w:t>
      </w:r>
      <w:r w:rsidR="00423617">
        <w:rPr>
          <w:rFonts w:ascii="Helvetica" w:hAnsi="Helvetica"/>
          <w:lang w:val="en-US"/>
        </w:rPr>
        <w:t>medication had higher odds for pulmonary symptoms compared to LC patients without pre-COVID respiratory medication (a</w:t>
      </w:r>
      <w:r w:rsidRPr="00F409EE">
        <w:rPr>
          <w:rFonts w:ascii="Helvetica" w:hAnsi="Helvetica"/>
          <w:lang w:val="en-US"/>
        </w:rPr>
        <w:t xml:space="preserve">djusted OR </w:t>
      </w:r>
      <w:r w:rsidR="00423617">
        <w:rPr>
          <w:rFonts w:ascii="Helvetica" w:hAnsi="Helvetica"/>
          <w:lang w:val="en-US"/>
        </w:rPr>
        <w:t xml:space="preserve">2.67, </w:t>
      </w:r>
      <w:r w:rsidR="001626D5" w:rsidRPr="001626D5">
        <w:rPr>
          <w:rFonts w:ascii="Helvetica" w:hAnsi="Helvetica"/>
          <w:lang w:val="en-US"/>
        </w:rPr>
        <w:t>95% CI: 0.51 - 14.00, p = 0.25)</w:t>
      </w:r>
      <w:r w:rsidRPr="00F409EE">
        <w:rPr>
          <w:rFonts w:ascii="Helvetica" w:hAnsi="Helvetica"/>
          <w:lang w:val="en-US"/>
        </w:rPr>
        <w:t>, reflecting a possible association with these symptoms</w:t>
      </w:r>
      <w:r w:rsidR="007B5BE5">
        <w:rPr>
          <w:rFonts w:ascii="Helvetica" w:hAnsi="Helvetica"/>
          <w:lang w:val="en-US"/>
        </w:rPr>
        <w:t>.</w:t>
      </w:r>
      <w:r w:rsidRPr="00F409EE">
        <w:rPr>
          <w:rFonts w:ascii="Helvetica" w:hAnsi="Helvetica"/>
          <w:lang w:val="en-US"/>
        </w:rPr>
        <w:t xml:space="preserve"> </w:t>
      </w:r>
    </w:p>
    <w:p w14:paraId="0C6154FE" w14:textId="77777777" w:rsidR="00B006E3" w:rsidRPr="001A0A8B" w:rsidRDefault="00B006E3" w:rsidP="00590F56">
      <w:pPr>
        <w:jc w:val="both"/>
        <w:rPr>
          <w:rFonts w:ascii="Helvetica" w:hAnsi="Helvetica"/>
          <w:lang w:val="en-US"/>
        </w:rPr>
      </w:pPr>
    </w:p>
    <w:p w14:paraId="1E3AA78C" w14:textId="604688FF" w:rsidR="00B006E3" w:rsidRDefault="00F409EE" w:rsidP="001A0A8B">
      <w:pPr>
        <w:jc w:val="both"/>
        <w:rPr>
          <w:rFonts w:ascii="Helvetica" w:hAnsi="Helvetica"/>
          <w:lang w:val="en-US"/>
        </w:rPr>
      </w:pPr>
      <w:r w:rsidRPr="00F409EE">
        <w:rPr>
          <w:rFonts w:ascii="Helvetica" w:hAnsi="Helvetica"/>
          <w:lang w:val="en-US"/>
        </w:rPr>
        <w:t xml:space="preserve">For neurological symptoms, </w:t>
      </w:r>
      <w:r w:rsidR="00F87670">
        <w:rPr>
          <w:rFonts w:ascii="Helvetica" w:hAnsi="Helvetica"/>
          <w:lang w:val="en-US"/>
        </w:rPr>
        <w:t>LC patients with pre-COVID cardiovascular system treatments had lower odds compared to those without (</w:t>
      </w:r>
      <w:r w:rsidR="00F87670" w:rsidRPr="00F409EE">
        <w:rPr>
          <w:rFonts w:ascii="Helvetica" w:hAnsi="Helvetica"/>
          <w:lang w:val="en-US"/>
        </w:rPr>
        <w:t xml:space="preserve">adjusted OR </w:t>
      </w:r>
      <w:r w:rsidR="00F87670">
        <w:rPr>
          <w:rFonts w:ascii="Helvetica" w:hAnsi="Helvetica"/>
          <w:lang w:val="en-US"/>
        </w:rPr>
        <w:t xml:space="preserve">0.39, </w:t>
      </w:r>
      <w:r w:rsidR="00F87670" w:rsidRPr="001626D5">
        <w:rPr>
          <w:rFonts w:ascii="Helvetica" w:hAnsi="Helvetica"/>
          <w:lang w:val="en-US"/>
        </w:rPr>
        <w:t>95% CI: 0.13 - 1.14, p = 0.09)</w:t>
      </w:r>
      <w:r w:rsidR="00F87670">
        <w:rPr>
          <w:rFonts w:ascii="Helvetica" w:hAnsi="Helvetica"/>
          <w:lang w:val="en-US"/>
        </w:rPr>
        <w:t xml:space="preserve">, suggesting </w:t>
      </w:r>
      <w:r w:rsidR="00C941B0">
        <w:rPr>
          <w:rFonts w:ascii="Helvetica" w:hAnsi="Helvetica"/>
          <w:lang w:val="en-US"/>
        </w:rPr>
        <w:t>less neurological symptoms</w:t>
      </w:r>
      <w:r w:rsidR="00B76EAD">
        <w:rPr>
          <w:rFonts w:ascii="Helvetica" w:hAnsi="Helvetica"/>
          <w:lang w:val="en-US"/>
        </w:rPr>
        <w:t xml:space="preserve">. </w:t>
      </w:r>
      <w:r w:rsidR="00F87670">
        <w:rPr>
          <w:rFonts w:ascii="Helvetica" w:hAnsi="Helvetica"/>
          <w:lang w:val="en-US"/>
        </w:rPr>
        <w:t xml:space="preserve">LC patients with pre-COVID </w:t>
      </w:r>
      <w:r w:rsidRPr="00F409EE">
        <w:rPr>
          <w:rFonts w:ascii="Helvetica" w:hAnsi="Helvetica"/>
          <w:lang w:val="en-US"/>
        </w:rPr>
        <w:t>antiinfective</w:t>
      </w:r>
      <w:r w:rsidR="00F87670">
        <w:rPr>
          <w:rFonts w:ascii="Helvetica" w:hAnsi="Helvetica"/>
          <w:lang w:val="en-US"/>
        </w:rPr>
        <w:t>s</w:t>
      </w:r>
      <w:r w:rsidRPr="00F409EE">
        <w:rPr>
          <w:rFonts w:ascii="Helvetica" w:hAnsi="Helvetica"/>
          <w:lang w:val="en-US"/>
        </w:rPr>
        <w:t xml:space="preserve"> for systemic use had </w:t>
      </w:r>
      <w:r w:rsidR="00B76EAD" w:rsidRPr="00F409EE">
        <w:rPr>
          <w:rFonts w:ascii="Helvetica" w:hAnsi="Helvetica"/>
          <w:lang w:val="en-US"/>
        </w:rPr>
        <w:t>significantly lower odds</w:t>
      </w:r>
      <w:r w:rsidR="00F87670">
        <w:rPr>
          <w:rFonts w:ascii="Helvetica" w:hAnsi="Helvetica"/>
          <w:lang w:val="en-US"/>
        </w:rPr>
        <w:t xml:space="preserve"> com</w:t>
      </w:r>
      <w:r w:rsidR="00690C0B">
        <w:rPr>
          <w:rFonts w:ascii="Helvetica" w:hAnsi="Helvetica"/>
          <w:lang w:val="en-US"/>
        </w:rPr>
        <w:t>pared with</w:t>
      </w:r>
      <w:r w:rsidR="00F87670">
        <w:rPr>
          <w:rFonts w:ascii="Helvetica" w:hAnsi="Helvetica"/>
          <w:lang w:val="en-US"/>
        </w:rPr>
        <w:t xml:space="preserve"> LC patients without such treatments</w:t>
      </w:r>
      <w:r w:rsidRPr="00F409EE">
        <w:rPr>
          <w:rFonts w:ascii="Helvetica" w:hAnsi="Helvetica"/>
          <w:lang w:val="en-US"/>
        </w:rPr>
        <w:t xml:space="preserve"> </w:t>
      </w:r>
      <w:r w:rsidR="00F87670">
        <w:rPr>
          <w:rFonts w:ascii="Helvetica" w:hAnsi="Helvetica"/>
          <w:lang w:val="en-US"/>
        </w:rPr>
        <w:t xml:space="preserve">(adjusted OR 0.11, </w:t>
      </w:r>
      <w:r w:rsidR="001626D5" w:rsidRPr="001626D5">
        <w:rPr>
          <w:rFonts w:ascii="Helvetica" w:hAnsi="Helvetica"/>
          <w:lang w:val="en-US"/>
        </w:rPr>
        <w:t>95% CI: 0.02 - 0.66, p = 0.02)</w:t>
      </w:r>
      <w:r w:rsidR="001626D5">
        <w:rPr>
          <w:rFonts w:ascii="Helvetica" w:hAnsi="Helvetica"/>
          <w:lang w:val="en-US"/>
        </w:rPr>
        <w:t xml:space="preserve">, </w:t>
      </w:r>
      <w:r w:rsidRPr="00F409EE">
        <w:rPr>
          <w:rFonts w:ascii="Helvetica" w:hAnsi="Helvetica"/>
          <w:lang w:val="en-US"/>
        </w:rPr>
        <w:t xml:space="preserve">indicating </w:t>
      </w:r>
      <w:r w:rsidR="00690C0B">
        <w:rPr>
          <w:rFonts w:ascii="Helvetica" w:hAnsi="Helvetica"/>
          <w:lang w:val="en-US"/>
        </w:rPr>
        <w:t xml:space="preserve">a </w:t>
      </w:r>
      <w:r w:rsidRPr="00F409EE">
        <w:rPr>
          <w:rFonts w:ascii="Helvetica" w:hAnsi="Helvetica"/>
          <w:lang w:val="en-US"/>
        </w:rPr>
        <w:t>protective effect</w:t>
      </w:r>
      <w:r w:rsidR="00B76EAD">
        <w:rPr>
          <w:rFonts w:ascii="Helvetica" w:hAnsi="Helvetica"/>
          <w:lang w:val="en-US"/>
        </w:rPr>
        <w:t xml:space="preserve"> against neurological symptoms.</w:t>
      </w:r>
    </w:p>
    <w:p w14:paraId="0F24E0B2" w14:textId="77777777" w:rsidR="00B006E3" w:rsidRPr="00B006E3" w:rsidRDefault="00B006E3" w:rsidP="001A0A8B">
      <w:pPr>
        <w:jc w:val="both"/>
        <w:rPr>
          <w:rFonts w:ascii="Helvetica" w:hAnsi="Helvetica"/>
          <w:lang w:val="en-US"/>
        </w:rPr>
      </w:pPr>
    </w:p>
    <w:p w14:paraId="44118737" w14:textId="7E7762D1" w:rsidR="00B76EAD" w:rsidRDefault="00F409EE" w:rsidP="0016301B">
      <w:pPr>
        <w:jc w:val="both"/>
        <w:rPr>
          <w:rFonts w:ascii="Helvetica" w:hAnsi="Helvetica"/>
          <w:lang w:val="en-US"/>
        </w:rPr>
      </w:pPr>
      <w:r w:rsidRPr="00F409EE">
        <w:rPr>
          <w:rFonts w:ascii="Helvetica" w:hAnsi="Helvetica"/>
          <w:lang w:val="en-US"/>
        </w:rPr>
        <w:lastRenderedPageBreak/>
        <w:t xml:space="preserve">The </w:t>
      </w:r>
      <w:r w:rsidR="0094487C">
        <w:rPr>
          <w:rFonts w:ascii="Helvetica" w:hAnsi="Helvetica"/>
          <w:lang w:val="en-US"/>
        </w:rPr>
        <w:t xml:space="preserve">linear regression </w:t>
      </w:r>
      <w:r w:rsidRPr="00F409EE">
        <w:rPr>
          <w:rFonts w:ascii="Helvetica" w:hAnsi="Helvetica"/>
          <w:lang w:val="en-US"/>
        </w:rPr>
        <w:t xml:space="preserve">analysis of the number of symptom categories, </w:t>
      </w:r>
      <w:r w:rsidR="0096269C">
        <w:rPr>
          <w:rFonts w:ascii="Helvetica" w:hAnsi="Helvetica"/>
          <w:lang w:val="en-US"/>
        </w:rPr>
        <w:t>demonstrated</w:t>
      </w:r>
      <w:r w:rsidRPr="00F409EE">
        <w:rPr>
          <w:rFonts w:ascii="Helvetica" w:hAnsi="Helvetica"/>
          <w:lang w:val="en-US"/>
        </w:rPr>
        <w:t xml:space="preserve"> some trends. Notably, the </w:t>
      </w:r>
      <w:r w:rsidR="00B76EAD">
        <w:rPr>
          <w:rFonts w:ascii="Helvetica" w:hAnsi="Helvetica"/>
          <w:lang w:val="en-US"/>
        </w:rPr>
        <w:t xml:space="preserve">users of the pre-COVID </w:t>
      </w:r>
      <w:r w:rsidRPr="00F409EE">
        <w:rPr>
          <w:rFonts w:ascii="Helvetica" w:hAnsi="Helvetica"/>
          <w:lang w:val="en-US"/>
        </w:rPr>
        <w:t>c</w:t>
      </w:r>
      <w:r w:rsidR="00B76EAD">
        <w:rPr>
          <w:rFonts w:ascii="Helvetica" w:hAnsi="Helvetica"/>
          <w:lang w:val="en-US"/>
        </w:rPr>
        <w:t xml:space="preserve">ardiovascular system </w:t>
      </w:r>
      <w:r w:rsidR="003A0670">
        <w:rPr>
          <w:rFonts w:ascii="Helvetica" w:hAnsi="Helvetica"/>
          <w:lang w:val="en-US"/>
        </w:rPr>
        <w:t>treatments</w:t>
      </w:r>
      <w:r w:rsidR="00B76EAD">
        <w:rPr>
          <w:rFonts w:ascii="Helvetica" w:hAnsi="Helvetica"/>
          <w:lang w:val="en-US"/>
        </w:rPr>
        <w:t xml:space="preserve"> had</w:t>
      </w:r>
      <w:r w:rsidRPr="00F409EE">
        <w:rPr>
          <w:rFonts w:ascii="Helvetica" w:hAnsi="Helvetica"/>
          <w:lang w:val="en-US"/>
        </w:rPr>
        <w:t xml:space="preserve"> significant </w:t>
      </w:r>
      <w:r w:rsidR="00B76EAD">
        <w:rPr>
          <w:rFonts w:ascii="Helvetica" w:hAnsi="Helvetica"/>
          <w:lang w:val="en-US"/>
        </w:rPr>
        <w:t xml:space="preserve">fewer persistent symptoms categories compared to those who did not use cardiovascular system drugs (adjusted β -0.76, </w:t>
      </w:r>
      <w:r w:rsidR="00B76EAD" w:rsidRPr="001626D5">
        <w:rPr>
          <w:rFonts w:ascii="Helvetica" w:hAnsi="Helvetica"/>
          <w:lang w:val="en-US"/>
        </w:rPr>
        <w:t>95% CI: -1.49 - -0.03, p = 0.04)</w:t>
      </w:r>
      <w:r w:rsidR="00B76EAD" w:rsidRPr="00F409EE">
        <w:rPr>
          <w:rFonts w:ascii="Helvetica" w:hAnsi="Helvetica"/>
          <w:lang w:val="en-US"/>
        </w:rPr>
        <w:t>,</w:t>
      </w:r>
    </w:p>
    <w:p w14:paraId="63C6B034" w14:textId="4516E2C3" w:rsidR="00F409EE" w:rsidRDefault="00BC4995" w:rsidP="0016301B">
      <w:pPr>
        <w:jc w:val="both"/>
        <w:rPr>
          <w:rFonts w:ascii="Helvetica" w:hAnsi="Helvetica"/>
          <w:lang w:val="en-US"/>
        </w:rPr>
      </w:pPr>
      <w:r>
        <w:rPr>
          <w:rFonts w:ascii="Helvetica" w:hAnsi="Helvetica"/>
          <w:lang w:val="en-US"/>
        </w:rPr>
        <w:t>The most commonly used therapeutic subgroups</w:t>
      </w:r>
      <w:r w:rsidR="00BF5DBD">
        <w:rPr>
          <w:rFonts w:ascii="Helvetica" w:hAnsi="Helvetica"/>
          <w:lang w:val="en-US"/>
        </w:rPr>
        <w:t xml:space="preserve"> </w:t>
      </w:r>
      <w:r>
        <w:rPr>
          <w:rFonts w:ascii="Helvetica" w:hAnsi="Helvetica"/>
          <w:lang w:val="en-US"/>
        </w:rPr>
        <w:t xml:space="preserve">were </w:t>
      </w:r>
      <w:r w:rsidR="00BF5DBD">
        <w:rPr>
          <w:rFonts w:ascii="Helvetica" w:hAnsi="Helvetica"/>
          <w:lang w:val="en-US"/>
        </w:rPr>
        <w:t xml:space="preserve">N09 (RAS agents) and N10 (lipid modifying therapies). </w:t>
      </w:r>
      <w:r w:rsidR="00F409EE" w:rsidRPr="00F409EE">
        <w:rPr>
          <w:rFonts w:ascii="Helvetica" w:hAnsi="Helvetica"/>
          <w:lang w:val="en-US"/>
        </w:rPr>
        <w:t>The antiinfective for systemic use</w:t>
      </w:r>
      <w:r w:rsidR="003A0670">
        <w:rPr>
          <w:rFonts w:ascii="Helvetica" w:hAnsi="Helvetica"/>
          <w:lang w:val="en-US"/>
        </w:rPr>
        <w:t>r</w:t>
      </w:r>
      <w:r w:rsidR="00F409EE" w:rsidRPr="00F409EE">
        <w:rPr>
          <w:rFonts w:ascii="Helvetica" w:hAnsi="Helvetica"/>
          <w:lang w:val="en-US"/>
        </w:rPr>
        <w:t xml:space="preserve"> group also showed a significant adjusted β of </w:t>
      </w:r>
      <w:r w:rsidR="001626D5" w:rsidRPr="001626D5">
        <w:rPr>
          <w:rFonts w:ascii="Helvetica" w:hAnsi="Helvetica"/>
          <w:lang w:val="en-US"/>
        </w:rPr>
        <w:t xml:space="preserve">-1.21 </w:t>
      </w:r>
      <w:r w:rsidR="009D307C">
        <w:rPr>
          <w:rFonts w:ascii="Helvetica" w:hAnsi="Helvetica"/>
          <w:lang w:val="en-US"/>
        </w:rPr>
        <w:t>(95% CI: -2.40 - -0.03, p = 0.046</w:t>
      </w:r>
      <w:r w:rsidR="001626D5" w:rsidRPr="001626D5">
        <w:rPr>
          <w:rFonts w:ascii="Helvetica" w:hAnsi="Helvetica"/>
          <w:lang w:val="en-US"/>
        </w:rPr>
        <w:t>)</w:t>
      </w:r>
      <w:r w:rsidR="00F409EE" w:rsidRPr="00F409EE">
        <w:rPr>
          <w:rFonts w:ascii="Helvetica" w:hAnsi="Helvetica"/>
          <w:lang w:val="en-US"/>
        </w:rPr>
        <w:t>, suggesting a</w:t>
      </w:r>
      <w:r w:rsidR="0016301B">
        <w:rPr>
          <w:rFonts w:ascii="Helvetica" w:hAnsi="Helvetica"/>
          <w:lang w:val="en-US"/>
        </w:rPr>
        <w:t>n</w:t>
      </w:r>
      <w:r w:rsidR="00F409EE" w:rsidRPr="00F409EE">
        <w:rPr>
          <w:rFonts w:ascii="Helvetica" w:hAnsi="Helvetica"/>
          <w:lang w:val="en-US"/>
        </w:rPr>
        <w:t xml:space="preserve"> association</w:t>
      </w:r>
      <w:r w:rsidR="00B76EAD">
        <w:rPr>
          <w:rFonts w:ascii="Helvetica" w:hAnsi="Helvetica"/>
          <w:lang w:val="en-US"/>
        </w:rPr>
        <w:t xml:space="preserve"> with fewer symptom categories.</w:t>
      </w:r>
    </w:p>
    <w:p w14:paraId="146C3B57" w14:textId="77777777" w:rsidR="00B006E3" w:rsidRDefault="00B006E3" w:rsidP="0016301B">
      <w:pPr>
        <w:jc w:val="both"/>
        <w:rPr>
          <w:rFonts w:ascii="Helvetica" w:hAnsi="Helvetica"/>
          <w:lang w:val="en-US"/>
        </w:rPr>
      </w:pPr>
    </w:p>
    <w:p w14:paraId="31A48577" w14:textId="7A6B5B30" w:rsidR="00CA7E01" w:rsidRDefault="00BE3AF9" w:rsidP="00211D03">
      <w:pPr>
        <w:jc w:val="both"/>
        <w:rPr>
          <w:rFonts w:ascii="Helvetica" w:hAnsi="Helvetica"/>
          <w:lang w:val="en-US"/>
        </w:rPr>
      </w:pPr>
      <w:r w:rsidRPr="00F409EE">
        <w:rPr>
          <w:rFonts w:ascii="Helvetica" w:hAnsi="Helvetica"/>
          <w:lang w:val="en-US"/>
        </w:rPr>
        <w:t xml:space="preserve">The analysis of pulmonary radiological abnormalities shows varying odds ratios across medication groups, with the adjusted ORs generally aligning closely with the unadjusted </w:t>
      </w:r>
      <w:r w:rsidR="003A0670">
        <w:rPr>
          <w:rFonts w:ascii="Helvetica" w:hAnsi="Helvetica"/>
          <w:lang w:val="en-US"/>
        </w:rPr>
        <w:t>ones</w:t>
      </w:r>
      <w:r w:rsidRPr="00F409EE">
        <w:rPr>
          <w:rFonts w:ascii="Helvetica" w:hAnsi="Helvetica"/>
          <w:lang w:val="en-US"/>
        </w:rPr>
        <w:t xml:space="preserve">. </w:t>
      </w:r>
      <w:r w:rsidR="00423617">
        <w:rPr>
          <w:rFonts w:ascii="Helvetica" w:hAnsi="Helvetica"/>
          <w:lang w:val="en-US"/>
        </w:rPr>
        <w:t>While not significant</w:t>
      </w:r>
      <w:r w:rsidRPr="00F409EE">
        <w:rPr>
          <w:rFonts w:ascii="Helvetica" w:hAnsi="Helvetica"/>
          <w:lang w:val="en-US"/>
        </w:rPr>
        <w:t>, the respiratory system group</w:t>
      </w:r>
      <w:r w:rsidR="00F87670">
        <w:rPr>
          <w:rFonts w:ascii="Helvetica" w:hAnsi="Helvetica"/>
          <w:lang w:val="en-US"/>
        </w:rPr>
        <w:t xml:space="preserve"> users</w:t>
      </w:r>
      <w:r w:rsidRPr="00F409EE">
        <w:rPr>
          <w:rFonts w:ascii="Helvetica" w:hAnsi="Helvetica"/>
          <w:lang w:val="en-US"/>
        </w:rPr>
        <w:t xml:space="preserve"> </w:t>
      </w:r>
      <w:r w:rsidR="00423617">
        <w:rPr>
          <w:rFonts w:ascii="Helvetica" w:hAnsi="Helvetica"/>
          <w:lang w:val="en-US"/>
        </w:rPr>
        <w:t xml:space="preserve">exhibited </w:t>
      </w:r>
      <w:r w:rsidR="00F87670">
        <w:rPr>
          <w:rFonts w:ascii="Helvetica" w:hAnsi="Helvetica"/>
          <w:lang w:val="en-US"/>
        </w:rPr>
        <w:t xml:space="preserve">higher </w:t>
      </w:r>
      <w:r w:rsidR="00423617">
        <w:rPr>
          <w:rFonts w:ascii="Helvetica" w:hAnsi="Helvetica"/>
          <w:lang w:val="en-US"/>
        </w:rPr>
        <w:t>odds (</w:t>
      </w:r>
      <w:r w:rsidR="00F87670">
        <w:rPr>
          <w:rFonts w:ascii="Helvetica" w:hAnsi="Helvetica"/>
          <w:lang w:val="en-US"/>
        </w:rPr>
        <w:t xml:space="preserve">adjusted OR </w:t>
      </w:r>
      <w:r w:rsidR="00423617">
        <w:rPr>
          <w:rFonts w:ascii="Helvetica" w:hAnsi="Helvetica"/>
          <w:lang w:val="en-US"/>
        </w:rPr>
        <w:t xml:space="preserve">5.04, </w:t>
      </w:r>
      <w:r w:rsidR="00F87670">
        <w:rPr>
          <w:rFonts w:ascii="Helvetica" w:hAnsi="Helvetica"/>
          <w:lang w:val="en-US"/>
        </w:rPr>
        <w:t>95% CI: 0.73 - 34.87, p = 0.10</w:t>
      </w:r>
      <w:r w:rsidR="00F87670" w:rsidRPr="00F409EE">
        <w:rPr>
          <w:rFonts w:ascii="Helvetica" w:hAnsi="Helvetica"/>
          <w:lang w:val="en-US"/>
        </w:rPr>
        <w:t>)</w:t>
      </w:r>
      <w:r w:rsidR="00F87670">
        <w:rPr>
          <w:rFonts w:ascii="Helvetica" w:hAnsi="Helvetica"/>
          <w:lang w:val="en-US"/>
        </w:rPr>
        <w:t xml:space="preserve"> for radiological abnormalities compared with </w:t>
      </w:r>
      <w:r w:rsidR="00423617">
        <w:rPr>
          <w:rFonts w:ascii="Helvetica" w:hAnsi="Helvetica"/>
          <w:lang w:val="en-US"/>
        </w:rPr>
        <w:t>LC patients</w:t>
      </w:r>
      <w:r w:rsidR="00F87670">
        <w:rPr>
          <w:rFonts w:ascii="Helvetica" w:hAnsi="Helvetica"/>
          <w:lang w:val="en-US"/>
        </w:rPr>
        <w:t xml:space="preserve"> that did not have pre-COVID respiratory medication. </w:t>
      </w:r>
      <w:r w:rsidRPr="00F409EE">
        <w:rPr>
          <w:rFonts w:ascii="Helvetica" w:hAnsi="Helvetica"/>
          <w:lang w:val="en-US"/>
        </w:rPr>
        <w:t xml:space="preserve">The nervous system group showed a lower adjusted OR of </w:t>
      </w:r>
      <w:r w:rsidR="009D307C" w:rsidRPr="009D307C">
        <w:rPr>
          <w:rFonts w:ascii="Helvetica" w:hAnsi="Helvetica"/>
          <w:lang w:val="en-US"/>
        </w:rPr>
        <w:t>0.29 (95% CI: 0.09 - 0.97</w:t>
      </w:r>
      <w:r w:rsidRPr="00F409EE">
        <w:rPr>
          <w:rFonts w:ascii="Helvetica" w:hAnsi="Helvetica"/>
          <w:lang w:val="en-US"/>
        </w:rPr>
        <w:t>, p = 0.045),</w:t>
      </w:r>
      <w:r w:rsidR="00486260">
        <w:rPr>
          <w:rFonts w:ascii="Helvetica" w:hAnsi="Helvetica"/>
          <w:lang w:val="en-US"/>
        </w:rPr>
        <w:t xml:space="preserve"> suggesting a protective effect. </w:t>
      </w:r>
      <w:r w:rsidR="00A749F3">
        <w:rPr>
          <w:rFonts w:ascii="Helvetica" w:hAnsi="Helvetica"/>
          <w:lang w:val="en-US"/>
        </w:rPr>
        <w:t xml:space="preserve">The most frequently prescribed subgroups were </w:t>
      </w:r>
      <w:r w:rsidR="00943185">
        <w:rPr>
          <w:rFonts w:ascii="Helvetica" w:hAnsi="Helvetica"/>
          <w:lang w:val="en-US"/>
        </w:rPr>
        <w:t>N02 (</w:t>
      </w:r>
      <w:r w:rsidR="00A749F3">
        <w:rPr>
          <w:rFonts w:ascii="Helvetica" w:hAnsi="Helvetica"/>
          <w:lang w:val="en-US"/>
        </w:rPr>
        <w:t>analgesic drugs</w:t>
      </w:r>
      <w:r w:rsidR="00943185">
        <w:rPr>
          <w:rFonts w:ascii="Helvetica" w:hAnsi="Helvetica"/>
          <w:lang w:val="en-US"/>
        </w:rPr>
        <w:t>) and N05 (psycholeptics drugs).</w:t>
      </w:r>
    </w:p>
    <w:p w14:paraId="5D8E565B" w14:textId="77777777" w:rsidR="00211D03" w:rsidRDefault="00211D03" w:rsidP="00211D03">
      <w:pPr>
        <w:jc w:val="both"/>
        <w:rPr>
          <w:rFonts w:ascii="Helvetica" w:hAnsi="Helvetica"/>
          <w:lang w:val="en-US"/>
        </w:rPr>
      </w:pPr>
    </w:p>
    <w:p w14:paraId="3893D007" w14:textId="77777777" w:rsidR="00211D03" w:rsidRPr="00211D03" w:rsidRDefault="00211D03" w:rsidP="00211D03">
      <w:pPr>
        <w:jc w:val="both"/>
        <w:rPr>
          <w:rFonts w:ascii="Helvetica" w:hAnsi="Helvetica"/>
          <w:lang w:val="en-US"/>
        </w:rPr>
      </w:pPr>
    </w:p>
    <w:p w14:paraId="221A7220" w14:textId="77777777" w:rsidR="00D50E82" w:rsidRPr="00494741" w:rsidRDefault="00D50E82" w:rsidP="00D50E82">
      <w:pPr>
        <w:pStyle w:val="Normaalweb"/>
        <w:jc w:val="both"/>
        <w:outlineLvl w:val="0"/>
        <w:rPr>
          <w:rFonts w:ascii="Helvetica" w:hAnsi="Helvetica"/>
          <w:b/>
          <w:lang w:val="en-US"/>
        </w:rPr>
      </w:pPr>
      <w:r w:rsidRPr="00494741">
        <w:rPr>
          <w:rFonts w:ascii="Helvetica" w:hAnsi="Helvetica"/>
          <w:b/>
          <w:lang w:val="en-US"/>
        </w:rPr>
        <w:t>Discussion</w:t>
      </w:r>
    </w:p>
    <w:p w14:paraId="128238FD" w14:textId="7065B0D5" w:rsidR="00F24A29" w:rsidRDefault="00D50E82" w:rsidP="00F24A29">
      <w:pPr>
        <w:pStyle w:val="Normaalweb"/>
        <w:jc w:val="both"/>
        <w:rPr>
          <w:rFonts w:ascii="Helvetica" w:hAnsi="Helvetica"/>
          <w:lang w:val="en-US"/>
        </w:rPr>
      </w:pPr>
      <w:r w:rsidRPr="00494741">
        <w:rPr>
          <w:rFonts w:ascii="Helvetica" w:hAnsi="Helvetica"/>
          <w:lang w:val="en-US"/>
        </w:rPr>
        <w:t>The objectives of this study were to assess longitudinal pharmacotherapy patterns during different phases related to COVID-19 and to investigate the role of pre-COVID pharmacotherapy as a</w:t>
      </w:r>
      <w:r>
        <w:rPr>
          <w:rFonts w:ascii="Helvetica" w:hAnsi="Helvetica"/>
          <w:lang w:val="en-US"/>
        </w:rPr>
        <w:t xml:space="preserve"> potential</w:t>
      </w:r>
      <w:r w:rsidRPr="00494741">
        <w:rPr>
          <w:rFonts w:ascii="Helvetica" w:hAnsi="Helvetica"/>
          <w:lang w:val="en-US"/>
        </w:rPr>
        <w:t xml:space="preserve"> health status predictor for </w:t>
      </w:r>
      <w:r>
        <w:rPr>
          <w:rFonts w:ascii="Helvetica" w:hAnsi="Helvetica"/>
          <w:lang w:val="en-US"/>
        </w:rPr>
        <w:t>LC</w:t>
      </w:r>
      <w:r w:rsidRPr="00494741">
        <w:rPr>
          <w:rFonts w:ascii="Helvetica" w:hAnsi="Helvetica"/>
          <w:lang w:val="en-US"/>
        </w:rPr>
        <w:t xml:space="preserve"> outcomes. </w:t>
      </w:r>
      <w:r w:rsidR="00F24A29" w:rsidRPr="00F24A29">
        <w:rPr>
          <w:rFonts w:ascii="Helvetica" w:hAnsi="Helvetica"/>
          <w:lang w:val="en-US"/>
        </w:rPr>
        <w:t xml:space="preserve">This study showed an increase in overall medication usage during the acute COVID-19 phase, notably in corticosteroids and antithrombotics, followed by an overall decrease to pre-COVID pharmacotherapy usage. Additionally, a decrease in the use of RAS inhibitors was observed during acute COVID-19, while the usage of alimentary tract medications remained relatively high across all time points. These specific therapeutic subgroups provide insights into COVID-19 treatment strategies and suggest that pre-existing health conditions, as indicated by medication usage, are potentially linked to LC </w:t>
      </w:r>
    </w:p>
    <w:p w14:paraId="65FF476C" w14:textId="28D0EEB8" w:rsidR="00D50E82" w:rsidRDefault="00D50E82" w:rsidP="00F24A29">
      <w:pPr>
        <w:pStyle w:val="Normaalweb"/>
        <w:jc w:val="both"/>
        <w:rPr>
          <w:rFonts w:ascii="Helvetica" w:hAnsi="Helvetica"/>
          <w:u w:val="single"/>
          <w:lang w:val="en-US"/>
        </w:rPr>
      </w:pPr>
      <w:r w:rsidRPr="00D15B75">
        <w:rPr>
          <w:rFonts w:ascii="Helvetica" w:hAnsi="Helvetica"/>
          <w:u w:val="single"/>
          <w:lang w:val="en-US"/>
        </w:rPr>
        <w:t>Key Pharmacotherapy Trends</w:t>
      </w:r>
    </w:p>
    <w:p w14:paraId="0D63F2F2" w14:textId="77777777" w:rsidR="00D50E82" w:rsidRPr="00EE4164" w:rsidRDefault="00D50E82" w:rsidP="00D50E82">
      <w:pPr>
        <w:pStyle w:val="Normaalweb"/>
        <w:jc w:val="both"/>
        <w:outlineLvl w:val="0"/>
        <w:rPr>
          <w:rFonts w:ascii="Helvetica" w:hAnsi="Helvetica"/>
          <w:u w:val="single"/>
          <w:lang w:val="en-US"/>
        </w:rPr>
      </w:pPr>
      <w:r w:rsidRPr="00C1487C">
        <w:rPr>
          <w:rFonts w:ascii="Helvetica" w:hAnsi="Helvetica"/>
          <w:lang w:val="en-US"/>
        </w:rPr>
        <w:t>The marked increase in blood and blood-forming organ medications, particularly anticoagulants, during the acute phase aligns with known COVID-19 complications, such as coagulopathies</w:t>
      </w:r>
      <w:r>
        <w:rPr>
          <w:rFonts w:ascii="Helvetica" w:hAnsi="Helvetica"/>
          <w:lang w:val="en-US"/>
        </w:rPr>
        <w:fldChar w:fldCharType="begin"/>
      </w:r>
      <w:r>
        <w:rPr>
          <w:rFonts w:ascii="Helvetica" w:hAnsi="Helvetica"/>
          <w:lang w:val="en-US"/>
        </w:rPr>
        <w:instrText xml:space="preserve"> ADDIN ZOTERO_ITEM CSL_CITATION {"citationID":"Q2EcuP1q","properties":{"formattedCitation":"(5)","plainCitation":"(5)","noteIndex":0},"citationItems":[{"id":2608,"uris":["http://zotero.org/users/local/Iwyk6Ie5/items/682VTCMZ"],"itemData":{"id":2608,"type":"article-journal","container-title":"Nature Reviews Microbiology","DOI":"10.1038/s41579-022-00846-2","ISSN":"1740-1526, 1740-1534","issue":"3","journalAbbreviation":"Nat Rev Microbiol","language":"en","page":"133-146","source":"DOI.org (Crossref)","title":"Long COVID: major findings, mechanisms and recommendations","title-short":"Long COVID","volume":"21","author":[{"family":"Davis","given":"Hannah E."},{"family":"McCorkell","given":"Lisa"},{"family":"Vogel","given":"Julia Moore"},{"family":"Topol","given":"Eric J."}],"issued":{"date-parts":[["2023",3]]}}}],"schema":"https://github.com/citation-style-language/schema/raw/master/csl-citation.json"} </w:instrText>
      </w:r>
      <w:r>
        <w:rPr>
          <w:rFonts w:ascii="Helvetica" w:hAnsi="Helvetica"/>
          <w:lang w:val="en-US"/>
        </w:rPr>
        <w:fldChar w:fldCharType="separate"/>
      </w:r>
      <w:r>
        <w:rPr>
          <w:rFonts w:ascii="Helvetica" w:hAnsi="Helvetica"/>
          <w:noProof/>
          <w:lang w:val="en-US"/>
        </w:rPr>
        <w:t>(5)</w:t>
      </w:r>
      <w:r>
        <w:rPr>
          <w:rFonts w:ascii="Helvetica" w:hAnsi="Helvetica"/>
          <w:lang w:val="en-US"/>
        </w:rPr>
        <w:fldChar w:fldCharType="end"/>
      </w:r>
      <w:r w:rsidRPr="00C1487C">
        <w:rPr>
          <w:rFonts w:ascii="Helvetica" w:hAnsi="Helvetica"/>
          <w:lang w:val="en-US"/>
        </w:rPr>
        <w:t xml:space="preserve">. </w:t>
      </w:r>
      <w:r>
        <w:rPr>
          <w:rFonts w:ascii="Helvetica" w:hAnsi="Helvetica"/>
          <w:lang w:val="en-US"/>
        </w:rPr>
        <w:t>It was found that anticoagulation therapy can lead to improved patient outcomes in hospitalized COVID-19 patients</w:t>
      </w:r>
      <w:r>
        <w:rPr>
          <w:rFonts w:ascii="Helvetica" w:hAnsi="Helvetica"/>
          <w:lang w:val="en-US"/>
        </w:rPr>
        <w:fldChar w:fldCharType="begin"/>
      </w:r>
      <w:r>
        <w:rPr>
          <w:rFonts w:ascii="Helvetica" w:hAnsi="Helvetica"/>
          <w:lang w:val="en-US"/>
        </w:rPr>
        <w:instrText xml:space="preserve"> ADDIN ZOTERO_ITEM CSL_CITATION {"citationID":"EUmsg7ks","properties":{"formattedCitation":"(12)","plainCitation":"(12)","noteIndex":0},"citationItems":[{"id":7147,"uris":["http://zotero.org/users/local/Iwyk6Ie5/items/9HXW8FXN"],"itemData":{"id":7147,"type":"article","abstract":"Abstract\n          \n            Background\n            :\nStudies have indicated that hospitalized COVID-19 patients benefit from anticoagulation therapy in terms of survival; however, there is an ongoing controversy over the optimum anticoagulant dosage. This study aimed to compare clinical outcomes between patients who received prophylactic anticoagulation and those who received therapeutic anticoagulation.\n            Methods\n            :\nA multi-center retrospective cohort study was conducted to determine the impact of anticoagulation dosage in hospitalized COVID-19 patients in Ethiopia. The primary outcome measure was in-hospital mortality, and it was assessed using multivariable binary logistic regression and covariate-adjusted Cox Proportional Hazard model. For critical and severe COVID-19 patients, subgroup analyses were performed using multivariable binary logistic regression model and multivariable Cox regression models.\n            Result\n            :\nA total of 472 hospitalized COVID-19 patients were included in this study, of whom 235 (49.8%) received therapeutic anticoagulation and 237 (50.2%) received prophylactic dose. The demographic and baseline clinical characteristics were roughly similar between the groups. After adjustment for several confounders, in critical COVID-19 subgroup, therapeutic dose of anticoagulation was significantly associated with a higher inpatient mortality (AOR 2.27, 95% CI, 1.18 - 4.35,\n            p = 0.013\n            ), whereas in severe COVID-19 subgroup, anticoagulation dosage was not associated with inpatient mortality (OR, 1.02, 95% CI, 0.45 – 2.33,\n            p = 0.958\n            ).  In severe COVID-19 patient group however, the incidence of thrombosis was slightly lower in the therapeutic group as compared with prophylactic group although the difference was not statistically significant (AOR 0.15, 95% CI, 0.02 – 1.20,\n            p =0.073\n            ).  Although there were only six major bleeding events in this study, all these were recorded from patients in the therapeutic subgroup, making the difference statistically significant (\n            p = 0.013\n            ).\n            Conclusion\n            :\nOur findings suggest that, in critical COVID-19 patients, when compared to prophylactic anticoagulation, therapeutic anticoagulation may offer no survival advantage, no improved protection against thrombosis and pose a higher risk of bleeding. In severe COVID-19 subgroup, therapeutic anticoagulation may prolong hospital stay and not improve survival, although it may offer a slight protection against thrombosis. These findings suggest that the benefit of therapeutic anticoagulation for hospitalized COVID-19 patients should be further studied, if possible, with a randomized control trial in this setting.","DOI":"10.21203/rs.3.rs-2094190/v1","license":"https://creativecommons.org/licenses/by/4.0/","source":"In Review","title":"The Effect of Anti-coagulation Dosage on the Outcome of Hospitalized COVID-19 Patients in Ethiopia: A multi-center retrospective cohort study","title-short":"The Effect of Anti-coagulation Dosage on the Outcome of Hospitalized COVID-19 Patients in Ethiopia","URL":"https://www.researchsquare.com/article/rs-2094190/v1","author":[{"family":"Tessema","given":"Abel Girma"},{"family":"Mengiste","given":"Zekarias Masresha"},{"family":"Hundie","given":"Tsegaye Gebreyes"},{"family":"Yosef","given":"Hailemichael Getachew"},{"family":"Huluka","given":"Dawit Kebede"},{"family":"Seyoum","given":"Abebaw Bekele"},{"family":"Abate","given":"Hannibal Kassahun"},{"family":"Howe","given":"Rawleigh Craig"}],"accessed":{"date-parts":[["2024",7,29]]},"issued":{"date-parts":[["2022",9,28]]}}}],"schema":"https://github.com/citation-style-language/schema/raw/master/csl-citation.json"} </w:instrText>
      </w:r>
      <w:r>
        <w:rPr>
          <w:rFonts w:ascii="Helvetica" w:hAnsi="Helvetica"/>
          <w:lang w:val="en-US"/>
        </w:rPr>
        <w:fldChar w:fldCharType="separate"/>
      </w:r>
      <w:r>
        <w:rPr>
          <w:rFonts w:ascii="Helvetica" w:hAnsi="Helvetica"/>
          <w:noProof/>
          <w:lang w:val="en-US"/>
        </w:rPr>
        <w:t>(12)</w:t>
      </w:r>
      <w:r>
        <w:rPr>
          <w:rFonts w:ascii="Helvetica" w:hAnsi="Helvetica"/>
          <w:lang w:val="en-US"/>
        </w:rPr>
        <w:fldChar w:fldCharType="end"/>
      </w:r>
      <w:r>
        <w:rPr>
          <w:rFonts w:ascii="Helvetica" w:hAnsi="Helvetica"/>
          <w:lang w:val="en-US"/>
        </w:rPr>
        <w:t>. Moreover, anticoagulation therapy before and during the acute infection led to reduced mortality and severe COVID-19 patients</w:t>
      </w:r>
      <w:r>
        <w:rPr>
          <w:rFonts w:ascii="Helvetica" w:hAnsi="Helvetica"/>
          <w:lang w:val="en-US"/>
        </w:rPr>
        <w:fldChar w:fldCharType="begin"/>
      </w:r>
      <w:r>
        <w:rPr>
          <w:rFonts w:ascii="Helvetica" w:hAnsi="Helvetica"/>
          <w:lang w:val="en-US"/>
        </w:rPr>
        <w:instrText xml:space="preserve"> ADDIN ZOTERO_ITEM CSL_CITATION {"citationID":"yhq3uhu8","properties":{"formattedCitation":"(13)","plainCitation":"(13)","noteIndex":0},"citationItems":[{"id":7149,"uris":["http://zotero.org/users/local/Iwyk6Ie5/items/5UVZSDWH"],"itemData":{"id":7149,"type":"article-journal","abstract":"Background: Literature has well established COVID-19 associated coagulopathy with resulting thrombotic complications including microthrombi as an underlying mechanism leading to severe respiratory disease. Therapeutic anticoagulation (TAC) for COVID-19 patients has therefore been widely trialed to combat COVID-19’s coagulopathic effects. However, literature has yet to define which population of patients TAC benefits; the most current randomized controlled trials (RCTs) reveal TAC to be possibly beneficial to moderately-ill hospitalized COVID-19 patients, whereas benefits did not outweigh risks in critically-ill ICU patients. Importantly, these studies excluded patients who received prehospital TAC. We examined outcomes in critically ill COVID-19 ICU patients who received TAC vs prophylactic anticoagulation (PAC) and specifically whether prehospital TAC effected outcomes.  Methods: Retrospective cohort study of 132 COVID-19 ICU patients admitted March-June, 2020. Initial clinical practice provided PAC, as literature demonstrating COVID-19 associated coagulopathy and increased thromboembolic complications emerged, a TAC protocol was initiated.  Results: 130 patients were included in the study, 95 of whom received TAC and 35 PAC. There was 50.8% overall mortality, with lower mortality in the TAC vs PAC group (46.3% vs 62.9%, p=0.094). There were few thromboembolic and hemorrhagic complications, with no significant difference between TAC and PAC patients. Of 24 patients anticoagulated prior to and during hospitalization, only 1 (4.2%) died, whereas the mortality was 60.6% among patients therapeutically anticoagulated during hospitalization only (p&lt;0.001). Multivariable analysis revealed patients who received prehospital and in hospital TAC had a 92% lower risk of death (p=0.008) compared to in hospital only TAC and PAC patients.  Conclusions: Overall, therapeutic anticoagulation did not result in mortality benefit to COVID-19 ICU patients compared to prophylactic anticoagulation. However, a sub-population of patients who received TAC both prior to and during hospitalization had a 12-fold lower risk of death. This suggests a protective effect of TAC when it is continued before and during hospitalization. RCTs are needed to specifically examine this subset of COVID-19 patients.","container-title":"Journal of Lung, Pulmonary &amp; Respiratory Research","DOI":"10.15406/jlprr.2021.08.00263","ISSN":"23760060","issue":"3","journalAbbreviation":"JLPRR","page":"120-130","source":"DOI.org (Crossref)","title":"Continuation of therapeutic anticoagulation before and during hospitalization is associated with reduced mortality in COVID-19 ICU patients","volume":"8","author":[{"family":"Choron","given":"Rachel L."},{"family":"Iacono","given":"Stephen"},{"family":"Maharaja","given":"Karishma"},{"family":"D. Adams","given":"Christopher"},{"family":"A. Butts","given":"Christopher"},{"family":"Bargoud","given":"Christopher"},{"family":"Teichman","given":"Amanda L."},{"family":"Krumrei","given":"Nicole J."},{"family":"Schroeder","given":"Mary E."},{"family":"Bover Manderski","given":"Michelle T."},{"family":"Rodricks","given":"Michael B."},{"family":"Lissauer","given":"Matthew"},{"family":"Gupta","given":"Rajan"}],"issued":{"date-parts":[["2021",9,3]]}}}],"schema":"https://github.com/citation-style-language/schema/raw/master/csl-citation.json"} </w:instrText>
      </w:r>
      <w:r>
        <w:rPr>
          <w:rFonts w:ascii="Helvetica" w:hAnsi="Helvetica"/>
          <w:lang w:val="en-US"/>
        </w:rPr>
        <w:fldChar w:fldCharType="separate"/>
      </w:r>
      <w:r>
        <w:rPr>
          <w:rFonts w:ascii="Helvetica" w:hAnsi="Helvetica"/>
          <w:noProof/>
          <w:lang w:val="en-US"/>
        </w:rPr>
        <w:t>(13)</w:t>
      </w:r>
      <w:r>
        <w:rPr>
          <w:rFonts w:ascii="Helvetica" w:hAnsi="Helvetica"/>
          <w:lang w:val="en-US"/>
        </w:rPr>
        <w:fldChar w:fldCharType="end"/>
      </w:r>
      <w:r>
        <w:rPr>
          <w:rFonts w:ascii="Helvetica" w:hAnsi="Helvetica"/>
          <w:lang w:val="en-US"/>
        </w:rPr>
        <w:t>. The use of anti-coagulants, particularly heparins, have been crucial in reducing the risk of systemic thrombosis in severe COVID-19</w:t>
      </w:r>
      <w:r>
        <w:rPr>
          <w:rFonts w:ascii="Helvetica" w:hAnsi="Helvetica"/>
          <w:lang w:val="en-US"/>
        </w:rPr>
        <w:fldChar w:fldCharType="begin"/>
      </w:r>
      <w:r>
        <w:rPr>
          <w:rFonts w:ascii="Helvetica" w:hAnsi="Helvetica"/>
          <w:lang w:val="en-US"/>
        </w:rPr>
        <w:instrText xml:space="preserve"> ADDIN ZOTERO_ITEM CSL_CITATION {"citationID":"CCQkn6NB","properties":{"formattedCitation":"(14)","plainCitation":"(14)","noteIndex":0},"citationItems":[{"id":5055,"uris":["http://zotero.org/users/local/Iwyk6Ie5/items/Q6T7JKRD"],"itemData":{"id":5055,"type":"article-journal","archive_location":"WOS:000925064400020","container-title":"PLOS ONE","DOI":"10.1371/journal.pone.0274829","ISSN":"1932-6203","issue":"10","title":"Construction and evaluation of a self-replicative RNA vaccine against SARS-CoV-2 using yellow fever virus replicon","volume":"17","author":[{"family":"Nakamura","given":"A"},{"family":"Kotaki","given":"T"},{"family":"Nagai","given":"Y"},{"family":"Takazawa","given":"S"},{"family":"Tokunaga","given":"K"},{"family":"Kameoka","given":"M"}],"issued":{"date-parts":[["2022",10,20]]}}}],"schema":"https://github.com/citation-style-language/schema/raw/master/csl-citation.json"} </w:instrText>
      </w:r>
      <w:r>
        <w:rPr>
          <w:rFonts w:ascii="Helvetica" w:hAnsi="Helvetica"/>
          <w:lang w:val="en-US"/>
        </w:rPr>
        <w:fldChar w:fldCharType="separate"/>
      </w:r>
      <w:r>
        <w:rPr>
          <w:rFonts w:ascii="Helvetica" w:hAnsi="Helvetica"/>
          <w:noProof/>
          <w:lang w:val="en-US"/>
        </w:rPr>
        <w:t>(14)</w:t>
      </w:r>
      <w:r>
        <w:rPr>
          <w:rFonts w:ascii="Helvetica" w:hAnsi="Helvetica"/>
          <w:lang w:val="en-US"/>
        </w:rPr>
        <w:fldChar w:fldCharType="end"/>
      </w:r>
      <w:r>
        <w:rPr>
          <w:rFonts w:ascii="Helvetica" w:hAnsi="Helvetica"/>
          <w:lang w:val="en-US"/>
        </w:rPr>
        <w:t>. The identified relations between the chronic use of anticoagulants and COVID-19 outcomes are inconsistent</w:t>
      </w:r>
      <w:r>
        <w:rPr>
          <w:rFonts w:ascii="Helvetica" w:hAnsi="Helvetica"/>
          <w:lang w:val="en-US"/>
        </w:rPr>
        <w:fldChar w:fldCharType="begin"/>
      </w:r>
      <w:r>
        <w:rPr>
          <w:rFonts w:ascii="Helvetica" w:hAnsi="Helvetica"/>
          <w:lang w:val="en-US"/>
        </w:rPr>
        <w:instrText xml:space="preserve"> ADDIN ZOTERO_ITEM CSL_CITATION {"citationID":"ovJAV35X","properties":{"formattedCitation":"(15)","plainCitation":"(15)","noteIndex":0},"citationItems":[{"id":7145,"uris":["http://zotero.org/users/local/Iwyk6Ie5/items/FEHDGY26"],"itemData":{"id":7145,"type":"article-journal","container-title":"The Lancet Haematology","DOI":"10.1016/S2352-3026(21)00105-8","ISSN":"23523026","issue":"7","journalAbbreviation":"The Lancet Haematology","language":"en","page":"e524-e533","source":"DOI.org (Crossref)","title":"COVID-19-associated coagulopathy and antithrombotic agents—lessons after 1 year","volume":"8","author":[{"family":"Leentjens","given":"Jenneke"},{"family":"Van Haaps","given":"Thijs F"},{"family":"Wessels","given":"Pieter F"},{"family":"Schutgens","given":"Roger E G"},{"family":"Middeldorp","given":"Saskia"}],"issued":{"date-parts":[["2021",7]]}}}],"schema":"https://github.com/citation-style-language/schema/raw/master/csl-citation.json"} </w:instrText>
      </w:r>
      <w:r>
        <w:rPr>
          <w:rFonts w:ascii="Helvetica" w:hAnsi="Helvetica"/>
          <w:lang w:val="en-US"/>
        </w:rPr>
        <w:fldChar w:fldCharType="separate"/>
      </w:r>
      <w:r>
        <w:rPr>
          <w:rFonts w:ascii="Helvetica" w:hAnsi="Helvetica"/>
          <w:noProof/>
          <w:lang w:val="en-US"/>
        </w:rPr>
        <w:t>(15)</w:t>
      </w:r>
      <w:r>
        <w:rPr>
          <w:rFonts w:ascii="Helvetica" w:hAnsi="Helvetica"/>
          <w:lang w:val="en-US"/>
        </w:rPr>
        <w:fldChar w:fldCharType="end"/>
      </w:r>
      <w:r>
        <w:rPr>
          <w:rFonts w:ascii="Helvetica" w:hAnsi="Helvetica"/>
          <w:lang w:val="en-US"/>
        </w:rPr>
        <w:t xml:space="preserve">. </w:t>
      </w:r>
      <w:r w:rsidRPr="007B56FA">
        <w:rPr>
          <w:rFonts w:ascii="Helvetica" w:hAnsi="Helvetica"/>
          <w:lang w:val="en-US"/>
        </w:rPr>
        <w:t xml:space="preserve">As patients recover from COVID-19, there is a noticeable decrease in the use of blood and blood-forming organ medications, indicating a reduction in thrombotic risks post-recovery. </w:t>
      </w:r>
      <w:r w:rsidRPr="005722F0">
        <w:rPr>
          <w:rFonts w:ascii="Helvetica" w:hAnsi="Helvetica"/>
          <w:lang w:val="en-US"/>
        </w:rPr>
        <w:t xml:space="preserve">Although studies have shown that patients with COVID-19 who had superficial vein thrombosis (VTE) </w:t>
      </w:r>
      <w:r>
        <w:rPr>
          <w:rFonts w:ascii="Helvetica" w:hAnsi="Helvetica"/>
          <w:lang w:val="en-US"/>
        </w:rPr>
        <w:t>and</w:t>
      </w:r>
      <w:r w:rsidRPr="005722F0">
        <w:rPr>
          <w:rFonts w:ascii="Helvetica" w:hAnsi="Helvetica"/>
          <w:lang w:val="en-US"/>
        </w:rPr>
        <w:t xml:space="preserve"> stopped anticoag</w:t>
      </w:r>
      <w:r>
        <w:rPr>
          <w:rFonts w:ascii="Helvetica" w:hAnsi="Helvetica"/>
          <w:lang w:val="en-US"/>
        </w:rPr>
        <w:t>ulation therapy after at least three</w:t>
      </w:r>
      <w:r w:rsidRPr="005722F0">
        <w:rPr>
          <w:rFonts w:ascii="Helvetica" w:hAnsi="Helvetica"/>
          <w:lang w:val="en-US"/>
        </w:rPr>
        <w:t xml:space="preserve"> months had a low incidence of recurrent </w:t>
      </w:r>
      <w:r w:rsidRPr="005722F0">
        <w:rPr>
          <w:rFonts w:ascii="Helvetica" w:hAnsi="Helvetica"/>
          <w:lang w:val="en-US"/>
        </w:rPr>
        <w:lastRenderedPageBreak/>
        <w:t>VTE, it is still essential to maintain ongoing vigilance and manage thrombotic risks to prevent potential complications even after the acute phase of recovery</w:t>
      </w:r>
      <w:r>
        <w:rPr>
          <w:rFonts w:ascii="Helvetica" w:hAnsi="Helvetica"/>
          <w:lang w:val="en-US"/>
        </w:rPr>
        <w:fldChar w:fldCharType="begin"/>
      </w:r>
      <w:r>
        <w:rPr>
          <w:rFonts w:ascii="Helvetica" w:hAnsi="Helvetica"/>
          <w:lang w:val="en-US"/>
        </w:rPr>
        <w:instrText xml:space="preserve"> ADDIN ZOTERO_ITEM CSL_CITATION {"citationID":"Y4erx8ns","properties":{"formattedCitation":"(16)","plainCitation":"(16)","noteIndex":0},"citationItems":[{"id":7151,"uris":["http://zotero.org/users/local/Iwyk6Ie5/items/UJYLXW28"],"itemData":{"id":7151,"type":"article-journal","container-title":"eClinicalMedicine","DOI":"10.1016/j.eclinm.2024.102659","ISSN":"25895370","journalAbbreviation":"eClinicalMedicine","language":"en","page":"102659","source":"DOI.org (Crossref)","title":"Risk of recurrence after discontinuing anticoagulation in patients with COVID-19- associated venous thromboembolism: a prospective multicentre cohort study","title-short":"Risk of recurrence after discontinuing anticoagulation in patients with COVID-19- associated venous thromboembolism","volume":"73","author":[{"family":"Jara-Palomares","given":"Luis"},{"family":"Bikdeli","given":"Behnood"},{"family":"Jiménez","given":"David"},{"family":"Muriel","given":"Alfonso"},{"family":"Demelo-Rodríguez","given":"Pablo"},{"family":"Moustafa","given":"Farès"},{"family":"Villalobos","given":"Aurora"},{"family":"López-Miguel","given":"Patricia"},{"family":"López-Jiménez","given":"Luciano"},{"family":"Otálora","given":"Sonia"},{"family":"Peris","given":"María Luisa"},{"family":"Amado","given":"Cristina"},{"family":"Chopard","given":"Romain"},{"family":"Rivera-Cívico","given":"Francisco"},{"family":"Monreal","given":"Manuel"},{"family":"Adarraga","given":"María Dolores"},{"family":"Conesa","given":"Ana Alberich"},{"family":"Aibar","given":"Jesús"},{"family":"Lozano","given":"Alicia Alda"},{"family":"Alfonso","given":"Joaquín"},{"family":"Carrillo","given":"Jesús Alonso"},{"family":"Amado","given":"Cristina"},{"family":"García","given":"María Angelina"},{"family":"Arcelus","given":"Juan Ignacio"},{"family":"Ballaz","given":"Aitor"},{"family":"Barba","given":"Raquel"},{"family":"Hernando","given":"María Barca"},{"family":"Barbagelata","given":"Cristina"},{"family":"Barrón","given":"Manuel"},{"family":"Andrés","given":"Belén Barrón"},{"family":"Chaib","given":"Fahd Beddar"},{"family":"Blanco Molina","given":"María Ángeles"},{"family":"Caballero","given":"Juan Carlos"},{"family":"Castellanos","given":"Gonzalo"},{"family":"Chasco","given":"Leyre"},{"family":"Criado","given":"Juan"},{"family":"De Ancos","given":"Cristina"},{"family":"Toro","given":"Jorge Del"},{"family":"Rodríguez","given":"Pablo Demelo"},{"family":"De Juana Izquierdo","given":"Cristina"},{"family":"Díaz Brasero","given":"Ana María"},{"family":"Díaz Peromingo","given":"José Antonio"},{"family":"Silva","given":"Álvaro Dubois"},{"family":"Escribano","given":"Juan Carlos"},{"family":"Falgá","given":"Concepción"},{"family":"Farfán Sedano","given":"Ana Isabel"},{"family":"Aracil","given":"Cleofe Fernández"},{"family":"Capitán","given":"Carmen Fernández"},{"family":"Jiménez","given":"Begoña Fernández"},{"family":"Fernández Reyes","given":"José Luis"},{"family":"Fidalgo","given":"María Ángeles"},{"family":"Francisco","given":"Iria"},{"family":"Gabara","given":"Cristina"},{"family":"Valle","given":"Francisco Galeano"},{"family":"Bragado","given":"Francisco García"},{"family":"Ortega","given":"Alberto García"},{"family":"Sebastián","given":"Olga Gavín"},{"family":"Gil De Gómez","given":"María Allende"},{"family":"Díaz","given":"Aída Gil"},{"family":"Cuervo","given":"Covadonga Gómez"},{"family":"Munera","given":"Adriana González"},{"family":"Grau","given":"Enric"},{"family":"Guirado","given":"Leticia"},{"family":"Gutiérrez","given":"Javier"},{"family":"Blasco","given":"Luis Hernández"},{"family":"Palomares","given":"Luis Jara"},{"family":"Jaras","given":"María Jesús"},{"family":"Jiménez","given":"David"},{"family":"Jiménez","given":"Rafael"},{"family":"Jou","given":"Inés"},{"family":"Joya","given":"María Dolores"},{"family":"Justo","given":"Sara Lainez"},{"family":"Lalueza","given":"Antonio"},{"family":"Lecumberri","given":"Ramón"},{"family":"León Ramírez","given":"José Manuel"},{"family":"Llamas","given":"Pilar"},{"family":"Lobo","given":"José Luis"},{"family":"Jiménez","given":"Luciano López"},{"family":"Miguel","given":"Patricia López"},{"family":"López Núñez","given":"Juan José"},{"family":"Ruiz","given":"Antonio López"},{"family":"López Sáez","given":"Juan Bosco"},{"family":"Lorenzo","given":"Alicia"},{"family":"Lumbierres","given":"Marina"},{"family":"Madridano","given":"Olga"},{"family":"Maestre","given":"Ana"},{"family":"Marchena","given":"Pablo Javier"},{"family":"Marcos","given":"María"},{"family":"Martín Del Pozo","given":"Mar"},{"family":"Martos","given":"Francisco Martín"},{"family":"Maza","given":"Jorge Manuel"},{"family":"Mena","given":"Elisabeth"},{"family":"Mercado","given":"Maria Isabel"},{"family":"Moisés","given":"Jorge"},{"family":"Monreal","given":"Manuel"},{"family":"Morales","given":"María Del Valle"},{"family":"Navas","given":"Maria Sierra"},{"family":"Nieto","given":"José Antonio"},{"family":"Núñez Fernández","given":"Manuel Jesús"},{"family":"Olid","given":"Mónica"},{"family":"Ortega","given":"Lucía Ordieres"},{"family":"Ortiz","given":"María"},{"family":"Osorio","given":"Jeisson"},{"family":"Otálora","given":"Sonia"},{"family":"Otero","given":"Remedios"},{"family":"Gómez","given":"Nazaret Pacheco"},{"family":"Pagán","given":"Javier"},{"family":"Palomeque","given":"Andrea Catalina"},{"family":"Paredes","given":"Ezequiel"},{"family":"Caballero","given":"Pedro Parra"},{"family":"Pedrajas","given":"José María"},{"family":"Ductor","given":"Cristina Pérez"},{"family":"Pinar","given":"Montserrat Pérez"},{"family":"Peris","given":"María Luisa"},{"family":"Pesce","given":"María Lourdes"},{"family":"Porras","given":"José Antonio"},{"family":"Puchades","given":"Ramón"},{"family":"Cívico","given":"Francisco Rivera"},{"family":"Cobo","given":"Ana Rodríguez"},{"family":"Rosa","given":"Vladimir"},{"family":"Brugera","given":"Marta Romero"},{"family":"Artacho","given":"Pedro Ruiz"},{"family":"Giménez","given":"Nuria Ruiz"},{"family":"Ruiz","given":"Justo Ruiz"},{"family":"Salgueiro","given":"Georgina"},{"family":"Sancho","given":"Teresa"},{"family":"Sendín","given":"Vanesa"},{"family":"Sigüenza","given":"Patricia"},{"family":"Soler","given":"Silvia"},{"family":"Fernández","given":"Susana Suárez"},{"family":"Tirado","given":"Raimundo"},{"family":"Vilar","given":"Ana Torrents"},{"family":"Torres","given":"María Isabel"},{"family":"Santos","given":"Javier Trujillo"},{"family":"Uresandi","given":"Fernando"},{"family":"Valle","given":"Reina"},{"family":"Varona","given":"José Felipe"},{"family":"Villalobos","given":"Aurora"},{"family":"Villares","given":"Paula"},{"family":"Ay","given":"Cihan"},{"family":"Nopp","given":"Stephan"},{"family":"Pabinger","given":"Ingrid"},{"family":"Engelen","given":"Matthias"},{"family":"Vanassche","given":"Thomas"},{"family":"Verhamme","given":"Peter"},{"family":"Bok Yoo","given":"Hugo Hyung"},{"family":"Montenegro","given":"Ana Cristina"},{"family":"Morales","given":"Silvia Natalia"},{"family":"Roa","given":"Jairo"},{"family":"Hirmerova","given":"Jana"},{"family":"Malý","given":"Radovan"},{"family":"Bertoletti","given":"Laurent"},{"family":"Bura-Riviere","given":"Alessandra"},{"family":"Catella","given":"Judith"},{"family":"Chopard","given":"Romain"},{"family":"Couturaud","given":"Francis"},{"family":"Espitia","given":"Olivier"},{"family":"Grange","given":"Claire"},{"family":"Leclercq","given":"Barbara"},{"family":"Le Mao","given":"Raphael"},{"family":"Mahé","given":"Isabelle"},{"family":"Moustafa","given":"Farès"},{"family":"Plaisance","given":"Ludovic"},{"family":"Bartoli","given":"Gabrielle Sarlon"},{"family":"Suchon","given":"Pierre"},{"family":"Versini","given":"Edouard"},{"family":"Schellong","given":"Sebastian"},{"family":"Brenner","given":"Benjamin"},{"family":"Dally","given":"Najib"},{"family":"Tzoran","given":"Inna"},{"family":"Sadeghipour","given":"Parham"},{"family":"Rashidi","given":"Fahrid"},{"family":"Abenante","given":"Alessia"},{"family":"Barillari","given":"Giovanni"},{"family":"Basaglia","given":"Manuela"},{"family":"Bilora","given":"Franca"},{"family":"Bissacco","given":"Daniele"},{"family":"Bortoluzzi","given":"Cristiano"},{"family":"Brandolin","given":"Barbara"},{"family":"Casana","given":"Renato"},{"family":"Ciammaichella","given":"Maurizio"},{"family":"Colaizzo","given":"Donatella"},{"family":"Dentali","given":"Francesco"},{"family":"Di Micco","given":"Pierpaolo"},{"family":"Grandone","given":"Elvira"},{"family":"Imbalzano","given":"Egidio"},{"family":"Deliliers","given":"Daniela Lambertenghi"},{"family":"Negro","given":"Federica"},{"family":"Pesavento","given":"Raffaele"},{"family":"Poz","given":"Alessandra"},{"family":"Prandoni","given":"Paolo"},{"family":"Scarinzi","given":"Paolo"},{"family":"Siniscalchi","given":"Carmine"},{"family":"Taflaj","given":"Beldisa"},{"family":"Tufano","given":"Antonella"},{"family":"Visonà","given":"Adriana"},{"family":"Hong","given":"Ngoc Vo"},{"family":"Zalunardo","given":"Beniamino"},{"family":"Skride","given":"Andris"},{"family":"Kigitovica","given":"Dana"},{"family":"Fonseca","given":"Samuel"},{"family":"Marques","given":"Rafael"},{"family":"Meireles","given":"José"},{"family":"Pinto","given":"Sara Barbosa"},{"family":"Bosevsky","given":"Marijan"},{"family":"Eftimova","given":"Aleksandra"},{"family":"Zdraveska","given":"Marijan"},{"family":"Bounameaux","given":"Henri"},{"family":"Mazzolai","given":"Lucia"},{"family":"Aujayeb","given":"Avinash"},{"family":"Bikdeli","given":"Behnood"},{"family":"Caprini","given":"Joseph"},{"family":"Weinberg","given":"Ido"},{"family":"Bui","given":"Hanh My"}],"issued":{"date-parts":[["2024",7]]}}}],"schema":"https://github.com/citation-style-language/schema/raw/master/csl-citation.json"} </w:instrText>
      </w:r>
      <w:r>
        <w:rPr>
          <w:rFonts w:ascii="Helvetica" w:hAnsi="Helvetica"/>
          <w:lang w:val="en-US"/>
        </w:rPr>
        <w:fldChar w:fldCharType="separate"/>
      </w:r>
      <w:r>
        <w:rPr>
          <w:rFonts w:ascii="Helvetica" w:hAnsi="Helvetica"/>
          <w:noProof/>
          <w:lang w:val="en-US"/>
        </w:rPr>
        <w:t>(16)</w:t>
      </w:r>
      <w:r>
        <w:rPr>
          <w:rFonts w:ascii="Helvetica" w:hAnsi="Helvetica"/>
          <w:lang w:val="en-US"/>
        </w:rPr>
        <w:fldChar w:fldCharType="end"/>
      </w:r>
      <w:r>
        <w:rPr>
          <w:rFonts w:ascii="Helvetica" w:hAnsi="Helvetica"/>
          <w:lang w:val="en-US"/>
        </w:rPr>
        <w:t>.</w:t>
      </w:r>
    </w:p>
    <w:p w14:paraId="4E6BF94B" w14:textId="7D0CB430" w:rsidR="00D50E82" w:rsidRDefault="00D50E82" w:rsidP="00D50E82">
      <w:pPr>
        <w:pStyle w:val="Normaalweb"/>
        <w:jc w:val="both"/>
        <w:rPr>
          <w:rFonts w:ascii="Helvetica" w:hAnsi="Helvetica"/>
          <w:lang w:val="en-US"/>
        </w:rPr>
      </w:pPr>
      <w:r w:rsidRPr="00C1487C">
        <w:rPr>
          <w:rFonts w:ascii="Helvetica" w:hAnsi="Helvetica"/>
          <w:lang w:val="en-US"/>
        </w:rPr>
        <w:t>The use of systemic hormonal preparations, notably corticosteroids, peaked during the acute COVID-19 phase, reflecting their role in controlling severe inflammatory responses. The significant reduction in usage post-COVID indicates that these medications were predominantly used for short-term management during the height of the infection.</w:t>
      </w:r>
      <w:r>
        <w:rPr>
          <w:rFonts w:ascii="Helvetica" w:hAnsi="Helvetica"/>
          <w:lang w:val="en-US"/>
        </w:rPr>
        <w:t xml:space="preserve"> A meta-analysis has shown that corticosteroids are effective in reducing mortality in critically ill COVID-19 patients compared with </w:t>
      </w:r>
      <w:r w:rsidR="00DA3980">
        <w:rPr>
          <w:rFonts w:ascii="Helvetica" w:hAnsi="Helvetica"/>
          <w:lang w:val="en-US"/>
        </w:rPr>
        <w:t>usual</w:t>
      </w:r>
      <w:r>
        <w:rPr>
          <w:rFonts w:ascii="Helvetica" w:hAnsi="Helvetica"/>
          <w:lang w:val="en-US"/>
        </w:rPr>
        <w:t xml:space="preserve"> care or placebo</w:t>
      </w:r>
      <w:r>
        <w:rPr>
          <w:rFonts w:ascii="Helvetica" w:hAnsi="Helvetica"/>
          <w:lang w:val="en-US"/>
        </w:rPr>
        <w:fldChar w:fldCharType="begin"/>
      </w:r>
      <w:r>
        <w:rPr>
          <w:rFonts w:ascii="Helvetica" w:hAnsi="Helvetica"/>
          <w:lang w:val="en-US"/>
        </w:rPr>
        <w:instrText xml:space="preserve"> ADDIN ZOTERO_ITEM CSL_CITATION {"citationID":"QsdJmdLi","properties":{"formattedCitation":"(17)","plainCitation":"(17)","noteIndex":0},"citationItems":[{"id":7163,"uris":["http://zotero.org/users/local/Iwyk6Ie5/items/YAC4ZM76"],"itemData":{"id":7163,"type":"article-journal","container-title":"JAMA","DOI":"10.1001/jama.2020.17023","ISSN":"0098-7484","issue":"13","journalAbbreviation":"JAMA","language":"en","page":"1330","source":"DOI.org (Crossref)","title":"Association Between Administration of Systemic Corticosteroids and Mortality Among Critically Ill Patients With COVID-19: A Meta-analysis","title-short":"Association Between Administration of Systemic Corticosteroids and Mortality Among Critically Ill Patients With COVID-19","volume":"324","author":[{"literal":"The WHO Rapid Evidence Appraisal for COVID-19 Therapies (REACT) Working Group"},{"family":"Sterne","given":"Jonathan A. C."},{"family":"Murthy","given":"Srinivas"},{"family":"Diaz","given":"Janet V."},{"family":"Slutsky","given":"Arthur S."},{"family":"Villar","given":"Jesús"},{"family":"Angus","given":"Derek C."},{"family":"Annane","given":"Djillali"},{"family":"Azevedo","given":"Luciano Cesar Pontes"},{"family":"Berwanger","given":"Otavio"},{"family":"Cavalcanti","given":"Alexandre B."},{"family":"Dequin","given":"Pierre-Francois"},{"family":"Du","given":"Bin"},{"family":"Emberson","given":"Jonathan"},{"family":"Fisher","given":"David"},{"family":"Giraudeau","given":"Bruno"},{"family":"Gordon","given":"Anthony C."},{"family":"Granholm","given":"Anders"},{"family":"Green","given":"Cameron"},{"family":"Haynes","given":"Richard"},{"family":"Heming","given":"Nicholas"},{"family":"Higgins","given":"Julian P. T."},{"family":"Horby","given":"Peter"},{"family":"Jüni","given":"Peter"},{"family":"Landray","given":"Martin J."},{"family":"Le Gouge","given":"Amelie"},{"family":"Leclerc","given":"Marie"},{"family":"Lim","given":"Wei Shen"},{"family":"Machado","given":"Flávia R."},{"family":"McArthur","given":"Colin"},{"family":"Meziani","given":"Ferhat"},{"family":"Møller","given":"Morten Hylander"},{"family":"Perner","given":"Anders"},{"family":"Petersen","given":"Marie Warrer"},{"family":"Savovic","given":"Jelena"},{"family":"Tomazini","given":"Bruno"},{"family":"Veiga","given":"Viviane C."},{"family":"Webb","given":"Steve"},{"family":"Marshall","given":"John C."}],"issued":{"date-parts":[["2020",10,6]]}}}],"schema":"https://github.com/citation-style-language/schema/raw/master/csl-citation.json"} </w:instrText>
      </w:r>
      <w:r>
        <w:rPr>
          <w:rFonts w:ascii="Helvetica" w:hAnsi="Helvetica"/>
          <w:lang w:val="en-US"/>
        </w:rPr>
        <w:fldChar w:fldCharType="separate"/>
      </w:r>
      <w:r>
        <w:rPr>
          <w:rFonts w:ascii="Helvetica" w:hAnsi="Helvetica"/>
          <w:noProof/>
          <w:lang w:val="en-US"/>
        </w:rPr>
        <w:t>(17)</w:t>
      </w:r>
      <w:r>
        <w:rPr>
          <w:rFonts w:ascii="Helvetica" w:hAnsi="Helvetica"/>
          <w:lang w:val="en-US"/>
        </w:rPr>
        <w:fldChar w:fldCharType="end"/>
      </w:r>
      <w:r>
        <w:rPr>
          <w:rFonts w:ascii="Helvetica" w:hAnsi="Helvetica"/>
          <w:lang w:val="en-US"/>
        </w:rPr>
        <w:t>. Furthermore, corticosteroids are frequently prescribed as adjuvant therapy for acute respiratory distress syndrome in general, because of their anti-inflammatory properties</w:t>
      </w:r>
      <w:r>
        <w:rPr>
          <w:rFonts w:ascii="Helvetica" w:hAnsi="Helvetica"/>
          <w:lang w:val="en-US"/>
        </w:rPr>
        <w:fldChar w:fldCharType="begin"/>
      </w:r>
      <w:r>
        <w:rPr>
          <w:rFonts w:ascii="Helvetica" w:hAnsi="Helvetica"/>
          <w:lang w:val="en-US"/>
        </w:rPr>
        <w:instrText xml:space="preserve"> ADDIN ZOTERO_ITEM CSL_CITATION {"citationID":"LhgXRGRw","properties":{"formattedCitation":"(18)","plainCitation":"(18)","noteIndex":0},"citationItems":[{"id":7165,"uris":["http://zotero.org/users/local/Iwyk6Ie5/items/AHAHW58T"],"itemData":{"id":7165,"type":"article-journal","container-title":"Clinical Microbiology and Infection","DOI":"10.1016/j.cmi.2020.06.020","ISSN":"1198743X","issue":"9","journalAbbreviation":"Clinical Microbiology and Infection","language":"en","license":"https://www.elsevier.com/tdm/userlicense/1.0/","page":"1171-1177","source":"DOI.org (Crossref)","title":"Corticosteroid administration for viral pneumonia: COVID-19 and beyond","title-short":"Corticosteroid administration for viral pneumonia","volume":"26","author":[{"family":"Yang","given":"J.-W."},{"family":"Yang","given":"L."},{"family":"Luo","given":"R.-G."},{"family":"Xu","given":"J.-F."}],"issued":{"date-parts":[["2020",9]]}}}],"schema":"https://github.com/citation-style-language/schema/raw/master/csl-citation.json"} </w:instrText>
      </w:r>
      <w:r>
        <w:rPr>
          <w:rFonts w:ascii="Helvetica" w:hAnsi="Helvetica"/>
          <w:lang w:val="en-US"/>
        </w:rPr>
        <w:fldChar w:fldCharType="separate"/>
      </w:r>
      <w:r>
        <w:rPr>
          <w:rFonts w:ascii="Helvetica" w:hAnsi="Helvetica"/>
          <w:noProof/>
          <w:lang w:val="en-US"/>
        </w:rPr>
        <w:t>(18)</w:t>
      </w:r>
      <w:r>
        <w:rPr>
          <w:rFonts w:ascii="Helvetica" w:hAnsi="Helvetica"/>
          <w:lang w:val="en-US"/>
        </w:rPr>
        <w:fldChar w:fldCharType="end"/>
      </w:r>
      <w:r>
        <w:rPr>
          <w:rFonts w:ascii="Helvetica" w:hAnsi="Helvetica"/>
          <w:lang w:val="en-US"/>
        </w:rPr>
        <w:t>.  However, prolonged use (&gt;10 days) of corticosteroids therapy was associated with higher mortality</w:t>
      </w:r>
      <w:r>
        <w:rPr>
          <w:rFonts w:ascii="Helvetica" w:hAnsi="Helvetica"/>
          <w:lang w:val="en-US"/>
        </w:rPr>
        <w:fldChar w:fldCharType="begin"/>
      </w:r>
      <w:r>
        <w:rPr>
          <w:rFonts w:ascii="Helvetica" w:hAnsi="Helvetica"/>
          <w:lang w:val="en-US"/>
        </w:rPr>
        <w:instrText xml:space="preserve"> ADDIN ZOTERO_ITEM CSL_CITATION {"citationID":"PLoKFtPw","properties":{"formattedCitation":"(19)","plainCitation":"(19)","noteIndex":0},"citationItems":[{"id":7167,"uris":["http://zotero.org/users/local/Iwyk6Ie5/items/P9ZV7ZRI"],"itemData":{"id":7167,"type":"article-journal","abstract":"Abstract\n            \n              Background\n              Previous studies have demonstrated a beneficial effect of early use of corticosteroids in patients with COVID-19. This study aimed to compare hospitalized patients with COVID-19 who received short-course corticosteroid treatment with those who received prolonged-course corticosteroid treatment to determine whether prolonged use of corticosteroids improves clinical outcomes, including mortality.\n            \n            \n              Methods\n              This is a retrospective cohort study including adult patients with positive testing for Sars-CoV-2 hospitalized for more than 10 days. Data were obtained from electronic medical records. Patients were divided into two groups, according to the duration of treatment with corticosteroids: a short-course (10 days) and a prolonged-course (longer than 10 days) group. Inverse probability treatment weighting (IPTW) analysis was used to evaluate whether prolonged use of corticosteroids improved outcomes. The primary outcome was in-hospital mortality. Secondary outcomes were hospital infection and the association of different doses of corticosteroids with hospital mortality. Restricted cubic splines were used to assess the nonlinear association between mortality and dose and duration of corticosteroids use.\n            \n            \n              Results\n              We enrolled 1,539 patients with COVID-19. Among them, 1127 received corticosteroids for more than 10 days (prolonged-course group). The in-hospital mortality was higher in patients that received prolonged course corticosteroids (39.5% vs. 26%, p &lt; 0.001). The IPTW revealed that prolonged use of corticosteroids significantly increased mortality [relative risk (RR) = 1.52, 95% confidence interval (95% CI): 1.24–1.89]. In comparison to short course treatment, the cubic spline analysis showed an inverted U-shaped curve for mortality, with the highest risk associated with the prolonged use at 30 days (RR = 1.50, 95% CI 1.21–1.78).\n            \n            \n              Conclusions\n              Prolonged course of treatment with corticosteroids in hospitalized patients with COVID-19 was associated with higher mortality.","container-title":"Critical Care","DOI":"10.1186/s13054-023-04434-5","ISSN":"1364-8535","issue":"1","journalAbbreviation":"Crit Care","language":"en","page":"143","source":"DOI.org (Crossref)","title":"Association between prolonged corticosteroids use in COVID-19 and increased mortality in hospitalized patients: a retrospective study with inverse probability of treatment weighting analysis","title-short":"Association between prolonged corticosteroids use in COVID-19 and increased mortality in hospitalized patients","volume":"27","author":[{"family":"Viana","given":"Marina Verçoza"},{"family":"Pellegrini","given":"José Augusto Santos"},{"family":"Perez","given":"Amanda Vilaverde"},{"family":"Schwarz","given":"Patrícia"},{"family":"Da Silva","given":"Daiandy"},{"family":"Teixeira","given":"Cassiano"},{"family":"Gazzana","given":"Marcelo Basso"},{"family":"Rech","given":"Tatiana Helena"}],"issued":{"date-parts":[["2023",4,15]]}}}],"schema":"https://github.com/citation-style-language/schema/raw/master/csl-citation.json"} </w:instrText>
      </w:r>
      <w:r>
        <w:rPr>
          <w:rFonts w:ascii="Helvetica" w:hAnsi="Helvetica"/>
          <w:lang w:val="en-US"/>
        </w:rPr>
        <w:fldChar w:fldCharType="separate"/>
      </w:r>
      <w:r>
        <w:rPr>
          <w:rFonts w:ascii="Helvetica" w:hAnsi="Helvetica"/>
          <w:noProof/>
          <w:lang w:val="en-US"/>
        </w:rPr>
        <w:t>(19)</w:t>
      </w:r>
      <w:r>
        <w:rPr>
          <w:rFonts w:ascii="Helvetica" w:hAnsi="Helvetica"/>
          <w:lang w:val="en-US"/>
        </w:rPr>
        <w:fldChar w:fldCharType="end"/>
      </w:r>
      <w:r>
        <w:rPr>
          <w:rFonts w:ascii="Helvetica" w:hAnsi="Helvetica"/>
          <w:lang w:val="en-US"/>
        </w:rPr>
        <w:t>.</w:t>
      </w:r>
    </w:p>
    <w:p w14:paraId="1F4781BF" w14:textId="77777777" w:rsidR="00D50E82" w:rsidRDefault="00D50E82" w:rsidP="00D50E82">
      <w:pPr>
        <w:pStyle w:val="Normaalweb"/>
        <w:jc w:val="both"/>
        <w:rPr>
          <w:rFonts w:ascii="Helvetica" w:hAnsi="Helvetica"/>
          <w:lang w:val="en-US"/>
        </w:rPr>
      </w:pPr>
      <w:r w:rsidRPr="00C1487C">
        <w:rPr>
          <w:rFonts w:ascii="Helvetica" w:hAnsi="Helvetica"/>
          <w:lang w:val="en-US"/>
        </w:rPr>
        <w:t>Cardiovascular medications, including diuretics and antihypertensives, saw a slight increase during acute COVID-19, which is consistent with managing conditions like myocarditis and thromboembolic events. The subsequent decrease in usage suggests a resolution of acute issues for many patients, though chr</w:t>
      </w:r>
      <w:r w:rsidRPr="00A760ED">
        <w:rPr>
          <w:rFonts w:ascii="Helvetica" w:hAnsi="Helvetica"/>
          <w:lang w:val="en-US"/>
        </w:rPr>
        <w:t xml:space="preserve">onic conditions likely require ongoing management. </w:t>
      </w:r>
      <w:r>
        <w:rPr>
          <w:rFonts w:ascii="Helvetica" w:hAnsi="Helvetica"/>
          <w:lang w:val="en-US"/>
        </w:rPr>
        <w:t>A Swedish cohort study, demonstrated that the initiation of all antihypertensive medicines increased during acute COVID-19. It was proposed that this increase is associated with COVID-19-related hypertension or more frequent hypertension diagnosis due to increased health care consultancy, which could contribute to the findings of our study</w:t>
      </w:r>
      <w:r>
        <w:rPr>
          <w:rFonts w:ascii="Helvetica" w:hAnsi="Helvetica"/>
          <w:lang w:val="en-US"/>
        </w:rPr>
        <w:fldChar w:fldCharType="begin"/>
      </w:r>
      <w:r>
        <w:rPr>
          <w:rFonts w:ascii="Helvetica" w:hAnsi="Helvetica"/>
          <w:lang w:val="en-US"/>
        </w:rPr>
        <w:instrText xml:space="preserve"> ADDIN ZOTERO_ITEM CSL_CITATION {"citationID":"tdtXHkyQ","properties":{"formattedCitation":"(20)","plainCitation":"(20)","noteIndex":0},"citationItems":[{"id":7161,"uris":["http://zotero.org/users/local/Iwyk6Ie5/items/VMZJUWY8"],"itemData":{"id":7161,"type":"article-journal","abstract":"Abstract\n            \n              Purpose\n              Hypertension is an important risk factor for severe outcomes in patients with COVID‐19, and antihypertensive drugs may have a protective effect. However, the pandemic may have negatively impacted health care services for chronic diseases. The aim of this study was to assess initiations of antihypertensive medicines in patients infected by COVID‐19.\n            \n            \n              Methods\n              A cohort study including all Swedish residents 20–80 years old with a COVID‐19 positive test compared with an unexposed group without COVID‐19 matched for age, sex, and index date (date of confirmed COVID‐19). Data were collected within SCIFI‐PEARL, a study including linked data on COVID tests, hospital diagnoses, dispensed prescriptions, and socioeconomic data from Swedish national registers. Initiations of different antihypertensive drugs were studied from March 2020 until October 2020. Associations between COVID‐19 and initiation of antihypertensives were assessed by a multivariable Cox proportional hazards model.\n            \n            \n              Results\n              A total of 224 582 patients (exposed and unexposed) were included. After adjusting for cardiovascular comorbidities and education level, ACEi was the most commonly initiated antihypertensive agent to patients with COVID‐19. Hazard ratio and 95% confidence interval for initiation of drug therapy was 1.83 [1.53–2.19] for ACEi, followed by beta‐blockers 1.74 [1.55–1.95], calcium channel blockers 1.61 [1.41–1.83], angiotensin receptor blockers 1.61 [1.40–1.86], and diuretics 1.53 [1.32–1.77].\n            \n            \n              Conclusion\n              All antihypertensive medicines were initiated more frequently in COVID‐19 patients. This can either be associated with hypertension caused by the COVID‐19 infection, more frequent diagnosis of hypertension among people with COVID‐19 since they consult health care, or residual confounding factors not adjusted for in the study.","container-title":"Basic &amp; Clinical Pharmacology &amp; Toxicology","DOI":"10.1111/bcpt.13766","ISSN":"1742-7835, 1742-7843","issue":"3","journalAbbreviation":"Basic Clin Pharma Tox","language":"en","page":"196-204","source":"DOI.org (Crossref)","title":"Initiation of antihypertensive drugs to patients with confirmed COVID‐19—A population‐based cohort study in Sweden","volume":"131","author":[{"family":"Mousa","given":"Salar Issa"},{"family":"Nyberg","given":"Fredrik"},{"family":"Hajiebrahimi","given":"Mohammadhossein"},{"family":"Bertilsson","given":"Rebecka"},{"family":"Nåtman","given":"Jonatan"},{"family":"Santosa","given":"Ailiana"},{"family":"Wettermark","given":"Björn"}],"issued":{"date-parts":[["2022",9]]}}}],"schema":"https://github.com/citation-style-language/schema/raw/master/csl-citation.json"} </w:instrText>
      </w:r>
      <w:r>
        <w:rPr>
          <w:rFonts w:ascii="Helvetica" w:hAnsi="Helvetica"/>
          <w:lang w:val="en-US"/>
        </w:rPr>
        <w:fldChar w:fldCharType="separate"/>
      </w:r>
      <w:r>
        <w:rPr>
          <w:rFonts w:ascii="Helvetica" w:hAnsi="Helvetica"/>
          <w:noProof/>
          <w:lang w:val="en-US"/>
        </w:rPr>
        <w:t>(20)</w:t>
      </w:r>
      <w:r>
        <w:rPr>
          <w:rFonts w:ascii="Helvetica" w:hAnsi="Helvetica"/>
          <w:lang w:val="en-US"/>
        </w:rPr>
        <w:fldChar w:fldCharType="end"/>
      </w:r>
      <w:r>
        <w:rPr>
          <w:rFonts w:ascii="Helvetica" w:hAnsi="Helvetica"/>
          <w:lang w:val="en-US"/>
        </w:rPr>
        <w:t xml:space="preserve">. </w:t>
      </w:r>
      <w:r w:rsidRPr="00A760ED">
        <w:rPr>
          <w:rFonts w:ascii="Helvetica" w:hAnsi="Helvetica"/>
          <w:lang w:val="en-US"/>
        </w:rPr>
        <w:t>The usage of agents acting on the renin-angiotensin system</w:t>
      </w:r>
      <w:r>
        <w:rPr>
          <w:rFonts w:ascii="Helvetica" w:hAnsi="Helvetica"/>
          <w:lang w:val="en-US"/>
        </w:rPr>
        <w:t xml:space="preserve"> (RAS), among other declined during the acute infection phase. In a study that assessed whether discontinuation of chronic RAS inhibition treatment influences COVID-19, based on the rationale that SARS-CoV-2 cell entry depends on angiotensin-converting enzyme 2 that can be upregulated by these drugs, found that discontinuation of RAS-inhibition in COVID-19 had no significant effect on the maximum severity of COVID-19 but may lead to a faster and better recovery and suggested that decisions on treatment continuation or discontinuation should be made on an individual level</w:t>
      </w:r>
      <w:r>
        <w:rPr>
          <w:rFonts w:ascii="Helvetica" w:hAnsi="Helvetica"/>
          <w:lang w:val="en-US"/>
        </w:rPr>
        <w:fldChar w:fldCharType="begin"/>
      </w:r>
      <w:r>
        <w:rPr>
          <w:rFonts w:ascii="Helvetica" w:hAnsi="Helvetica"/>
          <w:lang w:val="en-US"/>
        </w:rPr>
        <w:instrText xml:space="preserve"> ADDIN ZOTERO_ITEM CSL_CITATION {"citationID":"PYp3ovtX","properties":{"formattedCitation":"(21)","plainCitation":"(21)","noteIndex":0},"citationItems":[{"id":7153,"uris":["http://zotero.org/users/local/Iwyk6Ie5/items/VQ4FJNID"],"itemData":{"id":7153,"type":"article-journal","container-title":"The Lancet Respiratory Medicine","DOI":"10.1016/S2213-2600(21)00214-9","ISSN":"22132600","issue":"8","journalAbbreviation":"The Lancet Respiratory Medicine","language":"en","page":"863-872","source":"DOI.org (Crossref)","title":"Discontinuation versus continuation of renin-angiotensin-system inhibitors in COVID-19 (ACEI-COVID): a prospective, parallel group, randomised, controlled, open-label trial","title-short":"Discontinuation versus continuation of renin-angiotensin-system inhibitors in COVID-19 (ACEI-COVID)","volume":"9","author":[{"family":"Bauer","given":"Axel"},{"family":"Schreinlechner","given":"Michael"},{"family":"Sappler","given":"Nikolay"},{"family":"Dolejsi","given":"Theresa"},{"family":"Tilg","given":"Herbert"},{"family":"Aulinger","given":"Benedikt A"},{"family":"Weiss","given":"Günter"},{"family":"Bellmann-Weiler","given":"Rosa"},{"family":"Adolf","given":"Christian"},{"family":"Wolf","given":"Dominik"},{"family":"Pirklbauer","given":"Markus"},{"family":"Graziadei","given":"Ivo"},{"family":"Gänzer","given":"Hannes"},{"family":"Von Bary","given":"Christian"},{"family":"May","given":"Andreas E"},{"family":"Wöll","given":"Ewald"},{"family":"Von Scheidt","given":"Wolfgang"},{"family":"Rassaf","given":"Tienush"},{"family":"Duerschmied","given":"Daniel"},{"family":"Brenner","given":"Christoph"},{"family":"Kääb","given":"Stefan"},{"family":"Metzler","given":"Bernhard"},{"family":"Joannidis","given":"Michael"},{"family":"Kain","given":"Hans-Ulrich"},{"family":"Kaiser","given":"Norbert"},{"family":"Schwinger","given":"Robert"},{"family":"Witzenbichler","given":"Bernhard"},{"family":"Alber","given":"Hannes"},{"family":"Straube","given":"Florian"},{"family":"Hartmann","given":"Niels"},{"family":"Achenbach","given":"Stephan"},{"family":"Von Bergwelt-Baildon","given":"Michael"},{"family":"Von Stülpnagel","given":"Lukas"},{"family":"Schoenherr","given":"Sebastian"},{"family":"Forer","given":"Lukas"},{"family":"Embacher-Aichhorn","given":"Sabine"},{"family":"Mansmann","given":"Ulrich"},{"family":"Rizas","given":"Konstantinos D"},{"family":"Massberg","given":"Steffen"},{"family":"Bantkowiak","given":"Marcin"},{"family":"Baur","given":"Gabriele"},{"family":"Baylacher","given":"Monika"},{"family":"Beaucamp","given":"Marcel"},{"family":"Berger","given":"Manuel"},{"family":"Besch","given":"Lisa"},{"family":"Brunner","given":"Stefan"},{"family":"Budweiser","given":"Stephan"},{"family":"Bugger","given":"Heiko"},{"family":"Coletti","given":"Raffaele"},{"family":"Dorwarth","given":"Uwe"},{"family":"Egresits","given":"Jozsef"},{"family":"Eiffener","given":"Elodie"},{"family":"Faul","given":"Christian"},{"family":"Finkenstedt","given":"Armin"},{"family":"Gatos","given":"Konstantinos"},{"family":"Gauchel","given":"Nadine"},{"family":"Gindele","given":"Frank"},{"family":"Grander","given":"Wilhelm"},{"family":"Gunschl","given":"Markus"},{"family":"Hartig","given":"Frank"},{"family":"Hecht","given":"Moritz"},{"family":"Heer","given":"Tobias"},{"family":"Heger","given":"Lukas"},{"family":"Hentrich","given":"Marcus"},{"family":"Horvath","given":"Lena"},{"family":"Keta","given":"Dritan"},{"family":"Kiechl","given":"Stefan"},{"family":"Kirchmaier","given":"Rudolf"},{"family":"Klein","given":"Andreas"},{"family":"Klemm","given":"Mathias"},{"family":"Kolesnik","given":"Ewald"},{"family":"König","given":"Andreas"},{"family":"Kossmann","given":"Hans Christian"},{"family":"Kropacek","given":"Jana"},{"family":"Lanser","given":"Lukas"},{"family":"Lother","given":"Achim"},{"family":"Löw","given":"Anja"},{"family":"Mahabadi","given":"Amir-Abbas"},{"family":"Malleier","given":"Stefan"},{"family":"Mayer","given":"Gert"},{"family":"Müller","given":"Christoph"},{"family":"Müller-Wieland","given":"Dirk"},{"family":"Nagel","given":"Bernhard"},{"family":"Neuwirt","given":"Hannes"},{"family":"Olivier","given":"Christoph"},{"family":"Raunegger","given":"Thomas"},{"family":"Reindl","given":"Martin"},{"family":"Reinstadler","given":"Sebastian"},{"family":"Riesinger","given":"Lisa"},{"family":"Schäffner","given":"Michael"},{"family":"Schier","given":"Johannes"},{"family":"Schock","given":"Julia"},{"family":"Schönherr","given":"Peter"},{"family":"Schulz","given":"Martina"},{"family":"Schütz","given":"Thomas"},{"family":"Schwarz","given":"Johannes"},{"family":"Siebermair","given":"Johannes"},{"family":"Siry","given":"Marcus"},{"family":"Spaur","given":"Anna"},{"family":"Sturm","given":"Wolfgang"},{"family":"Tessadri","given":"Kristin"},{"family":"Theurl","given":"Fabian"},{"family":"Theurl","given":"Markus"},{"family":"Thommes","given":"Liz"},{"family":"Tiller","given":"Christina"},{"family":"Toifl","given":"Michael"},{"family":"Totzeck","given":"Matthias"},{"family":"Von Zur Mühlen","given":"Hedda"},{"family":"Vonderlin","given":"Nadine"},{"family":"Wakili","given":"Reza"},{"family":"Wendtner","given":"Clemens"},{"family":"Wenner","given":"Felix"},{"family":"Wimmert-Roidl","given":"Daniela"},{"family":"Zabernigg","given":"August"}],"issued":{"date-parts":[["2021",8]]}}}],"schema":"https://github.com/citation-style-language/schema/raw/master/csl-citation.json"} </w:instrText>
      </w:r>
      <w:r>
        <w:rPr>
          <w:rFonts w:ascii="Helvetica" w:hAnsi="Helvetica"/>
          <w:lang w:val="en-US"/>
        </w:rPr>
        <w:fldChar w:fldCharType="separate"/>
      </w:r>
      <w:r>
        <w:rPr>
          <w:rFonts w:ascii="Helvetica" w:hAnsi="Helvetica"/>
          <w:noProof/>
          <w:lang w:val="en-US"/>
        </w:rPr>
        <w:t>(21)</w:t>
      </w:r>
      <w:r>
        <w:rPr>
          <w:rFonts w:ascii="Helvetica" w:hAnsi="Helvetica"/>
          <w:lang w:val="en-US"/>
        </w:rPr>
        <w:fldChar w:fldCharType="end"/>
      </w:r>
      <w:r>
        <w:rPr>
          <w:rFonts w:ascii="Helvetica" w:hAnsi="Helvetica"/>
          <w:lang w:val="en-US"/>
        </w:rPr>
        <w:t>. Furthermore, a protective effect of RAS inhibition on COVID-19 hospitalization and mortality was found among patients with pharmaceutically treated hypertension</w:t>
      </w:r>
      <w:r>
        <w:rPr>
          <w:rFonts w:ascii="Helvetica" w:hAnsi="Helvetica"/>
          <w:lang w:val="en-US"/>
        </w:rPr>
        <w:fldChar w:fldCharType="begin"/>
      </w:r>
      <w:r>
        <w:rPr>
          <w:rFonts w:ascii="Helvetica" w:hAnsi="Helvetica"/>
          <w:lang w:val="en-US"/>
        </w:rPr>
        <w:instrText xml:space="preserve"> ADDIN ZOTERO_ITEM CSL_CITATION {"citationID":"MQW2aVTY","properties":{"formattedCitation":"(22)","plainCitation":"(22)","noteIndex":0},"citationItems":[{"id":7157,"uris":["http://zotero.org/users/local/Iwyk6Ie5/items/9WADRX3K"],"itemData":{"id":7157,"type":"article","abstract":"Aim: The risk-benefit profile of angiotensin-converting enzyme\ninhibitors (ACEIs) and angiotensin receptor blockers (ARBs) in\ncoronavirus disease 2019 (Covid-19) is still a matter of debate. With\ngrowing evidence on the protective effect of this group of commonly used\nantihypertensives in Covid-19, we aimed to thoroughly investigate the\nassociation between the use of major classes of antihypertensive\nmedications and Covid-19 outcomes in comparison with the use of ACEIs\nand ARBs. Methods: We conducted a population-based study in patients\nwith pre-existing hypertension in the UK Biobank. Multivariable logistic\nregression analysis was performed adjusting for a wide range of\nconfounders. Results: The use of either beta-blockers (BBs),\ncalcium-channel blockers (CCBs), or diuretics was associated with a\nhigher risk of Covid-19 hospitalization compared to ACEI use (adjusted\nOR, 1.63; 95% CI, 1.40 to 1.90) and ARB use (adjusted OR, 1.50; 95%\nCI, 1.27 to 1.77). The risk of 28-day mortality among Covid-19 patients\nwas also increased among users of BBs, CCBs or diuretics when compared\nto ACEI users (adjusted OR, 1.64; 95% CI, 1.23 to 2.19) but not when\ncompared to ARB users (adjusted OR, 1.18; 95% CI, 0.87 to 1.59).\nHowever, no associations were observed when the same analysis was\nconducted among hospitalized Covid-19 patients only. Conclusion: Our\nresults suggest protective effects of blocking of the\nrenin-angiotensin-aldosterone system on Covid-19 hospitalization and\nmortality among patients with pharmaceutically treated hypertension,\nwhich should be addressed by randomized controlled trials. If confirmed,\nthis finding could have high clinical relevance for treating\nhypertension during the SARS-CoV-2 pandemic.","DOI":"10.22541/au.163252572.25645081/v1","source":"Preprints","title":"Association of Renin--Angiotensin--Aldosterone System Blocker use with Covid-19 Hospitalization and All-cause Mortality in the UK Biobank","URL":"https://www.authorea.com/users/435850/articles/538592-association-of-renin-angiotensin-aldosterone-system-blocker-use-with-covid-19-hospitalization-and-all-cause-mortality-in-the-uk-biobank?commit=9ea4ba8a4b3bdf02cc641c8d233ce6776183f58b","author":[{"family":"Safizadeh","given":"Fatemeh"},{"family":"Nguyen","given":"Thi Ngoc Mai"},{"family":"Brenner","given":"Hermann"},{"family":"Schöttker","given":"Ben"}],"accessed":{"date-parts":[["2024",7,30]]},"issued":{"date-parts":[["2021",9,24]]}}}],"schema":"https://github.com/citation-style-language/schema/raw/master/csl-citation.json"} </w:instrText>
      </w:r>
      <w:r>
        <w:rPr>
          <w:rFonts w:ascii="Helvetica" w:hAnsi="Helvetica"/>
          <w:lang w:val="en-US"/>
        </w:rPr>
        <w:fldChar w:fldCharType="separate"/>
      </w:r>
      <w:r>
        <w:rPr>
          <w:rFonts w:ascii="Helvetica" w:hAnsi="Helvetica"/>
          <w:noProof/>
          <w:lang w:val="en-US"/>
        </w:rPr>
        <w:t>(22)</w:t>
      </w:r>
      <w:r>
        <w:rPr>
          <w:rFonts w:ascii="Helvetica" w:hAnsi="Helvetica"/>
          <w:lang w:val="en-US"/>
        </w:rPr>
        <w:fldChar w:fldCharType="end"/>
      </w:r>
      <w:r>
        <w:rPr>
          <w:rFonts w:ascii="Helvetica" w:hAnsi="Helvetica"/>
          <w:lang w:val="en-US"/>
        </w:rPr>
        <w:t xml:space="preserve">. </w:t>
      </w:r>
    </w:p>
    <w:p w14:paraId="469C8635" w14:textId="7DD56861" w:rsidR="00752D8C" w:rsidRPr="00752D8C" w:rsidRDefault="00D50E82" w:rsidP="00D50E82">
      <w:pPr>
        <w:jc w:val="both"/>
        <w:rPr>
          <w:rFonts w:ascii="Helvetica" w:hAnsi="Helvetica"/>
          <w:lang w:val="en-US"/>
        </w:rPr>
      </w:pPr>
      <w:r w:rsidRPr="00C1487C">
        <w:rPr>
          <w:rFonts w:ascii="Helvetica" w:hAnsi="Helvetica"/>
          <w:lang w:val="en-US"/>
        </w:rPr>
        <w:t xml:space="preserve">The analysis revealed consistent </w:t>
      </w:r>
      <w:r>
        <w:rPr>
          <w:rFonts w:ascii="Helvetica" w:hAnsi="Helvetica"/>
          <w:lang w:val="en-US"/>
        </w:rPr>
        <w:t xml:space="preserve">high usage </w:t>
      </w:r>
      <w:r w:rsidRPr="00C1487C">
        <w:rPr>
          <w:rFonts w:ascii="Helvetica" w:hAnsi="Helvetica"/>
          <w:lang w:val="en-US"/>
        </w:rPr>
        <w:t>of alimentary tract medications throughout the COVID-19 timeline, suggesting a stable need for managing gastrointestinal</w:t>
      </w:r>
      <w:r>
        <w:rPr>
          <w:rFonts w:ascii="Helvetica" w:hAnsi="Helvetica"/>
          <w:lang w:val="en-US"/>
        </w:rPr>
        <w:t>-related</w:t>
      </w:r>
      <w:r w:rsidRPr="00C1487C">
        <w:rPr>
          <w:rFonts w:ascii="Helvetica" w:hAnsi="Helvetica"/>
          <w:lang w:val="en-US"/>
        </w:rPr>
        <w:t xml:space="preserve"> conditions. This could reflect both pre-existing disorders and new issues ar</w:t>
      </w:r>
      <w:r>
        <w:rPr>
          <w:rFonts w:ascii="Helvetica" w:hAnsi="Helvetica"/>
          <w:lang w:val="en-US"/>
        </w:rPr>
        <w:t xml:space="preserve">ising during or after COVID-19. </w:t>
      </w:r>
      <w:r>
        <w:rPr>
          <w:rFonts w:ascii="Helvetica" w:eastAsia="Times New Roman" w:hAnsi="Helvetica"/>
          <w:color w:val="1E1D1A"/>
          <w:shd w:val="clear" w:color="auto" w:fill="FFFFFF"/>
          <w:lang w:val="en-US"/>
        </w:rPr>
        <w:t>T</w:t>
      </w:r>
      <w:r w:rsidRPr="004D65FC">
        <w:rPr>
          <w:rFonts w:ascii="Helvetica" w:eastAsia="Times New Roman" w:hAnsi="Helvetica"/>
          <w:color w:val="1E1D1A"/>
          <w:shd w:val="clear" w:color="auto" w:fill="FFFFFF"/>
          <w:lang w:val="en-US"/>
        </w:rPr>
        <w:t>he manifestation of alimentary symptoms, such as poor appetite, diarrhea, nausea, and abdominal pain, in COVID-19 patients underscores the importance of understanding and managing gastrointestinal issues in the context of the disease</w:t>
      </w:r>
      <w:r>
        <w:rPr>
          <w:rFonts w:ascii="Helvetica" w:eastAsia="Times New Roman" w:hAnsi="Helvetica"/>
          <w:color w:val="1E1D1A"/>
          <w:shd w:val="clear" w:color="auto" w:fill="FFFFFF"/>
          <w:lang w:val="en-US"/>
        </w:rPr>
        <w:fldChar w:fldCharType="begin"/>
      </w:r>
      <w:r>
        <w:rPr>
          <w:rFonts w:ascii="Helvetica" w:eastAsia="Times New Roman" w:hAnsi="Helvetica"/>
          <w:color w:val="1E1D1A"/>
          <w:shd w:val="clear" w:color="auto" w:fill="FFFFFF"/>
          <w:lang w:val="en-US"/>
        </w:rPr>
        <w:instrText xml:space="preserve"> ADDIN ZOTERO_ITEM CSL_CITATION {"citationID":"WhHcFMCr","properties":{"formattedCitation":"(23)","plainCitation":"(23)","noteIndex":0},"citationItems":[{"id":7152,"uris":["http://zotero.org/users/local/Iwyk6Ie5/items/W59QFS33"],"itemData":{"id":7152,"type":"article","abstract":"Abstract\n          \n            Background\n            Coronavirus disease 2019 (COVID-19) is an emerged infection raised wide concerns for the pneumonia and respiratory manifestations. Also, digestive complications are frequently observed in COVID-19 patients but the significance remains undetermined.\n            Methods\n            A retrospective analysis of alimentary symptoms, liver dysfunctions and other clinical parameters of 514 hospitalized COVID-19 patients (282 mild, 162 severe and 70 critical cases) admitted to the 3 designated medical units of Wuhan Union Hospital from Jan 20 to Feb 29, 2020 was performed.\n            Results\n            1) A series of alimentary symptoms, including poor appetite(50.2%), diarrhea(25.5%), nausea(16.3%), vomit(11.9%) and abdominal pain(3.3%), presented in COVID-19 patients.2) Diarrhea was common gastrointestinal symptom with higher morbidity in the severe and critical patients (32.1% and 27.1% respectively), and 13.2% patients developed diarrhea in the first 3 days after onset of symptoms. Those with diarrhea were reported more apparent systemic inflammation and liver injury in severe and critical cases compared with patients without diarrhea.3) Notably, 31 patients (6.03%) presented with diarrhea in the absence of respiratory symptoms. These patients were observed less systemic inflammatory activity relative to diarrhea patients combined with respiratory symptoms.4) Also, liver injury was high incident in COVID-19 patients with increased alanine aminotransferase (43.3%), aspartate transaminase (36.7%) and decreased albumin (80.9%), but less increased total bilirubin (10.9%) and direct bilirubin(14.2%), which were more serious in the severe to critical patients.\n            Conclusions\n            Our data favored in the process of novel SARS-CoV-2 infection. There may be a “gut-type” in the clinical prevention and management that differ from the “lung-type” in COVID-19 sufferers.","DOI":"10.21203/rs.3.rs-21375/v1","license":"https://creativecommons.org/licenses/by/4.0/","source":"In Review","title":"Digestive Involvement in SARS-CoV-2 Infection: A Retrospective Multi-center Study","title-short":"Digestive Involvement in SARS-CoV-2 Infection","URL":"https://www.researchsquare.com/article/rs-21375/v1","author":[{"family":"Shang","given":"Haitao"},{"family":"Huang","given":"Chao"},{"family":"Chen","given":"Yuhua"},{"family":"Zhang","given":"Shengyan"},{"family":"Yang","given":"Pengcheng"},{"family":"Hong","given":"Gaichao"},{"family":"Zhang","given":"Lei"},{"family":"Hou","given":"Xiaohua"}],"accessed":{"date-parts":[["2024",7,29]]},"issued":{"date-parts":[["2020",4,7]]}}}],"schema":"https://github.com/citation-style-language/schema/raw/master/csl-citation.json"} </w:instrText>
      </w:r>
      <w:r>
        <w:rPr>
          <w:rFonts w:ascii="Helvetica" w:eastAsia="Times New Roman" w:hAnsi="Helvetica"/>
          <w:color w:val="1E1D1A"/>
          <w:shd w:val="clear" w:color="auto" w:fill="FFFFFF"/>
          <w:lang w:val="en-US"/>
        </w:rPr>
        <w:fldChar w:fldCharType="separate"/>
      </w:r>
      <w:r>
        <w:rPr>
          <w:rFonts w:ascii="Helvetica" w:eastAsia="Times New Roman" w:hAnsi="Helvetica"/>
          <w:noProof/>
          <w:color w:val="1E1D1A"/>
          <w:shd w:val="clear" w:color="auto" w:fill="FFFFFF"/>
          <w:lang w:val="en-US"/>
        </w:rPr>
        <w:t>(23)</w:t>
      </w:r>
      <w:r>
        <w:rPr>
          <w:rFonts w:ascii="Helvetica" w:eastAsia="Times New Roman" w:hAnsi="Helvetica"/>
          <w:color w:val="1E1D1A"/>
          <w:shd w:val="clear" w:color="auto" w:fill="FFFFFF"/>
          <w:lang w:val="en-US"/>
        </w:rPr>
        <w:fldChar w:fldCharType="end"/>
      </w:r>
      <w:r>
        <w:rPr>
          <w:rFonts w:ascii="Helvetica" w:eastAsia="Times New Roman" w:hAnsi="Helvetica"/>
          <w:color w:val="1E1D1A"/>
          <w:shd w:val="clear" w:color="auto" w:fill="FFFFFF"/>
          <w:lang w:val="en-US"/>
        </w:rPr>
        <w:t xml:space="preserve">. </w:t>
      </w:r>
      <w:r>
        <w:rPr>
          <w:rFonts w:ascii="Helvetica" w:hAnsi="Helvetica"/>
          <w:lang w:val="en-US"/>
        </w:rPr>
        <w:t xml:space="preserve">While in the P4O2 COVID-19 cohort gastrointestinal complaints were not among the most frequently mentioned persistent symptoms, this can indicate that these complaints were managed or </w:t>
      </w:r>
      <w:r w:rsidRPr="00C1487C">
        <w:rPr>
          <w:rFonts w:ascii="Helvetica" w:hAnsi="Helvetica"/>
          <w:lang w:val="en-US"/>
        </w:rPr>
        <w:t xml:space="preserve">that such conditions </w:t>
      </w:r>
      <w:r>
        <w:rPr>
          <w:rFonts w:ascii="Helvetica" w:hAnsi="Helvetica"/>
          <w:lang w:val="en-US"/>
        </w:rPr>
        <w:t xml:space="preserve">potentially </w:t>
      </w:r>
      <w:r w:rsidRPr="00C1487C">
        <w:rPr>
          <w:rFonts w:ascii="Helvetica" w:hAnsi="Helvetica"/>
          <w:lang w:val="en-US"/>
        </w:rPr>
        <w:t>remain a concern even after acute recovery.</w:t>
      </w:r>
    </w:p>
    <w:p w14:paraId="568281D7" w14:textId="77777777" w:rsidR="00752D8C" w:rsidRDefault="00752D8C" w:rsidP="00752D8C">
      <w:pPr>
        <w:pStyle w:val="Normaalweb"/>
        <w:jc w:val="both"/>
        <w:outlineLvl w:val="0"/>
        <w:rPr>
          <w:rFonts w:ascii="Helvetica" w:hAnsi="Helvetica"/>
          <w:u w:val="single"/>
          <w:lang w:val="en-US"/>
        </w:rPr>
      </w:pPr>
    </w:p>
    <w:p w14:paraId="67BC020D" w14:textId="77777777" w:rsidR="00752D8C" w:rsidRDefault="00752D8C" w:rsidP="00752D8C">
      <w:pPr>
        <w:pStyle w:val="Normaalweb"/>
        <w:jc w:val="both"/>
        <w:outlineLvl w:val="0"/>
        <w:rPr>
          <w:rFonts w:ascii="Helvetica" w:hAnsi="Helvetica"/>
          <w:u w:val="single"/>
          <w:lang w:val="en-US"/>
        </w:rPr>
      </w:pPr>
    </w:p>
    <w:p w14:paraId="7E691B2C" w14:textId="77777777" w:rsidR="00752D8C" w:rsidRDefault="00D50E82" w:rsidP="00752D8C">
      <w:pPr>
        <w:pStyle w:val="Normaalweb"/>
        <w:jc w:val="both"/>
        <w:outlineLvl w:val="0"/>
        <w:rPr>
          <w:rFonts w:ascii="Helvetica" w:hAnsi="Helvetica"/>
          <w:u w:val="single"/>
          <w:lang w:val="en-US"/>
        </w:rPr>
      </w:pPr>
      <w:r w:rsidRPr="00D15B75">
        <w:rPr>
          <w:rFonts w:ascii="Helvetica" w:hAnsi="Helvetica"/>
          <w:u w:val="single"/>
          <w:lang w:val="en-US"/>
        </w:rPr>
        <w:lastRenderedPageBreak/>
        <w:t xml:space="preserve">Associations with </w:t>
      </w:r>
      <w:r>
        <w:rPr>
          <w:rFonts w:ascii="Helvetica" w:hAnsi="Helvetica"/>
          <w:u w:val="single"/>
          <w:lang w:val="en-US"/>
        </w:rPr>
        <w:t>LC</w:t>
      </w:r>
      <w:r w:rsidRPr="00D15B75">
        <w:rPr>
          <w:rFonts w:ascii="Helvetica" w:hAnsi="Helvetica"/>
          <w:u w:val="single"/>
          <w:lang w:val="en-US"/>
        </w:rPr>
        <w:t xml:space="preserve"> Symptoms</w:t>
      </w:r>
    </w:p>
    <w:p w14:paraId="0F02EC0D" w14:textId="21445BCD" w:rsidR="00D50E82" w:rsidRPr="00752D8C" w:rsidRDefault="00D50E82" w:rsidP="00752D8C">
      <w:pPr>
        <w:pStyle w:val="Normaalweb"/>
        <w:jc w:val="both"/>
        <w:outlineLvl w:val="0"/>
        <w:rPr>
          <w:rFonts w:ascii="Helvetica" w:hAnsi="Helvetica"/>
          <w:u w:val="single"/>
          <w:lang w:val="en-US"/>
        </w:rPr>
      </w:pPr>
      <w:r w:rsidRPr="00494741">
        <w:rPr>
          <w:rFonts w:ascii="Helvetica" w:hAnsi="Helvetica"/>
          <w:lang w:val="en-US"/>
        </w:rPr>
        <w:t xml:space="preserve">The regression analysis revealed several key associations between medication groups and </w:t>
      </w:r>
      <w:r>
        <w:rPr>
          <w:rFonts w:ascii="Helvetica" w:hAnsi="Helvetica"/>
          <w:lang w:val="en-US"/>
        </w:rPr>
        <w:t>LC</w:t>
      </w:r>
      <w:r w:rsidRPr="00494741">
        <w:rPr>
          <w:rFonts w:ascii="Helvetica" w:hAnsi="Helvetica"/>
          <w:lang w:val="en-US"/>
        </w:rPr>
        <w:t xml:space="preserve"> symptoms. However, while these associations are noteworthy, the study's observational nature limits causal inference, and potential confounding factors must be considered.</w:t>
      </w:r>
    </w:p>
    <w:p w14:paraId="7E266DBC" w14:textId="77777777" w:rsidR="00D50E82" w:rsidRPr="00494741" w:rsidRDefault="00D50E82" w:rsidP="00D50E82">
      <w:pPr>
        <w:pStyle w:val="Normaalweb"/>
        <w:jc w:val="both"/>
        <w:rPr>
          <w:rFonts w:ascii="Helvetica" w:hAnsi="Helvetica"/>
          <w:lang w:val="en-US"/>
        </w:rPr>
      </w:pPr>
      <w:r w:rsidRPr="00494741">
        <w:rPr>
          <w:rFonts w:ascii="Helvetica" w:hAnsi="Helvetica"/>
          <w:lang w:val="en-US"/>
        </w:rPr>
        <w:t xml:space="preserve">Respiratory system medications were linked to an increased risk of persistent fatigue, </w:t>
      </w:r>
      <w:r>
        <w:rPr>
          <w:rFonts w:ascii="Helvetica" w:hAnsi="Helvetica"/>
          <w:lang w:val="en-US"/>
        </w:rPr>
        <w:t>demonstrating</w:t>
      </w:r>
      <w:r w:rsidRPr="00494741">
        <w:rPr>
          <w:rFonts w:ascii="Helvetica" w:hAnsi="Helvetica"/>
          <w:lang w:val="en-US"/>
        </w:rPr>
        <w:t xml:space="preserve"> the complexity of </w:t>
      </w:r>
      <w:r>
        <w:rPr>
          <w:rFonts w:ascii="Helvetica" w:hAnsi="Helvetica"/>
          <w:lang w:val="en-US"/>
        </w:rPr>
        <w:t>LC</w:t>
      </w:r>
      <w:r w:rsidRPr="00494741">
        <w:rPr>
          <w:rFonts w:ascii="Helvetica" w:hAnsi="Helvetica"/>
          <w:lang w:val="en-US"/>
        </w:rPr>
        <w:t xml:space="preserve"> symptoms. This association may be influenced by underlying respiratory conditions, as indicat</w:t>
      </w:r>
      <w:r>
        <w:rPr>
          <w:rFonts w:ascii="Helvetica" w:hAnsi="Helvetica"/>
          <w:lang w:val="en-US"/>
        </w:rPr>
        <w:t xml:space="preserve">ed by pre-COVID medication use for obstructive airway disease that is </w:t>
      </w:r>
      <w:r w:rsidRPr="00494741">
        <w:rPr>
          <w:rFonts w:ascii="Helvetica" w:hAnsi="Helvetica"/>
          <w:lang w:val="en-US"/>
        </w:rPr>
        <w:t>particularly</w:t>
      </w:r>
      <w:r>
        <w:rPr>
          <w:rFonts w:ascii="Helvetica" w:hAnsi="Helvetica"/>
          <w:lang w:val="en-US"/>
        </w:rPr>
        <w:t xml:space="preserve"> used</w:t>
      </w:r>
      <w:r w:rsidRPr="00494741">
        <w:rPr>
          <w:rFonts w:ascii="Helvetica" w:hAnsi="Helvetica"/>
          <w:lang w:val="en-US"/>
        </w:rPr>
        <w:t xml:space="preserve"> in patients with chronic obstructive pulmonary disease (COPD).</w:t>
      </w:r>
      <w:r w:rsidRPr="00717384">
        <w:rPr>
          <w:rFonts w:ascii="Helvetica" w:hAnsi="Helvetica"/>
          <w:lang w:val="en-US"/>
        </w:rPr>
        <w:t xml:space="preserve"> </w:t>
      </w:r>
      <w:r>
        <w:rPr>
          <w:rFonts w:ascii="Helvetica" w:hAnsi="Helvetica"/>
          <w:lang w:val="en-US"/>
        </w:rPr>
        <w:t>While the prescription of this medication category can lead to decreased fatigue in COPD patients, these patients may have a higher level of  pre-existing fatigue compared to healthy individuals, possibly explaining this association</w:t>
      </w:r>
      <w:r>
        <w:rPr>
          <w:rFonts w:ascii="Helvetica" w:hAnsi="Helvetica"/>
          <w:lang w:val="en-US"/>
        </w:rPr>
        <w:fldChar w:fldCharType="begin"/>
      </w:r>
      <w:r>
        <w:rPr>
          <w:rFonts w:ascii="Helvetica" w:hAnsi="Helvetica"/>
          <w:lang w:val="en-US"/>
        </w:rPr>
        <w:instrText xml:space="preserve"> ADDIN ZOTERO_ITEM CSL_CITATION {"citationID":"otAHHMVb","properties":{"formattedCitation":"(24,25)","plainCitation":"(24,25)","noteIndex":0},"citationItems":[{"id":7170,"uris":["http://zotero.org/users/local/Iwyk6Ie5/items/KRJXNL3M"],"itemData":{"id":7170,"type":"article-journal","container-title":"Patient Education and Counseling","DOI":"10.1016/j.pec.2019.11.003","ISSN":"07383991","issue":"4","journalAbbreviation":"Patient Education and Counseling","language":"en","page":"709-716","source":"DOI.org (Crossref)","title":"Effect of inhaler drug education on fatigue, dyspnea severity, and respiratory function tests in patients with COPD","volume":"103","author":[{"family":"Ozoglu Aytac","given":"Sema"},{"family":"Kilic","given":"Serap Parlar"},{"family":"Ovayolu","given":"Nimet"}],"issued":{"date-parts":[["2020",4]]}}},{"id":7171,"uris":["http://zotero.org/users/local/Iwyk6Ie5/items/JXNZELRX"],"itemData":{"id":7171,"type":"article-journal","abstract":"BACKGROUND: The objective of this study was to compare fatigue levels between subjects with and without COPD, and to investigate the relationship between fatigue, demographics, clinical features and disease severity.\nMETHODS: A total of 1290 patients with COPD [age 65 ± 9 years, 61% male, forced expiratory volume in 1 s (FEV1) 56 ± 19% predicted] and 199 subjects without COPD (age 63 ± 9 years, 51% male, FEV1 112 ± 21% predicted) were assessed for fatigue (Checklist Individual Strength-Fatigue), demographics, clinical features and disease severity.\nRESULTS: Patients with COPD had a higher mean fatigue score, and a higher proportion of severe fatigue (CIS-Fatigue score 35 ± 12 versus 21 ± 11 points, p &lt; 0.001; 49 versus 10%, p &lt; 0.001). Fatigue was significantly, but poorly, associated with the degree of airflow limitation [FEV1 (% predicted) Spearman correlation coefficient = -0.08, p = 0.006]. Multiple regression indicated that 30% of the variance in fatigue was explained by the predictor variables.\nCONCLUSIONS: Severe fatigue is prevalent in half of the patients with COPD, and correlates poorly with the degree of airflow limitation. Future studies are needed to better understand the physical, psychological, behavioural, and systemic factors that precipitate or perpetuate fatigue in COPD.","container-title":"Therapeutic Advances in Respiratory Disease","DOI":"10.1177/1753466619878128","ISSN":"1753-4666","journalAbbreviation":"Ther Adv Respir Dis","language":"eng","note":"PMID: 31558115\nPMCID: PMC6767724","page":"1753466619878128","source":"PubMed","title":"Fatigue is highly prevalent in patients with COPD and correlates poorly with the degree of airflow limitation","volume":"13","author":[{"family":"Goërtz","given":"Yvonne M. J."},{"family":"Spruit","given":"Martijn A."},{"family":"Van 't Hul","given":"Alex J."},{"family":"Peters","given":"Jeannette B."},{"family":"Van Herck","given":"Maarten"},{"family":"Nakken","given":"Nienke"},{"family":"Djamin","given":"Remco S."},{"family":"Burtin","given":"Chris"},{"family":"Thong","given":"Melissa S. Y."},{"family":"Coors","given":"Arnold"},{"family":"Meertens-Kerris","given":"Yvonne"},{"family":"Wouters","given":"Emiel F. M."},{"family":"Prins","given":"Judith B."},{"family":"Franssen","given":"Frits M. E."},{"family":"Muris","given":"Jean W. M."},{"family":"Vanfleteren","given":"Lowie E. G. W."},{"family":"Sprangers","given":"Mirjam A. G."},{"family":"Janssen","given":"Daisy J. A."},{"family":"Vercoulen","given":"Jan H."}],"issued":{"date-parts":[["2019"]]}}}],"schema":"https://github.com/citation-style-language/schema/raw/master/csl-citation.json"} </w:instrText>
      </w:r>
      <w:r>
        <w:rPr>
          <w:rFonts w:ascii="Helvetica" w:hAnsi="Helvetica"/>
          <w:lang w:val="en-US"/>
        </w:rPr>
        <w:fldChar w:fldCharType="separate"/>
      </w:r>
      <w:r>
        <w:rPr>
          <w:rFonts w:ascii="Helvetica" w:hAnsi="Helvetica"/>
          <w:noProof/>
          <w:lang w:val="en-US"/>
        </w:rPr>
        <w:t>(24,25)</w:t>
      </w:r>
      <w:r>
        <w:rPr>
          <w:rFonts w:ascii="Helvetica" w:hAnsi="Helvetica"/>
          <w:lang w:val="en-US"/>
        </w:rPr>
        <w:fldChar w:fldCharType="end"/>
      </w:r>
      <w:r>
        <w:rPr>
          <w:rFonts w:ascii="Helvetica" w:hAnsi="Helvetica"/>
          <w:lang w:val="en-US"/>
        </w:rPr>
        <w:t xml:space="preserve">.  </w:t>
      </w:r>
    </w:p>
    <w:p w14:paraId="234CBC49" w14:textId="77777777" w:rsidR="00D50E82" w:rsidRDefault="00D50E82" w:rsidP="00D50E82">
      <w:pPr>
        <w:pStyle w:val="Normaalweb"/>
        <w:jc w:val="both"/>
        <w:rPr>
          <w:rFonts w:ascii="Helvetica" w:hAnsi="Helvetica"/>
          <w:lang w:val="en-US"/>
        </w:rPr>
      </w:pPr>
      <w:r w:rsidRPr="00494741">
        <w:rPr>
          <w:rFonts w:ascii="Helvetica" w:hAnsi="Helvetica"/>
          <w:lang w:val="en-US"/>
        </w:rPr>
        <w:t xml:space="preserve">Antiinfective medications showed significant protective effects against neurological symptoms and reduced the number of symptom categories. This could potentially result from the early management of infections, preventing extensive inflammation and immune responses contributing to </w:t>
      </w:r>
      <w:r>
        <w:rPr>
          <w:rFonts w:ascii="Helvetica" w:hAnsi="Helvetica"/>
          <w:lang w:val="en-US"/>
        </w:rPr>
        <w:t xml:space="preserve">LC. </w:t>
      </w:r>
      <w:r w:rsidRPr="00C1487C">
        <w:rPr>
          <w:rFonts w:ascii="Helvetica" w:hAnsi="Helvetica"/>
          <w:lang w:val="en-US"/>
        </w:rPr>
        <w:t xml:space="preserve">The protective effects of antineoplastic and immunomodulating agents against neurological symptoms </w:t>
      </w:r>
      <w:r>
        <w:rPr>
          <w:rFonts w:ascii="Helvetica" w:hAnsi="Helvetica"/>
          <w:lang w:val="en-US"/>
        </w:rPr>
        <w:t xml:space="preserve">may </w:t>
      </w:r>
      <w:r w:rsidRPr="00C1487C">
        <w:rPr>
          <w:rFonts w:ascii="Helvetica" w:hAnsi="Helvetica"/>
          <w:lang w:val="en-US"/>
        </w:rPr>
        <w:t xml:space="preserve">suggest that immune modulation </w:t>
      </w:r>
      <w:r>
        <w:rPr>
          <w:rFonts w:ascii="Helvetica" w:hAnsi="Helvetica"/>
          <w:lang w:val="en-US"/>
        </w:rPr>
        <w:t xml:space="preserve">can influence also impact specific LC outcomes. </w:t>
      </w:r>
      <w:r w:rsidRPr="003B1783">
        <w:rPr>
          <w:rFonts w:ascii="Helvetica" w:hAnsi="Helvetica"/>
          <w:lang w:val="en-US"/>
        </w:rPr>
        <w:t>While these associations should be interpreted with caution due to unclear underlying mechanisms, supporting evidence indicates that conditions with pre-existing inflammation, such as seasonal allergies and autoimmune diseases, are indeed linked to an increased risk of long COVID (LC) when adjusted for the severity of acute COVID-19</w:t>
      </w:r>
      <w:r>
        <w:rPr>
          <w:rFonts w:ascii="Helvetica" w:hAnsi="Helvetica"/>
          <w:lang w:val="en-US"/>
        </w:rPr>
        <w:fldChar w:fldCharType="begin"/>
      </w:r>
      <w:r>
        <w:rPr>
          <w:rFonts w:ascii="Helvetica" w:hAnsi="Helvetica"/>
          <w:lang w:val="en-US"/>
        </w:rPr>
        <w:instrText xml:space="preserve"> ADDIN ZOTERO_ITEM CSL_CITATION {"citationID":"8AyC1SPI","properties":{"formattedCitation":"(26)","plainCitation":"(26)","noteIndex":0},"citationItems":[{"id":7176,"uris":["http://zotero.org/users/local/Iwyk6Ie5/items/BGKPWS8X"],"itemData":{"id":7176,"type":"article-journal","container-title":"Journal of Autoimmunity","DOI":"10.1016/j.jaut.2022.102991","ISSN":"08968411","journalAbbreviation":"Journal of Autoimmunity","language":"en","page":"102991","source":"DOI.org (Crossref)","title":"Pre-existing conditions associated with post-acute sequelae of COVID-19","volume":"135","author":[{"family":"Jacobs","given":"Elizabeth T."},{"family":"Catalfamo","given":"Collin J."},{"family":"Colombo","given":"Paulina M."},{"family":"Khan","given":"Sana M."},{"family":"Austhof","given":"Erika"},{"family":"Cordova-Marks","given":"Felina"},{"family":"Ernst","given":"Kacey C."},{"family":"Farland","given":"Leslie V."},{"family":"Pogreba-Brown","given":"Kristen"}],"issued":{"date-parts":[["2023",2]]}}}],"schema":"https://github.com/citation-style-language/schema/raw/master/csl-citation.json"} </w:instrText>
      </w:r>
      <w:r>
        <w:rPr>
          <w:rFonts w:ascii="Helvetica" w:hAnsi="Helvetica"/>
          <w:lang w:val="en-US"/>
        </w:rPr>
        <w:fldChar w:fldCharType="separate"/>
      </w:r>
      <w:r>
        <w:rPr>
          <w:rFonts w:ascii="Helvetica" w:hAnsi="Helvetica"/>
          <w:noProof/>
          <w:lang w:val="en-US"/>
        </w:rPr>
        <w:t>(26)</w:t>
      </w:r>
      <w:r>
        <w:rPr>
          <w:rFonts w:ascii="Helvetica" w:hAnsi="Helvetica"/>
          <w:lang w:val="en-US"/>
        </w:rPr>
        <w:fldChar w:fldCharType="end"/>
      </w:r>
      <w:r w:rsidRPr="00C1487C">
        <w:rPr>
          <w:rFonts w:ascii="Helvetica" w:hAnsi="Helvetica"/>
          <w:lang w:val="en-US"/>
        </w:rPr>
        <w:t>.</w:t>
      </w:r>
      <w:r>
        <w:rPr>
          <w:rFonts w:ascii="Helvetica" w:hAnsi="Helvetica"/>
          <w:lang w:val="en-US"/>
        </w:rPr>
        <w:t xml:space="preserve"> </w:t>
      </w:r>
    </w:p>
    <w:p w14:paraId="51E00114" w14:textId="674DD911" w:rsidR="00D50E82" w:rsidRDefault="00D50E82" w:rsidP="00D50E82">
      <w:pPr>
        <w:pStyle w:val="Normaalweb"/>
        <w:jc w:val="both"/>
        <w:rPr>
          <w:rFonts w:ascii="Helvetica" w:hAnsi="Helvetica"/>
          <w:lang w:val="en-US"/>
        </w:rPr>
      </w:pPr>
      <w:r w:rsidRPr="00494741">
        <w:rPr>
          <w:rFonts w:ascii="Helvetica" w:hAnsi="Helvetica"/>
          <w:lang w:val="en-US"/>
        </w:rPr>
        <w:t xml:space="preserve">Cardiovascular medications were associated with a reduction in the </w:t>
      </w:r>
      <w:r>
        <w:rPr>
          <w:rFonts w:ascii="Helvetica" w:hAnsi="Helvetica"/>
          <w:lang w:val="en-US"/>
        </w:rPr>
        <w:t>number</w:t>
      </w:r>
      <w:r w:rsidRPr="00494741">
        <w:rPr>
          <w:rFonts w:ascii="Helvetica" w:hAnsi="Helvetica"/>
          <w:lang w:val="en-US"/>
        </w:rPr>
        <w:t xml:space="preserve"> of </w:t>
      </w:r>
      <w:r>
        <w:rPr>
          <w:rFonts w:ascii="Helvetica" w:hAnsi="Helvetica"/>
          <w:lang w:val="en-US"/>
        </w:rPr>
        <w:t>LC symptom categories. While it was demonstrated that pre-existing cardiovascular disease can lead to poor COVID-19 outcomes, a study that focused on the effect of diuretics prior to COVID, found no effect on the prognosis of COVID-19</w:t>
      </w:r>
      <w:r>
        <w:rPr>
          <w:rFonts w:ascii="Helvetica" w:hAnsi="Helvetica"/>
          <w:lang w:val="en-US"/>
        </w:rPr>
        <w:fldChar w:fldCharType="begin"/>
      </w:r>
      <w:r>
        <w:rPr>
          <w:rFonts w:ascii="Helvetica" w:hAnsi="Helvetica"/>
          <w:lang w:val="en-US"/>
        </w:rPr>
        <w:instrText xml:space="preserve"> ADDIN ZOTERO_ITEM CSL_CITATION {"citationID":"sUgpA3jH","properties":{"formattedCitation":"(27,28)","plainCitation":"(27,28)","noteIndex":0},"citationItems":[{"id":7155,"uris":["http://zotero.org/users/local/Iwyk6Ie5/items/BNSB5VNR"],"itemData":{"id":7155,"type":"article-journal","container-title":"Cureus","DOI":"10.7759/cureus.15573","ISSN":"2168-8184","language":"en","source":"DOI.org (Crossref)","title":"Does Baseline Diuretics Use Affect Prognosis in Patients With COVID-19?","URL":"https://www.cureus.com/articles/59052-does-baseline-diuretics-use-affect-prognosis-in-patients-with-covid-19","author":[{"family":"Guragai","given":"Nirmal"},{"family":"Vasudev","given":"Rahul"},{"family":"Hosein","given":"Kevin"},{"family":"Habib","given":"Habib"},{"family":"Patel","given":"Biren"},{"family":"Kaur","given":"Parminder"},{"family":"Patel","given":"Bhavik"},{"family":"Santana","given":"Melvin"},{"family":"Elkattawy","given":"Sherif"},{"family":"Noori","given":"Muhammad Atif Masood"},{"family":"Younes","given":"Islam"},{"family":"Alyacoub","given":"Ramez"},{"family":"Singh","given":"Balraj"},{"family":"Pullatt","given":"Raja"},{"family":"Randhawa","given":"Preet"},{"family":"Shamoon","given":"Fayez"}],"accessed":{"date-parts":[["2024",7,30]]},"issued":{"date-parts":[["2021",6,10]]}}},{"id":7178,"uris":["http://zotero.org/users/local/Iwyk6Ie5/items/V8FBBVQI"],"itemData":{"id":7178,"type":"article-journal","abstract":"Abstract\n            \n              Pre‐existing cardiovascular disease (CVD) increases the morbidity and mortality of COVID‐19 and is strongly associated with poor disease outcomes. However, SARS‐CoV‐2 infection can also trigger\n              de novo\n              acute and chronic cardiovascular disease. Acute cardiac complications include arrhythmia, myocarditis and heart failure, which are significantly associated with higher in‐hospital mortality. The possible mechanisms by which SARS‐CoV‐2 causes this acute cardiac disease include direct damage caused by viral invasion of cardiomyocytes as well as indirect damage through systemic inflammation. The long‐term cardiac complications associated with COVID‐19 are incompletely characterised and thought to include hypertension, arrhythmia, coronary atherosclerosis and heart failure. Although some cardiac‐related symptoms can last over 6 months, the effect of these complications on long‐term patient health remains unclear. The risk factors associated with long‐term cardiovascular disease remain poorly defined. Determining which patients are most at‐risk of long‐term cardiovascular disease is vital so that targeted follow‐up and patient care can be provided. The aim of this review was to summarise the current evidence of the acute and long‐term cardiovascular consequences of SARS‐CoV‐2 infection and the mechanisms by which SARS‐CoV‐2 may cause cardiovascular disease.","container-title":"Clinical &amp; Translational Immunology","DOI":"10.1002/cti2.1343","ISSN":"2050-0068, 2050-0068","issue":"9","journalAbbreviation":"Clin &amp; Trans Imm","language":"en","page":"e1343","source":"DOI.org (Crossref)","title":"Cardiovascular disease in SARS‐CoV‐2 infection","volume":"10","author":[{"family":"Sato","given":"Kei"},{"family":"Sinclair","given":"Jane E"},{"family":"Sadeghirad","given":"Habib"},{"family":"Fraser","given":"John F"},{"family":"Short","given":"Kirsty R"},{"family":"Kulasinghe","given":"Arutha"}],"issued":{"date-parts":[["2021",1]]}}}],"schema":"https://github.com/citation-style-language/schema/raw/master/csl-citation.json"} </w:instrText>
      </w:r>
      <w:r>
        <w:rPr>
          <w:rFonts w:ascii="Helvetica" w:hAnsi="Helvetica"/>
          <w:lang w:val="en-US"/>
        </w:rPr>
        <w:fldChar w:fldCharType="separate"/>
      </w:r>
      <w:r>
        <w:rPr>
          <w:rFonts w:ascii="Helvetica" w:hAnsi="Helvetica"/>
          <w:noProof/>
          <w:lang w:val="en-US"/>
        </w:rPr>
        <w:t>(27,28)</w:t>
      </w:r>
      <w:r>
        <w:rPr>
          <w:rFonts w:ascii="Helvetica" w:hAnsi="Helvetica"/>
          <w:lang w:val="en-US"/>
        </w:rPr>
        <w:fldChar w:fldCharType="end"/>
      </w:r>
      <w:r>
        <w:rPr>
          <w:rFonts w:ascii="Helvetica" w:hAnsi="Helvetica"/>
          <w:lang w:val="en-US"/>
        </w:rPr>
        <w:t>. A population-based case-control study in the UK showed that antihypertensive therapy including angiotensin-converting enzyme inhibitors, angiotensin receptor blockers, beta-blockers, calcium-channel blockers, thiazide diuretics and other antihypertensive drugs is not associated with increased risk of COVID-19 diagnosis or mortality, most antihypertensive classes showed negative associations with COVID-19 diagnosis</w:t>
      </w:r>
      <w:r>
        <w:rPr>
          <w:rFonts w:ascii="Helvetica" w:hAnsi="Helvetica"/>
          <w:lang w:val="en-US"/>
        </w:rPr>
        <w:fldChar w:fldCharType="begin"/>
      </w:r>
      <w:r>
        <w:rPr>
          <w:rFonts w:ascii="Helvetica" w:hAnsi="Helvetica"/>
          <w:lang w:val="en-US"/>
        </w:rPr>
        <w:instrText xml:space="preserve"> ADDIN ZOTERO_ITEM CSL_CITATION {"citationID":"0I4dhy37","properties":{"formattedCitation":"(29)","plainCitation":"(29)","noteIndex":0},"citationItems":[{"id":7159,"uris":["http://zotero.org/users/local/Iwyk6Ie5/items/39N59MAB"],"itemData":{"id":7159,"type":"article-journal","abstract":"Aims\n              Antihypertensive drugs have been implicated in coronavirus disease 2019 (COVID‐19) susceptibility and severity, but estimated associations may be susceptible to bias. We aimed to evaluate antihypertensive medications and COVID‐19 diagnosis and mortality, accounting for healthcare‐seeking behaviour.\n            \n            \n              Methods\n              A population‐based case‐control study was conducted including 16 866 COVID‐19 cases and 70 137 matched controls from the UK Clinical Practice Research Datalink. We evaluated all‐cause mortality among COVID‐19 cases. Exposures were angiotensin‐converting enzyme inhibitors (ACEIs), angiotensin receptor blockers (ARBs), beta‐blockers (B), calcium‐channel blockers (C), thiazide diuretics (D) and other antihypertensive drugs (O). Analyses were adjusted for covariates and consultation frequency.\n            \n            \n              Results\n              ACEIs were associated with lower odds of COVID‐19 diagnosis (adjusted odds ratio [AOR] 0.82, 95% confidence interval [CI] 0.77‐0.88) as were ARBs (AOR 0.87, 95% CI 0.80‐0.95) with little attenuation from adjustment for consultation frequency. C and D were also associated with lower odds of COVID‐19 diagnosis. Increased odds of COVID‐19 for B (AOR 1.19, 95% CI 1.12‐1.26) were attenuated after adjustment for consultation frequency (AOR 1.01, 95% CI 0.95‐1.08). Patients treated with ACEIs or ARBs had similar odds of mortality (AOR 1.00, 95% CI 0.83‐1.20) to patients treated with classes B, C, D or O or patients receiving no antihypertensive therapy (AOR 0.99, 95% CI 0.83‐1.18).\n            \n            \n              Conclusions\n              There was no evidence that antihypertensive therapy is associated with increased risk of COVID‐19 diagnosis or mortality; most classes of antihypertensive therapy showed negative associations with COVID‐19 diagnosis.","container-title":"British Journal of Clinical Pharmacology","DOI":"10.1111/bcp.14873","ISSN":"0306-5251, 1365-2125","issue":"12","journalAbbreviation":"Brit J Clinical Pharma","language":"en","license":"http://onlinelibrary.wiley.com/termsAndConditions#vor","page":"4598-4607","source":"DOI.org (Crossref)","title":"Antihypertensive medications and COVID‐19 diagnosis and mortality: Population‐based case‐control analysis in the United Kingdom","title-short":"Antihypertensive medications and COVID‐19 diagnosis and mortality","volume":"87","author":[{"family":"Rezel‐Potts","given":"Emma"},{"family":"Douiri","given":"Abdel"},{"family":"Chowienczyk","given":"Phil J."},{"family":"Gulliford","given":"Martin C."}],"issued":{"date-parts":[["2021",12]]}}}],"schema":"https://github.com/citation-style-language/schema/raw/master/csl-citation.json"} </w:instrText>
      </w:r>
      <w:r>
        <w:rPr>
          <w:rFonts w:ascii="Helvetica" w:hAnsi="Helvetica"/>
          <w:lang w:val="en-US"/>
        </w:rPr>
        <w:fldChar w:fldCharType="separate"/>
      </w:r>
      <w:r>
        <w:rPr>
          <w:rFonts w:ascii="Helvetica" w:hAnsi="Helvetica"/>
          <w:noProof/>
          <w:lang w:val="en-US"/>
        </w:rPr>
        <w:t>(29)</w:t>
      </w:r>
      <w:r>
        <w:rPr>
          <w:rFonts w:ascii="Helvetica" w:hAnsi="Helvetica"/>
          <w:lang w:val="en-US"/>
        </w:rPr>
        <w:fldChar w:fldCharType="end"/>
      </w:r>
      <w:r>
        <w:rPr>
          <w:rFonts w:ascii="Helvetica" w:hAnsi="Helvetica"/>
          <w:lang w:val="en-US"/>
        </w:rPr>
        <w:t>. While acute COVID-19 severity is linked LC development</w:t>
      </w:r>
      <w:r w:rsidR="0032093F">
        <w:rPr>
          <w:rFonts w:ascii="Helvetica" w:hAnsi="Helvetica"/>
          <w:lang w:val="en-US"/>
        </w:rPr>
        <w:fldChar w:fldCharType="begin"/>
      </w:r>
      <w:r w:rsidR="0032093F">
        <w:rPr>
          <w:rFonts w:ascii="Helvetica" w:hAnsi="Helvetica"/>
          <w:lang w:val="en-US"/>
        </w:rPr>
        <w:instrText xml:space="preserve"> ADDIN ZOTERO_ITEM CSL_CITATION {"citationID":"nYjKQSgp","properties":{"formattedCitation":"(30)","plainCitation":"(30)","noteIndex":0},"citationItems":[{"id":7477,"uris":["http://zotero.org/users/local/Iwyk6Ie5/items/49C2CAJA"],"itemData":{"id":7477,"type":"article-journal","abstract":"Background: The SARS-CoV-2 pandemic has become an enormous worldwide challenge over the last two years. However, little is still known about the risk of Long COVID (LC) in patients without comorbidities. Thus, we aimed to assess the predictors of LC in patients without comorbidities. Methods: Patients’ information, the course of the disease with symptoms, and post-COVID-19 complaints were collected within 4–12 weeks after COVID-19 recovery. Next, the patients were followed for at least 3 months. ECG, 24-h ECG monitoring, 24-h blood pressure (BP) monitoring, echocardiography, and selected biochemical tests were performed. LC was recognized based on the WHO definition. Results: We identified 701 consecutive patients, 488 of whom completed a 3-month follow-up (63% women). Comparisons were made between the LC group (n = 218) and patients without any symptoms after SARS-CoV-2 recovery (non-LC group) (n = 270). Patients with a severe course of acute-phase COVID-19 developed LC complications more often (34% vs. 19%, p &lt; 0.0001). The persistent symptoms were observed in 45% of LC patients. The LC group also had significantly more symptoms during the acute phase of COVID-19, and they suffered significantly more often from dyspnoea (48 vs. 33%), fatigue (72 vs. 63%), chest pain (50 vs. 36%), leg muscle pain (41 vs. 32%), headache (66 vs. 52%), arthralgia (44 vs. 25%), and chills (34 vs. 25%). In LC patients, significant differences regarding sex and body mass index were observed—woman: 69% vs. 56% (p = 0.003), and BMI: 28 [24–31] vs. 26 kg/m2 [23–30] (p &lt; 0.001), respectively. The number of symptoms in the acute phase was significantly greater in the LC group than in the control group (5 [2–8] vs. 2 [1–5], p = 0.0001). The LC group also had a higher 24-h heart rate (77 [72–83] vs. 75 [70–81], p = 0.021) at admission to the outpatient clinic. Multivariate regression analysis showed that LC patients had a higher BMI (odds ratio (OR): 1.06, 95% confidence intervals [CI]: 1.02–1.10, p = 0.007), almost twice as often had a severe course of COVID-19 (OR: 1.74, CI: 1.07–2.81, p = 0.025), and presented with joint pain in the acute phase (OR: 1.90, CI: 1.23–2.95, p = 0.004). Conclusions: A severe course of COVID-19, BMI, and arthralgia are independently associated with the risk of Long COVID in healthy individuals.","container-title":"Journal of Clinical Medicine","DOI":"10.3390/jcm11174980","ISSN":"2077-0383","issue":"17","journalAbbreviation":"JCM","language":"en","license":"https://creativecommons.org/licenses/by/4.0/","page":"4980","source":"DOI.org (Crossref)","title":"Predictors of Long COVID in Patients without Comorbidities: Data from the Polish Long-COVID Cardiovascular (PoLoCOV-CVD) Study","title-short":"Predictors of Long COVID in Patients without Comorbidities","volume":"11","author":[{"family":"Chudzik","given":"Michał"},{"family":"Lewek","given":"Joanna"},{"family":"Kapusta","given":"Joanna"},{"family":"Banach","given":"Maciej"},{"family":"Jankowski","given":"Piotr"},{"family":"Bielecka-Dabrowa","given":"Agata"}],"issued":{"date-parts":[["2022",8,25]]}}}],"schema":"https://github.com/citation-style-language/schema/raw/master/csl-citation.json"} </w:instrText>
      </w:r>
      <w:r w:rsidR="0032093F">
        <w:rPr>
          <w:rFonts w:ascii="Helvetica" w:hAnsi="Helvetica"/>
          <w:lang w:val="en-US"/>
        </w:rPr>
        <w:fldChar w:fldCharType="separate"/>
      </w:r>
      <w:r w:rsidR="0032093F">
        <w:rPr>
          <w:rFonts w:ascii="Helvetica" w:hAnsi="Helvetica"/>
          <w:noProof/>
          <w:lang w:val="en-US"/>
        </w:rPr>
        <w:t>(30)</w:t>
      </w:r>
      <w:r w:rsidR="0032093F">
        <w:rPr>
          <w:rFonts w:ascii="Helvetica" w:hAnsi="Helvetica"/>
          <w:lang w:val="en-US"/>
        </w:rPr>
        <w:fldChar w:fldCharType="end"/>
      </w:r>
      <w:r>
        <w:rPr>
          <w:rFonts w:ascii="Helvetica" w:hAnsi="Helvetica"/>
          <w:lang w:val="en-US"/>
        </w:rPr>
        <w:t xml:space="preserve">, studies in concerning cardiovascular LC outcomes are still lacking.  </w:t>
      </w:r>
    </w:p>
    <w:p w14:paraId="19963DD3" w14:textId="0E09E430" w:rsidR="00D50E82" w:rsidRDefault="00D50E82" w:rsidP="00D50E82">
      <w:pPr>
        <w:pStyle w:val="Normaalweb"/>
        <w:jc w:val="both"/>
        <w:rPr>
          <w:rFonts w:ascii="Helvetica" w:hAnsi="Helvetica"/>
          <w:lang w:val="en-US"/>
        </w:rPr>
      </w:pPr>
      <w:r w:rsidRPr="00C1487C">
        <w:rPr>
          <w:rFonts w:ascii="Helvetica" w:hAnsi="Helvetica"/>
          <w:lang w:val="en-US"/>
        </w:rPr>
        <w:t xml:space="preserve">Nervous system medications were associated with </w:t>
      </w:r>
      <w:r w:rsidR="00F35EA3">
        <w:rPr>
          <w:rFonts w:ascii="Helvetica" w:hAnsi="Helvetica"/>
          <w:lang w:val="en-US"/>
        </w:rPr>
        <w:t>less</w:t>
      </w:r>
      <w:r w:rsidRPr="00C1487C">
        <w:rPr>
          <w:rFonts w:ascii="Helvetica" w:hAnsi="Helvetica"/>
          <w:lang w:val="en-US"/>
        </w:rPr>
        <w:t xml:space="preserve"> pulmon</w:t>
      </w:r>
      <w:r>
        <w:rPr>
          <w:rFonts w:ascii="Helvetica" w:hAnsi="Helvetica"/>
          <w:lang w:val="en-US"/>
        </w:rPr>
        <w:t>ary radiological abnormalities. Among the most prescribed nervous system drugs were analgesics and psycholeptics drugs including anxiolytics. The relation between anxiety and LC in general has been established. While there is no evidence of associations between pre-existing neurological drug therapies and LC outcomes, it is known that pre-existing psychiatric disorders are associated with LC development</w:t>
      </w:r>
      <w:r>
        <w:rPr>
          <w:rFonts w:ascii="Helvetica" w:hAnsi="Helvetica"/>
          <w:lang w:val="en-US"/>
        </w:rPr>
        <w:fldChar w:fldCharType="begin"/>
      </w:r>
      <w:r w:rsidR="0032093F">
        <w:rPr>
          <w:rFonts w:ascii="Helvetica" w:hAnsi="Helvetica"/>
          <w:lang w:val="en-US"/>
        </w:rPr>
        <w:instrText xml:space="preserve"> ADDIN ZOTERO_ITEM CSL_CITATION {"citationID":"QS5VIOij","properties":{"formattedCitation":"(26,31)","plainCitation":"(26,31)","noteIndex":0},"citationItems":[{"id":7174,"uris":["http://zotero.org/users/local/Iwyk6Ie5/items/B5LUCRLU"],"itemData":{"id":7174,"type":"article-journal","abstract":"Abstract\n            Evidence demonstrating the association of preexisting psychiatric disorders with post-COVID-19 is limited. We aim to investigate the association using larger sample sizes and more extended postinfection periods than previous studies. A total of 6015 (response rate = 77.5%) COVID-19 survivors were surveyed using a self-administered questionnaire from July to September 2021. Poisson regression analysis with robust error variance was performed to estimate post-COVID-19 prevalence ratios (PRs) with or without preexisting psychiatric disorders. Participants with preexisting psychiatric disorders numbered 1067 (17.7%), and with post-COVID-19 were 2149 (35.7%). Post-COVID-19 PR with preexisting psychiatric disorders was 1.09 (95% CI 1.02–1.18, p = 0.013). The interaction between preexisting psychiatric disorders and postinfection periods was significant (p for interaction &lt; 0.001). The subgroup analysis showed that those with preexisting psychiatric disorders might be at greater prolonged risk of post-COVID-19 than those without the disorders. These findings suggested that preexisting psychiatric disorders were associated with an increased post-COVID-19 risk, and post-COVID-19 with preexisting psychiatric disorders might prolong even if time passes.","container-title":"Scientific Reports","DOI":"10.1038/s41598-023-27405-w","ISSN":"2045-2322","issue":"1","journalAbbreviation":"Sci Rep","language":"en","page":"346","source":"DOI.org (Crossref)","title":"Association of preexisting psychiatric disorders with post-COVID-19 prevalence: a cross-sectional study","title-short":"Association of preexisting psychiatric disorders with post-COVID-19 prevalence","volume":"13","author":[{"family":"Kataoka","given":"Mayumi"},{"family":"Hazumi","given":"Megumi"},{"family":"Usuda","given":"Kentaro"},{"family":"Okazaki","given":"Emi"},{"family":"Nishi","given":"Daisuke"}],"issued":{"date-parts":[["2023",1,7]]}}},{"id":7176,"uris":["http://zotero.org/users/local/Iwyk6Ie5/items/BGKPWS8X"],"itemData":{"id":7176,"type":"article-journal","container-title":"Journal of Autoimmunity","DOI":"10.1016/j.jaut.2022.102991","ISSN":"08968411","journalAbbreviation":"Journal of Autoimmunity","language":"en","page":"102991","source":"DOI.org (Crossref)","title":"Pre-existing conditions associated with post-acute sequelae of COVID-19","volume":"135","author":[{"family":"Jacobs","given":"Elizabeth T."},{"family":"Catalfamo","given":"Collin J."},{"family":"Colombo","given":"Paulina M."},{"family":"Khan","given":"Sana M."},{"family":"Austhof","given":"Erika"},{"family":"Cordova-Marks","given":"Felina"},{"family":"Ernst","given":"Kacey C."},{"family":"Farland","given":"Leslie V."},{"family":"Pogreba-Brown","given":"Kristen"}],"issued":{"date-parts":[["2023",2]]}}}],"schema":"https://github.com/citation-style-language/schema/raw/master/csl-citation.json"} </w:instrText>
      </w:r>
      <w:r>
        <w:rPr>
          <w:rFonts w:ascii="Helvetica" w:hAnsi="Helvetica"/>
          <w:lang w:val="en-US"/>
        </w:rPr>
        <w:fldChar w:fldCharType="separate"/>
      </w:r>
      <w:r w:rsidR="0032093F">
        <w:rPr>
          <w:rFonts w:ascii="Helvetica" w:hAnsi="Helvetica"/>
          <w:noProof/>
          <w:lang w:val="en-US"/>
        </w:rPr>
        <w:t>(26,31)</w:t>
      </w:r>
      <w:r>
        <w:rPr>
          <w:rFonts w:ascii="Helvetica" w:hAnsi="Helvetica"/>
          <w:lang w:val="en-US"/>
        </w:rPr>
        <w:fldChar w:fldCharType="end"/>
      </w:r>
      <w:r>
        <w:rPr>
          <w:rFonts w:ascii="Helvetica" w:hAnsi="Helvetica"/>
          <w:lang w:val="en-US"/>
        </w:rPr>
        <w:t>.</w:t>
      </w:r>
    </w:p>
    <w:p w14:paraId="32A78A9C" w14:textId="77777777" w:rsidR="00752D8C" w:rsidRPr="00494741" w:rsidRDefault="00752D8C" w:rsidP="00D50E82">
      <w:pPr>
        <w:pStyle w:val="Normaalweb"/>
        <w:jc w:val="both"/>
        <w:rPr>
          <w:rFonts w:ascii="Helvetica" w:hAnsi="Helvetica"/>
          <w:lang w:val="en-US"/>
        </w:rPr>
      </w:pPr>
    </w:p>
    <w:p w14:paraId="33CE8E29" w14:textId="77777777" w:rsidR="00D50E82" w:rsidRPr="00D15B75" w:rsidRDefault="00D50E82" w:rsidP="00D50E82">
      <w:pPr>
        <w:pStyle w:val="Normaalweb"/>
        <w:jc w:val="both"/>
        <w:outlineLvl w:val="0"/>
        <w:rPr>
          <w:rFonts w:ascii="Helvetica" w:hAnsi="Helvetica"/>
          <w:u w:val="single"/>
          <w:lang w:val="en-US"/>
        </w:rPr>
      </w:pPr>
      <w:r w:rsidRPr="00D15B75">
        <w:rPr>
          <w:rFonts w:ascii="Helvetica" w:hAnsi="Helvetica"/>
          <w:u w:val="single"/>
          <w:lang w:val="en-US"/>
        </w:rPr>
        <w:lastRenderedPageBreak/>
        <w:t>Limitations and Future Directions</w:t>
      </w:r>
    </w:p>
    <w:p w14:paraId="163091D0" w14:textId="77CA887A" w:rsidR="00D50E82" w:rsidRPr="00494741" w:rsidRDefault="00D50E82" w:rsidP="00D50E82">
      <w:pPr>
        <w:pStyle w:val="Normaalweb"/>
        <w:jc w:val="both"/>
        <w:rPr>
          <w:rFonts w:ascii="Helvetica" w:hAnsi="Helvetica"/>
          <w:lang w:val="en-US"/>
        </w:rPr>
      </w:pPr>
      <w:r w:rsidRPr="00494741">
        <w:rPr>
          <w:rFonts w:ascii="Helvetica" w:hAnsi="Helvetica"/>
          <w:lang w:val="en-US"/>
        </w:rPr>
        <w:t>The study has several strengths, including its longitudinal design, comprehensive data collection, and the use of standardized ATC codes for medication classification. However, the reliance on self-reported medication usage introduces the possibility of recall bias</w:t>
      </w:r>
      <w:r>
        <w:rPr>
          <w:rFonts w:ascii="Helvetica" w:hAnsi="Helvetica"/>
          <w:lang w:val="en-US"/>
        </w:rPr>
        <w:t xml:space="preserve"> that is influenced by a variety of factors, </w:t>
      </w:r>
      <w:r w:rsidRPr="00494741">
        <w:rPr>
          <w:rFonts w:ascii="Helvetica" w:hAnsi="Helvetica"/>
          <w:lang w:val="en-US"/>
        </w:rPr>
        <w:t xml:space="preserve"> although efforts were made to validate this data with</w:t>
      </w:r>
      <w:r>
        <w:rPr>
          <w:rFonts w:ascii="Helvetica" w:hAnsi="Helvetica"/>
          <w:lang w:val="en-US"/>
        </w:rPr>
        <w:t xml:space="preserve"> EHRs</w:t>
      </w:r>
      <w:r>
        <w:rPr>
          <w:rFonts w:ascii="Helvetica" w:hAnsi="Helvetica"/>
          <w:lang w:val="en-US"/>
        </w:rPr>
        <w:fldChar w:fldCharType="begin"/>
      </w:r>
      <w:r w:rsidR="0032093F">
        <w:rPr>
          <w:rFonts w:ascii="Helvetica" w:hAnsi="Helvetica"/>
          <w:lang w:val="en-US"/>
        </w:rPr>
        <w:instrText xml:space="preserve"> ADDIN ZOTERO_ITEM CSL_CITATION {"citationID":"1NKlmnpM","properties":{"formattedCitation":"(32)","plainCitation":"(32)","noteIndex":0},"citationItems":[{"id":7182,"uris":["http://zotero.org/users/local/Iwyk6Ie5/items/4MLJ6XEJ"],"itemData":{"id":7182,"type":"article-journal","abstract":"The validity of self-reported medication use in epidemiological studies is an important issue in healthcare research. Here we investigated factors influencing self-reported medication use for multiple diagnoses in the seventh wave of the Survey of Health Aging and Retirement in Europe (SHARE) dataset in n = 77,261 participants (ages: mean = 68.47, standard deviation = 10.03 years). The influence of mental, physical, and sociodemographic parameters on medication self-report was analyzed with logistic regressions and mediation models. Depression, memory function, and polypharmacy influenced the self-report of medication use in distinct disorders to varying degrees. In addition, sociodemographic factors, knowledge about diagnosis, the presence of several chronic illnesses, and restrictions of daily instrumental activities explained the largest proportion of variance. In the mediation model, polypharmacy had an indirect effect via depression and memory on self-reported medication use. Factors influencing medication self-report vary between different diagnoses, highlighting the complexity of medication knowledge. Therefore, it is essential to assess the individual parameters and their effect on medication behavior. Relying solely on medication self-reports is insufficient, as there is no way to gage their reliability. Thus, self-reported medication intake should be used with caution to indicate the actual medication knowledge and use.","container-title":"Healthcare","DOI":"10.3390/healthcare9121752","ISSN":"2227-9032","issue":"12","journalAbbreviation":"Healthcare","language":"en","license":"https://creativecommons.org/licenses/by/4.0/","page":"1752","source":"DOI.org (Crossref)","title":"Factors Influencing Self-Reported Medication Use in the Survey of Health Aging and Retirement in Europe (SHARE) Dataset","volume":"9","author":[{"family":"Schönenberg","given":"Aline"},{"family":"Prell","given":"Tino"}],"issued":{"date-parts":[["2021",12,18]]}}}],"schema":"https://github.com/citation-style-language/schema/raw/master/csl-citation.json"} </w:instrText>
      </w:r>
      <w:r>
        <w:rPr>
          <w:rFonts w:ascii="Helvetica" w:hAnsi="Helvetica"/>
          <w:lang w:val="en-US"/>
        </w:rPr>
        <w:fldChar w:fldCharType="separate"/>
      </w:r>
      <w:r w:rsidR="0032093F">
        <w:rPr>
          <w:rFonts w:ascii="Helvetica" w:hAnsi="Helvetica"/>
          <w:noProof/>
          <w:lang w:val="en-US"/>
        </w:rPr>
        <w:t>(32)</w:t>
      </w:r>
      <w:r>
        <w:rPr>
          <w:rFonts w:ascii="Helvetica" w:hAnsi="Helvetica"/>
          <w:lang w:val="en-US"/>
        </w:rPr>
        <w:fldChar w:fldCharType="end"/>
      </w:r>
      <w:r w:rsidRPr="00494741">
        <w:rPr>
          <w:rFonts w:ascii="Helvetica" w:hAnsi="Helvetica"/>
          <w:lang w:val="en-US"/>
        </w:rPr>
        <w:t xml:space="preserve">. </w:t>
      </w:r>
      <w:r>
        <w:rPr>
          <w:rFonts w:ascii="Helvetica" w:hAnsi="Helvetica"/>
          <w:lang w:val="en-US"/>
        </w:rPr>
        <w:t>In another study, it was found that self-reported medication and prescribing data agreed with each other across a wide variety of medication groups</w:t>
      </w:r>
      <w:r>
        <w:rPr>
          <w:rFonts w:ascii="Helvetica" w:hAnsi="Helvetica"/>
          <w:lang w:val="en-US"/>
        </w:rPr>
        <w:fldChar w:fldCharType="begin"/>
      </w:r>
      <w:r w:rsidR="0032093F">
        <w:rPr>
          <w:rFonts w:ascii="Helvetica" w:hAnsi="Helvetica"/>
          <w:lang w:val="en-US"/>
        </w:rPr>
        <w:instrText xml:space="preserve"> ADDIN ZOTERO_ITEM CSL_CITATION {"citationID":"hejlj2kD","properties":{"formattedCitation":"(33)","plainCitation":"(33)","noteIndex":0},"citationItems":[{"id":7180,"uris":["http://zotero.org/users/local/Iwyk6Ie5/items/YCWSBIW7"],"itemData":{"id":7180,"type":"article-journal","container-title":"Journal of Clinical Epidemiology","DOI":"10.1016/j.jclinepi.2017.10.013","ISSN":"08954356","journalAbbreviation":"Journal of Clinical Epidemiology","language":"en","page":"132-142","source":"DOI.org (Crossref)","title":"Self-reported medication use validated through record linkage to national prescribing data","volume":"94","author":[{"family":"Hafferty","given":"Jonathan D."},{"family":"Campbell","given":"Archie I."},{"family":"Navrady","given":"Lauren B."},{"family":"Adams","given":"Mark J."},{"family":"MacIntyre","given":"Donald"},{"family":"Lawrie","given":"Stephen M."},{"family":"Nicodemus","given":"Kristin"},{"family":"Porteous","given":"David J."},{"family":"McIntosh","given":"Andrew M."}],"issued":{"date-parts":[["2018",2]]}}}],"schema":"https://github.com/citation-style-language/schema/raw/master/csl-citation.json"} </w:instrText>
      </w:r>
      <w:r>
        <w:rPr>
          <w:rFonts w:ascii="Helvetica" w:hAnsi="Helvetica"/>
          <w:lang w:val="en-US"/>
        </w:rPr>
        <w:fldChar w:fldCharType="separate"/>
      </w:r>
      <w:r w:rsidR="0032093F">
        <w:rPr>
          <w:rFonts w:ascii="Helvetica" w:hAnsi="Helvetica"/>
          <w:noProof/>
          <w:lang w:val="en-US"/>
        </w:rPr>
        <w:t>(33)</w:t>
      </w:r>
      <w:r>
        <w:rPr>
          <w:rFonts w:ascii="Helvetica" w:hAnsi="Helvetica"/>
          <w:lang w:val="en-US"/>
        </w:rPr>
        <w:fldChar w:fldCharType="end"/>
      </w:r>
      <w:r>
        <w:rPr>
          <w:rFonts w:ascii="Helvetica" w:hAnsi="Helvetica"/>
          <w:lang w:val="en-US"/>
        </w:rPr>
        <w:t>. Furthermore, t</w:t>
      </w:r>
      <w:r w:rsidRPr="00494741">
        <w:rPr>
          <w:rFonts w:ascii="Helvetica" w:hAnsi="Helvetica"/>
          <w:lang w:val="en-US"/>
        </w:rPr>
        <w:t xml:space="preserve">he observational design limits the ability to </w:t>
      </w:r>
      <w:r>
        <w:rPr>
          <w:rFonts w:ascii="Helvetica" w:hAnsi="Helvetica"/>
          <w:lang w:val="en-US"/>
        </w:rPr>
        <w:t xml:space="preserve">identify </w:t>
      </w:r>
      <w:r w:rsidRPr="00494741">
        <w:rPr>
          <w:rFonts w:ascii="Helvetica" w:hAnsi="Helvetica"/>
          <w:lang w:val="en-US"/>
        </w:rPr>
        <w:t>causality, and residual confounding cannot be ruled out despite adjustments for known confounders. Additionally, the sample size, may have limited the power to detect smaller effects and interactions.</w:t>
      </w:r>
    </w:p>
    <w:p w14:paraId="6056A703" w14:textId="06F2DB52" w:rsidR="00D50E82" w:rsidRPr="00494741" w:rsidRDefault="00D50E82" w:rsidP="00D50E82">
      <w:pPr>
        <w:pStyle w:val="Normaalweb"/>
        <w:jc w:val="both"/>
        <w:rPr>
          <w:rFonts w:ascii="Helvetica" w:hAnsi="Helvetica"/>
          <w:lang w:val="en-US"/>
        </w:rPr>
      </w:pPr>
      <w:r w:rsidRPr="00494741">
        <w:rPr>
          <w:rFonts w:ascii="Helvetica" w:hAnsi="Helvetica"/>
          <w:lang w:val="en-US"/>
        </w:rPr>
        <w:t>Future research should focus on validating these findings in larger, more diverse populations and exploring the biological mechanisms underlying these associations. Incorporating pharmacogenomics could provide deeper insights into how genetic profiles interact with medication use, further refining per</w:t>
      </w:r>
      <w:r w:rsidR="00205D1C">
        <w:rPr>
          <w:rFonts w:ascii="Helvetica" w:hAnsi="Helvetica"/>
          <w:lang w:val="en-US"/>
        </w:rPr>
        <w:t xml:space="preserve">sonalized treatment strategies. </w:t>
      </w:r>
      <w:r w:rsidR="004F3669">
        <w:rPr>
          <w:rFonts w:ascii="Helvetica" w:hAnsi="Helvetica"/>
          <w:lang w:val="en-US"/>
        </w:rPr>
        <w:t>Additionally</w:t>
      </w:r>
      <w:r w:rsidR="00205D1C">
        <w:rPr>
          <w:rFonts w:ascii="Helvetica" w:hAnsi="Helvetica"/>
          <w:lang w:val="en-US"/>
        </w:rPr>
        <w:t xml:space="preserve">, it was shown that COVID-19 severity was associated with significant differential gene expression for several </w:t>
      </w:r>
      <w:r w:rsidR="009E1FC6">
        <w:rPr>
          <w:rFonts w:ascii="Helvetica" w:hAnsi="Helvetica"/>
          <w:lang w:val="en-US"/>
        </w:rPr>
        <w:t xml:space="preserve">genes involved </w:t>
      </w:r>
      <w:r w:rsidR="00205D1C">
        <w:rPr>
          <w:rFonts w:ascii="Helvetica" w:hAnsi="Helvetica"/>
          <w:lang w:val="en-US"/>
        </w:rPr>
        <w:t xml:space="preserve">drug </w:t>
      </w:r>
      <w:r w:rsidR="00205D1C" w:rsidRPr="00205D1C">
        <w:rPr>
          <w:rFonts w:ascii="Helvetica" w:hAnsi="Helvetica"/>
          <w:lang w:val="en-US"/>
        </w:rPr>
        <w:t>metabolizing enzymes and membrane transporters</w:t>
      </w:r>
      <w:r w:rsidR="009E1FC6">
        <w:rPr>
          <w:rFonts w:ascii="Helvetica" w:hAnsi="Helvetica"/>
          <w:lang w:val="en-US"/>
        </w:rPr>
        <w:t xml:space="preserve">, including upregulation in </w:t>
      </w:r>
      <w:r w:rsidR="009E1FC6" w:rsidRPr="009E1FC6">
        <w:rPr>
          <w:rFonts w:ascii="Helvetica" w:hAnsi="Helvetica"/>
          <w:i/>
          <w:lang w:val="en-US"/>
        </w:rPr>
        <w:t xml:space="preserve">CYP2C19 </w:t>
      </w:r>
      <w:r w:rsidR="009E1FC6">
        <w:rPr>
          <w:rFonts w:ascii="Helvetica" w:hAnsi="Helvetica"/>
          <w:lang w:val="en-US"/>
        </w:rPr>
        <w:t xml:space="preserve">and </w:t>
      </w:r>
      <w:r w:rsidR="009E1FC6" w:rsidRPr="009E1FC6">
        <w:rPr>
          <w:rFonts w:ascii="Helvetica" w:hAnsi="Helvetica"/>
          <w:i/>
          <w:lang w:val="en-US"/>
        </w:rPr>
        <w:t>CYP2C19</w:t>
      </w:r>
      <w:r w:rsidR="003E74A3" w:rsidRPr="003E74A3">
        <w:rPr>
          <w:rFonts w:ascii="Helvetica" w:hAnsi="Helvetica"/>
          <w:lang w:val="en-US"/>
        </w:rPr>
        <w:fldChar w:fldCharType="begin"/>
      </w:r>
      <w:r w:rsidR="003E74A3" w:rsidRPr="003E74A3">
        <w:rPr>
          <w:rFonts w:ascii="Helvetica" w:hAnsi="Helvetica"/>
          <w:lang w:val="en-US"/>
        </w:rPr>
        <w:instrText xml:space="preserve"> ADDIN ZOTERO_ITEM CSL_CITATION {"citationID":"LJfOcFne","properties":{"formattedCitation":"(34)","plainCitation":"(34)","noteIndex":0},"citationItems":[{"id":7479,"uris":["http://zotero.org/users/local/Iwyk6Ie5/items/ZNJXIQ3D"],"itemData":{"id":7479,"type":"article-journal","abstract":"Aim\n              Understanding how COVID‐19 impacts the expression of clinically relevant drug metabolizing enzymes and membrane transporters (DMETs) is vital for addressing potential safety and efficacy concerns related to systemic and peripheral drug concentrations. This study investigates the impact of COVID‐19 severity on DMETs expression and the underlying mechanisms to inform the design of precise clinical dosing regimens for affected patients.\n            \n            \n              Methods\n              Transcriptomics analysis of 102 DMETs, 10 inflammatory markers, and 12 xenosensing regulatory genes was conducted on nasopharyngeal swabs from 50 SARS‐CoV‐2 positive (17 outpatients, 16 non‐ICU, and 17 ICU) and 13 SARS‐CoV‐2 negative individuals, clinically tested through qPCR, in the Greater Toronto area from October 2020 to October 2021.\n            \n            \n              Results\n              \n                We observed a significant differential gene expression for 42 DMETs, 6 inflammatory markers, and 9 xenosensing regulatory genes. COVID‐19 severity was associated with the upregulation of\n                AKR1C1\n                ,\n                MGST1\n                , and\n                SULT1E1\n                , and downregulation of\n                ABCC10\n                ,\n                CYP3A43\n                , and\n                SLC29A4\n                expressions. Altogether, SARS‐CoV‐2‐positive patients showed an upregulation in\n                CYP2C9\n                ,\n                CYP2C19\n                ,\n                AKR1C1\n                ,\n                SULT1B1\n                ,\n                SULT2B1\n                , and\n                SLCO4A1\n                and downregulation in\n                FMO5\n                ,\n                MGST3\n                ,\n                ABCC5\n                , and\n                SLCO4C1\n                compared with SARS‐CoV‐2 negative individuals. These dysregulations were associated with significant changes in the expression of inflammatory and xenosensing regulatory genes driven by the disease.\n                GSTM3\n                ,\n                PPARA\n                , and\n                AKR1C1\n                are potential biomarkers of the observed DMETs dysregulation pattern in nasopharyngeal swabs of outpatients, non‐ICU, and ICU patients, respectively.\n              \n            \n            \n              Conclusion\n              The severity of COVID‐19 is associated with the dysregulation of DMETs involved in processing commonly prescribed drugs, suggesting potential disease–drug interactions, especially for narrow therapeutic index drugs.","container-title":"British Journal of Clinical Pharmacology","DOI":"10.1111/bcp.16124","ISSN":"0306-5251, 1365-2125","issue":"9","journalAbbreviation":"Brit J Clinical Pharma","language":"en","license":"http://creativecommons.org/licenses/by-nc/4.0/","page":"2137-2158","source":"DOI.org (Crossref)","title":"COVID‐19 severity gradient differentially dysregulates clinically relevant drug processing genes in nasopharyngeal swab samples","volume":"90","author":[{"family":"Nwabufo","given":"Chukwunonso K."},{"family":"Luc","given":"Jessica"},{"family":"McGeer","given":"Allison"},{"family":"Hirota","given":"Jeremy Alexander"},{"family":"Mubareka","given":"Samira"},{"family":"Doxey","given":"Andrew C."},{"family":"Moraes","given":"Theo J."}],"issued":{"date-parts":[["2024",9]]}}}],"schema":"https://github.com/citation-style-language/schema/raw/master/csl-citation.json"} </w:instrText>
      </w:r>
      <w:r w:rsidR="003E74A3" w:rsidRPr="003E74A3">
        <w:rPr>
          <w:rFonts w:ascii="Helvetica" w:hAnsi="Helvetica"/>
          <w:lang w:val="en-US"/>
        </w:rPr>
        <w:fldChar w:fldCharType="separate"/>
      </w:r>
      <w:r w:rsidR="003E74A3" w:rsidRPr="003E74A3">
        <w:rPr>
          <w:rFonts w:ascii="Helvetica" w:hAnsi="Helvetica"/>
          <w:noProof/>
          <w:lang w:val="en-US"/>
        </w:rPr>
        <w:t>(34)</w:t>
      </w:r>
      <w:r w:rsidR="003E74A3" w:rsidRPr="003E74A3">
        <w:rPr>
          <w:rFonts w:ascii="Helvetica" w:hAnsi="Helvetica"/>
          <w:lang w:val="en-US"/>
        </w:rPr>
        <w:fldChar w:fldCharType="end"/>
      </w:r>
      <w:r w:rsidR="009E1FC6" w:rsidRPr="003E74A3">
        <w:rPr>
          <w:rFonts w:ascii="Helvetica" w:hAnsi="Helvetica"/>
          <w:lang w:val="en-US"/>
        </w:rPr>
        <w:t>.</w:t>
      </w:r>
      <w:r w:rsidR="003E74A3">
        <w:rPr>
          <w:rFonts w:ascii="Helvetica" w:hAnsi="Helvetica"/>
          <w:lang w:val="en-US"/>
        </w:rPr>
        <w:t xml:space="preserve"> </w:t>
      </w:r>
      <w:r w:rsidRPr="00494741">
        <w:rPr>
          <w:rFonts w:ascii="Helvetica" w:hAnsi="Helvetica"/>
          <w:lang w:val="en-US"/>
        </w:rPr>
        <w:t>Longitudinal studies are also essential to understand the persistence of symptoms and the long-term effects of COVID-19, offering a pathway to improved management and care for affected individuals.</w:t>
      </w:r>
    </w:p>
    <w:p w14:paraId="7751FEBF" w14:textId="46AC6682" w:rsidR="00D50E82" w:rsidRPr="00D15B75" w:rsidRDefault="00D50E82" w:rsidP="00D50E82">
      <w:pPr>
        <w:jc w:val="both"/>
        <w:rPr>
          <w:lang w:val="en-US"/>
        </w:rPr>
      </w:pPr>
      <w:r w:rsidRPr="00494741">
        <w:rPr>
          <w:rFonts w:ascii="Helvetica" w:hAnsi="Helvetica"/>
          <w:lang w:val="en-US"/>
        </w:rPr>
        <w:t>Concluding, this study demonstrated that from pre-to post-COVID, medication usage peaked during the acute infection based on self-reported medication data. The most notable increases were in ATC therapeutic subgroups of corticosteroids</w:t>
      </w:r>
      <w:r w:rsidR="00B20A7C">
        <w:rPr>
          <w:rFonts w:ascii="Helvetica" w:hAnsi="Helvetica"/>
          <w:lang w:val="en-US"/>
        </w:rPr>
        <w:t xml:space="preserve"> and </w:t>
      </w:r>
      <w:r w:rsidR="00B20A7C" w:rsidRPr="005D6FF5">
        <w:rPr>
          <w:rFonts w:ascii="Helvetica" w:hAnsi="Helvetica"/>
          <w:lang w:val="en-US"/>
        </w:rPr>
        <w:t>antithrombotic</w:t>
      </w:r>
      <w:r w:rsidR="00B20A7C">
        <w:rPr>
          <w:rFonts w:ascii="Helvetica" w:hAnsi="Helvetica"/>
          <w:lang w:val="en-US"/>
        </w:rPr>
        <w:t>s</w:t>
      </w:r>
      <w:r w:rsidRPr="00494741">
        <w:rPr>
          <w:rFonts w:ascii="Helvetica" w:hAnsi="Helvetica"/>
          <w:lang w:val="en-US"/>
        </w:rPr>
        <w:t>. Furthermore, a decrease in the use of RAS inhibitors was observed</w:t>
      </w:r>
      <w:r w:rsidR="00AF1677">
        <w:rPr>
          <w:rFonts w:ascii="Helvetica" w:hAnsi="Helvetica"/>
          <w:lang w:val="en-US"/>
        </w:rPr>
        <w:t xml:space="preserve"> during acute COVID-19</w:t>
      </w:r>
      <w:r w:rsidRPr="00494741">
        <w:rPr>
          <w:rFonts w:ascii="Helvetica" w:hAnsi="Helvetica"/>
          <w:lang w:val="en-US"/>
        </w:rPr>
        <w:t>, and alimentary tract medication remained relatively high across all time points</w:t>
      </w:r>
      <w:r>
        <w:rPr>
          <w:rFonts w:ascii="Helvetica" w:hAnsi="Helvetica"/>
          <w:lang w:val="en-US"/>
        </w:rPr>
        <w:t xml:space="preserve"> while most groups declined back to pre-COVID usage percentages</w:t>
      </w:r>
      <w:r w:rsidRPr="00494741">
        <w:rPr>
          <w:rFonts w:ascii="Helvetica" w:hAnsi="Helvetica"/>
          <w:lang w:val="en-US"/>
        </w:rPr>
        <w:t xml:space="preserve">. The study revealed associations between pre-COVID medication use and </w:t>
      </w:r>
      <w:r>
        <w:rPr>
          <w:rFonts w:ascii="Helvetica" w:hAnsi="Helvetica"/>
          <w:lang w:val="en-US"/>
        </w:rPr>
        <w:t>LC</w:t>
      </w:r>
      <w:r w:rsidRPr="00494741">
        <w:rPr>
          <w:rFonts w:ascii="Helvetica" w:hAnsi="Helvetica"/>
          <w:lang w:val="en-US"/>
        </w:rPr>
        <w:t xml:space="preserve"> outcomes. While these associations need to be interpreted with caution, they suggest that medication history can </w:t>
      </w:r>
      <w:r>
        <w:rPr>
          <w:rFonts w:ascii="Helvetica" w:hAnsi="Helvetica"/>
          <w:lang w:val="en-US"/>
        </w:rPr>
        <w:t xml:space="preserve">potentially </w:t>
      </w:r>
      <w:r w:rsidRPr="00494741">
        <w:rPr>
          <w:rFonts w:ascii="Helvetica" w:hAnsi="Helvetica"/>
          <w:lang w:val="en-US"/>
        </w:rPr>
        <w:t>be a valuable</w:t>
      </w:r>
      <w:r>
        <w:rPr>
          <w:rFonts w:ascii="Helvetica" w:hAnsi="Helvetica"/>
          <w:lang w:val="en-US"/>
        </w:rPr>
        <w:t xml:space="preserve"> health status</w:t>
      </w:r>
      <w:r w:rsidRPr="00494741">
        <w:rPr>
          <w:rFonts w:ascii="Helvetica" w:hAnsi="Helvetica"/>
          <w:lang w:val="en-US"/>
        </w:rPr>
        <w:t xml:space="preserve"> tool to </w:t>
      </w:r>
      <w:r>
        <w:rPr>
          <w:rFonts w:ascii="Helvetica" w:hAnsi="Helvetica"/>
          <w:lang w:val="en-US"/>
        </w:rPr>
        <w:t>identify subsets LC</w:t>
      </w:r>
      <w:r w:rsidRPr="00494741">
        <w:rPr>
          <w:rFonts w:ascii="Helvetica" w:hAnsi="Helvetica"/>
          <w:lang w:val="en-US"/>
        </w:rPr>
        <w:t xml:space="preserve"> patients. By integrating precision medicine approaches, </w:t>
      </w:r>
      <w:r w:rsidR="00AF1677">
        <w:rPr>
          <w:rFonts w:ascii="Helvetica" w:hAnsi="Helvetica"/>
          <w:lang w:val="en-US"/>
        </w:rPr>
        <w:t xml:space="preserve">ultimately </w:t>
      </w:r>
      <w:r w:rsidRPr="00494741">
        <w:rPr>
          <w:rFonts w:ascii="Helvetica" w:hAnsi="Helvetica"/>
          <w:lang w:val="en-US"/>
        </w:rPr>
        <w:t xml:space="preserve">healthcare providers can develop more effective treatment plans tailored to individual patient histories, potentially improving outcomes for those suffering from </w:t>
      </w:r>
      <w:r>
        <w:rPr>
          <w:rFonts w:ascii="Helvetica" w:hAnsi="Helvetica"/>
          <w:lang w:val="en-US"/>
        </w:rPr>
        <w:t>LC</w:t>
      </w:r>
      <w:r w:rsidRPr="00494741">
        <w:rPr>
          <w:rFonts w:ascii="Helvetica" w:hAnsi="Helvetica"/>
          <w:lang w:val="en-US"/>
        </w:rPr>
        <w:t>.</w:t>
      </w:r>
    </w:p>
    <w:p w14:paraId="6DAAC958" w14:textId="04BE3038" w:rsidR="00494741" w:rsidRDefault="00494741">
      <w:pPr>
        <w:rPr>
          <w:rFonts w:ascii="Helvetica" w:hAnsi="Helvetica"/>
          <w:lang w:val="en-US"/>
        </w:rPr>
      </w:pPr>
    </w:p>
    <w:p w14:paraId="1AE0BD36" w14:textId="2938D01F" w:rsidR="00817861" w:rsidRPr="00494741" w:rsidRDefault="00905434" w:rsidP="00494741">
      <w:pPr>
        <w:pStyle w:val="Normaalweb"/>
        <w:jc w:val="both"/>
        <w:rPr>
          <w:rFonts w:ascii="Helvetica" w:hAnsi="Helvetica"/>
          <w:lang w:val="en-US"/>
        </w:rPr>
      </w:pPr>
      <w:r>
        <w:rPr>
          <w:rFonts w:ascii="Helvetica" w:hAnsi="Helvetica"/>
          <w:lang w:val="en-US"/>
        </w:rPr>
        <w:t>Word count manuscript</w:t>
      </w:r>
      <w:r w:rsidR="00AC62BC">
        <w:rPr>
          <w:rFonts w:ascii="Helvetica" w:hAnsi="Helvetica"/>
          <w:lang w:val="en-US"/>
        </w:rPr>
        <w:t xml:space="preserve"> (introduction-discussion)</w:t>
      </w:r>
      <w:r>
        <w:rPr>
          <w:rFonts w:ascii="Helvetica" w:hAnsi="Helvetica"/>
          <w:lang w:val="en-US"/>
        </w:rPr>
        <w:t xml:space="preserve">: </w:t>
      </w:r>
      <w:r w:rsidR="004F3669">
        <w:rPr>
          <w:rFonts w:ascii="Helvetica" w:hAnsi="Helvetica"/>
          <w:lang w:val="en-US"/>
        </w:rPr>
        <w:t>3598</w:t>
      </w:r>
      <w:r w:rsidR="00817861" w:rsidRPr="00494741">
        <w:rPr>
          <w:rFonts w:ascii="Helvetica" w:hAnsi="Helvetica"/>
          <w:lang w:val="en-US"/>
        </w:rPr>
        <w:br w:type="page"/>
      </w:r>
    </w:p>
    <w:p w14:paraId="3393B784" w14:textId="574CA926" w:rsidR="00881F31" w:rsidRDefault="00881F31" w:rsidP="000A4D9F">
      <w:pPr>
        <w:outlineLvl w:val="0"/>
        <w:rPr>
          <w:rFonts w:ascii="Helvetica" w:hAnsi="Helvetica"/>
          <w:b/>
          <w:lang w:val="en-US"/>
        </w:rPr>
      </w:pPr>
      <w:r>
        <w:rPr>
          <w:rFonts w:ascii="Helvetica" w:hAnsi="Helvetica"/>
          <w:b/>
          <w:lang w:val="en-US"/>
        </w:rPr>
        <w:lastRenderedPageBreak/>
        <w:t>Author contributions</w:t>
      </w:r>
    </w:p>
    <w:p w14:paraId="1440DF46" w14:textId="77777777" w:rsidR="00A94F6F" w:rsidRPr="00F2537F" w:rsidRDefault="00A94F6F" w:rsidP="004F7281">
      <w:pPr>
        <w:jc w:val="both"/>
        <w:rPr>
          <w:rFonts w:ascii="Helvetica" w:hAnsi="Helvetica"/>
          <w:lang w:val="en-US"/>
        </w:rPr>
      </w:pPr>
      <w:r w:rsidRPr="00F2537F">
        <w:rPr>
          <w:rFonts w:ascii="Helvetica" w:hAnsi="Helvetica"/>
          <w:lang w:val="en-US"/>
        </w:rPr>
        <w:t xml:space="preserve">Study design: KG, NB, AHM, CD, acquisition: KG, NB, DVE, PJ, MEBC, SV analysis: KG, DVE, NB interpretation of data: KG, NB, DVE, AHM; drafting the manuscript: KG, NB; critical review of the manuscript: all authors. </w:t>
      </w:r>
    </w:p>
    <w:p w14:paraId="6A6B9175" w14:textId="77777777" w:rsidR="00A94F6F" w:rsidRPr="00F2537F" w:rsidRDefault="00A94F6F" w:rsidP="004F7281">
      <w:pPr>
        <w:outlineLvl w:val="0"/>
        <w:rPr>
          <w:rFonts w:ascii="Helvetica" w:hAnsi="Helvetica"/>
          <w:b/>
          <w:lang w:val="en-US"/>
        </w:rPr>
      </w:pPr>
    </w:p>
    <w:p w14:paraId="44F40EA1" w14:textId="77777777" w:rsidR="00881F31" w:rsidRPr="00734F3A" w:rsidRDefault="00881F31" w:rsidP="001362A9">
      <w:pPr>
        <w:rPr>
          <w:rFonts w:ascii="Helvetica" w:hAnsi="Helvetica"/>
          <w:b/>
          <w:lang w:val="en-US"/>
        </w:rPr>
      </w:pPr>
    </w:p>
    <w:p w14:paraId="61E221DC" w14:textId="77777777" w:rsidR="00881F31" w:rsidRPr="004F7281" w:rsidRDefault="00881F31" w:rsidP="001362A9">
      <w:pPr>
        <w:outlineLvl w:val="0"/>
        <w:rPr>
          <w:rFonts w:ascii="Helvetica" w:hAnsi="Helvetica"/>
          <w:b/>
          <w:lang w:val="en-US"/>
        </w:rPr>
      </w:pPr>
      <w:r w:rsidRPr="00734F3A">
        <w:rPr>
          <w:rFonts w:ascii="Helvetica" w:hAnsi="Helvetica"/>
          <w:b/>
          <w:lang w:val="en-US"/>
        </w:rPr>
        <w:t>Acknowledgments</w:t>
      </w:r>
    </w:p>
    <w:p w14:paraId="61922AFF" w14:textId="037032E4" w:rsidR="00A94F6F" w:rsidRPr="00F2537F" w:rsidRDefault="004D6688" w:rsidP="004F7281">
      <w:pPr>
        <w:tabs>
          <w:tab w:val="right" w:pos="9072"/>
        </w:tabs>
        <w:jc w:val="both"/>
        <w:rPr>
          <w:rFonts w:ascii="Helvetica" w:hAnsi="Helvetica"/>
          <w:lang w:val="en-US"/>
        </w:rPr>
      </w:pPr>
      <w:r>
        <w:rPr>
          <w:rFonts w:ascii="Helvetica" w:hAnsi="Helvetica"/>
          <w:lang w:val="en-US"/>
        </w:rPr>
        <w:t>This study was funded by Health-Holland</w:t>
      </w:r>
      <w:r w:rsidRPr="00241DB0">
        <w:rPr>
          <w:rFonts w:ascii="Helvetica" w:hAnsi="Helvetica"/>
          <w:lang w:val="en-US"/>
        </w:rPr>
        <w:t>, Top Sector Life Sciences &amp; Health (LSHM20104; LSHM20068)</w:t>
      </w:r>
      <w:r>
        <w:rPr>
          <w:rFonts w:ascii="Helvetica" w:hAnsi="Helvetica"/>
          <w:lang w:val="en-US"/>
        </w:rPr>
        <w:t xml:space="preserve">. </w:t>
      </w:r>
      <w:r w:rsidR="00A94F6F" w:rsidRPr="00F2537F">
        <w:rPr>
          <w:rFonts w:ascii="Helvetica" w:hAnsi="Helvetica"/>
          <w:lang w:val="en-US"/>
        </w:rPr>
        <w:t>We extend our gratitude to all study participants for their contributions. We would also like to thank everyone involved in the P4O2 COVID-19 cohort patient recruitment and inclusions at all participating centers for their efforts and contributions.</w:t>
      </w:r>
      <w:r w:rsidR="00141EA5">
        <w:rPr>
          <w:rFonts w:ascii="Helvetica" w:hAnsi="Helvetica"/>
          <w:lang w:val="en-US"/>
        </w:rPr>
        <w:t xml:space="preserve"> </w:t>
      </w:r>
      <w:r w:rsidR="00691867" w:rsidRPr="00691867">
        <w:rPr>
          <w:rFonts w:ascii="Helvetica" w:hAnsi="Helvetica"/>
          <w:lang w:val="en-US"/>
        </w:rPr>
        <w:t>We are grateful for the contributions of the students who assisted with data entry, as well as for the support provided by Lizan D. Bloemsma and Shahriyar</w:t>
      </w:r>
      <w:r w:rsidR="006B5F3C">
        <w:rPr>
          <w:rFonts w:ascii="Helvetica" w:hAnsi="Helvetica"/>
          <w:lang w:val="en-US"/>
        </w:rPr>
        <w:t xml:space="preserve"> </w:t>
      </w:r>
      <w:r w:rsidR="0018760A" w:rsidRPr="0018760A">
        <w:rPr>
          <w:rFonts w:ascii="Helvetica" w:hAnsi="Helvetica"/>
          <w:lang w:val="en-US"/>
        </w:rPr>
        <w:t xml:space="preserve">Shahbazi </w:t>
      </w:r>
      <w:r w:rsidR="006B5F3C" w:rsidRPr="006B5F3C">
        <w:rPr>
          <w:rFonts w:ascii="Helvetica" w:hAnsi="Helvetica"/>
          <w:lang w:val="en-US"/>
        </w:rPr>
        <w:t>Khamas</w:t>
      </w:r>
      <w:r w:rsidR="00691867" w:rsidRPr="00691867">
        <w:rPr>
          <w:rFonts w:ascii="Helvetica" w:hAnsi="Helvetica"/>
          <w:lang w:val="en-US"/>
        </w:rPr>
        <w:t xml:space="preserve"> in </w:t>
      </w:r>
      <w:r w:rsidR="006B5F3C">
        <w:rPr>
          <w:rFonts w:ascii="Helvetica" w:hAnsi="Helvetica"/>
          <w:lang w:val="en-US"/>
        </w:rPr>
        <w:t>student supervision.</w:t>
      </w:r>
    </w:p>
    <w:p w14:paraId="691DE8DD" w14:textId="77777777" w:rsidR="00A94F6F" w:rsidRPr="00F2537F" w:rsidRDefault="00A94F6F" w:rsidP="004F7281">
      <w:pPr>
        <w:outlineLvl w:val="0"/>
        <w:rPr>
          <w:rFonts w:ascii="Helvetica" w:hAnsi="Helvetica"/>
          <w:b/>
          <w:lang w:val="en-US"/>
        </w:rPr>
      </w:pPr>
    </w:p>
    <w:p w14:paraId="3B39D9ED" w14:textId="77777777" w:rsidR="00881F31" w:rsidRPr="00734F3A" w:rsidRDefault="00881F31" w:rsidP="001362A9">
      <w:pPr>
        <w:rPr>
          <w:rFonts w:ascii="Helvetica" w:hAnsi="Helvetica"/>
          <w:b/>
          <w:lang w:val="en-US"/>
        </w:rPr>
      </w:pPr>
    </w:p>
    <w:p w14:paraId="356A2D3E" w14:textId="77777777" w:rsidR="00881F31" w:rsidRPr="004F7281" w:rsidRDefault="00881F31" w:rsidP="001362A9">
      <w:pPr>
        <w:outlineLvl w:val="0"/>
        <w:rPr>
          <w:rFonts w:ascii="Helvetica" w:hAnsi="Helvetica"/>
          <w:b/>
          <w:lang w:val="en-US"/>
        </w:rPr>
      </w:pPr>
      <w:r w:rsidRPr="00734F3A">
        <w:rPr>
          <w:rFonts w:ascii="Helvetica" w:hAnsi="Helvetica"/>
          <w:b/>
          <w:lang w:val="en-US"/>
        </w:rPr>
        <w:t>Conflicts of interest</w:t>
      </w:r>
    </w:p>
    <w:p w14:paraId="52851D27" w14:textId="442CDACB" w:rsidR="00A94F6F" w:rsidRDefault="00A94F6F" w:rsidP="004F7281">
      <w:pPr>
        <w:jc w:val="both"/>
        <w:rPr>
          <w:rStyle w:val="s12"/>
          <w:rFonts w:ascii="Helvetica" w:hAnsi="Helvetica"/>
          <w:bCs/>
          <w:color w:val="000000"/>
          <w:lang w:val="en-US"/>
        </w:rPr>
      </w:pPr>
      <w:r w:rsidRPr="00F2537F">
        <w:rPr>
          <w:rStyle w:val="s12"/>
          <w:rFonts w:ascii="Helvetica" w:hAnsi="Helvetica"/>
          <w:bCs/>
          <w:color w:val="000000"/>
          <w:lang w:val="en-US"/>
        </w:rPr>
        <w:t xml:space="preserve">KG: received funding from STIMAG, GSK ISS, ZonMw. Payments made to institution by GSK and ALK.  AHM: She is the PI of a public private consortium (P4O2 (Precision Medicine for More Oxygen)) sponsored by Health Holland involving many private partners that contribute in cash and/or in kind (AbbVie. Boehringer Ingelheim, Breathomix, Clear, Fluidda, Ortec Logiqcare, Olive, Philips, Quantib-U, Smartfish, Clear, SODAQ, Thirona, Roche, TopMD, Novartis, RespiQ). Received unrestricted research grant from GSK and Boehringer Ingelheim. Received Vertex Innovation Award Grant. Honoraria paid to Institution from Boehringer Ingelheim, Astra Zeneca and GSK. She is Chair of DSMB of a study on BPD in neonates. NB, MEBC, JMB: received salary from the PPP Allowance made available by Health Holland, Top Sector Life Sciences &amp; Health (LSHM20104; LSHM20068), to stimulate public-private partnerships. </w:t>
      </w:r>
      <w:r w:rsidR="004D6688">
        <w:rPr>
          <w:rStyle w:val="s12"/>
          <w:rFonts w:ascii="Helvetica" w:hAnsi="Helvetica"/>
          <w:bCs/>
          <w:color w:val="000000"/>
          <w:lang w:val="en-US"/>
        </w:rPr>
        <w:t xml:space="preserve">JMB: honorarium paid to </w:t>
      </w:r>
      <w:r w:rsidR="00881C28">
        <w:rPr>
          <w:rStyle w:val="s12"/>
          <w:rFonts w:ascii="Helvetica" w:hAnsi="Helvetica"/>
          <w:bCs/>
          <w:color w:val="000000"/>
          <w:lang w:val="en-US"/>
        </w:rPr>
        <w:t xml:space="preserve">institution from </w:t>
      </w:r>
      <w:r w:rsidR="007D2E16">
        <w:rPr>
          <w:rStyle w:val="s12"/>
          <w:rFonts w:ascii="Helvetica" w:hAnsi="Helvetica"/>
          <w:bCs/>
          <w:color w:val="000000"/>
          <w:lang w:val="en-US"/>
        </w:rPr>
        <w:t xml:space="preserve">Vitakruid. </w:t>
      </w:r>
      <w:r w:rsidRPr="00F2537F">
        <w:rPr>
          <w:rStyle w:val="s12"/>
          <w:rFonts w:ascii="Helvetica" w:hAnsi="Helvetica"/>
          <w:bCs/>
          <w:color w:val="000000"/>
          <w:lang w:val="en-US"/>
        </w:rPr>
        <w:t>STV, HJB, VCB, JT: nothing to declare.</w:t>
      </w:r>
    </w:p>
    <w:p w14:paraId="5941ED47" w14:textId="77777777" w:rsidR="00C56B39" w:rsidRDefault="00C56B39" w:rsidP="004F7281">
      <w:pPr>
        <w:jc w:val="both"/>
        <w:rPr>
          <w:rStyle w:val="s12"/>
          <w:rFonts w:ascii="Helvetica" w:hAnsi="Helvetica"/>
          <w:bCs/>
          <w:color w:val="000000"/>
          <w:lang w:val="en-US"/>
        </w:rPr>
      </w:pPr>
    </w:p>
    <w:p w14:paraId="2614098D" w14:textId="69BF32DF" w:rsidR="00C56B39" w:rsidRPr="00C56B39" w:rsidRDefault="00C56B39" w:rsidP="004F7281">
      <w:pPr>
        <w:jc w:val="both"/>
        <w:rPr>
          <w:rStyle w:val="s12"/>
          <w:rFonts w:ascii="Helvetica" w:hAnsi="Helvetica"/>
          <w:b/>
          <w:bCs/>
          <w:color w:val="000000"/>
          <w:lang w:val="en-US"/>
        </w:rPr>
      </w:pPr>
      <w:r w:rsidRPr="00C56B39">
        <w:rPr>
          <w:rStyle w:val="s12"/>
          <w:rFonts w:ascii="Helvetica" w:hAnsi="Helvetica"/>
          <w:b/>
          <w:bCs/>
          <w:color w:val="000000"/>
          <w:lang w:val="en-US"/>
        </w:rPr>
        <w:t>Data availability statement</w:t>
      </w:r>
    </w:p>
    <w:p w14:paraId="7F0CB8A2" w14:textId="77777777" w:rsidR="00C56B39" w:rsidRPr="00C56B39" w:rsidRDefault="00C56B39" w:rsidP="00C56B39">
      <w:pPr>
        <w:jc w:val="both"/>
        <w:rPr>
          <w:rFonts w:eastAsia="Times New Roman"/>
          <w:lang w:val="en-US"/>
        </w:rPr>
      </w:pPr>
      <w:r w:rsidRPr="00C56B39">
        <w:rPr>
          <w:rFonts w:ascii="Trebuchet MS" w:eastAsia="Times New Roman" w:hAnsi="Trebuchet MS"/>
          <w:color w:val="1C1D1E"/>
          <w:sz w:val="21"/>
          <w:szCs w:val="21"/>
          <w:shd w:val="clear" w:color="auto" w:fill="FFFFFF"/>
          <w:lang w:val="en-US"/>
        </w:rPr>
        <w:t>The data that support the findings of this study are available on request from the corresponding author. The data are not publicly available due to privacy or ethical restrictions.</w:t>
      </w:r>
    </w:p>
    <w:p w14:paraId="51389116" w14:textId="77777777" w:rsidR="00C56B39" w:rsidRPr="00F2537F" w:rsidRDefault="00C56B39" w:rsidP="004F7281">
      <w:pPr>
        <w:jc w:val="both"/>
        <w:rPr>
          <w:rFonts w:ascii="Helvetica" w:hAnsi="Helvetica" w:cs="Arial"/>
          <w:b/>
          <w:bCs/>
          <w:lang w:val="en-US"/>
        </w:rPr>
      </w:pPr>
    </w:p>
    <w:p w14:paraId="45567CB0" w14:textId="77777777" w:rsidR="00881F31" w:rsidRDefault="00881F31" w:rsidP="00881F31">
      <w:pPr>
        <w:rPr>
          <w:rFonts w:ascii="Helvetica" w:hAnsi="Helvetica"/>
          <w:b/>
          <w:lang w:val="en-US"/>
        </w:rPr>
      </w:pPr>
    </w:p>
    <w:p w14:paraId="0A294FDB" w14:textId="77777777" w:rsidR="001E0613" w:rsidRDefault="004560F7" w:rsidP="000A4D9F">
      <w:pPr>
        <w:outlineLvl w:val="0"/>
        <w:rPr>
          <w:rFonts w:ascii="Helvetica" w:eastAsia="Times New Roman" w:hAnsi="Helvetica"/>
          <w:b/>
          <w:lang w:val="en-US"/>
        </w:rPr>
      </w:pPr>
      <w:r w:rsidRPr="001E0613">
        <w:rPr>
          <w:rFonts w:ascii="Helvetica" w:eastAsia="Times New Roman" w:hAnsi="Helvetica"/>
          <w:b/>
          <w:lang w:val="en-US"/>
        </w:rPr>
        <w:t>References</w:t>
      </w:r>
    </w:p>
    <w:p w14:paraId="7D6DB5BE" w14:textId="77777777" w:rsidR="001E0613" w:rsidRDefault="001E0613">
      <w:pPr>
        <w:rPr>
          <w:rFonts w:ascii="Helvetica" w:eastAsia="Times New Roman" w:hAnsi="Helvetica"/>
          <w:b/>
          <w:lang w:val="en-US"/>
        </w:rPr>
      </w:pPr>
    </w:p>
    <w:p w14:paraId="5381B25D" w14:textId="25BD6B8E" w:rsidR="003E74A3" w:rsidRPr="003E74A3" w:rsidRDefault="001E0613">
      <w:pPr>
        <w:widowControl w:val="0"/>
        <w:autoSpaceDE w:val="0"/>
        <w:autoSpaceDN w:val="0"/>
        <w:adjustRightInd w:val="0"/>
        <w:rPr>
          <w:rFonts w:ascii="Helvetica" w:eastAsia="Times New Roman" w:hAnsi="Helvetica"/>
          <w:lang w:val="en-US"/>
        </w:rPr>
      </w:pPr>
      <w:r w:rsidRPr="001E0613">
        <w:fldChar w:fldCharType="begin"/>
      </w:r>
      <w:r w:rsidRPr="008260C9">
        <w:rPr>
          <w:lang w:val="en-US"/>
        </w:rPr>
        <w:instrText xml:space="preserve"> ADDIN ZOTERO_BIBL {"uncited":[],"omitted":[],"custom":[]} CSL_BIBLIOGRAPHY </w:instrText>
      </w:r>
      <w:r w:rsidRPr="001E0613">
        <w:fldChar w:fldCharType="separate"/>
      </w:r>
      <w:r w:rsidR="003E74A3" w:rsidRPr="003E74A3">
        <w:rPr>
          <w:rFonts w:ascii="Helvetica" w:eastAsia="Times New Roman" w:hAnsi="Helvetica"/>
          <w:lang w:val="en-US"/>
        </w:rPr>
        <w:t>1.</w:t>
      </w:r>
      <w:r w:rsidR="003E74A3" w:rsidRPr="003E74A3">
        <w:rPr>
          <w:rFonts w:ascii="Helvetica" w:eastAsia="Times New Roman" w:hAnsi="Helvetica"/>
          <w:lang w:val="en-US"/>
        </w:rPr>
        <w:tab/>
        <w:t>World Health Organization. Post COVID-19 condition (Long COVID) [Internet]. [cited 2023 Mar 28]. Available from: https://www.who.int/europe/news-room/fact-sheets/item/post-covid-19-condition#:~:text=It%20is%20defined%20as%20the,months%20with%20no%20other%20explanation.</w:t>
      </w:r>
    </w:p>
    <w:p w14:paraId="31A47C9E" w14:textId="77777777" w:rsidR="003E74A3" w:rsidRPr="003E74A3" w:rsidRDefault="003E74A3">
      <w:pPr>
        <w:widowControl w:val="0"/>
        <w:autoSpaceDE w:val="0"/>
        <w:autoSpaceDN w:val="0"/>
        <w:adjustRightInd w:val="0"/>
        <w:rPr>
          <w:rFonts w:ascii="Helvetica" w:eastAsia="Times New Roman" w:hAnsi="Helvetica"/>
          <w:lang w:val="en-US"/>
        </w:rPr>
      </w:pPr>
      <w:r w:rsidRPr="003E74A3">
        <w:rPr>
          <w:rFonts w:ascii="Helvetica" w:eastAsia="Times New Roman" w:hAnsi="Helvetica"/>
          <w:lang w:val="en-US"/>
        </w:rPr>
        <w:t>2.</w:t>
      </w:r>
      <w:r w:rsidRPr="003E74A3">
        <w:rPr>
          <w:rFonts w:ascii="Helvetica" w:eastAsia="Times New Roman" w:hAnsi="Helvetica"/>
          <w:lang w:val="en-US"/>
        </w:rPr>
        <w:tab/>
        <w:t xml:space="preserve">Davis HE, Assaf GS, McCorkell L, Wei H, Low RJ, Re’em Y, et al. Characterizing long COVID in an international cohort: 7 months of symptoms and their impact. EClinicalMedicine. 2021 Aug;38:101019. </w:t>
      </w:r>
    </w:p>
    <w:p w14:paraId="0E4D8348" w14:textId="77777777" w:rsidR="003E74A3" w:rsidRPr="003E74A3" w:rsidRDefault="003E74A3">
      <w:pPr>
        <w:widowControl w:val="0"/>
        <w:autoSpaceDE w:val="0"/>
        <w:autoSpaceDN w:val="0"/>
        <w:adjustRightInd w:val="0"/>
        <w:rPr>
          <w:rFonts w:ascii="Helvetica" w:eastAsia="Times New Roman" w:hAnsi="Helvetica"/>
          <w:lang w:val="en-US"/>
        </w:rPr>
      </w:pPr>
      <w:r w:rsidRPr="003E74A3">
        <w:rPr>
          <w:rFonts w:ascii="Helvetica" w:eastAsia="Times New Roman" w:hAnsi="Helvetica"/>
          <w:lang w:val="en-US"/>
        </w:rPr>
        <w:t>3.</w:t>
      </w:r>
      <w:r w:rsidRPr="003E74A3">
        <w:rPr>
          <w:rFonts w:ascii="Helvetica" w:eastAsia="Times New Roman" w:hAnsi="Helvetica"/>
          <w:lang w:val="en-US"/>
        </w:rPr>
        <w:tab/>
        <w:t xml:space="preserve">Carfì A, Bernabei R, Landi F, for the Gemelli Against COVID-19 Post-Acute Care Study Group. Persistent Symptoms in Patients After Acute COVID-19. JAMA. </w:t>
      </w:r>
      <w:r w:rsidRPr="003E74A3">
        <w:rPr>
          <w:rFonts w:ascii="Helvetica" w:eastAsia="Times New Roman" w:hAnsi="Helvetica"/>
          <w:lang w:val="en-US"/>
        </w:rPr>
        <w:lastRenderedPageBreak/>
        <w:t xml:space="preserve">2020 Aug 11;324(6):603. </w:t>
      </w:r>
    </w:p>
    <w:p w14:paraId="4EB21861" w14:textId="77777777" w:rsidR="003E74A3" w:rsidRPr="003E74A3" w:rsidRDefault="003E74A3">
      <w:pPr>
        <w:widowControl w:val="0"/>
        <w:autoSpaceDE w:val="0"/>
        <w:autoSpaceDN w:val="0"/>
        <w:adjustRightInd w:val="0"/>
        <w:rPr>
          <w:rFonts w:ascii="Helvetica" w:eastAsia="Times New Roman" w:hAnsi="Helvetica"/>
          <w:lang w:val="en-US"/>
        </w:rPr>
      </w:pPr>
      <w:r w:rsidRPr="003E74A3">
        <w:rPr>
          <w:rFonts w:ascii="Helvetica" w:eastAsia="Times New Roman" w:hAnsi="Helvetica"/>
          <w:lang w:val="en-US"/>
        </w:rPr>
        <w:t>4.</w:t>
      </w:r>
      <w:r w:rsidRPr="003E74A3">
        <w:rPr>
          <w:rFonts w:ascii="Helvetica" w:eastAsia="Times New Roman" w:hAnsi="Helvetica"/>
          <w:lang w:val="en-US"/>
        </w:rPr>
        <w:tab/>
        <w:t xml:space="preserve">Baalbaki N, Blankestijn JM, Abdel-Aziz MI, De Backer J, Bazdar S, Beekers I, et al. Precision Medicine for More Oxygen (P4O2)—Study Design and First Results of the Long COVID-19 Extension. JPM. 2023 Jun 28;13(7):1060. </w:t>
      </w:r>
    </w:p>
    <w:p w14:paraId="215E160F" w14:textId="77777777" w:rsidR="003E74A3" w:rsidRPr="003E74A3" w:rsidRDefault="003E74A3">
      <w:pPr>
        <w:widowControl w:val="0"/>
        <w:autoSpaceDE w:val="0"/>
        <w:autoSpaceDN w:val="0"/>
        <w:adjustRightInd w:val="0"/>
        <w:rPr>
          <w:rFonts w:ascii="Helvetica" w:eastAsia="Times New Roman" w:hAnsi="Helvetica"/>
          <w:lang w:val="en-US"/>
        </w:rPr>
      </w:pPr>
      <w:r w:rsidRPr="003E74A3">
        <w:rPr>
          <w:rFonts w:ascii="Helvetica" w:eastAsia="Times New Roman" w:hAnsi="Helvetica"/>
          <w:lang w:val="en-US"/>
        </w:rPr>
        <w:t>5.</w:t>
      </w:r>
      <w:r w:rsidRPr="003E74A3">
        <w:rPr>
          <w:rFonts w:ascii="Helvetica" w:eastAsia="Times New Roman" w:hAnsi="Helvetica"/>
          <w:lang w:val="en-US"/>
        </w:rPr>
        <w:tab/>
        <w:t xml:space="preserve">Davis HE, McCorkell L, Vogel JM, Topol EJ. Long COVID: major findings, mechanisms and recommendations. Nat Rev Microbiol. 2023 Mar;21(3):133–46. </w:t>
      </w:r>
    </w:p>
    <w:p w14:paraId="3181089A" w14:textId="77777777" w:rsidR="003E74A3" w:rsidRPr="003E74A3" w:rsidRDefault="003E74A3">
      <w:pPr>
        <w:widowControl w:val="0"/>
        <w:autoSpaceDE w:val="0"/>
        <w:autoSpaceDN w:val="0"/>
        <w:adjustRightInd w:val="0"/>
        <w:rPr>
          <w:rFonts w:ascii="Helvetica" w:eastAsia="Times New Roman" w:hAnsi="Helvetica"/>
          <w:lang w:val="en-US"/>
        </w:rPr>
      </w:pPr>
      <w:r w:rsidRPr="003E74A3">
        <w:rPr>
          <w:rFonts w:ascii="Helvetica" w:eastAsia="Times New Roman" w:hAnsi="Helvetica"/>
          <w:lang w:val="en-US"/>
        </w:rPr>
        <w:t>6.</w:t>
      </w:r>
      <w:r w:rsidRPr="003E74A3">
        <w:rPr>
          <w:rFonts w:ascii="Helvetica" w:eastAsia="Times New Roman" w:hAnsi="Helvetica"/>
          <w:lang w:val="en-US"/>
        </w:rPr>
        <w:tab/>
        <w:t xml:space="preserve">Nalbandian A, Sehgal K, Gupta A, Madhavan MV, McGroder C, Stevens JS, et al. Post-acute COVID-19 syndrome. Nat Med. 2021 Apr;27(4):601–15. </w:t>
      </w:r>
    </w:p>
    <w:p w14:paraId="3E33DCE7" w14:textId="77777777" w:rsidR="003E74A3" w:rsidRPr="003E74A3" w:rsidRDefault="003E74A3">
      <w:pPr>
        <w:widowControl w:val="0"/>
        <w:autoSpaceDE w:val="0"/>
        <w:autoSpaceDN w:val="0"/>
        <w:adjustRightInd w:val="0"/>
        <w:rPr>
          <w:rFonts w:ascii="Helvetica" w:eastAsia="Times New Roman" w:hAnsi="Helvetica"/>
          <w:lang w:val="en-US"/>
        </w:rPr>
      </w:pPr>
      <w:r w:rsidRPr="003E74A3">
        <w:rPr>
          <w:rFonts w:ascii="Helvetica" w:eastAsia="Times New Roman" w:hAnsi="Helvetica"/>
          <w:lang w:val="en-US"/>
        </w:rPr>
        <w:t>7.</w:t>
      </w:r>
      <w:r w:rsidRPr="003E74A3">
        <w:rPr>
          <w:rFonts w:ascii="Helvetica" w:eastAsia="Times New Roman" w:hAnsi="Helvetica"/>
          <w:lang w:val="en-US"/>
        </w:rPr>
        <w:tab/>
        <w:t xml:space="preserve">Crook H, Raza S, Nowell J, Young M, Edison P. Long covid—mechanisms, risk factors, and management. BMJ. 2021 Jul 26;n1648. </w:t>
      </w:r>
    </w:p>
    <w:p w14:paraId="66AE6567" w14:textId="77777777" w:rsidR="003E74A3" w:rsidRPr="003E74A3" w:rsidRDefault="003E74A3">
      <w:pPr>
        <w:widowControl w:val="0"/>
        <w:autoSpaceDE w:val="0"/>
        <w:autoSpaceDN w:val="0"/>
        <w:adjustRightInd w:val="0"/>
        <w:rPr>
          <w:rFonts w:ascii="Helvetica" w:eastAsia="Times New Roman" w:hAnsi="Helvetica"/>
          <w:lang w:val="en-US"/>
        </w:rPr>
      </w:pPr>
      <w:r w:rsidRPr="003E74A3">
        <w:rPr>
          <w:rFonts w:ascii="Helvetica" w:eastAsia="Times New Roman" w:hAnsi="Helvetica"/>
          <w:lang w:val="en-US"/>
        </w:rPr>
        <w:t>8.</w:t>
      </w:r>
      <w:r w:rsidRPr="003E74A3">
        <w:rPr>
          <w:rFonts w:ascii="Helvetica" w:eastAsia="Times New Roman" w:hAnsi="Helvetica"/>
          <w:lang w:val="en-US"/>
        </w:rPr>
        <w:tab/>
        <w:t xml:space="preserve">Tsampasian V, Elghazaly H, Chattopadhyay R, Debski M, Naing TKP, Garg P, et al. Risk Factors Associated With Post−COVID-19 Condition: A Systematic Review and Meta-analysis. JAMA Intern Med. 2023 Jun 1;183(6):566. </w:t>
      </w:r>
    </w:p>
    <w:p w14:paraId="4B75184E" w14:textId="77777777" w:rsidR="003E74A3" w:rsidRPr="003E74A3" w:rsidRDefault="003E74A3">
      <w:pPr>
        <w:widowControl w:val="0"/>
        <w:autoSpaceDE w:val="0"/>
        <w:autoSpaceDN w:val="0"/>
        <w:adjustRightInd w:val="0"/>
        <w:rPr>
          <w:rFonts w:ascii="Helvetica" w:eastAsia="Times New Roman" w:hAnsi="Helvetica"/>
          <w:lang w:val="en-US"/>
        </w:rPr>
      </w:pPr>
      <w:r w:rsidRPr="003E74A3">
        <w:rPr>
          <w:rFonts w:ascii="Helvetica" w:eastAsia="Times New Roman" w:hAnsi="Helvetica"/>
          <w:lang w:val="en-US"/>
        </w:rPr>
        <w:t>9.</w:t>
      </w:r>
      <w:r w:rsidRPr="003E74A3">
        <w:rPr>
          <w:rFonts w:ascii="Helvetica" w:eastAsia="Times New Roman" w:hAnsi="Helvetica"/>
          <w:lang w:val="en-US"/>
        </w:rPr>
        <w:tab/>
        <w:t xml:space="preserve">Giovannucci E, Egan KM, Hunter DJ, Stampfer MJ, Colditz GA, Willett WC, et al. Aspirin and the Risk of Colorectal Cancer in Women. N Engl J Med. 1995 Sep 7;333(10):609–14. </w:t>
      </w:r>
    </w:p>
    <w:p w14:paraId="663233C9" w14:textId="77777777" w:rsidR="003E74A3" w:rsidRPr="003E74A3" w:rsidRDefault="003E74A3">
      <w:pPr>
        <w:widowControl w:val="0"/>
        <w:autoSpaceDE w:val="0"/>
        <w:autoSpaceDN w:val="0"/>
        <w:adjustRightInd w:val="0"/>
        <w:rPr>
          <w:rFonts w:ascii="Helvetica" w:eastAsia="Times New Roman" w:hAnsi="Helvetica"/>
          <w:lang w:val="en-US"/>
        </w:rPr>
      </w:pPr>
      <w:r w:rsidRPr="003E74A3">
        <w:rPr>
          <w:rFonts w:ascii="Helvetica" w:eastAsia="Times New Roman" w:hAnsi="Helvetica"/>
          <w:lang w:val="en-US"/>
        </w:rPr>
        <w:t>10.</w:t>
      </w:r>
      <w:r w:rsidRPr="003E74A3">
        <w:rPr>
          <w:rFonts w:ascii="Helvetica" w:eastAsia="Times New Roman" w:hAnsi="Helvetica"/>
          <w:lang w:val="en-US"/>
        </w:rPr>
        <w:tab/>
        <w:t xml:space="preserve">Li G, Higdon R, Kukull WA, Peskind E, Van Valen Moore K, Tsuang D, et al. Statin therapy and risk of dementia in the elderly: A community-based prospective cohort study. Neurology. 2004 Nov 9;63(9):1624–8. </w:t>
      </w:r>
    </w:p>
    <w:p w14:paraId="2EF9A2DA" w14:textId="77777777" w:rsidR="003E74A3" w:rsidRPr="008F73E1" w:rsidRDefault="003E74A3">
      <w:pPr>
        <w:widowControl w:val="0"/>
        <w:autoSpaceDE w:val="0"/>
        <w:autoSpaceDN w:val="0"/>
        <w:adjustRightInd w:val="0"/>
        <w:rPr>
          <w:rFonts w:ascii="Helvetica" w:eastAsia="Times New Roman" w:hAnsi="Helvetica"/>
          <w:lang w:val="en-US"/>
        </w:rPr>
      </w:pPr>
      <w:r w:rsidRPr="003E74A3">
        <w:rPr>
          <w:rFonts w:ascii="Helvetica" w:eastAsia="Times New Roman" w:hAnsi="Helvetica"/>
          <w:lang w:val="en-US"/>
        </w:rPr>
        <w:t>11.</w:t>
      </w:r>
      <w:r w:rsidRPr="003E74A3">
        <w:rPr>
          <w:rFonts w:ascii="Helvetica" w:eastAsia="Times New Roman" w:hAnsi="Helvetica"/>
          <w:lang w:val="en-US"/>
        </w:rPr>
        <w:tab/>
        <w:t xml:space="preserve">Lopez FL, Agarwal SK, MacLehose RF, Soliman EZ, Sharrett AR, Huxley RR, et al. Blood Lipid Levels, Lipid-Lowering Medications, and the Incidence of Atrial Fibrillation: The Atherosclerosis Risk in Communities Study. Circ: Arrhythmia and Electrophysiology. </w:t>
      </w:r>
      <w:r w:rsidRPr="008F73E1">
        <w:rPr>
          <w:rFonts w:ascii="Helvetica" w:eastAsia="Times New Roman" w:hAnsi="Helvetica"/>
          <w:lang w:val="en-US"/>
        </w:rPr>
        <w:t xml:space="preserve">2012 Feb;5(1):155–62. </w:t>
      </w:r>
    </w:p>
    <w:p w14:paraId="39E95033" w14:textId="77777777" w:rsidR="003E74A3" w:rsidRPr="003E74A3" w:rsidRDefault="003E74A3">
      <w:pPr>
        <w:widowControl w:val="0"/>
        <w:autoSpaceDE w:val="0"/>
        <w:autoSpaceDN w:val="0"/>
        <w:adjustRightInd w:val="0"/>
        <w:rPr>
          <w:rFonts w:ascii="Helvetica" w:eastAsia="Times New Roman" w:hAnsi="Helvetica"/>
          <w:lang w:val="en-US"/>
        </w:rPr>
      </w:pPr>
      <w:r w:rsidRPr="008F73E1">
        <w:rPr>
          <w:rFonts w:ascii="Helvetica" w:eastAsia="Times New Roman" w:hAnsi="Helvetica"/>
          <w:lang w:val="en-US"/>
        </w:rPr>
        <w:t>12.</w:t>
      </w:r>
      <w:r w:rsidRPr="008F73E1">
        <w:rPr>
          <w:rFonts w:ascii="Helvetica" w:eastAsia="Times New Roman" w:hAnsi="Helvetica"/>
          <w:lang w:val="en-US"/>
        </w:rPr>
        <w:tab/>
        <w:t xml:space="preserve">Tessema AG, Mengiste ZM, Hundie TG, Yosef HG, Huluka DK, Seyoum AB, et al. </w:t>
      </w:r>
      <w:r w:rsidRPr="003E74A3">
        <w:rPr>
          <w:rFonts w:ascii="Helvetica" w:eastAsia="Times New Roman" w:hAnsi="Helvetica"/>
          <w:lang w:val="en-US"/>
        </w:rPr>
        <w:t>The Effect of Anti-coagulation Dosage on the Outcome of Hospitalized COVID-19 Patients in Ethiopia: A multi-center retrospective cohort study [Internet]. 2022 [cited 2024 Jul 29]. Available from: https://www.researchsquare.com/article/rs-2094190/v1</w:t>
      </w:r>
    </w:p>
    <w:p w14:paraId="46B6878C" w14:textId="77777777" w:rsidR="003E74A3" w:rsidRPr="003E74A3" w:rsidRDefault="003E74A3">
      <w:pPr>
        <w:widowControl w:val="0"/>
        <w:autoSpaceDE w:val="0"/>
        <w:autoSpaceDN w:val="0"/>
        <w:adjustRightInd w:val="0"/>
        <w:rPr>
          <w:rFonts w:ascii="Helvetica" w:eastAsia="Times New Roman" w:hAnsi="Helvetica"/>
          <w:lang w:val="en-US"/>
        </w:rPr>
      </w:pPr>
      <w:r w:rsidRPr="003E74A3">
        <w:rPr>
          <w:rFonts w:ascii="Helvetica" w:eastAsia="Times New Roman" w:hAnsi="Helvetica"/>
          <w:lang w:val="en-US"/>
        </w:rPr>
        <w:t>13.</w:t>
      </w:r>
      <w:r w:rsidRPr="003E74A3">
        <w:rPr>
          <w:rFonts w:ascii="Helvetica" w:eastAsia="Times New Roman" w:hAnsi="Helvetica"/>
          <w:lang w:val="en-US"/>
        </w:rPr>
        <w:tab/>
        <w:t xml:space="preserve">Choron RL, Iacono S, Maharaja K, D. Adams C, A. Butts C, Bargoud C, et al. Continuation of therapeutic anticoagulation before and during hospitalization is associated with reduced mortality in COVID-19 ICU patients. JLPRR. 2021 Sep 3;8(3):120–30. </w:t>
      </w:r>
    </w:p>
    <w:p w14:paraId="637AE996" w14:textId="77777777" w:rsidR="003E74A3" w:rsidRPr="003E74A3" w:rsidRDefault="003E74A3">
      <w:pPr>
        <w:widowControl w:val="0"/>
        <w:autoSpaceDE w:val="0"/>
        <w:autoSpaceDN w:val="0"/>
        <w:adjustRightInd w:val="0"/>
        <w:rPr>
          <w:rFonts w:ascii="Helvetica" w:eastAsia="Times New Roman" w:hAnsi="Helvetica"/>
          <w:lang w:val="en-US"/>
        </w:rPr>
      </w:pPr>
      <w:r w:rsidRPr="003E74A3">
        <w:rPr>
          <w:rFonts w:ascii="Helvetica" w:eastAsia="Times New Roman" w:hAnsi="Helvetica"/>
          <w:lang w:val="en-US"/>
        </w:rPr>
        <w:t>14.</w:t>
      </w:r>
      <w:r w:rsidRPr="003E74A3">
        <w:rPr>
          <w:rFonts w:ascii="Helvetica" w:eastAsia="Times New Roman" w:hAnsi="Helvetica"/>
          <w:lang w:val="en-US"/>
        </w:rPr>
        <w:tab/>
        <w:t xml:space="preserve">Nakamura A, Kotaki T, Nagai Y, Takazawa S, Tokunaga K, Kameoka M. Construction and evaluation of a self-replicative RNA vaccine against SARS-CoV-2 using yellow fever virus replicon. PLOS ONE. 2022 Oct 20;17(10). </w:t>
      </w:r>
    </w:p>
    <w:p w14:paraId="7D6016A0" w14:textId="77777777" w:rsidR="003E74A3" w:rsidRPr="003E74A3" w:rsidRDefault="003E74A3">
      <w:pPr>
        <w:widowControl w:val="0"/>
        <w:autoSpaceDE w:val="0"/>
        <w:autoSpaceDN w:val="0"/>
        <w:adjustRightInd w:val="0"/>
        <w:rPr>
          <w:rFonts w:ascii="Helvetica" w:eastAsia="Times New Roman" w:hAnsi="Helvetica"/>
          <w:lang w:val="en-US"/>
        </w:rPr>
      </w:pPr>
      <w:r w:rsidRPr="003E74A3">
        <w:rPr>
          <w:rFonts w:ascii="Helvetica" w:eastAsia="Times New Roman" w:hAnsi="Helvetica"/>
          <w:lang w:val="en-US"/>
        </w:rPr>
        <w:t>15.</w:t>
      </w:r>
      <w:r w:rsidRPr="003E74A3">
        <w:rPr>
          <w:rFonts w:ascii="Helvetica" w:eastAsia="Times New Roman" w:hAnsi="Helvetica"/>
          <w:lang w:val="en-US"/>
        </w:rPr>
        <w:tab/>
        <w:t xml:space="preserve">Leentjens J, Van Haaps TF, Wessels PF, Schutgens REG, Middeldorp S. COVID-19-associated coagulopathy and antithrombotic agents—lessons after 1 year. The Lancet Haematology. 2021 Jul;8(7):e524–33. </w:t>
      </w:r>
    </w:p>
    <w:p w14:paraId="6A50F0FB" w14:textId="77777777" w:rsidR="003E74A3" w:rsidRPr="003E74A3" w:rsidRDefault="003E74A3">
      <w:pPr>
        <w:widowControl w:val="0"/>
        <w:autoSpaceDE w:val="0"/>
        <w:autoSpaceDN w:val="0"/>
        <w:adjustRightInd w:val="0"/>
        <w:rPr>
          <w:rFonts w:ascii="Helvetica" w:eastAsia="Times New Roman" w:hAnsi="Helvetica"/>
          <w:lang w:val="en-US"/>
        </w:rPr>
      </w:pPr>
      <w:r w:rsidRPr="003E74A3">
        <w:rPr>
          <w:rFonts w:ascii="Helvetica" w:eastAsia="Times New Roman" w:hAnsi="Helvetica"/>
          <w:lang w:val="en-US"/>
        </w:rPr>
        <w:t>16.</w:t>
      </w:r>
      <w:r w:rsidRPr="003E74A3">
        <w:rPr>
          <w:rFonts w:ascii="Helvetica" w:eastAsia="Times New Roman" w:hAnsi="Helvetica"/>
          <w:lang w:val="en-US"/>
        </w:rPr>
        <w:tab/>
        <w:t xml:space="preserve">Jara-Palomares L, Bikdeli B, Jiménez D, Muriel A, Demelo-Rodríguez P, Moustafa F, et al. Risk of recurrence after discontinuing anticoagulation in patients with COVID-19- associated venous thromboembolism: a prospective multicentre cohort study. eClinicalMedicine. 2024 Jul;73:102659. </w:t>
      </w:r>
    </w:p>
    <w:p w14:paraId="3E39CCF0" w14:textId="77777777" w:rsidR="003E74A3" w:rsidRPr="003E74A3" w:rsidRDefault="003E74A3">
      <w:pPr>
        <w:widowControl w:val="0"/>
        <w:autoSpaceDE w:val="0"/>
        <w:autoSpaceDN w:val="0"/>
        <w:adjustRightInd w:val="0"/>
        <w:rPr>
          <w:rFonts w:ascii="Helvetica" w:eastAsia="Times New Roman" w:hAnsi="Helvetica"/>
          <w:lang w:val="en-US"/>
        </w:rPr>
      </w:pPr>
      <w:r w:rsidRPr="003E74A3">
        <w:rPr>
          <w:rFonts w:ascii="Helvetica" w:eastAsia="Times New Roman" w:hAnsi="Helvetica"/>
          <w:lang w:val="en-US"/>
        </w:rPr>
        <w:t>17.</w:t>
      </w:r>
      <w:r w:rsidRPr="003E74A3">
        <w:rPr>
          <w:rFonts w:ascii="Helvetica" w:eastAsia="Times New Roman" w:hAnsi="Helvetica"/>
          <w:lang w:val="en-US"/>
        </w:rPr>
        <w:tab/>
        <w:t xml:space="preserve">The WHO Rapid Evidence Appraisal for COVID-19 Therapies (REACT) Working Group, Sterne JAC, Murthy S, Diaz JV, Slutsky AS, Villar J, et al. Association Between Administration of Systemic Corticosteroids and Mortality Among Critically Ill Patients With COVID-19: A Meta-analysis. JAMA. 2020 Oct 6;324(13):1330. </w:t>
      </w:r>
    </w:p>
    <w:p w14:paraId="4A77E16A" w14:textId="77777777" w:rsidR="003E74A3" w:rsidRPr="003E74A3" w:rsidRDefault="003E74A3">
      <w:pPr>
        <w:widowControl w:val="0"/>
        <w:autoSpaceDE w:val="0"/>
        <w:autoSpaceDN w:val="0"/>
        <w:adjustRightInd w:val="0"/>
        <w:rPr>
          <w:rFonts w:ascii="Helvetica" w:eastAsia="Times New Roman" w:hAnsi="Helvetica"/>
          <w:lang w:val="en-US"/>
        </w:rPr>
      </w:pPr>
      <w:r w:rsidRPr="003E74A3">
        <w:rPr>
          <w:rFonts w:ascii="Helvetica" w:eastAsia="Times New Roman" w:hAnsi="Helvetica"/>
          <w:lang w:val="en-US"/>
        </w:rPr>
        <w:t>18.</w:t>
      </w:r>
      <w:r w:rsidRPr="003E74A3">
        <w:rPr>
          <w:rFonts w:ascii="Helvetica" w:eastAsia="Times New Roman" w:hAnsi="Helvetica"/>
          <w:lang w:val="en-US"/>
        </w:rPr>
        <w:tab/>
        <w:t xml:space="preserve">Yang JW, Yang L, Luo RG, Xu JF. Corticosteroid administration for viral </w:t>
      </w:r>
      <w:r w:rsidRPr="003E74A3">
        <w:rPr>
          <w:rFonts w:ascii="Helvetica" w:eastAsia="Times New Roman" w:hAnsi="Helvetica"/>
          <w:lang w:val="en-US"/>
        </w:rPr>
        <w:lastRenderedPageBreak/>
        <w:t xml:space="preserve">pneumonia: COVID-19 and beyond. Clinical Microbiology and Infection. 2020 Sep;26(9):1171–7. </w:t>
      </w:r>
    </w:p>
    <w:p w14:paraId="740F6B42" w14:textId="77777777" w:rsidR="003E74A3" w:rsidRPr="003E74A3" w:rsidRDefault="003E74A3">
      <w:pPr>
        <w:widowControl w:val="0"/>
        <w:autoSpaceDE w:val="0"/>
        <w:autoSpaceDN w:val="0"/>
        <w:adjustRightInd w:val="0"/>
        <w:rPr>
          <w:rFonts w:ascii="Helvetica" w:eastAsia="Times New Roman" w:hAnsi="Helvetica"/>
          <w:lang w:val="en-US"/>
        </w:rPr>
      </w:pPr>
      <w:r w:rsidRPr="003E74A3">
        <w:rPr>
          <w:rFonts w:ascii="Helvetica" w:eastAsia="Times New Roman" w:hAnsi="Helvetica"/>
          <w:lang w:val="en-US"/>
        </w:rPr>
        <w:t>19.</w:t>
      </w:r>
      <w:r w:rsidRPr="003E74A3">
        <w:rPr>
          <w:rFonts w:ascii="Helvetica" w:eastAsia="Times New Roman" w:hAnsi="Helvetica"/>
          <w:lang w:val="en-US"/>
        </w:rPr>
        <w:tab/>
        <w:t xml:space="preserve">Viana MV, Pellegrini JAS, Perez AV, Schwarz P, Da Silva D, Teixeira C, et al. Association between prolonged corticosteroids use in COVID-19 and increased mortality in hospitalized patients: a retrospective study with inverse probability of treatment weighting analysis. Crit Care. 2023 Apr 15;27(1):143. </w:t>
      </w:r>
    </w:p>
    <w:p w14:paraId="0E92B552" w14:textId="77777777" w:rsidR="003E74A3" w:rsidRPr="003E74A3" w:rsidRDefault="003E74A3">
      <w:pPr>
        <w:widowControl w:val="0"/>
        <w:autoSpaceDE w:val="0"/>
        <w:autoSpaceDN w:val="0"/>
        <w:adjustRightInd w:val="0"/>
        <w:rPr>
          <w:rFonts w:ascii="Helvetica" w:eastAsia="Times New Roman" w:hAnsi="Helvetica"/>
          <w:lang w:val="en-US"/>
        </w:rPr>
      </w:pPr>
      <w:r w:rsidRPr="003E74A3">
        <w:rPr>
          <w:rFonts w:ascii="Helvetica" w:eastAsia="Times New Roman" w:hAnsi="Helvetica"/>
          <w:lang w:val="en-US"/>
        </w:rPr>
        <w:t>20.</w:t>
      </w:r>
      <w:r w:rsidRPr="003E74A3">
        <w:rPr>
          <w:rFonts w:ascii="Helvetica" w:eastAsia="Times New Roman" w:hAnsi="Helvetica"/>
          <w:lang w:val="en-US"/>
        </w:rPr>
        <w:tab/>
        <w:t>Mousa SI, Nyberg F, Hajiebrahimi M, Bertilsson R, Nåtman J, Santosa A, et al. Initiation of antihypertensive drugs to patients with confirmed COVID</w:t>
      </w:r>
      <w:r w:rsidRPr="003E74A3">
        <w:rPr>
          <w:rFonts w:ascii="Helvetica" w:eastAsia="Calibri" w:hAnsi="Helvetica" w:cs="Calibri"/>
          <w:lang w:val="en-US"/>
        </w:rPr>
        <w:t>‐</w:t>
      </w:r>
      <w:r w:rsidRPr="003E74A3">
        <w:rPr>
          <w:rFonts w:ascii="Helvetica" w:eastAsia="Times New Roman" w:hAnsi="Helvetica"/>
          <w:lang w:val="en-US"/>
        </w:rPr>
        <w:t>19—A population</w:t>
      </w:r>
      <w:r w:rsidRPr="003E74A3">
        <w:rPr>
          <w:rFonts w:ascii="Helvetica" w:eastAsia="Calibri" w:hAnsi="Helvetica" w:cs="Calibri"/>
          <w:lang w:val="en-US"/>
        </w:rPr>
        <w:t>‐</w:t>
      </w:r>
      <w:r w:rsidRPr="003E74A3">
        <w:rPr>
          <w:rFonts w:ascii="Helvetica" w:eastAsia="Times New Roman" w:hAnsi="Helvetica"/>
          <w:lang w:val="en-US"/>
        </w:rPr>
        <w:t xml:space="preserve">based cohort study in Sweden. Basic Clin Pharma Tox. 2022 Sep;131(3):196–204. </w:t>
      </w:r>
    </w:p>
    <w:p w14:paraId="2D42C576" w14:textId="77777777" w:rsidR="003E74A3" w:rsidRPr="003E74A3" w:rsidRDefault="003E74A3">
      <w:pPr>
        <w:widowControl w:val="0"/>
        <w:autoSpaceDE w:val="0"/>
        <w:autoSpaceDN w:val="0"/>
        <w:adjustRightInd w:val="0"/>
        <w:rPr>
          <w:rFonts w:ascii="Helvetica" w:eastAsia="Times New Roman" w:hAnsi="Helvetica"/>
          <w:lang w:val="en-US"/>
        </w:rPr>
      </w:pPr>
      <w:r w:rsidRPr="003E74A3">
        <w:rPr>
          <w:rFonts w:ascii="Helvetica" w:eastAsia="Times New Roman" w:hAnsi="Helvetica"/>
          <w:lang w:val="en-US"/>
        </w:rPr>
        <w:t>21.</w:t>
      </w:r>
      <w:r w:rsidRPr="003E74A3">
        <w:rPr>
          <w:rFonts w:ascii="Helvetica" w:eastAsia="Times New Roman" w:hAnsi="Helvetica"/>
          <w:lang w:val="en-US"/>
        </w:rPr>
        <w:tab/>
        <w:t xml:space="preserve">Bauer A, Schreinlechner M, Sappler N, Dolejsi T, Tilg H, Aulinger BA, et al. Discontinuation versus continuation of renin-angiotensin-system inhibitors in COVID-19 (ACEI-COVID): a prospective, parallel group, randomised, controlled, open-label trial. The Lancet Respiratory Medicine. 2021 Aug;9(8):863–72. </w:t>
      </w:r>
    </w:p>
    <w:p w14:paraId="759DFBF5" w14:textId="77777777" w:rsidR="003E74A3" w:rsidRPr="003E74A3" w:rsidRDefault="003E74A3">
      <w:pPr>
        <w:widowControl w:val="0"/>
        <w:autoSpaceDE w:val="0"/>
        <w:autoSpaceDN w:val="0"/>
        <w:adjustRightInd w:val="0"/>
        <w:rPr>
          <w:rFonts w:ascii="Helvetica" w:eastAsia="Times New Roman" w:hAnsi="Helvetica"/>
          <w:lang w:val="en-US"/>
        </w:rPr>
      </w:pPr>
      <w:r w:rsidRPr="003E74A3">
        <w:rPr>
          <w:rFonts w:ascii="Helvetica" w:eastAsia="Times New Roman" w:hAnsi="Helvetica"/>
          <w:lang w:val="en-US"/>
        </w:rPr>
        <w:t>22.</w:t>
      </w:r>
      <w:r w:rsidRPr="003E74A3">
        <w:rPr>
          <w:rFonts w:ascii="Helvetica" w:eastAsia="Times New Roman" w:hAnsi="Helvetica"/>
          <w:lang w:val="en-US"/>
        </w:rPr>
        <w:tab/>
        <w:t>Safizadeh F, Nguyen TNM, Brenner H, Schöttker B. Association of Renin--Angiotensin--Aldosterone System Blocker use with Covid-19 Hospitalization and All-cause Mortality in the UK Biobank [Internet]. 2021 [cited 2024 Jul 30]. Available from: https://www.authorea.com/users/435850/articles/538592-association-of-renin-angiotensin-aldosterone-system-blocker-use-with-covid-19-hospitalization-and-all-cause-mortality-in-the-uk-biobank?commit=9ea4ba8a4b3bdf02cc641c8d233ce6776183f58b</w:t>
      </w:r>
    </w:p>
    <w:p w14:paraId="48D7D9C5" w14:textId="77777777" w:rsidR="003E74A3" w:rsidRPr="003E74A3" w:rsidRDefault="003E74A3">
      <w:pPr>
        <w:widowControl w:val="0"/>
        <w:autoSpaceDE w:val="0"/>
        <w:autoSpaceDN w:val="0"/>
        <w:adjustRightInd w:val="0"/>
        <w:rPr>
          <w:rFonts w:ascii="Helvetica" w:eastAsia="Times New Roman" w:hAnsi="Helvetica"/>
          <w:lang w:val="en-US"/>
        </w:rPr>
      </w:pPr>
      <w:r w:rsidRPr="003E74A3">
        <w:rPr>
          <w:rFonts w:ascii="Helvetica" w:eastAsia="Times New Roman" w:hAnsi="Helvetica"/>
          <w:lang w:val="en-US"/>
        </w:rPr>
        <w:t>23.</w:t>
      </w:r>
      <w:r w:rsidRPr="003E74A3">
        <w:rPr>
          <w:rFonts w:ascii="Helvetica" w:eastAsia="Times New Roman" w:hAnsi="Helvetica"/>
          <w:lang w:val="en-US"/>
        </w:rPr>
        <w:tab/>
        <w:t>Shang H, Huang C, Chen Y, Zhang S, Yang P, Hong G, et al. Digestive Involvement in SARS-CoV-2 Infection: A Retrospective Multi-center Study [Internet]. 2020 [cited 2024 Jul 29]. Available from: https://www.researchsquare.com/article/rs-21375/v1</w:t>
      </w:r>
    </w:p>
    <w:p w14:paraId="1BCA2679" w14:textId="77777777" w:rsidR="003E74A3" w:rsidRPr="003E74A3" w:rsidRDefault="003E74A3">
      <w:pPr>
        <w:widowControl w:val="0"/>
        <w:autoSpaceDE w:val="0"/>
        <w:autoSpaceDN w:val="0"/>
        <w:adjustRightInd w:val="0"/>
        <w:rPr>
          <w:rFonts w:ascii="Helvetica" w:eastAsia="Times New Roman" w:hAnsi="Helvetica"/>
          <w:lang w:val="en-US"/>
        </w:rPr>
      </w:pPr>
      <w:r w:rsidRPr="003E74A3">
        <w:rPr>
          <w:rFonts w:ascii="Helvetica" w:eastAsia="Times New Roman" w:hAnsi="Helvetica"/>
          <w:lang w:val="en-US"/>
        </w:rPr>
        <w:t>24.</w:t>
      </w:r>
      <w:r w:rsidRPr="003E74A3">
        <w:rPr>
          <w:rFonts w:ascii="Helvetica" w:eastAsia="Times New Roman" w:hAnsi="Helvetica"/>
          <w:lang w:val="en-US"/>
        </w:rPr>
        <w:tab/>
        <w:t xml:space="preserve">Ozoglu Aytac S, Kilic SP, Ovayolu N. Effect of inhaler drug education on fatigue, dyspnea severity, and respiratory function tests in patients with COPD. Patient Education and Counseling. 2020 Apr;103(4):709–16. </w:t>
      </w:r>
    </w:p>
    <w:p w14:paraId="3532A382" w14:textId="77777777" w:rsidR="003E74A3" w:rsidRPr="003E74A3" w:rsidRDefault="003E74A3">
      <w:pPr>
        <w:widowControl w:val="0"/>
        <w:autoSpaceDE w:val="0"/>
        <w:autoSpaceDN w:val="0"/>
        <w:adjustRightInd w:val="0"/>
        <w:rPr>
          <w:rFonts w:ascii="Helvetica" w:eastAsia="Times New Roman" w:hAnsi="Helvetica"/>
          <w:lang w:val="en-US"/>
        </w:rPr>
      </w:pPr>
      <w:r w:rsidRPr="003E74A3">
        <w:rPr>
          <w:rFonts w:ascii="Helvetica" w:eastAsia="Times New Roman" w:hAnsi="Helvetica"/>
          <w:lang w:val="en-US"/>
        </w:rPr>
        <w:t>25.</w:t>
      </w:r>
      <w:r w:rsidRPr="003E74A3">
        <w:rPr>
          <w:rFonts w:ascii="Helvetica" w:eastAsia="Times New Roman" w:hAnsi="Helvetica"/>
          <w:lang w:val="en-US"/>
        </w:rPr>
        <w:tab/>
        <w:t xml:space="preserve">Goërtz YMJ, Spruit MA, Van ’t Hul AJ, Peters JB, Van Herck M, Nakken N, et al. Fatigue is highly prevalent in patients with COPD and correlates poorly with the degree of airflow limitation. Ther Adv Respir Dis. 2019;13:1753466619878128. </w:t>
      </w:r>
    </w:p>
    <w:p w14:paraId="72B78ADD" w14:textId="77777777" w:rsidR="003E74A3" w:rsidRPr="003E74A3" w:rsidRDefault="003E74A3">
      <w:pPr>
        <w:widowControl w:val="0"/>
        <w:autoSpaceDE w:val="0"/>
        <w:autoSpaceDN w:val="0"/>
        <w:adjustRightInd w:val="0"/>
        <w:rPr>
          <w:rFonts w:ascii="Helvetica" w:eastAsia="Times New Roman" w:hAnsi="Helvetica"/>
          <w:lang w:val="en-US"/>
        </w:rPr>
      </w:pPr>
      <w:r w:rsidRPr="003E74A3">
        <w:rPr>
          <w:rFonts w:ascii="Helvetica" w:eastAsia="Times New Roman" w:hAnsi="Helvetica"/>
          <w:lang w:val="en-US"/>
        </w:rPr>
        <w:t>26.</w:t>
      </w:r>
      <w:r w:rsidRPr="003E74A3">
        <w:rPr>
          <w:rFonts w:ascii="Helvetica" w:eastAsia="Times New Roman" w:hAnsi="Helvetica"/>
          <w:lang w:val="en-US"/>
        </w:rPr>
        <w:tab/>
        <w:t xml:space="preserve">Jacobs ET, Catalfamo CJ, Colombo PM, Khan SM, Austhof E, Cordova-Marks F, et al. Pre-existing conditions associated with post-acute sequelae of COVID-19. Journal of Autoimmunity. 2023 Feb;135:102991. </w:t>
      </w:r>
    </w:p>
    <w:p w14:paraId="06573BEC" w14:textId="77777777" w:rsidR="003E74A3" w:rsidRPr="003E74A3" w:rsidRDefault="003E74A3">
      <w:pPr>
        <w:widowControl w:val="0"/>
        <w:autoSpaceDE w:val="0"/>
        <w:autoSpaceDN w:val="0"/>
        <w:adjustRightInd w:val="0"/>
        <w:rPr>
          <w:rFonts w:ascii="Helvetica" w:eastAsia="Times New Roman" w:hAnsi="Helvetica"/>
          <w:lang w:val="en-US"/>
        </w:rPr>
      </w:pPr>
      <w:r w:rsidRPr="003E74A3">
        <w:rPr>
          <w:rFonts w:ascii="Helvetica" w:eastAsia="Times New Roman" w:hAnsi="Helvetica"/>
          <w:lang w:val="en-US"/>
        </w:rPr>
        <w:t>27.</w:t>
      </w:r>
      <w:r w:rsidRPr="003E74A3">
        <w:rPr>
          <w:rFonts w:ascii="Helvetica" w:eastAsia="Times New Roman" w:hAnsi="Helvetica"/>
          <w:lang w:val="en-US"/>
        </w:rPr>
        <w:tab/>
        <w:t>Guragai N, Vasudev R, Hosein K, Habib H, Patel B, Kaur P, et al. Does Baseline Diuretics Use Affect Prognosis in Patients With COVID-19? Cureus [Internet]. 2021 Jun 10 [cited 2024 Jul 30]; Available from: https://www.cureus.com/articles/59052-does-baseline-diuretics-use-affect-prognosis-in-patients-with-covid-19</w:t>
      </w:r>
    </w:p>
    <w:p w14:paraId="5BA2751F" w14:textId="77777777" w:rsidR="003E74A3" w:rsidRPr="003E74A3" w:rsidRDefault="003E74A3">
      <w:pPr>
        <w:widowControl w:val="0"/>
        <w:autoSpaceDE w:val="0"/>
        <w:autoSpaceDN w:val="0"/>
        <w:adjustRightInd w:val="0"/>
        <w:rPr>
          <w:rFonts w:ascii="Helvetica" w:eastAsia="Times New Roman" w:hAnsi="Helvetica"/>
          <w:lang w:val="en-US"/>
        </w:rPr>
      </w:pPr>
      <w:r w:rsidRPr="003E74A3">
        <w:rPr>
          <w:rFonts w:ascii="Helvetica" w:eastAsia="Times New Roman" w:hAnsi="Helvetica"/>
          <w:lang w:val="en-US"/>
        </w:rPr>
        <w:t>28.</w:t>
      </w:r>
      <w:r w:rsidRPr="003E74A3">
        <w:rPr>
          <w:rFonts w:ascii="Helvetica" w:eastAsia="Times New Roman" w:hAnsi="Helvetica"/>
          <w:lang w:val="en-US"/>
        </w:rPr>
        <w:tab/>
        <w:t>Sato K, Sinclair JE, Sadeghirad H, Fraser JF, Short KR, Kulasinghe A. Cardiovascular disease in SARS</w:t>
      </w:r>
      <w:r w:rsidRPr="003E74A3">
        <w:rPr>
          <w:rFonts w:ascii="Helvetica" w:eastAsia="Calibri" w:hAnsi="Helvetica" w:cs="Calibri"/>
          <w:lang w:val="en-US"/>
        </w:rPr>
        <w:t>‐</w:t>
      </w:r>
      <w:r w:rsidRPr="003E74A3">
        <w:rPr>
          <w:rFonts w:ascii="Helvetica" w:eastAsia="Times New Roman" w:hAnsi="Helvetica"/>
          <w:lang w:val="en-US"/>
        </w:rPr>
        <w:t>CoV</w:t>
      </w:r>
      <w:r w:rsidRPr="003E74A3">
        <w:rPr>
          <w:rFonts w:ascii="Helvetica" w:eastAsia="Calibri" w:hAnsi="Helvetica" w:cs="Calibri"/>
          <w:lang w:val="en-US"/>
        </w:rPr>
        <w:t>‐</w:t>
      </w:r>
      <w:r w:rsidRPr="003E74A3">
        <w:rPr>
          <w:rFonts w:ascii="Helvetica" w:eastAsia="Times New Roman" w:hAnsi="Helvetica"/>
          <w:lang w:val="en-US"/>
        </w:rPr>
        <w:t xml:space="preserve">2 infection. Clin &amp; Trans Imm. 2021 Jan;10(9):e1343. </w:t>
      </w:r>
    </w:p>
    <w:p w14:paraId="0273FC6F" w14:textId="77777777" w:rsidR="003E74A3" w:rsidRPr="003E74A3" w:rsidRDefault="003E74A3">
      <w:pPr>
        <w:widowControl w:val="0"/>
        <w:autoSpaceDE w:val="0"/>
        <w:autoSpaceDN w:val="0"/>
        <w:adjustRightInd w:val="0"/>
        <w:rPr>
          <w:rFonts w:ascii="Helvetica" w:eastAsia="Times New Roman" w:hAnsi="Helvetica"/>
          <w:lang w:val="en-US"/>
        </w:rPr>
      </w:pPr>
      <w:r w:rsidRPr="003E74A3">
        <w:rPr>
          <w:rFonts w:ascii="Helvetica" w:eastAsia="Times New Roman" w:hAnsi="Helvetica"/>
          <w:lang w:val="en-US"/>
        </w:rPr>
        <w:t>29.</w:t>
      </w:r>
      <w:r w:rsidRPr="003E74A3">
        <w:rPr>
          <w:rFonts w:ascii="Helvetica" w:eastAsia="Times New Roman" w:hAnsi="Helvetica"/>
          <w:lang w:val="en-US"/>
        </w:rPr>
        <w:tab/>
        <w:t>Rezel</w:t>
      </w:r>
      <w:r w:rsidRPr="003E74A3">
        <w:rPr>
          <w:rFonts w:ascii="Helvetica" w:eastAsia="Calibri" w:hAnsi="Helvetica" w:cs="Calibri"/>
          <w:lang w:val="en-US"/>
        </w:rPr>
        <w:t>‐</w:t>
      </w:r>
      <w:r w:rsidRPr="003E74A3">
        <w:rPr>
          <w:rFonts w:ascii="Helvetica" w:eastAsia="Times New Roman" w:hAnsi="Helvetica"/>
          <w:lang w:val="en-US"/>
        </w:rPr>
        <w:t>Potts E, Douiri A, Chowienczyk PJ, Gulliford MC. Antihypertensive medications and COVID</w:t>
      </w:r>
      <w:r w:rsidRPr="003E74A3">
        <w:rPr>
          <w:rFonts w:ascii="Helvetica" w:eastAsia="Calibri" w:hAnsi="Helvetica" w:cs="Calibri"/>
          <w:lang w:val="en-US"/>
        </w:rPr>
        <w:t>‐</w:t>
      </w:r>
      <w:r w:rsidRPr="003E74A3">
        <w:rPr>
          <w:rFonts w:ascii="Helvetica" w:eastAsia="Times New Roman" w:hAnsi="Helvetica"/>
          <w:lang w:val="en-US"/>
        </w:rPr>
        <w:t>19 diagnosis and mortality: Population</w:t>
      </w:r>
      <w:r w:rsidRPr="003E74A3">
        <w:rPr>
          <w:rFonts w:ascii="Helvetica" w:eastAsia="Calibri" w:hAnsi="Helvetica" w:cs="Calibri"/>
          <w:lang w:val="en-US"/>
        </w:rPr>
        <w:t>‐</w:t>
      </w:r>
      <w:r w:rsidRPr="003E74A3">
        <w:rPr>
          <w:rFonts w:ascii="Helvetica" w:eastAsia="Times New Roman" w:hAnsi="Helvetica"/>
          <w:lang w:val="en-US"/>
        </w:rPr>
        <w:t>based case</w:t>
      </w:r>
      <w:r w:rsidRPr="003E74A3">
        <w:rPr>
          <w:rFonts w:ascii="Helvetica" w:eastAsia="Calibri" w:hAnsi="Helvetica" w:cs="Calibri"/>
          <w:lang w:val="en-US"/>
        </w:rPr>
        <w:t>‐</w:t>
      </w:r>
      <w:r w:rsidRPr="003E74A3">
        <w:rPr>
          <w:rFonts w:ascii="Helvetica" w:eastAsia="Times New Roman" w:hAnsi="Helvetica"/>
          <w:lang w:val="en-US"/>
        </w:rPr>
        <w:t xml:space="preserve">control analysis in the United Kingdom. Brit J Clinical Pharma. 2021 Dec;87(12):4598–607. </w:t>
      </w:r>
    </w:p>
    <w:p w14:paraId="36A7DD74" w14:textId="77777777" w:rsidR="003E74A3" w:rsidRPr="003E74A3" w:rsidRDefault="003E74A3">
      <w:pPr>
        <w:widowControl w:val="0"/>
        <w:autoSpaceDE w:val="0"/>
        <w:autoSpaceDN w:val="0"/>
        <w:adjustRightInd w:val="0"/>
        <w:rPr>
          <w:rFonts w:ascii="Helvetica" w:eastAsia="Times New Roman" w:hAnsi="Helvetica"/>
          <w:lang w:val="en-US"/>
        </w:rPr>
      </w:pPr>
      <w:r w:rsidRPr="003E74A3">
        <w:rPr>
          <w:rFonts w:ascii="Helvetica" w:eastAsia="Times New Roman" w:hAnsi="Helvetica"/>
          <w:lang w:val="en-US"/>
        </w:rPr>
        <w:t>30.</w:t>
      </w:r>
      <w:r w:rsidRPr="003E74A3">
        <w:rPr>
          <w:rFonts w:ascii="Helvetica" w:eastAsia="Times New Roman" w:hAnsi="Helvetica"/>
          <w:lang w:val="en-US"/>
        </w:rPr>
        <w:tab/>
        <w:t xml:space="preserve">Chudzik M, Lewek J, Kapusta J, Banach M, Jankowski P, Bielecka-Dabrowa A. Predictors of Long COVID in Patients without Comorbidities: Data from the Polish Long-COVID Cardiovascular (PoLoCOV-CVD) Study. JCM. 2022 Aug </w:t>
      </w:r>
      <w:r w:rsidRPr="003E74A3">
        <w:rPr>
          <w:rFonts w:ascii="Helvetica" w:eastAsia="Times New Roman" w:hAnsi="Helvetica"/>
          <w:lang w:val="en-US"/>
        </w:rPr>
        <w:lastRenderedPageBreak/>
        <w:t xml:space="preserve">25;11(17):4980. </w:t>
      </w:r>
    </w:p>
    <w:p w14:paraId="60E78EA5" w14:textId="77777777" w:rsidR="003E74A3" w:rsidRPr="003E74A3" w:rsidRDefault="003E74A3">
      <w:pPr>
        <w:widowControl w:val="0"/>
        <w:autoSpaceDE w:val="0"/>
        <w:autoSpaceDN w:val="0"/>
        <w:adjustRightInd w:val="0"/>
        <w:rPr>
          <w:rFonts w:ascii="Helvetica" w:eastAsia="Times New Roman" w:hAnsi="Helvetica"/>
          <w:lang w:val="en-US"/>
        </w:rPr>
      </w:pPr>
      <w:r w:rsidRPr="003E74A3">
        <w:rPr>
          <w:rFonts w:ascii="Helvetica" w:eastAsia="Times New Roman" w:hAnsi="Helvetica"/>
          <w:lang w:val="en-US"/>
        </w:rPr>
        <w:t>31.</w:t>
      </w:r>
      <w:r w:rsidRPr="003E74A3">
        <w:rPr>
          <w:rFonts w:ascii="Helvetica" w:eastAsia="Times New Roman" w:hAnsi="Helvetica"/>
          <w:lang w:val="en-US"/>
        </w:rPr>
        <w:tab/>
        <w:t xml:space="preserve">Kataoka M, Hazumi M, Usuda K, Okazaki E, Nishi D. Association of preexisting psychiatric disorders with post-COVID-19 prevalence: a cross-sectional study. Sci Rep. 2023 Jan 7;13(1):346. </w:t>
      </w:r>
    </w:p>
    <w:p w14:paraId="2E58492D" w14:textId="77777777" w:rsidR="003E74A3" w:rsidRPr="003E74A3" w:rsidRDefault="003E74A3">
      <w:pPr>
        <w:widowControl w:val="0"/>
        <w:autoSpaceDE w:val="0"/>
        <w:autoSpaceDN w:val="0"/>
        <w:adjustRightInd w:val="0"/>
        <w:rPr>
          <w:rFonts w:ascii="Helvetica" w:eastAsia="Times New Roman" w:hAnsi="Helvetica"/>
          <w:lang w:val="en-US"/>
        </w:rPr>
      </w:pPr>
      <w:r w:rsidRPr="003E74A3">
        <w:rPr>
          <w:rFonts w:ascii="Helvetica" w:eastAsia="Times New Roman" w:hAnsi="Helvetica"/>
          <w:lang w:val="en-US"/>
        </w:rPr>
        <w:t>32.</w:t>
      </w:r>
      <w:r w:rsidRPr="003E74A3">
        <w:rPr>
          <w:rFonts w:ascii="Helvetica" w:eastAsia="Times New Roman" w:hAnsi="Helvetica"/>
          <w:lang w:val="en-US"/>
        </w:rPr>
        <w:tab/>
        <w:t xml:space="preserve">Schönenberg A, Prell T. Factors Influencing Self-Reported Medication Use in the Survey of Health Aging and Retirement in Europe (SHARE) Dataset. Healthcare. 2021 Dec 18;9(12):1752. </w:t>
      </w:r>
    </w:p>
    <w:p w14:paraId="0BFC1925" w14:textId="77777777" w:rsidR="003E74A3" w:rsidRPr="003E74A3" w:rsidRDefault="003E74A3">
      <w:pPr>
        <w:widowControl w:val="0"/>
        <w:autoSpaceDE w:val="0"/>
        <w:autoSpaceDN w:val="0"/>
        <w:adjustRightInd w:val="0"/>
        <w:rPr>
          <w:rFonts w:ascii="Helvetica" w:eastAsia="Times New Roman" w:hAnsi="Helvetica"/>
          <w:lang w:val="en-US"/>
        </w:rPr>
      </w:pPr>
      <w:r w:rsidRPr="003E74A3">
        <w:rPr>
          <w:rFonts w:ascii="Helvetica" w:eastAsia="Times New Roman" w:hAnsi="Helvetica"/>
          <w:lang w:val="en-US"/>
        </w:rPr>
        <w:t>33.</w:t>
      </w:r>
      <w:r w:rsidRPr="003E74A3">
        <w:rPr>
          <w:rFonts w:ascii="Helvetica" w:eastAsia="Times New Roman" w:hAnsi="Helvetica"/>
          <w:lang w:val="en-US"/>
        </w:rPr>
        <w:tab/>
        <w:t xml:space="preserve">Hafferty JD, Campbell AI, Navrady LB, Adams MJ, MacIntyre D, Lawrie SM, et al. Self-reported medication use validated through record linkage to national prescribing data. Journal of Clinical Epidemiology. 2018 Feb;94:132–42. </w:t>
      </w:r>
    </w:p>
    <w:p w14:paraId="615D5317" w14:textId="77777777" w:rsidR="003E74A3" w:rsidRPr="00D4239E" w:rsidRDefault="003E74A3">
      <w:pPr>
        <w:widowControl w:val="0"/>
        <w:autoSpaceDE w:val="0"/>
        <w:autoSpaceDN w:val="0"/>
        <w:adjustRightInd w:val="0"/>
        <w:rPr>
          <w:rFonts w:ascii="Helvetica" w:eastAsia="Times New Roman" w:hAnsi="Helvetica"/>
          <w:lang w:val="en-US"/>
        </w:rPr>
      </w:pPr>
      <w:r w:rsidRPr="003E74A3">
        <w:rPr>
          <w:rFonts w:ascii="Helvetica" w:eastAsia="Times New Roman" w:hAnsi="Helvetica"/>
          <w:lang w:val="en-US"/>
        </w:rPr>
        <w:t>34.</w:t>
      </w:r>
      <w:r w:rsidRPr="003E74A3">
        <w:rPr>
          <w:rFonts w:ascii="Helvetica" w:eastAsia="Times New Roman" w:hAnsi="Helvetica"/>
          <w:lang w:val="en-US"/>
        </w:rPr>
        <w:tab/>
        <w:t>Nwabufo CK, Luc J, McGeer A, Hirota JA, Mubareka S, Doxey AC, et al. COVID</w:t>
      </w:r>
      <w:r w:rsidRPr="003E74A3">
        <w:rPr>
          <w:rFonts w:ascii="Helvetica" w:eastAsia="Calibri" w:hAnsi="Helvetica" w:cs="Calibri"/>
          <w:lang w:val="en-US"/>
        </w:rPr>
        <w:t>‐</w:t>
      </w:r>
      <w:r w:rsidRPr="003E74A3">
        <w:rPr>
          <w:rFonts w:ascii="Helvetica" w:eastAsia="Times New Roman" w:hAnsi="Helvetica"/>
          <w:lang w:val="en-US"/>
        </w:rPr>
        <w:t xml:space="preserve">19 severity gradient differentially dysregulates clinically relevant drug processing genes in nasopharyngeal swab samples. </w:t>
      </w:r>
      <w:r w:rsidRPr="00D4239E">
        <w:rPr>
          <w:rFonts w:ascii="Helvetica" w:eastAsia="Times New Roman" w:hAnsi="Helvetica"/>
          <w:lang w:val="en-US"/>
        </w:rPr>
        <w:t xml:space="preserve">Brit J Clinical Pharma. 2024 Sep;90(9):2137–58. </w:t>
      </w:r>
    </w:p>
    <w:p w14:paraId="51F5FEC9" w14:textId="48AECB50" w:rsidR="00EA3B11" w:rsidRDefault="001E0613" w:rsidP="000A4D9F">
      <w:pPr>
        <w:outlineLvl w:val="0"/>
        <w:rPr>
          <w:rFonts w:ascii="Helvetica" w:eastAsia="Times New Roman" w:hAnsi="Helvetica"/>
          <w:b/>
          <w:lang w:val="en-US"/>
        </w:rPr>
      </w:pPr>
      <w:r w:rsidRPr="001E0613">
        <w:rPr>
          <w:rFonts w:ascii="Helvetica" w:eastAsia="Times New Roman" w:hAnsi="Helvetica"/>
          <w:lang w:val="en-US"/>
        </w:rPr>
        <w:fldChar w:fldCharType="end"/>
      </w:r>
      <w:r w:rsidR="00C55C4A" w:rsidRPr="001E0613">
        <w:rPr>
          <w:rFonts w:ascii="Helvetica" w:eastAsia="Times New Roman" w:hAnsi="Helvetica"/>
          <w:lang w:val="en-US"/>
        </w:rPr>
        <w:br w:type="page"/>
      </w:r>
      <w:r w:rsidR="00EA3B11" w:rsidRPr="00EA3B11">
        <w:rPr>
          <w:rFonts w:ascii="Helvetica" w:eastAsia="Times New Roman" w:hAnsi="Helvetica"/>
          <w:b/>
          <w:lang w:val="en-US"/>
        </w:rPr>
        <w:lastRenderedPageBreak/>
        <w:t>Tables</w:t>
      </w:r>
    </w:p>
    <w:p w14:paraId="3FF52364" w14:textId="77777777" w:rsidR="00EA3B11" w:rsidRDefault="00EA3B11" w:rsidP="000A4D9F">
      <w:pPr>
        <w:outlineLvl w:val="0"/>
        <w:rPr>
          <w:rFonts w:ascii="Helvetica" w:eastAsia="Times New Roman" w:hAnsi="Helvetica"/>
          <w:b/>
          <w:lang w:val="en-US"/>
        </w:rPr>
      </w:pPr>
    </w:p>
    <w:p w14:paraId="590B55AC" w14:textId="77777777" w:rsidR="00EA3B11" w:rsidRPr="00EA3B11" w:rsidRDefault="00EA3B11" w:rsidP="00EA3B11">
      <w:pPr>
        <w:tabs>
          <w:tab w:val="left" w:pos="1134"/>
        </w:tabs>
        <w:rPr>
          <w:rFonts w:ascii="Helvetica" w:hAnsi="Helvetica"/>
          <w:lang w:val="en-US"/>
        </w:rPr>
      </w:pPr>
      <w:r w:rsidRPr="00EA3B11">
        <w:rPr>
          <w:rFonts w:ascii="Helvetica" w:hAnsi="Helvetica"/>
          <w:lang w:val="en-US"/>
        </w:rPr>
        <w:t>Table 1. Pre-COVID medication associations with persisting LC symptoms, the number of LC symptoms and pulmonary radiological abnormalities.</w:t>
      </w:r>
    </w:p>
    <w:tbl>
      <w:tblPr>
        <w:tblpPr w:leftFromText="141" w:rightFromText="141" w:vertAnchor="text" w:horzAnchor="page" w:tblpX="1196" w:tblpY="460"/>
        <w:tblW w:w="93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auto"/>
        </w:tblBorders>
        <w:tblCellMar>
          <w:left w:w="70" w:type="dxa"/>
          <w:right w:w="70" w:type="dxa"/>
        </w:tblCellMar>
        <w:tblLook w:val="04A0" w:firstRow="1" w:lastRow="0" w:firstColumn="1" w:lastColumn="0" w:noHBand="0" w:noVBand="1"/>
      </w:tblPr>
      <w:tblGrid>
        <w:gridCol w:w="2124"/>
        <w:gridCol w:w="850"/>
        <w:gridCol w:w="1701"/>
        <w:gridCol w:w="1279"/>
        <w:gridCol w:w="847"/>
        <w:gridCol w:w="1421"/>
        <w:gridCol w:w="1131"/>
      </w:tblGrid>
      <w:tr w:rsidR="00EA3B11" w:rsidRPr="00E72362" w14:paraId="5BEC9CE2" w14:textId="77777777" w:rsidTr="00241EE5">
        <w:trPr>
          <w:trHeight w:val="278"/>
        </w:trPr>
        <w:tc>
          <w:tcPr>
            <w:tcW w:w="9353" w:type="dxa"/>
            <w:gridSpan w:val="7"/>
            <w:shd w:val="clear" w:color="000000" w:fill="D0CECE" w:themeFill="background2" w:themeFillShade="E6"/>
            <w:noWrap/>
            <w:vAlign w:val="bottom"/>
          </w:tcPr>
          <w:p w14:paraId="22E27F61" w14:textId="77777777" w:rsidR="00EA3B11" w:rsidRPr="00BE3AF9" w:rsidRDefault="00EA3B11" w:rsidP="00241EE5">
            <w:pPr>
              <w:rPr>
                <w:rFonts w:ascii="Helvetica" w:hAnsi="Helvetica"/>
                <w:b/>
                <w:sz w:val="21"/>
                <w:lang w:val="en-US"/>
              </w:rPr>
            </w:pPr>
          </w:p>
          <w:p w14:paraId="663D622F" w14:textId="77777777" w:rsidR="00EA3B11" w:rsidRPr="00BE3AF9" w:rsidRDefault="00EA3B11" w:rsidP="00241EE5">
            <w:pPr>
              <w:jc w:val="center"/>
              <w:rPr>
                <w:rFonts w:ascii="Helvetica" w:hAnsi="Helvetica"/>
                <w:b/>
                <w:sz w:val="21"/>
                <w:lang w:val="en-US"/>
              </w:rPr>
            </w:pPr>
            <w:r w:rsidRPr="00BE3AF9">
              <w:rPr>
                <w:rFonts w:ascii="Helvetica" w:hAnsi="Helvetica"/>
                <w:b/>
                <w:lang w:val="en-US"/>
              </w:rPr>
              <w:t xml:space="preserve">Fatigue symptoms </w:t>
            </w:r>
          </w:p>
        </w:tc>
      </w:tr>
      <w:tr w:rsidR="00EA3B11" w:rsidRPr="00E72362" w14:paraId="2BECC860" w14:textId="77777777" w:rsidTr="00241EE5">
        <w:trPr>
          <w:trHeight w:val="348"/>
        </w:trPr>
        <w:tc>
          <w:tcPr>
            <w:tcW w:w="2124" w:type="dxa"/>
            <w:tcBorders>
              <w:right w:val="single" w:sz="4" w:space="0" w:color="auto"/>
            </w:tcBorders>
            <w:shd w:val="clear" w:color="000000" w:fill="auto"/>
            <w:noWrap/>
            <w:vAlign w:val="bottom"/>
          </w:tcPr>
          <w:p w14:paraId="1F4B74F4" w14:textId="77777777" w:rsidR="00EA3B11" w:rsidRPr="00BE3AF9" w:rsidRDefault="00EA3B11" w:rsidP="00241EE5">
            <w:pPr>
              <w:rPr>
                <w:rFonts w:ascii="Helvetica" w:eastAsia="Times New Roman" w:hAnsi="Helvetica"/>
                <w:b/>
                <w:bCs/>
                <w:sz w:val="21"/>
              </w:rPr>
            </w:pPr>
          </w:p>
        </w:tc>
        <w:tc>
          <w:tcPr>
            <w:tcW w:w="850" w:type="dxa"/>
            <w:tcBorders>
              <w:left w:val="single" w:sz="4" w:space="0" w:color="auto"/>
              <w:right w:val="nil"/>
            </w:tcBorders>
            <w:shd w:val="clear" w:color="000000" w:fill="auto"/>
            <w:noWrap/>
            <w:vAlign w:val="bottom"/>
          </w:tcPr>
          <w:p w14:paraId="2CD268DE" w14:textId="77777777" w:rsidR="00EA3B11" w:rsidRPr="00BE3AF9" w:rsidRDefault="00EA3B11" w:rsidP="00241EE5">
            <w:pPr>
              <w:rPr>
                <w:rFonts w:ascii="Helvetica" w:eastAsia="Times New Roman" w:hAnsi="Helvetica"/>
                <w:b/>
                <w:bCs/>
                <w:sz w:val="21"/>
              </w:rPr>
            </w:pPr>
          </w:p>
        </w:tc>
        <w:tc>
          <w:tcPr>
            <w:tcW w:w="1701" w:type="dxa"/>
            <w:tcBorders>
              <w:left w:val="nil"/>
              <w:right w:val="nil"/>
            </w:tcBorders>
            <w:shd w:val="clear" w:color="000000" w:fill="auto"/>
            <w:noWrap/>
            <w:vAlign w:val="bottom"/>
          </w:tcPr>
          <w:p w14:paraId="1F0DD748" w14:textId="77777777" w:rsidR="00EA3B11" w:rsidRPr="00BE3AF9" w:rsidRDefault="00EA3B11" w:rsidP="00241EE5">
            <w:pPr>
              <w:rPr>
                <w:rFonts w:ascii="Helvetica" w:eastAsia="Times New Roman" w:hAnsi="Helvetica"/>
                <w:b/>
                <w:bCs/>
                <w:sz w:val="21"/>
              </w:rPr>
            </w:pPr>
            <w:r w:rsidRPr="00BE3AF9">
              <w:rPr>
                <w:rFonts w:ascii="Helvetica" w:eastAsia="Times New Roman" w:hAnsi="Helvetica"/>
                <w:b/>
                <w:bCs/>
                <w:sz w:val="21"/>
              </w:rPr>
              <w:t>Unadjusted</w:t>
            </w:r>
          </w:p>
        </w:tc>
        <w:tc>
          <w:tcPr>
            <w:tcW w:w="1279" w:type="dxa"/>
            <w:tcBorders>
              <w:left w:val="nil"/>
              <w:right w:val="single" w:sz="4" w:space="0" w:color="auto"/>
            </w:tcBorders>
            <w:shd w:val="clear" w:color="000000" w:fill="auto"/>
            <w:noWrap/>
            <w:vAlign w:val="bottom"/>
          </w:tcPr>
          <w:p w14:paraId="71089555" w14:textId="77777777" w:rsidR="00EA3B11" w:rsidRPr="00BE3AF9" w:rsidRDefault="00EA3B11" w:rsidP="00241EE5">
            <w:pPr>
              <w:rPr>
                <w:rFonts w:ascii="Helvetica" w:eastAsia="Times New Roman" w:hAnsi="Helvetica"/>
                <w:b/>
                <w:bCs/>
                <w:sz w:val="21"/>
              </w:rPr>
            </w:pPr>
          </w:p>
        </w:tc>
        <w:tc>
          <w:tcPr>
            <w:tcW w:w="847" w:type="dxa"/>
            <w:tcBorders>
              <w:left w:val="single" w:sz="4" w:space="0" w:color="auto"/>
              <w:right w:val="nil"/>
            </w:tcBorders>
            <w:shd w:val="clear" w:color="000000" w:fill="auto"/>
            <w:noWrap/>
            <w:vAlign w:val="bottom"/>
          </w:tcPr>
          <w:p w14:paraId="7155D636" w14:textId="77777777" w:rsidR="00EA3B11" w:rsidRPr="00BE3AF9" w:rsidRDefault="00EA3B11" w:rsidP="00241EE5">
            <w:pPr>
              <w:rPr>
                <w:rFonts w:ascii="Helvetica" w:eastAsia="Times New Roman" w:hAnsi="Helvetica"/>
                <w:b/>
                <w:bCs/>
                <w:sz w:val="21"/>
              </w:rPr>
            </w:pPr>
          </w:p>
        </w:tc>
        <w:tc>
          <w:tcPr>
            <w:tcW w:w="1421" w:type="dxa"/>
            <w:tcBorders>
              <w:left w:val="nil"/>
              <w:right w:val="nil"/>
            </w:tcBorders>
            <w:shd w:val="clear" w:color="000000" w:fill="auto"/>
            <w:noWrap/>
            <w:vAlign w:val="bottom"/>
          </w:tcPr>
          <w:p w14:paraId="0507CB09" w14:textId="77777777" w:rsidR="00EA3B11" w:rsidRPr="00BE3AF9" w:rsidRDefault="00EA3B11" w:rsidP="00241EE5">
            <w:pPr>
              <w:rPr>
                <w:rFonts w:ascii="Helvetica" w:eastAsia="Times New Roman" w:hAnsi="Helvetica"/>
                <w:b/>
                <w:bCs/>
                <w:sz w:val="21"/>
              </w:rPr>
            </w:pPr>
            <w:r w:rsidRPr="00BE3AF9">
              <w:rPr>
                <w:rFonts w:ascii="Helvetica" w:eastAsia="Times New Roman" w:hAnsi="Helvetica"/>
                <w:b/>
                <w:bCs/>
                <w:sz w:val="21"/>
              </w:rPr>
              <w:t>Adjusted*</w:t>
            </w:r>
          </w:p>
        </w:tc>
        <w:tc>
          <w:tcPr>
            <w:tcW w:w="1131" w:type="dxa"/>
            <w:tcBorders>
              <w:left w:val="nil"/>
            </w:tcBorders>
            <w:shd w:val="clear" w:color="000000" w:fill="auto"/>
          </w:tcPr>
          <w:p w14:paraId="1704BDA9" w14:textId="77777777" w:rsidR="00EA3B11" w:rsidRPr="00BE3AF9" w:rsidRDefault="00EA3B11" w:rsidP="00241EE5">
            <w:pPr>
              <w:rPr>
                <w:rFonts w:ascii="Helvetica" w:eastAsia="Times New Roman" w:hAnsi="Helvetica"/>
                <w:b/>
                <w:bCs/>
                <w:sz w:val="21"/>
              </w:rPr>
            </w:pPr>
          </w:p>
        </w:tc>
      </w:tr>
      <w:tr w:rsidR="00EA3B11" w:rsidRPr="00E72362" w14:paraId="1A8DEB3C" w14:textId="77777777" w:rsidTr="00241EE5">
        <w:trPr>
          <w:trHeight w:val="532"/>
        </w:trPr>
        <w:tc>
          <w:tcPr>
            <w:tcW w:w="2124" w:type="dxa"/>
            <w:shd w:val="clear" w:color="000000" w:fill="auto"/>
            <w:noWrap/>
            <w:vAlign w:val="bottom"/>
            <w:hideMark/>
          </w:tcPr>
          <w:p w14:paraId="35CFC565" w14:textId="77777777" w:rsidR="00EA3B11" w:rsidRPr="00BE3AF9" w:rsidRDefault="00EA3B11" w:rsidP="00241EE5">
            <w:pPr>
              <w:rPr>
                <w:rFonts w:ascii="Helvetica" w:eastAsia="Times New Roman" w:hAnsi="Helvetica"/>
                <w:b/>
                <w:bCs/>
                <w:sz w:val="21"/>
              </w:rPr>
            </w:pPr>
            <w:r w:rsidRPr="00BE3AF9">
              <w:rPr>
                <w:rFonts w:ascii="Helvetica" w:eastAsia="Times New Roman" w:hAnsi="Helvetica"/>
                <w:b/>
                <w:bCs/>
                <w:sz w:val="21"/>
              </w:rPr>
              <w:t>Medication Group</w:t>
            </w:r>
          </w:p>
        </w:tc>
        <w:tc>
          <w:tcPr>
            <w:tcW w:w="850" w:type="dxa"/>
            <w:tcBorders>
              <w:bottom w:val="single" w:sz="4" w:space="0" w:color="auto"/>
            </w:tcBorders>
            <w:shd w:val="clear" w:color="000000" w:fill="auto"/>
            <w:noWrap/>
            <w:vAlign w:val="bottom"/>
            <w:hideMark/>
          </w:tcPr>
          <w:p w14:paraId="7ED48835" w14:textId="77777777" w:rsidR="00EA3B11" w:rsidRPr="00BE3AF9" w:rsidRDefault="00EA3B11" w:rsidP="00241EE5">
            <w:pPr>
              <w:jc w:val="center"/>
              <w:rPr>
                <w:rFonts w:ascii="Helvetica" w:eastAsia="Times New Roman" w:hAnsi="Helvetica"/>
                <w:b/>
                <w:bCs/>
                <w:sz w:val="21"/>
              </w:rPr>
            </w:pPr>
            <w:r w:rsidRPr="00BE3AF9">
              <w:rPr>
                <w:rFonts w:ascii="Helvetica" w:eastAsia="Times New Roman" w:hAnsi="Helvetica"/>
                <w:b/>
                <w:bCs/>
                <w:sz w:val="21"/>
              </w:rPr>
              <w:t>OR</w:t>
            </w:r>
          </w:p>
        </w:tc>
        <w:tc>
          <w:tcPr>
            <w:tcW w:w="1701" w:type="dxa"/>
            <w:tcBorders>
              <w:bottom w:val="single" w:sz="4" w:space="0" w:color="auto"/>
            </w:tcBorders>
            <w:shd w:val="clear" w:color="000000" w:fill="auto"/>
            <w:noWrap/>
            <w:vAlign w:val="bottom"/>
            <w:hideMark/>
          </w:tcPr>
          <w:p w14:paraId="3A7A5543" w14:textId="77777777" w:rsidR="00EA3B11" w:rsidRPr="00BE3AF9" w:rsidRDefault="00EA3B11" w:rsidP="00241EE5">
            <w:pPr>
              <w:jc w:val="center"/>
              <w:rPr>
                <w:rFonts w:ascii="Helvetica" w:eastAsia="Times New Roman" w:hAnsi="Helvetica"/>
                <w:b/>
                <w:bCs/>
                <w:sz w:val="21"/>
              </w:rPr>
            </w:pPr>
            <w:r w:rsidRPr="00BE3AF9">
              <w:rPr>
                <w:rFonts w:ascii="Helvetica" w:eastAsia="Times New Roman" w:hAnsi="Helvetica"/>
                <w:b/>
                <w:bCs/>
                <w:sz w:val="21"/>
              </w:rPr>
              <w:t>95% CI</w:t>
            </w:r>
          </w:p>
        </w:tc>
        <w:tc>
          <w:tcPr>
            <w:tcW w:w="1279" w:type="dxa"/>
            <w:tcBorders>
              <w:bottom w:val="single" w:sz="4" w:space="0" w:color="auto"/>
            </w:tcBorders>
            <w:shd w:val="clear" w:color="000000" w:fill="auto"/>
            <w:noWrap/>
            <w:vAlign w:val="bottom"/>
            <w:hideMark/>
          </w:tcPr>
          <w:p w14:paraId="0225B67F" w14:textId="77777777" w:rsidR="00EA3B11" w:rsidRPr="00BE3AF9" w:rsidRDefault="00EA3B11" w:rsidP="00241EE5">
            <w:pPr>
              <w:jc w:val="center"/>
              <w:rPr>
                <w:rFonts w:ascii="Helvetica" w:eastAsia="Times New Roman" w:hAnsi="Helvetica"/>
                <w:b/>
                <w:bCs/>
                <w:sz w:val="21"/>
              </w:rPr>
            </w:pPr>
            <w:r w:rsidRPr="00BE3AF9">
              <w:rPr>
                <w:rFonts w:ascii="Helvetica" w:eastAsia="Times New Roman" w:hAnsi="Helvetica"/>
                <w:b/>
                <w:bCs/>
                <w:sz w:val="21"/>
              </w:rPr>
              <w:t>p-value</w:t>
            </w:r>
          </w:p>
        </w:tc>
        <w:tc>
          <w:tcPr>
            <w:tcW w:w="847" w:type="dxa"/>
            <w:tcBorders>
              <w:bottom w:val="single" w:sz="4" w:space="0" w:color="auto"/>
            </w:tcBorders>
            <w:shd w:val="clear" w:color="000000" w:fill="auto"/>
            <w:noWrap/>
            <w:vAlign w:val="bottom"/>
            <w:hideMark/>
          </w:tcPr>
          <w:p w14:paraId="7BD6E0BA" w14:textId="77777777" w:rsidR="00EA3B11" w:rsidRPr="00BE3AF9" w:rsidRDefault="00EA3B11" w:rsidP="00241EE5">
            <w:pPr>
              <w:jc w:val="center"/>
              <w:rPr>
                <w:rFonts w:ascii="Helvetica" w:eastAsia="Times New Roman" w:hAnsi="Helvetica"/>
                <w:b/>
                <w:bCs/>
                <w:sz w:val="21"/>
              </w:rPr>
            </w:pPr>
            <w:r w:rsidRPr="00BE3AF9">
              <w:rPr>
                <w:rFonts w:ascii="Helvetica" w:eastAsia="Times New Roman" w:hAnsi="Helvetica"/>
                <w:b/>
                <w:bCs/>
                <w:sz w:val="21"/>
              </w:rPr>
              <w:t>OR</w:t>
            </w:r>
          </w:p>
        </w:tc>
        <w:tc>
          <w:tcPr>
            <w:tcW w:w="1421" w:type="dxa"/>
            <w:tcBorders>
              <w:bottom w:val="single" w:sz="4" w:space="0" w:color="auto"/>
            </w:tcBorders>
            <w:shd w:val="clear" w:color="000000" w:fill="auto"/>
            <w:noWrap/>
            <w:vAlign w:val="bottom"/>
            <w:hideMark/>
          </w:tcPr>
          <w:p w14:paraId="7D78416C" w14:textId="77777777" w:rsidR="00EA3B11" w:rsidRPr="00BE3AF9" w:rsidRDefault="00EA3B11" w:rsidP="00241EE5">
            <w:pPr>
              <w:jc w:val="center"/>
              <w:rPr>
                <w:rFonts w:ascii="Helvetica" w:eastAsia="Times New Roman" w:hAnsi="Helvetica"/>
                <w:b/>
                <w:bCs/>
                <w:sz w:val="21"/>
              </w:rPr>
            </w:pPr>
            <w:r w:rsidRPr="00BE3AF9">
              <w:rPr>
                <w:rFonts w:ascii="Helvetica" w:eastAsia="Times New Roman" w:hAnsi="Helvetica"/>
                <w:b/>
                <w:bCs/>
                <w:sz w:val="21"/>
              </w:rPr>
              <w:t>95% CI</w:t>
            </w:r>
          </w:p>
        </w:tc>
        <w:tc>
          <w:tcPr>
            <w:tcW w:w="1131" w:type="dxa"/>
            <w:tcBorders>
              <w:bottom w:val="single" w:sz="4" w:space="0" w:color="auto"/>
            </w:tcBorders>
            <w:shd w:val="clear" w:color="000000" w:fill="auto"/>
          </w:tcPr>
          <w:p w14:paraId="0972B4C3" w14:textId="77777777" w:rsidR="00EA3B11" w:rsidRPr="00BE3AF9" w:rsidRDefault="00EA3B11" w:rsidP="00241EE5">
            <w:pPr>
              <w:jc w:val="center"/>
              <w:rPr>
                <w:rFonts w:ascii="Helvetica" w:eastAsia="Times New Roman" w:hAnsi="Helvetica"/>
                <w:b/>
                <w:bCs/>
                <w:sz w:val="21"/>
              </w:rPr>
            </w:pPr>
          </w:p>
          <w:p w14:paraId="108D5F4E" w14:textId="77777777" w:rsidR="00EA3B11" w:rsidRPr="00BE3AF9" w:rsidRDefault="00EA3B11" w:rsidP="00241EE5">
            <w:pPr>
              <w:jc w:val="center"/>
              <w:rPr>
                <w:rFonts w:ascii="Helvetica" w:eastAsia="Times New Roman" w:hAnsi="Helvetica"/>
                <w:b/>
                <w:bCs/>
                <w:sz w:val="21"/>
              </w:rPr>
            </w:pPr>
            <w:r w:rsidRPr="00BE3AF9">
              <w:rPr>
                <w:rFonts w:ascii="Helvetica" w:eastAsia="Times New Roman" w:hAnsi="Helvetica"/>
                <w:b/>
                <w:bCs/>
                <w:sz w:val="21"/>
              </w:rPr>
              <w:t>p-value</w:t>
            </w:r>
          </w:p>
        </w:tc>
      </w:tr>
      <w:tr w:rsidR="00EA3B11" w:rsidRPr="00E72362" w14:paraId="6E5A03B6" w14:textId="77777777" w:rsidTr="00241EE5">
        <w:trPr>
          <w:trHeight w:val="532"/>
        </w:trPr>
        <w:tc>
          <w:tcPr>
            <w:tcW w:w="2124" w:type="dxa"/>
            <w:shd w:val="clear" w:color="auto" w:fill="auto"/>
            <w:noWrap/>
            <w:vAlign w:val="bottom"/>
            <w:hideMark/>
          </w:tcPr>
          <w:p w14:paraId="5186239A" w14:textId="77777777" w:rsidR="00EA3B11" w:rsidRPr="00BE3AF9" w:rsidRDefault="00EA3B11" w:rsidP="00241EE5">
            <w:pPr>
              <w:rPr>
                <w:rFonts w:ascii="Helvetica" w:eastAsia="Times New Roman" w:hAnsi="Helvetica"/>
                <w:color w:val="000000"/>
                <w:sz w:val="21"/>
              </w:rPr>
            </w:pPr>
            <w:r w:rsidRPr="00BE3AF9">
              <w:rPr>
                <w:rFonts w:ascii="Helvetica" w:eastAsia="Times New Roman" w:hAnsi="Helvetica"/>
                <w:color w:val="000000"/>
                <w:sz w:val="21"/>
              </w:rPr>
              <w:t>Cardiovascular system</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2210BDBD" w14:textId="77777777" w:rsidR="00EA3B11" w:rsidRPr="00410F21" w:rsidRDefault="00EA3B11" w:rsidP="00241EE5">
            <w:pPr>
              <w:jc w:val="center"/>
              <w:rPr>
                <w:rFonts w:ascii="Helvetica" w:eastAsia="Times New Roman" w:hAnsi="Helvetica"/>
                <w:color w:val="000000"/>
                <w:sz w:val="21"/>
                <w:szCs w:val="21"/>
              </w:rPr>
            </w:pPr>
            <w:r w:rsidRPr="00410F21">
              <w:rPr>
                <w:rFonts w:ascii="Helvetica" w:eastAsia="Times New Roman" w:hAnsi="Helvetica"/>
                <w:color w:val="000000"/>
                <w:sz w:val="21"/>
                <w:szCs w:val="21"/>
              </w:rPr>
              <w:t>0.56</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4BB99F" w14:textId="77777777" w:rsidR="00EA3B11" w:rsidRPr="00410F21" w:rsidRDefault="00EA3B11" w:rsidP="00241EE5">
            <w:pPr>
              <w:jc w:val="center"/>
              <w:rPr>
                <w:rFonts w:ascii="Helvetica" w:eastAsia="Times New Roman" w:hAnsi="Helvetica"/>
                <w:color w:val="000000"/>
                <w:sz w:val="21"/>
                <w:szCs w:val="21"/>
              </w:rPr>
            </w:pPr>
            <w:r w:rsidRPr="00410F21">
              <w:rPr>
                <w:rFonts w:ascii="Helvetica" w:eastAsia="Times New Roman" w:hAnsi="Helvetica"/>
                <w:color w:val="000000"/>
                <w:sz w:val="21"/>
                <w:szCs w:val="21"/>
              </w:rPr>
              <w:t>0.23 - 1.36</w:t>
            </w:r>
          </w:p>
        </w:tc>
        <w:tc>
          <w:tcPr>
            <w:tcW w:w="12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1D1148" w14:textId="77777777" w:rsidR="00EA3B11" w:rsidRPr="00410F21" w:rsidRDefault="00EA3B11" w:rsidP="00241EE5">
            <w:pPr>
              <w:jc w:val="center"/>
              <w:rPr>
                <w:rFonts w:ascii="Helvetica" w:eastAsia="Times New Roman" w:hAnsi="Helvetica"/>
                <w:color w:val="000000"/>
                <w:sz w:val="21"/>
                <w:szCs w:val="21"/>
              </w:rPr>
            </w:pPr>
            <w:r w:rsidRPr="00410F21">
              <w:rPr>
                <w:rFonts w:ascii="Helvetica" w:eastAsia="Times New Roman" w:hAnsi="Helvetica"/>
                <w:color w:val="000000"/>
                <w:sz w:val="21"/>
                <w:szCs w:val="21"/>
              </w:rPr>
              <w:t>0.20</w:t>
            </w:r>
          </w:p>
        </w:tc>
        <w:tc>
          <w:tcPr>
            <w:tcW w:w="8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2CCF33" w14:textId="77777777" w:rsidR="00EA3B11" w:rsidRPr="00410F21" w:rsidRDefault="00EA3B11" w:rsidP="00241EE5">
            <w:pPr>
              <w:jc w:val="center"/>
              <w:rPr>
                <w:rFonts w:ascii="Helvetica" w:eastAsia="Times New Roman" w:hAnsi="Helvetica"/>
                <w:color w:val="000000"/>
                <w:sz w:val="21"/>
                <w:szCs w:val="21"/>
              </w:rPr>
            </w:pPr>
            <w:r w:rsidRPr="00410F21">
              <w:rPr>
                <w:rFonts w:ascii="Helvetica" w:eastAsia="Times New Roman" w:hAnsi="Helvetica"/>
                <w:color w:val="000000"/>
                <w:sz w:val="21"/>
                <w:szCs w:val="21"/>
              </w:rPr>
              <w:t>0.35</w:t>
            </w:r>
          </w:p>
        </w:tc>
        <w:tc>
          <w:tcPr>
            <w:tcW w:w="14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159B6A" w14:textId="77777777" w:rsidR="00EA3B11" w:rsidRPr="00410F21" w:rsidRDefault="00EA3B11" w:rsidP="00241EE5">
            <w:pPr>
              <w:jc w:val="center"/>
              <w:rPr>
                <w:rFonts w:ascii="Helvetica" w:eastAsia="Times New Roman" w:hAnsi="Helvetica"/>
                <w:color w:val="000000"/>
                <w:sz w:val="21"/>
                <w:szCs w:val="21"/>
              </w:rPr>
            </w:pPr>
            <w:r w:rsidRPr="00410F21">
              <w:rPr>
                <w:rFonts w:ascii="Helvetica" w:eastAsia="Times New Roman" w:hAnsi="Helvetica"/>
                <w:color w:val="000000"/>
                <w:sz w:val="21"/>
                <w:szCs w:val="21"/>
              </w:rPr>
              <w:t>0.12 - 1.06</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bottom"/>
          </w:tcPr>
          <w:p w14:paraId="32F7FAB7" w14:textId="77777777" w:rsidR="00EA3B11" w:rsidRPr="00410F21" w:rsidRDefault="00EA3B11" w:rsidP="00241EE5">
            <w:pPr>
              <w:jc w:val="center"/>
              <w:rPr>
                <w:rFonts w:ascii="Helvetica" w:eastAsia="Times New Roman" w:hAnsi="Helvetica"/>
                <w:color w:val="000000"/>
                <w:sz w:val="21"/>
                <w:szCs w:val="21"/>
              </w:rPr>
            </w:pPr>
            <w:r w:rsidRPr="00410F21">
              <w:rPr>
                <w:rFonts w:ascii="Helvetica" w:eastAsia="Times New Roman" w:hAnsi="Helvetica"/>
                <w:color w:val="000000"/>
                <w:sz w:val="21"/>
                <w:szCs w:val="21"/>
              </w:rPr>
              <w:t>0.06</w:t>
            </w:r>
          </w:p>
        </w:tc>
      </w:tr>
      <w:tr w:rsidR="00EA3B11" w:rsidRPr="00E72362" w14:paraId="0B0525E6" w14:textId="77777777" w:rsidTr="00241EE5">
        <w:trPr>
          <w:trHeight w:val="532"/>
        </w:trPr>
        <w:tc>
          <w:tcPr>
            <w:tcW w:w="2124" w:type="dxa"/>
            <w:shd w:val="clear" w:color="auto" w:fill="auto"/>
            <w:noWrap/>
            <w:vAlign w:val="bottom"/>
            <w:hideMark/>
          </w:tcPr>
          <w:p w14:paraId="0E4D5707" w14:textId="77777777" w:rsidR="00EA3B11" w:rsidRPr="00BE3AF9" w:rsidRDefault="00EA3B11" w:rsidP="00241EE5">
            <w:pPr>
              <w:rPr>
                <w:rFonts w:ascii="Helvetica" w:eastAsia="Times New Roman" w:hAnsi="Helvetica"/>
                <w:color w:val="000000"/>
                <w:sz w:val="21"/>
              </w:rPr>
            </w:pPr>
            <w:r w:rsidRPr="00BE3AF9">
              <w:rPr>
                <w:rFonts w:ascii="Helvetica" w:eastAsia="Times New Roman" w:hAnsi="Helvetica"/>
                <w:color w:val="000000"/>
                <w:sz w:val="21"/>
              </w:rPr>
              <w:t>Antiinfective for systemic use</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48106F66" w14:textId="77777777" w:rsidR="00EA3B11" w:rsidRPr="00410F21" w:rsidRDefault="00EA3B11" w:rsidP="00241EE5">
            <w:pPr>
              <w:jc w:val="center"/>
              <w:rPr>
                <w:rFonts w:ascii="Helvetica" w:eastAsia="Times New Roman" w:hAnsi="Helvetica"/>
                <w:color w:val="000000"/>
                <w:sz w:val="21"/>
                <w:szCs w:val="21"/>
              </w:rPr>
            </w:pPr>
            <w:r w:rsidRPr="00410F21">
              <w:rPr>
                <w:rFonts w:ascii="Helvetica" w:eastAsia="Times New Roman" w:hAnsi="Helvetica"/>
                <w:color w:val="000000"/>
                <w:sz w:val="21"/>
                <w:szCs w:val="21"/>
              </w:rPr>
              <w:t>0.20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8E7D50" w14:textId="77777777" w:rsidR="00EA3B11" w:rsidRPr="00410F21" w:rsidRDefault="00EA3B11" w:rsidP="00241EE5">
            <w:pPr>
              <w:jc w:val="center"/>
              <w:rPr>
                <w:rFonts w:ascii="Helvetica" w:eastAsia="Times New Roman" w:hAnsi="Helvetica"/>
                <w:color w:val="000000"/>
                <w:sz w:val="21"/>
                <w:szCs w:val="21"/>
              </w:rPr>
            </w:pPr>
            <w:r w:rsidRPr="00410F21">
              <w:rPr>
                <w:rFonts w:ascii="Helvetica" w:eastAsia="Times New Roman" w:hAnsi="Helvetica"/>
                <w:color w:val="000000"/>
                <w:sz w:val="21"/>
                <w:szCs w:val="21"/>
              </w:rPr>
              <w:t>0.05 - 0.85</w:t>
            </w:r>
          </w:p>
        </w:tc>
        <w:tc>
          <w:tcPr>
            <w:tcW w:w="12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6A3710" w14:textId="77777777" w:rsidR="00EA3B11" w:rsidRPr="00410F21" w:rsidRDefault="00EA3B11" w:rsidP="00241EE5">
            <w:pPr>
              <w:jc w:val="center"/>
              <w:rPr>
                <w:rFonts w:ascii="Helvetica" w:eastAsia="Times New Roman" w:hAnsi="Helvetica"/>
                <w:color w:val="000000"/>
                <w:sz w:val="21"/>
                <w:szCs w:val="21"/>
              </w:rPr>
            </w:pPr>
            <w:r w:rsidRPr="00410F21">
              <w:rPr>
                <w:rFonts w:ascii="Helvetica" w:eastAsia="Times New Roman" w:hAnsi="Helvetica"/>
                <w:color w:val="000000"/>
                <w:sz w:val="21"/>
                <w:szCs w:val="21"/>
              </w:rPr>
              <w:t>0.03</w:t>
            </w:r>
          </w:p>
        </w:tc>
        <w:tc>
          <w:tcPr>
            <w:tcW w:w="8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CF21DA" w14:textId="77777777" w:rsidR="00EA3B11" w:rsidRPr="00410F21" w:rsidRDefault="00EA3B11" w:rsidP="00241EE5">
            <w:pPr>
              <w:jc w:val="center"/>
              <w:rPr>
                <w:rFonts w:ascii="Helvetica" w:eastAsia="Times New Roman" w:hAnsi="Helvetica"/>
                <w:color w:val="000000"/>
                <w:sz w:val="21"/>
                <w:szCs w:val="21"/>
              </w:rPr>
            </w:pPr>
            <w:r w:rsidRPr="00410F21">
              <w:rPr>
                <w:rFonts w:ascii="Helvetica" w:eastAsia="Times New Roman" w:hAnsi="Helvetica"/>
                <w:color w:val="000000"/>
                <w:sz w:val="21"/>
                <w:szCs w:val="21"/>
              </w:rPr>
              <w:t>0.22</w:t>
            </w:r>
          </w:p>
        </w:tc>
        <w:tc>
          <w:tcPr>
            <w:tcW w:w="14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527525" w14:textId="77777777" w:rsidR="00EA3B11" w:rsidRPr="00410F21" w:rsidRDefault="00EA3B11" w:rsidP="00241EE5">
            <w:pPr>
              <w:jc w:val="center"/>
              <w:rPr>
                <w:rFonts w:ascii="Helvetica" w:eastAsia="Times New Roman" w:hAnsi="Helvetica"/>
                <w:color w:val="000000"/>
                <w:sz w:val="21"/>
                <w:szCs w:val="21"/>
              </w:rPr>
            </w:pPr>
            <w:r w:rsidRPr="00410F21">
              <w:rPr>
                <w:rFonts w:ascii="Helvetica" w:eastAsia="Times New Roman" w:hAnsi="Helvetica"/>
                <w:color w:val="000000"/>
                <w:sz w:val="21"/>
                <w:szCs w:val="21"/>
              </w:rPr>
              <w:t>0.04 - 1.23</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bottom"/>
          </w:tcPr>
          <w:p w14:paraId="2664FB30" w14:textId="77777777" w:rsidR="00EA3B11" w:rsidRPr="00410F21" w:rsidRDefault="00EA3B11" w:rsidP="00241EE5">
            <w:pPr>
              <w:jc w:val="center"/>
              <w:rPr>
                <w:rFonts w:ascii="Helvetica" w:eastAsia="Times New Roman" w:hAnsi="Helvetica"/>
                <w:color w:val="000000"/>
                <w:sz w:val="21"/>
                <w:szCs w:val="21"/>
              </w:rPr>
            </w:pPr>
            <w:r w:rsidRPr="00410F21">
              <w:rPr>
                <w:rFonts w:ascii="Helvetica" w:eastAsia="Times New Roman" w:hAnsi="Helvetica"/>
                <w:color w:val="000000"/>
                <w:sz w:val="21"/>
                <w:szCs w:val="21"/>
              </w:rPr>
              <w:t>0.09</w:t>
            </w:r>
          </w:p>
        </w:tc>
      </w:tr>
      <w:tr w:rsidR="00EA3B11" w:rsidRPr="00E72362" w14:paraId="41C77A45" w14:textId="77777777" w:rsidTr="00241EE5">
        <w:trPr>
          <w:trHeight w:val="532"/>
        </w:trPr>
        <w:tc>
          <w:tcPr>
            <w:tcW w:w="2124" w:type="dxa"/>
            <w:shd w:val="clear" w:color="auto" w:fill="auto"/>
            <w:noWrap/>
            <w:vAlign w:val="bottom"/>
            <w:hideMark/>
          </w:tcPr>
          <w:p w14:paraId="5F8BAAA4" w14:textId="77777777" w:rsidR="00EA3B11" w:rsidRPr="00BE3AF9" w:rsidRDefault="00EA3B11" w:rsidP="00241EE5">
            <w:pPr>
              <w:rPr>
                <w:rFonts w:ascii="Helvetica" w:eastAsia="Times New Roman" w:hAnsi="Helvetica"/>
                <w:color w:val="000000"/>
                <w:sz w:val="21"/>
              </w:rPr>
            </w:pPr>
            <w:r w:rsidRPr="00BE3AF9">
              <w:rPr>
                <w:rFonts w:ascii="Helvetica" w:eastAsia="Times New Roman" w:hAnsi="Helvetica"/>
                <w:color w:val="000000"/>
                <w:sz w:val="21"/>
              </w:rPr>
              <w:t>Respiratory system</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0C1E375D" w14:textId="77777777" w:rsidR="00EA3B11" w:rsidRPr="00410F21" w:rsidRDefault="00EA3B11" w:rsidP="00241EE5">
            <w:pPr>
              <w:jc w:val="center"/>
              <w:rPr>
                <w:rFonts w:ascii="Helvetica" w:eastAsia="Times New Roman" w:hAnsi="Helvetica"/>
                <w:color w:val="000000"/>
                <w:sz w:val="21"/>
                <w:szCs w:val="21"/>
              </w:rPr>
            </w:pPr>
            <w:r w:rsidRPr="00410F21">
              <w:rPr>
                <w:rFonts w:ascii="Helvetica" w:eastAsia="Times New Roman" w:hAnsi="Helvetica"/>
                <w:color w:val="000000"/>
                <w:sz w:val="21"/>
                <w:szCs w:val="21"/>
              </w:rPr>
              <w:t>5.48</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3E9FD5" w14:textId="77777777" w:rsidR="00EA3B11" w:rsidRPr="00410F21" w:rsidRDefault="00EA3B11" w:rsidP="00241EE5">
            <w:pPr>
              <w:jc w:val="center"/>
              <w:rPr>
                <w:rFonts w:ascii="Helvetica" w:eastAsia="Times New Roman" w:hAnsi="Helvetica"/>
                <w:color w:val="000000"/>
                <w:sz w:val="21"/>
                <w:szCs w:val="21"/>
              </w:rPr>
            </w:pPr>
            <w:r w:rsidRPr="00410F21">
              <w:rPr>
                <w:rFonts w:ascii="Helvetica" w:eastAsia="Times New Roman" w:hAnsi="Helvetica"/>
                <w:color w:val="000000"/>
                <w:sz w:val="21"/>
                <w:szCs w:val="21"/>
              </w:rPr>
              <w:t>1.18 - 25.41</w:t>
            </w:r>
          </w:p>
        </w:tc>
        <w:tc>
          <w:tcPr>
            <w:tcW w:w="12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869F4C" w14:textId="77777777" w:rsidR="00EA3B11" w:rsidRPr="00410F21" w:rsidRDefault="00EA3B11" w:rsidP="00241EE5">
            <w:pPr>
              <w:jc w:val="center"/>
              <w:rPr>
                <w:rFonts w:ascii="Helvetica" w:eastAsia="Times New Roman" w:hAnsi="Helvetica"/>
                <w:color w:val="000000"/>
                <w:sz w:val="21"/>
                <w:szCs w:val="21"/>
              </w:rPr>
            </w:pPr>
            <w:r w:rsidRPr="00410F21">
              <w:rPr>
                <w:rFonts w:ascii="Helvetica" w:eastAsia="Times New Roman" w:hAnsi="Helvetica"/>
                <w:color w:val="000000"/>
                <w:sz w:val="21"/>
                <w:szCs w:val="21"/>
              </w:rPr>
              <w:t>0.03</w:t>
            </w:r>
          </w:p>
        </w:tc>
        <w:tc>
          <w:tcPr>
            <w:tcW w:w="8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99F643" w14:textId="77777777" w:rsidR="00EA3B11" w:rsidRPr="00410F21" w:rsidRDefault="00EA3B11" w:rsidP="00241EE5">
            <w:pPr>
              <w:jc w:val="center"/>
              <w:rPr>
                <w:rFonts w:ascii="Helvetica" w:eastAsia="Times New Roman" w:hAnsi="Helvetica"/>
                <w:color w:val="000000"/>
                <w:sz w:val="21"/>
                <w:szCs w:val="21"/>
              </w:rPr>
            </w:pPr>
            <w:r w:rsidRPr="00410F21">
              <w:rPr>
                <w:rFonts w:ascii="Helvetica" w:eastAsia="Times New Roman" w:hAnsi="Helvetica"/>
                <w:color w:val="000000"/>
                <w:sz w:val="21"/>
                <w:szCs w:val="21"/>
              </w:rPr>
              <w:t>5.74</w:t>
            </w:r>
          </w:p>
        </w:tc>
        <w:tc>
          <w:tcPr>
            <w:tcW w:w="14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891F0A" w14:textId="77777777" w:rsidR="00EA3B11" w:rsidRPr="00410F21" w:rsidRDefault="00EA3B11" w:rsidP="00241EE5">
            <w:pPr>
              <w:jc w:val="center"/>
              <w:rPr>
                <w:rFonts w:ascii="Helvetica" w:eastAsia="Times New Roman" w:hAnsi="Helvetica"/>
                <w:color w:val="000000"/>
                <w:sz w:val="21"/>
                <w:szCs w:val="21"/>
              </w:rPr>
            </w:pPr>
            <w:r w:rsidRPr="00410F21">
              <w:rPr>
                <w:rFonts w:ascii="Helvetica" w:eastAsia="Times New Roman" w:hAnsi="Helvetica"/>
                <w:color w:val="000000"/>
                <w:sz w:val="21"/>
                <w:szCs w:val="21"/>
              </w:rPr>
              <w:t>1.16 - 28.54</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bottom"/>
          </w:tcPr>
          <w:p w14:paraId="0E788D0A" w14:textId="77777777" w:rsidR="00EA3B11" w:rsidRPr="00410F21" w:rsidRDefault="00EA3B11" w:rsidP="00241EE5">
            <w:pPr>
              <w:jc w:val="center"/>
              <w:rPr>
                <w:rFonts w:ascii="Helvetica" w:eastAsia="Times New Roman" w:hAnsi="Helvetica"/>
                <w:color w:val="FF0000"/>
                <w:sz w:val="21"/>
                <w:szCs w:val="21"/>
              </w:rPr>
            </w:pPr>
            <w:r w:rsidRPr="00410F21">
              <w:rPr>
                <w:rFonts w:ascii="Helvetica" w:eastAsia="Times New Roman" w:hAnsi="Helvetica"/>
                <w:color w:val="000000"/>
                <w:sz w:val="21"/>
                <w:szCs w:val="21"/>
              </w:rPr>
              <w:t>0.03</w:t>
            </w:r>
          </w:p>
        </w:tc>
      </w:tr>
      <w:tr w:rsidR="00EA3B11" w:rsidRPr="00E72362" w14:paraId="45F36E78" w14:textId="77777777" w:rsidTr="00241EE5">
        <w:trPr>
          <w:trHeight w:val="532"/>
        </w:trPr>
        <w:tc>
          <w:tcPr>
            <w:tcW w:w="9353" w:type="dxa"/>
            <w:gridSpan w:val="7"/>
            <w:shd w:val="clear" w:color="000000" w:fill="D0CECE" w:themeFill="background2" w:themeFillShade="E6"/>
            <w:noWrap/>
            <w:vAlign w:val="bottom"/>
          </w:tcPr>
          <w:p w14:paraId="1CAA8767" w14:textId="77777777" w:rsidR="00EA3B11" w:rsidRDefault="00EA3B11" w:rsidP="00241EE5">
            <w:pPr>
              <w:jc w:val="center"/>
              <w:rPr>
                <w:rFonts w:ascii="Helvetica" w:hAnsi="Helvetica"/>
                <w:b/>
                <w:lang w:val="en-US"/>
              </w:rPr>
            </w:pPr>
          </w:p>
          <w:p w14:paraId="55194831" w14:textId="77777777" w:rsidR="00EA3B11" w:rsidRDefault="00EA3B11" w:rsidP="00241EE5">
            <w:pPr>
              <w:jc w:val="center"/>
              <w:rPr>
                <w:rFonts w:ascii="Helvetica" w:hAnsi="Helvetica"/>
                <w:b/>
                <w:lang w:val="en-US"/>
              </w:rPr>
            </w:pPr>
            <w:r>
              <w:rPr>
                <w:rFonts w:ascii="Helvetica" w:hAnsi="Helvetica"/>
                <w:b/>
                <w:lang w:val="en-US"/>
              </w:rPr>
              <w:t>Pulmonary symptoms</w:t>
            </w:r>
          </w:p>
        </w:tc>
      </w:tr>
      <w:tr w:rsidR="00EA3B11" w:rsidRPr="00E72362" w14:paraId="3DEA6091" w14:textId="77777777" w:rsidTr="00241EE5">
        <w:trPr>
          <w:trHeight w:val="334"/>
        </w:trPr>
        <w:tc>
          <w:tcPr>
            <w:tcW w:w="2124" w:type="dxa"/>
            <w:tcBorders>
              <w:right w:val="single" w:sz="4" w:space="0" w:color="auto"/>
            </w:tcBorders>
            <w:shd w:val="clear" w:color="000000" w:fill="auto"/>
            <w:noWrap/>
            <w:vAlign w:val="bottom"/>
          </w:tcPr>
          <w:p w14:paraId="26E1D64D" w14:textId="77777777" w:rsidR="00EA3B11" w:rsidRPr="00486260" w:rsidRDefault="00EA3B11" w:rsidP="00241EE5">
            <w:pPr>
              <w:rPr>
                <w:rFonts w:ascii="Helvetica" w:eastAsia="Times New Roman" w:hAnsi="Helvetica"/>
                <w:b/>
                <w:bCs/>
                <w:sz w:val="21"/>
              </w:rPr>
            </w:pPr>
          </w:p>
        </w:tc>
        <w:tc>
          <w:tcPr>
            <w:tcW w:w="850" w:type="dxa"/>
            <w:tcBorders>
              <w:left w:val="single" w:sz="4" w:space="0" w:color="auto"/>
              <w:right w:val="nil"/>
            </w:tcBorders>
            <w:shd w:val="clear" w:color="000000" w:fill="auto"/>
            <w:noWrap/>
            <w:vAlign w:val="bottom"/>
          </w:tcPr>
          <w:p w14:paraId="40E7003E" w14:textId="77777777" w:rsidR="00EA3B11" w:rsidRPr="00486260" w:rsidRDefault="00EA3B11" w:rsidP="00241EE5">
            <w:pPr>
              <w:rPr>
                <w:rFonts w:ascii="Helvetica" w:eastAsia="Times New Roman" w:hAnsi="Helvetica"/>
                <w:b/>
                <w:bCs/>
                <w:sz w:val="21"/>
              </w:rPr>
            </w:pPr>
          </w:p>
        </w:tc>
        <w:tc>
          <w:tcPr>
            <w:tcW w:w="1701" w:type="dxa"/>
            <w:tcBorders>
              <w:left w:val="nil"/>
              <w:right w:val="nil"/>
            </w:tcBorders>
            <w:shd w:val="clear" w:color="000000" w:fill="auto"/>
            <w:noWrap/>
            <w:vAlign w:val="bottom"/>
          </w:tcPr>
          <w:p w14:paraId="7901342B" w14:textId="77777777" w:rsidR="00EA3B11" w:rsidRPr="00486260" w:rsidRDefault="00EA3B11" w:rsidP="00241EE5">
            <w:pPr>
              <w:rPr>
                <w:rFonts w:ascii="Helvetica" w:eastAsia="Times New Roman" w:hAnsi="Helvetica"/>
                <w:b/>
                <w:bCs/>
                <w:sz w:val="21"/>
              </w:rPr>
            </w:pPr>
            <w:r w:rsidRPr="00486260">
              <w:rPr>
                <w:rFonts w:ascii="Helvetica" w:eastAsia="Times New Roman" w:hAnsi="Helvetica"/>
                <w:b/>
                <w:bCs/>
                <w:sz w:val="21"/>
              </w:rPr>
              <w:t>Unadjusted</w:t>
            </w:r>
          </w:p>
        </w:tc>
        <w:tc>
          <w:tcPr>
            <w:tcW w:w="1279" w:type="dxa"/>
            <w:tcBorders>
              <w:left w:val="nil"/>
              <w:right w:val="single" w:sz="4" w:space="0" w:color="auto"/>
            </w:tcBorders>
            <w:shd w:val="clear" w:color="000000" w:fill="auto"/>
            <w:noWrap/>
            <w:vAlign w:val="bottom"/>
          </w:tcPr>
          <w:p w14:paraId="3E3B5A2B" w14:textId="77777777" w:rsidR="00EA3B11" w:rsidRPr="00486260" w:rsidRDefault="00EA3B11" w:rsidP="00241EE5">
            <w:pPr>
              <w:rPr>
                <w:rFonts w:ascii="Helvetica" w:eastAsia="Times New Roman" w:hAnsi="Helvetica"/>
                <w:b/>
                <w:bCs/>
                <w:sz w:val="21"/>
              </w:rPr>
            </w:pPr>
          </w:p>
        </w:tc>
        <w:tc>
          <w:tcPr>
            <w:tcW w:w="847" w:type="dxa"/>
            <w:tcBorders>
              <w:left w:val="single" w:sz="4" w:space="0" w:color="auto"/>
              <w:right w:val="nil"/>
            </w:tcBorders>
            <w:shd w:val="clear" w:color="000000" w:fill="auto"/>
            <w:noWrap/>
            <w:vAlign w:val="bottom"/>
          </w:tcPr>
          <w:p w14:paraId="05FF09E7" w14:textId="77777777" w:rsidR="00EA3B11" w:rsidRPr="00486260" w:rsidRDefault="00EA3B11" w:rsidP="00241EE5">
            <w:pPr>
              <w:rPr>
                <w:rFonts w:ascii="Helvetica" w:eastAsia="Times New Roman" w:hAnsi="Helvetica"/>
                <w:b/>
                <w:bCs/>
                <w:sz w:val="21"/>
              </w:rPr>
            </w:pPr>
          </w:p>
        </w:tc>
        <w:tc>
          <w:tcPr>
            <w:tcW w:w="1421" w:type="dxa"/>
            <w:tcBorders>
              <w:left w:val="nil"/>
              <w:right w:val="nil"/>
            </w:tcBorders>
            <w:shd w:val="clear" w:color="000000" w:fill="auto"/>
            <w:noWrap/>
            <w:vAlign w:val="bottom"/>
          </w:tcPr>
          <w:p w14:paraId="242B9413" w14:textId="77777777" w:rsidR="00EA3B11" w:rsidRPr="00486260" w:rsidRDefault="00EA3B11" w:rsidP="00241EE5">
            <w:pPr>
              <w:rPr>
                <w:rFonts w:ascii="Helvetica" w:eastAsia="Times New Roman" w:hAnsi="Helvetica"/>
                <w:b/>
                <w:bCs/>
                <w:sz w:val="21"/>
              </w:rPr>
            </w:pPr>
            <w:r w:rsidRPr="00486260">
              <w:rPr>
                <w:rFonts w:ascii="Helvetica" w:eastAsia="Times New Roman" w:hAnsi="Helvetica"/>
                <w:b/>
                <w:bCs/>
                <w:sz w:val="21"/>
              </w:rPr>
              <w:t>Adjusted*</w:t>
            </w:r>
          </w:p>
        </w:tc>
        <w:tc>
          <w:tcPr>
            <w:tcW w:w="1131" w:type="dxa"/>
            <w:tcBorders>
              <w:left w:val="nil"/>
            </w:tcBorders>
            <w:shd w:val="clear" w:color="000000" w:fill="auto"/>
          </w:tcPr>
          <w:p w14:paraId="36DC5660" w14:textId="77777777" w:rsidR="00EA3B11" w:rsidRPr="00486260" w:rsidRDefault="00EA3B11" w:rsidP="00241EE5">
            <w:pPr>
              <w:rPr>
                <w:rFonts w:ascii="Helvetica" w:eastAsia="Times New Roman" w:hAnsi="Helvetica"/>
                <w:b/>
                <w:bCs/>
                <w:sz w:val="21"/>
              </w:rPr>
            </w:pPr>
          </w:p>
        </w:tc>
      </w:tr>
      <w:tr w:rsidR="00EA3B11" w:rsidRPr="00E72362" w14:paraId="5B31D4DA" w14:textId="77777777" w:rsidTr="00241EE5">
        <w:trPr>
          <w:trHeight w:val="532"/>
        </w:trPr>
        <w:tc>
          <w:tcPr>
            <w:tcW w:w="2124" w:type="dxa"/>
            <w:shd w:val="clear" w:color="000000" w:fill="auto"/>
            <w:noWrap/>
            <w:vAlign w:val="bottom"/>
            <w:hideMark/>
          </w:tcPr>
          <w:p w14:paraId="63875D49" w14:textId="77777777" w:rsidR="00EA3B11" w:rsidRPr="00486260" w:rsidRDefault="00EA3B11" w:rsidP="00241EE5">
            <w:pPr>
              <w:rPr>
                <w:rFonts w:ascii="Helvetica" w:eastAsia="Times New Roman" w:hAnsi="Helvetica"/>
                <w:b/>
                <w:bCs/>
                <w:sz w:val="21"/>
              </w:rPr>
            </w:pPr>
            <w:r w:rsidRPr="00486260">
              <w:rPr>
                <w:rFonts w:ascii="Helvetica" w:eastAsia="Times New Roman" w:hAnsi="Helvetica"/>
                <w:b/>
                <w:bCs/>
                <w:sz w:val="21"/>
              </w:rPr>
              <w:t>Medication Group</w:t>
            </w:r>
          </w:p>
        </w:tc>
        <w:tc>
          <w:tcPr>
            <w:tcW w:w="850" w:type="dxa"/>
            <w:tcBorders>
              <w:bottom w:val="single" w:sz="4" w:space="0" w:color="auto"/>
            </w:tcBorders>
            <w:shd w:val="clear" w:color="000000" w:fill="auto"/>
            <w:noWrap/>
            <w:vAlign w:val="bottom"/>
            <w:hideMark/>
          </w:tcPr>
          <w:p w14:paraId="5B12A5B7" w14:textId="77777777" w:rsidR="00EA3B11" w:rsidRPr="00486260" w:rsidRDefault="00EA3B11" w:rsidP="00241EE5">
            <w:pPr>
              <w:jc w:val="center"/>
              <w:rPr>
                <w:rFonts w:ascii="Helvetica" w:eastAsia="Times New Roman" w:hAnsi="Helvetica"/>
                <w:b/>
                <w:bCs/>
                <w:sz w:val="21"/>
              </w:rPr>
            </w:pPr>
            <w:r w:rsidRPr="00486260">
              <w:rPr>
                <w:rFonts w:ascii="Helvetica" w:eastAsia="Times New Roman" w:hAnsi="Helvetica"/>
                <w:b/>
                <w:bCs/>
                <w:sz w:val="21"/>
              </w:rPr>
              <w:t>OR</w:t>
            </w:r>
          </w:p>
        </w:tc>
        <w:tc>
          <w:tcPr>
            <w:tcW w:w="1701" w:type="dxa"/>
            <w:tcBorders>
              <w:bottom w:val="single" w:sz="4" w:space="0" w:color="auto"/>
            </w:tcBorders>
            <w:shd w:val="clear" w:color="000000" w:fill="auto"/>
            <w:noWrap/>
            <w:vAlign w:val="bottom"/>
            <w:hideMark/>
          </w:tcPr>
          <w:p w14:paraId="756C4268" w14:textId="77777777" w:rsidR="00EA3B11" w:rsidRPr="00486260" w:rsidRDefault="00EA3B11" w:rsidP="00241EE5">
            <w:pPr>
              <w:jc w:val="center"/>
              <w:rPr>
                <w:rFonts w:ascii="Helvetica" w:eastAsia="Times New Roman" w:hAnsi="Helvetica"/>
                <w:b/>
                <w:bCs/>
                <w:sz w:val="21"/>
              </w:rPr>
            </w:pPr>
            <w:r w:rsidRPr="00486260">
              <w:rPr>
                <w:rFonts w:ascii="Helvetica" w:eastAsia="Times New Roman" w:hAnsi="Helvetica"/>
                <w:b/>
                <w:bCs/>
                <w:sz w:val="21"/>
              </w:rPr>
              <w:t>95% CI</w:t>
            </w:r>
          </w:p>
        </w:tc>
        <w:tc>
          <w:tcPr>
            <w:tcW w:w="1279" w:type="dxa"/>
            <w:tcBorders>
              <w:bottom w:val="single" w:sz="4" w:space="0" w:color="auto"/>
            </w:tcBorders>
            <w:shd w:val="clear" w:color="000000" w:fill="auto"/>
            <w:noWrap/>
            <w:vAlign w:val="bottom"/>
            <w:hideMark/>
          </w:tcPr>
          <w:p w14:paraId="553C8352" w14:textId="77777777" w:rsidR="00EA3B11" w:rsidRPr="00486260" w:rsidRDefault="00EA3B11" w:rsidP="00241EE5">
            <w:pPr>
              <w:jc w:val="center"/>
              <w:rPr>
                <w:rFonts w:ascii="Helvetica" w:eastAsia="Times New Roman" w:hAnsi="Helvetica"/>
                <w:b/>
                <w:bCs/>
                <w:sz w:val="21"/>
              </w:rPr>
            </w:pPr>
            <w:r w:rsidRPr="00486260">
              <w:rPr>
                <w:rFonts w:ascii="Helvetica" w:eastAsia="Times New Roman" w:hAnsi="Helvetica"/>
                <w:b/>
                <w:bCs/>
                <w:sz w:val="21"/>
              </w:rPr>
              <w:t>p-value</w:t>
            </w:r>
          </w:p>
        </w:tc>
        <w:tc>
          <w:tcPr>
            <w:tcW w:w="847" w:type="dxa"/>
            <w:tcBorders>
              <w:bottom w:val="single" w:sz="4" w:space="0" w:color="auto"/>
            </w:tcBorders>
            <w:shd w:val="clear" w:color="000000" w:fill="auto"/>
            <w:noWrap/>
            <w:vAlign w:val="bottom"/>
            <w:hideMark/>
          </w:tcPr>
          <w:p w14:paraId="0D86BE3A" w14:textId="77777777" w:rsidR="00EA3B11" w:rsidRPr="00486260" w:rsidRDefault="00EA3B11" w:rsidP="00241EE5">
            <w:pPr>
              <w:jc w:val="center"/>
              <w:rPr>
                <w:rFonts w:ascii="Helvetica" w:eastAsia="Times New Roman" w:hAnsi="Helvetica"/>
                <w:b/>
                <w:bCs/>
                <w:sz w:val="21"/>
              </w:rPr>
            </w:pPr>
            <w:r w:rsidRPr="00486260">
              <w:rPr>
                <w:rFonts w:ascii="Helvetica" w:eastAsia="Times New Roman" w:hAnsi="Helvetica"/>
                <w:b/>
                <w:bCs/>
                <w:sz w:val="21"/>
              </w:rPr>
              <w:t>OR</w:t>
            </w:r>
          </w:p>
        </w:tc>
        <w:tc>
          <w:tcPr>
            <w:tcW w:w="1421" w:type="dxa"/>
            <w:tcBorders>
              <w:bottom w:val="single" w:sz="4" w:space="0" w:color="auto"/>
            </w:tcBorders>
            <w:shd w:val="clear" w:color="000000" w:fill="auto"/>
            <w:noWrap/>
            <w:vAlign w:val="bottom"/>
            <w:hideMark/>
          </w:tcPr>
          <w:p w14:paraId="053C7DF5" w14:textId="77777777" w:rsidR="00EA3B11" w:rsidRPr="00486260" w:rsidRDefault="00EA3B11" w:rsidP="00241EE5">
            <w:pPr>
              <w:jc w:val="center"/>
              <w:rPr>
                <w:rFonts w:ascii="Helvetica" w:eastAsia="Times New Roman" w:hAnsi="Helvetica"/>
                <w:b/>
                <w:bCs/>
                <w:sz w:val="21"/>
              </w:rPr>
            </w:pPr>
            <w:r w:rsidRPr="00486260">
              <w:rPr>
                <w:rFonts w:ascii="Helvetica" w:eastAsia="Times New Roman" w:hAnsi="Helvetica"/>
                <w:b/>
                <w:bCs/>
                <w:sz w:val="21"/>
              </w:rPr>
              <w:t>95% CI</w:t>
            </w:r>
          </w:p>
        </w:tc>
        <w:tc>
          <w:tcPr>
            <w:tcW w:w="1131" w:type="dxa"/>
            <w:tcBorders>
              <w:bottom w:val="single" w:sz="4" w:space="0" w:color="auto"/>
            </w:tcBorders>
            <w:shd w:val="clear" w:color="000000" w:fill="auto"/>
          </w:tcPr>
          <w:p w14:paraId="7CB8CD08" w14:textId="77777777" w:rsidR="00EA3B11" w:rsidRPr="00486260" w:rsidRDefault="00EA3B11" w:rsidP="00241EE5">
            <w:pPr>
              <w:jc w:val="center"/>
              <w:rPr>
                <w:rFonts w:ascii="Helvetica" w:eastAsia="Times New Roman" w:hAnsi="Helvetica"/>
                <w:b/>
                <w:bCs/>
                <w:sz w:val="21"/>
              </w:rPr>
            </w:pPr>
          </w:p>
          <w:p w14:paraId="589EB27A" w14:textId="77777777" w:rsidR="00EA3B11" w:rsidRPr="00486260" w:rsidRDefault="00EA3B11" w:rsidP="00241EE5">
            <w:pPr>
              <w:jc w:val="center"/>
              <w:rPr>
                <w:rFonts w:ascii="Helvetica" w:eastAsia="Times New Roman" w:hAnsi="Helvetica"/>
                <w:b/>
                <w:bCs/>
                <w:sz w:val="21"/>
              </w:rPr>
            </w:pPr>
            <w:r w:rsidRPr="00486260">
              <w:rPr>
                <w:rFonts w:ascii="Helvetica" w:eastAsia="Times New Roman" w:hAnsi="Helvetica"/>
                <w:b/>
                <w:bCs/>
                <w:sz w:val="21"/>
              </w:rPr>
              <w:t>p-value</w:t>
            </w:r>
          </w:p>
        </w:tc>
      </w:tr>
      <w:tr w:rsidR="00EA3B11" w:rsidRPr="00E72362" w14:paraId="47F7E2C2" w14:textId="77777777" w:rsidTr="00241EE5">
        <w:trPr>
          <w:trHeight w:val="532"/>
        </w:trPr>
        <w:tc>
          <w:tcPr>
            <w:tcW w:w="2124" w:type="dxa"/>
            <w:shd w:val="clear" w:color="auto" w:fill="auto"/>
            <w:noWrap/>
            <w:vAlign w:val="bottom"/>
            <w:hideMark/>
          </w:tcPr>
          <w:p w14:paraId="21BF8391" w14:textId="77777777" w:rsidR="00EA3B11" w:rsidRPr="00486260" w:rsidRDefault="00EA3B11" w:rsidP="00241EE5">
            <w:pPr>
              <w:rPr>
                <w:rFonts w:ascii="Helvetica" w:eastAsia="Times New Roman" w:hAnsi="Helvetica"/>
                <w:color w:val="000000"/>
                <w:sz w:val="21"/>
              </w:rPr>
            </w:pPr>
            <w:r w:rsidRPr="00486260">
              <w:rPr>
                <w:rFonts w:ascii="Helvetica" w:eastAsia="Times New Roman" w:hAnsi="Helvetica"/>
                <w:color w:val="000000"/>
                <w:sz w:val="21"/>
              </w:rPr>
              <w:t>Respiratory system</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4B271962" w14:textId="77777777" w:rsidR="00EA3B11" w:rsidRPr="00410F21" w:rsidRDefault="00EA3B11" w:rsidP="00241EE5">
            <w:pPr>
              <w:jc w:val="center"/>
              <w:rPr>
                <w:rFonts w:ascii="Helvetica" w:eastAsia="Times New Roman" w:hAnsi="Helvetica"/>
                <w:color w:val="000000"/>
                <w:sz w:val="21"/>
                <w:szCs w:val="21"/>
              </w:rPr>
            </w:pPr>
            <w:r w:rsidRPr="00410F21">
              <w:rPr>
                <w:rFonts w:ascii="Helvetica" w:eastAsia="Times New Roman" w:hAnsi="Helvetica"/>
                <w:color w:val="000000"/>
                <w:sz w:val="21"/>
                <w:szCs w:val="21"/>
              </w:rPr>
              <w:t>2.89</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0597EC" w14:textId="77777777" w:rsidR="00EA3B11" w:rsidRPr="00410F21" w:rsidRDefault="00EA3B11" w:rsidP="00241EE5">
            <w:pPr>
              <w:jc w:val="center"/>
              <w:rPr>
                <w:rFonts w:ascii="Helvetica" w:eastAsia="Times New Roman" w:hAnsi="Helvetica"/>
                <w:color w:val="000000"/>
                <w:sz w:val="21"/>
                <w:szCs w:val="21"/>
              </w:rPr>
            </w:pPr>
            <w:r w:rsidRPr="00410F21">
              <w:rPr>
                <w:rFonts w:ascii="Helvetica" w:eastAsia="Times New Roman" w:hAnsi="Helvetica"/>
                <w:color w:val="000000"/>
                <w:sz w:val="21"/>
                <w:szCs w:val="21"/>
              </w:rPr>
              <w:t>0.61 - 13.69</w:t>
            </w:r>
          </w:p>
        </w:tc>
        <w:tc>
          <w:tcPr>
            <w:tcW w:w="12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A211FA" w14:textId="77777777" w:rsidR="00EA3B11" w:rsidRPr="00410F21" w:rsidRDefault="00EA3B11" w:rsidP="00241EE5">
            <w:pPr>
              <w:jc w:val="center"/>
              <w:rPr>
                <w:rFonts w:ascii="Helvetica" w:eastAsia="Times New Roman" w:hAnsi="Helvetica"/>
                <w:color w:val="000000"/>
                <w:sz w:val="21"/>
                <w:szCs w:val="21"/>
              </w:rPr>
            </w:pPr>
            <w:r w:rsidRPr="00410F21">
              <w:rPr>
                <w:rFonts w:ascii="Helvetica" w:eastAsia="Times New Roman" w:hAnsi="Helvetica"/>
                <w:color w:val="000000"/>
                <w:sz w:val="21"/>
                <w:szCs w:val="21"/>
              </w:rPr>
              <w:t>0.18</w:t>
            </w:r>
          </w:p>
        </w:tc>
        <w:tc>
          <w:tcPr>
            <w:tcW w:w="8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98641C" w14:textId="77777777" w:rsidR="00EA3B11" w:rsidRPr="00410F21" w:rsidRDefault="00EA3B11" w:rsidP="00241EE5">
            <w:pPr>
              <w:jc w:val="center"/>
              <w:rPr>
                <w:rFonts w:ascii="Helvetica" w:eastAsia="Times New Roman" w:hAnsi="Helvetica"/>
                <w:color w:val="000000"/>
                <w:sz w:val="21"/>
                <w:szCs w:val="21"/>
              </w:rPr>
            </w:pPr>
            <w:r w:rsidRPr="00410F21">
              <w:rPr>
                <w:rFonts w:ascii="Helvetica" w:eastAsia="Times New Roman" w:hAnsi="Helvetica"/>
                <w:color w:val="000000"/>
                <w:sz w:val="21"/>
                <w:szCs w:val="21"/>
              </w:rPr>
              <w:t>2.67</w:t>
            </w:r>
          </w:p>
        </w:tc>
        <w:tc>
          <w:tcPr>
            <w:tcW w:w="14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455A2C" w14:textId="77777777" w:rsidR="00EA3B11" w:rsidRPr="00410F21" w:rsidRDefault="00EA3B11" w:rsidP="00241EE5">
            <w:pPr>
              <w:jc w:val="center"/>
              <w:rPr>
                <w:rFonts w:ascii="Helvetica" w:eastAsia="Times New Roman" w:hAnsi="Helvetica"/>
                <w:color w:val="000000"/>
                <w:sz w:val="21"/>
                <w:szCs w:val="21"/>
              </w:rPr>
            </w:pPr>
            <w:r w:rsidRPr="00410F21">
              <w:rPr>
                <w:rFonts w:ascii="Helvetica" w:eastAsia="Times New Roman" w:hAnsi="Helvetica"/>
                <w:color w:val="000000"/>
                <w:sz w:val="21"/>
                <w:szCs w:val="21"/>
              </w:rPr>
              <w:t>0.51 - 14.00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bottom"/>
          </w:tcPr>
          <w:p w14:paraId="5BA0EED9" w14:textId="77777777" w:rsidR="00EA3B11" w:rsidRPr="00410F21" w:rsidRDefault="00EA3B11" w:rsidP="00241EE5">
            <w:pPr>
              <w:jc w:val="center"/>
              <w:rPr>
                <w:rFonts w:ascii="Helvetica" w:eastAsia="Times New Roman" w:hAnsi="Helvetica"/>
                <w:color w:val="FF0000"/>
                <w:sz w:val="21"/>
                <w:szCs w:val="21"/>
              </w:rPr>
            </w:pPr>
            <w:r w:rsidRPr="00410F21">
              <w:rPr>
                <w:rFonts w:ascii="Helvetica" w:eastAsia="Times New Roman" w:hAnsi="Helvetica"/>
                <w:color w:val="000000"/>
                <w:sz w:val="21"/>
                <w:szCs w:val="21"/>
              </w:rPr>
              <w:t>0.25</w:t>
            </w:r>
          </w:p>
        </w:tc>
      </w:tr>
      <w:tr w:rsidR="00EA3B11" w:rsidRPr="002B3933" w14:paraId="21F9A915" w14:textId="77777777" w:rsidTr="00241EE5">
        <w:trPr>
          <w:trHeight w:val="600"/>
        </w:trPr>
        <w:tc>
          <w:tcPr>
            <w:tcW w:w="9353" w:type="dxa"/>
            <w:gridSpan w:val="7"/>
            <w:shd w:val="clear" w:color="000000" w:fill="D0CECE" w:themeFill="background2" w:themeFillShade="E6"/>
            <w:noWrap/>
            <w:vAlign w:val="bottom"/>
          </w:tcPr>
          <w:p w14:paraId="0BC303D9" w14:textId="77777777" w:rsidR="00EA3B11" w:rsidRDefault="00EA3B11" w:rsidP="00241EE5">
            <w:pPr>
              <w:jc w:val="center"/>
              <w:rPr>
                <w:rFonts w:ascii="Helvetica" w:hAnsi="Helvetica"/>
                <w:b/>
                <w:lang w:val="en-US"/>
              </w:rPr>
            </w:pPr>
          </w:p>
          <w:p w14:paraId="5377475D" w14:textId="77777777" w:rsidR="00EA3B11" w:rsidRDefault="00EA3B11" w:rsidP="00241EE5">
            <w:pPr>
              <w:jc w:val="center"/>
              <w:rPr>
                <w:rFonts w:ascii="Helvetica" w:hAnsi="Helvetica"/>
                <w:b/>
                <w:lang w:val="en-US"/>
              </w:rPr>
            </w:pPr>
            <w:r>
              <w:rPr>
                <w:rFonts w:ascii="Helvetica" w:hAnsi="Helvetica"/>
                <w:b/>
                <w:lang w:val="en-US"/>
              </w:rPr>
              <w:t>Neurological symptoms</w:t>
            </w:r>
          </w:p>
        </w:tc>
      </w:tr>
      <w:tr w:rsidR="00EA3B11" w:rsidRPr="002B3933" w14:paraId="43169B3A" w14:textId="77777777" w:rsidTr="00241EE5">
        <w:trPr>
          <w:trHeight w:val="334"/>
        </w:trPr>
        <w:tc>
          <w:tcPr>
            <w:tcW w:w="2124" w:type="dxa"/>
            <w:tcBorders>
              <w:right w:val="single" w:sz="4" w:space="0" w:color="auto"/>
            </w:tcBorders>
            <w:shd w:val="clear" w:color="000000" w:fill="auto"/>
            <w:noWrap/>
            <w:vAlign w:val="bottom"/>
          </w:tcPr>
          <w:p w14:paraId="01D84C7F" w14:textId="77777777" w:rsidR="00EA3B11" w:rsidRPr="00BE3AF9" w:rsidRDefault="00EA3B11" w:rsidP="00241EE5">
            <w:pPr>
              <w:rPr>
                <w:rFonts w:ascii="Helvetica" w:eastAsia="Times New Roman" w:hAnsi="Helvetica"/>
                <w:b/>
                <w:bCs/>
                <w:sz w:val="21"/>
                <w:lang w:val="en-US"/>
              </w:rPr>
            </w:pPr>
          </w:p>
        </w:tc>
        <w:tc>
          <w:tcPr>
            <w:tcW w:w="850" w:type="dxa"/>
            <w:tcBorders>
              <w:left w:val="single" w:sz="4" w:space="0" w:color="auto"/>
              <w:right w:val="nil"/>
            </w:tcBorders>
            <w:shd w:val="clear" w:color="000000" w:fill="auto"/>
            <w:noWrap/>
            <w:vAlign w:val="bottom"/>
          </w:tcPr>
          <w:p w14:paraId="61FB4AA6" w14:textId="77777777" w:rsidR="00EA3B11" w:rsidRPr="00BE3AF9" w:rsidRDefault="00EA3B11" w:rsidP="00241EE5">
            <w:pPr>
              <w:rPr>
                <w:rFonts w:ascii="Helvetica" w:eastAsia="Times New Roman" w:hAnsi="Helvetica"/>
                <w:b/>
                <w:bCs/>
                <w:sz w:val="21"/>
                <w:lang w:val="en-US"/>
              </w:rPr>
            </w:pPr>
          </w:p>
        </w:tc>
        <w:tc>
          <w:tcPr>
            <w:tcW w:w="1701" w:type="dxa"/>
            <w:tcBorders>
              <w:left w:val="nil"/>
              <w:right w:val="nil"/>
            </w:tcBorders>
            <w:shd w:val="clear" w:color="000000" w:fill="auto"/>
            <w:noWrap/>
            <w:vAlign w:val="bottom"/>
          </w:tcPr>
          <w:p w14:paraId="006BAA16" w14:textId="77777777" w:rsidR="00EA3B11" w:rsidRPr="00BE3AF9" w:rsidRDefault="00EA3B11" w:rsidP="00241EE5">
            <w:pPr>
              <w:rPr>
                <w:rFonts w:ascii="Helvetica" w:eastAsia="Times New Roman" w:hAnsi="Helvetica"/>
                <w:b/>
                <w:bCs/>
                <w:sz w:val="21"/>
                <w:lang w:val="en-US"/>
              </w:rPr>
            </w:pPr>
            <w:r w:rsidRPr="00BE3AF9">
              <w:rPr>
                <w:rFonts w:ascii="Helvetica" w:eastAsia="Times New Roman" w:hAnsi="Helvetica"/>
                <w:b/>
                <w:bCs/>
                <w:sz w:val="21"/>
                <w:lang w:val="en-US"/>
              </w:rPr>
              <w:t>Unadjusted</w:t>
            </w:r>
          </w:p>
        </w:tc>
        <w:tc>
          <w:tcPr>
            <w:tcW w:w="1279" w:type="dxa"/>
            <w:tcBorders>
              <w:left w:val="nil"/>
              <w:right w:val="single" w:sz="4" w:space="0" w:color="auto"/>
            </w:tcBorders>
            <w:shd w:val="clear" w:color="000000" w:fill="auto"/>
            <w:noWrap/>
            <w:vAlign w:val="bottom"/>
          </w:tcPr>
          <w:p w14:paraId="3D68C810" w14:textId="77777777" w:rsidR="00EA3B11" w:rsidRPr="00BE3AF9" w:rsidRDefault="00EA3B11" w:rsidP="00241EE5">
            <w:pPr>
              <w:rPr>
                <w:rFonts w:ascii="Helvetica" w:eastAsia="Times New Roman" w:hAnsi="Helvetica"/>
                <w:b/>
                <w:bCs/>
                <w:sz w:val="21"/>
                <w:lang w:val="en-US"/>
              </w:rPr>
            </w:pPr>
          </w:p>
        </w:tc>
        <w:tc>
          <w:tcPr>
            <w:tcW w:w="847" w:type="dxa"/>
            <w:tcBorders>
              <w:left w:val="single" w:sz="4" w:space="0" w:color="auto"/>
              <w:right w:val="nil"/>
            </w:tcBorders>
            <w:shd w:val="clear" w:color="000000" w:fill="auto"/>
            <w:noWrap/>
            <w:vAlign w:val="bottom"/>
          </w:tcPr>
          <w:p w14:paraId="77CFDEE2" w14:textId="77777777" w:rsidR="00EA3B11" w:rsidRPr="00BE3AF9" w:rsidRDefault="00EA3B11" w:rsidP="00241EE5">
            <w:pPr>
              <w:rPr>
                <w:rFonts w:ascii="Helvetica" w:eastAsia="Times New Roman" w:hAnsi="Helvetica"/>
                <w:b/>
                <w:bCs/>
                <w:sz w:val="21"/>
                <w:lang w:val="en-US"/>
              </w:rPr>
            </w:pPr>
          </w:p>
        </w:tc>
        <w:tc>
          <w:tcPr>
            <w:tcW w:w="1421" w:type="dxa"/>
            <w:tcBorders>
              <w:left w:val="nil"/>
              <w:right w:val="nil"/>
            </w:tcBorders>
            <w:shd w:val="clear" w:color="000000" w:fill="auto"/>
            <w:noWrap/>
            <w:vAlign w:val="bottom"/>
          </w:tcPr>
          <w:p w14:paraId="7CA67DEE" w14:textId="77777777" w:rsidR="00EA3B11" w:rsidRPr="00BE3AF9" w:rsidRDefault="00EA3B11" w:rsidP="00241EE5">
            <w:pPr>
              <w:rPr>
                <w:rFonts w:ascii="Helvetica" w:eastAsia="Times New Roman" w:hAnsi="Helvetica"/>
                <w:b/>
                <w:bCs/>
                <w:sz w:val="21"/>
                <w:lang w:val="en-US"/>
              </w:rPr>
            </w:pPr>
            <w:r w:rsidRPr="00BE3AF9">
              <w:rPr>
                <w:rFonts w:ascii="Helvetica" w:eastAsia="Times New Roman" w:hAnsi="Helvetica"/>
                <w:b/>
                <w:bCs/>
                <w:sz w:val="21"/>
                <w:lang w:val="en-US"/>
              </w:rPr>
              <w:t>Adjusted*</w:t>
            </w:r>
          </w:p>
        </w:tc>
        <w:tc>
          <w:tcPr>
            <w:tcW w:w="1131" w:type="dxa"/>
            <w:tcBorders>
              <w:left w:val="nil"/>
            </w:tcBorders>
            <w:shd w:val="clear" w:color="000000" w:fill="auto"/>
          </w:tcPr>
          <w:p w14:paraId="1A3A2127" w14:textId="77777777" w:rsidR="00EA3B11" w:rsidRPr="00BE3AF9" w:rsidRDefault="00EA3B11" w:rsidP="00241EE5">
            <w:pPr>
              <w:rPr>
                <w:rFonts w:ascii="Helvetica" w:eastAsia="Times New Roman" w:hAnsi="Helvetica"/>
                <w:b/>
                <w:bCs/>
                <w:sz w:val="21"/>
                <w:lang w:val="en-US"/>
              </w:rPr>
            </w:pPr>
          </w:p>
        </w:tc>
      </w:tr>
      <w:tr w:rsidR="00EA3B11" w:rsidRPr="002B3933" w14:paraId="144C850A" w14:textId="77777777" w:rsidTr="00241EE5">
        <w:trPr>
          <w:trHeight w:val="236"/>
        </w:trPr>
        <w:tc>
          <w:tcPr>
            <w:tcW w:w="2124" w:type="dxa"/>
            <w:shd w:val="clear" w:color="000000" w:fill="auto"/>
            <w:noWrap/>
            <w:vAlign w:val="bottom"/>
            <w:hideMark/>
          </w:tcPr>
          <w:p w14:paraId="554DD38A" w14:textId="77777777" w:rsidR="00EA3B11" w:rsidRPr="00BE3AF9" w:rsidRDefault="00EA3B11" w:rsidP="00241EE5">
            <w:pPr>
              <w:rPr>
                <w:rFonts w:ascii="Helvetica" w:eastAsia="Times New Roman" w:hAnsi="Helvetica"/>
                <w:b/>
                <w:bCs/>
                <w:sz w:val="21"/>
                <w:lang w:val="en-US"/>
              </w:rPr>
            </w:pPr>
            <w:r w:rsidRPr="00BE3AF9">
              <w:rPr>
                <w:rFonts w:ascii="Helvetica" w:eastAsia="Times New Roman" w:hAnsi="Helvetica"/>
                <w:b/>
                <w:bCs/>
                <w:sz w:val="21"/>
                <w:lang w:val="en-US"/>
              </w:rPr>
              <w:t>Medication Group</w:t>
            </w:r>
          </w:p>
        </w:tc>
        <w:tc>
          <w:tcPr>
            <w:tcW w:w="850" w:type="dxa"/>
            <w:shd w:val="clear" w:color="000000" w:fill="auto"/>
            <w:noWrap/>
            <w:vAlign w:val="bottom"/>
            <w:hideMark/>
          </w:tcPr>
          <w:p w14:paraId="25B93C50" w14:textId="77777777" w:rsidR="00EA3B11" w:rsidRPr="00BE3AF9" w:rsidRDefault="00EA3B11" w:rsidP="00241EE5">
            <w:pPr>
              <w:jc w:val="center"/>
              <w:rPr>
                <w:rFonts w:ascii="Helvetica" w:eastAsia="Times New Roman" w:hAnsi="Helvetica"/>
                <w:b/>
                <w:bCs/>
                <w:sz w:val="21"/>
                <w:lang w:val="en-US"/>
              </w:rPr>
            </w:pPr>
            <w:r w:rsidRPr="00BE3AF9">
              <w:rPr>
                <w:rFonts w:ascii="Helvetica" w:eastAsia="Times New Roman" w:hAnsi="Helvetica"/>
                <w:b/>
                <w:bCs/>
                <w:sz w:val="21"/>
                <w:lang w:val="en-US"/>
              </w:rPr>
              <w:t>OR</w:t>
            </w:r>
          </w:p>
        </w:tc>
        <w:tc>
          <w:tcPr>
            <w:tcW w:w="1701" w:type="dxa"/>
            <w:shd w:val="clear" w:color="000000" w:fill="auto"/>
            <w:noWrap/>
            <w:vAlign w:val="bottom"/>
            <w:hideMark/>
          </w:tcPr>
          <w:p w14:paraId="4E4B811C" w14:textId="77777777" w:rsidR="00EA3B11" w:rsidRPr="00BE3AF9" w:rsidRDefault="00EA3B11" w:rsidP="00241EE5">
            <w:pPr>
              <w:jc w:val="center"/>
              <w:rPr>
                <w:rFonts w:ascii="Helvetica" w:eastAsia="Times New Roman" w:hAnsi="Helvetica"/>
                <w:b/>
                <w:bCs/>
                <w:sz w:val="21"/>
                <w:lang w:val="en-US"/>
              </w:rPr>
            </w:pPr>
            <w:r w:rsidRPr="00BE3AF9">
              <w:rPr>
                <w:rFonts w:ascii="Helvetica" w:eastAsia="Times New Roman" w:hAnsi="Helvetica"/>
                <w:b/>
                <w:bCs/>
                <w:sz w:val="21"/>
                <w:lang w:val="en-US"/>
              </w:rPr>
              <w:t>95% CI</w:t>
            </w:r>
          </w:p>
        </w:tc>
        <w:tc>
          <w:tcPr>
            <w:tcW w:w="1279" w:type="dxa"/>
            <w:shd w:val="clear" w:color="000000" w:fill="auto"/>
            <w:noWrap/>
            <w:vAlign w:val="bottom"/>
            <w:hideMark/>
          </w:tcPr>
          <w:p w14:paraId="41A4E3EA" w14:textId="77777777" w:rsidR="00EA3B11" w:rsidRPr="00BE3AF9" w:rsidRDefault="00EA3B11" w:rsidP="00241EE5">
            <w:pPr>
              <w:jc w:val="center"/>
              <w:rPr>
                <w:rFonts w:ascii="Helvetica" w:eastAsia="Times New Roman" w:hAnsi="Helvetica"/>
                <w:b/>
                <w:bCs/>
                <w:sz w:val="21"/>
                <w:lang w:val="en-US"/>
              </w:rPr>
            </w:pPr>
            <w:r w:rsidRPr="00BE3AF9">
              <w:rPr>
                <w:rFonts w:ascii="Helvetica" w:eastAsia="Times New Roman" w:hAnsi="Helvetica"/>
                <w:b/>
                <w:bCs/>
                <w:sz w:val="21"/>
                <w:lang w:val="en-US"/>
              </w:rPr>
              <w:t>p-value</w:t>
            </w:r>
          </w:p>
        </w:tc>
        <w:tc>
          <w:tcPr>
            <w:tcW w:w="847" w:type="dxa"/>
            <w:shd w:val="clear" w:color="000000" w:fill="auto"/>
            <w:noWrap/>
            <w:vAlign w:val="bottom"/>
            <w:hideMark/>
          </w:tcPr>
          <w:p w14:paraId="6DC8728E" w14:textId="77777777" w:rsidR="00EA3B11" w:rsidRPr="00BE3AF9" w:rsidRDefault="00EA3B11" w:rsidP="00241EE5">
            <w:pPr>
              <w:jc w:val="center"/>
              <w:rPr>
                <w:rFonts w:ascii="Helvetica" w:eastAsia="Times New Roman" w:hAnsi="Helvetica"/>
                <w:b/>
                <w:bCs/>
                <w:sz w:val="21"/>
                <w:lang w:val="en-US"/>
              </w:rPr>
            </w:pPr>
            <w:r w:rsidRPr="00BE3AF9">
              <w:rPr>
                <w:rFonts w:ascii="Helvetica" w:eastAsia="Times New Roman" w:hAnsi="Helvetica"/>
                <w:b/>
                <w:bCs/>
                <w:sz w:val="21"/>
                <w:lang w:val="en-US"/>
              </w:rPr>
              <w:t>OR</w:t>
            </w:r>
          </w:p>
        </w:tc>
        <w:tc>
          <w:tcPr>
            <w:tcW w:w="1421" w:type="dxa"/>
            <w:shd w:val="clear" w:color="000000" w:fill="auto"/>
            <w:noWrap/>
            <w:vAlign w:val="bottom"/>
            <w:hideMark/>
          </w:tcPr>
          <w:p w14:paraId="3DDF96AA" w14:textId="77777777" w:rsidR="00EA3B11" w:rsidRPr="00BE3AF9" w:rsidRDefault="00EA3B11" w:rsidP="00241EE5">
            <w:pPr>
              <w:jc w:val="center"/>
              <w:rPr>
                <w:rFonts w:ascii="Helvetica" w:eastAsia="Times New Roman" w:hAnsi="Helvetica"/>
                <w:b/>
                <w:bCs/>
                <w:sz w:val="21"/>
                <w:lang w:val="en-US"/>
              </w:rPr>
            </w:pPr>
            <w:r w:rsidRPr="00BE3AF9">
              <w:rPr>
                <w:rFonts w:ascii="Helvetica" w:eastAsia="Times New Roman" w:hAnsi="Helvetica"/>
                <w:b/>
                <w:bCs/>
                <w:sz w:val="21"/>
                <w:lang w:val="en-US"/>
              </w:rPr>
              <w:t>95% CI</w:t>
            </w:r>
          </w:p>
        </w:tc>
        <w:tc>
          <w:tcPr>
            <w:tcW w:w="1131" w:type="dxa"/>
            <w:shd w:val="clear" w:color="000000" w:fill="auto"/>
          </w:tcPr>
          <w:p w14:paraId="45A3D2F2" w14:textId="77777777" w:rsidR="00EA3B11" w:rsidRPr="00BE3AF9" w:rsidRDefault="00EA3B11" w:rsidP="00241EE5">
            <w:pPr>
              <w:jc w:val="center"/>
              <w:rPr>
                <w:rFonts w:ascii="Helvetica" w:eastAsia="Times New Roman" w:hAnsi="Helvetica"/>
                <w:b/>
                <w:bCs/>
                <w:sz w:val="21"/>
                <w:lang w:val="en-US"/>
              </w:rPr>
            </w:pPr>
          </w:p>
          <w:p w14:paraId="38E069ED" w14:textId="77777777" w:rsidR="00EA3B11" w:rsidRPr="00BE3AF9" w:rsidRDefault="00EA3B11" w:rsidP="00241EE5">
            <w:pPr>
              <w:jc w:val="center"/>
              <w:rPr>
                <w:rFonts w:ascii="Helvetica" w:eastAsia="Times New Roman" w:hAnsi="Helvetica"/>
                <w:b/>
                <w:bCs/>
                <w:sz w:val="21"/>
                <w:lang w:val="en-US"/>
              </w:rPr>
            </w:pPr>
            <w:r w:rsidRPr="00BE3AF9">
              <w:rPr>
                <w:rFonts w:ascii="Helvetica" w:eastAsia="Times New Roman" w:hAnsi="Helvetica"/>
                <w:b/>
                <w:bCs/>
                <w:sz w:val="21"/>
                <w:lang w:val="en-US"/>
              </w:rPr>
              <w:t>p-value</w:t>
            </w:r>
          </w:p>
        </w:tc>
      </w:tr>
      <w:tr w:rsidR="00EA3B11" w:rsidRPr="00E72362" w14:paraId="003CBFB5" w14:textId="77777777" w:rsidTr="00241EE5">
        <w:trPr>
          <w:trHeight w:val="532"/>
        </w:trPr>
        <w:tc>
          <w:tcPr>
            <w:tcW w:w="2124" w:type="dxa"/>
            <w:shd w:val="clear" w:color="auto" w:fill="auto"/>
            <w:noWrap/>
            <w:vAlign w:val="bottom"/>
            <w:hideMark/>
          </w:tcPr>
          <w:p w14:paraId="56987F3D" w14:textId="77777777" w:rsidR="00EA3B11" w:rsidRPr="00BE3AF9" w:rsidRDefault="00EA3B11" w:rsidP="00241EE5">
            <w:pPr>
              <w:rPr>
                <w:rFonts w:ascii="Helvetica" w:eastAsia="Times New Roman" w:hAnsi="Helvetica"/>
                <w:color w:val="000000"/>
                <w:sz w:val="21"/>
              </w:rPr>
            </w:pPr>
            <w:r w:rsidRPr="00BE3AF9">
              <w:rPr>
                <w:rFonts w:ascii="Helvetica" w:eastAsia="Times New Roman" w:hAnsi="Helvetica"/>
                <w:color w:val="000000"/>
                <w:sz w:val="21"/>
              </w:rPr>
              <w:t>Cardiovascular system</w:t>
            </w:r>
          </w:p>
        </w:tc>
        <w:tc>
          <w:tcPr>
            <w:tcW w:w="850" w:type="dxa"/>
            <w:shd w:val="clear" w:color="auto" w:fill="auto"/>
            <w:noWrap/>
            <w:vAlign w:val="bottom"/>
            <w:hideMark/>
          </w:tcPr>
          <w:p w14:paraId="33562040" w14:textId="77777777" w:rsidR="00EA3B11" w:rsidRPr="00410F21" w:rsidRDefault="00EA3B11" w:rsidP="00241EE5">
            <w:pPr>
              <w:jc w:val="center"/>
              <w:rPr>
                <w:rFonts w:ascii="Helvetica" w:eastAsia="Times New Roman" w:hAnsi="Helvetica"/>
                <w:color w:val="000000"/>
                <w:sz w:val="21"/>
                <w:szCs w:val="21"/>
              </w:rPr>
            </w:pPr>
            <w:r w:rsidRPr="00410F21">
              <w:rPr>
                <w:rFonts w:ascii="Helvetica" w:eastAsia="Times New Roman" w:hAnsi="Helvetica"/>
                <w:color w:val="000000"/>
                <w:sz w:val="21"/>
                <w:szCs w:val="21"/>
              </w:rPr>
              <w:t>0.51</w:t>
            </w:r>
          </w:p>
        </w:tc>
        <w:tc>
          <w:tcPr>
            <w:tcW w:w="1701" w:type="dxa"/>
            <w:shd w:val="clear" w:color="auto" w:fill="auto"/>
            <w:noWrap/>
            <w:vAlign w:val="bottom"/>
            <w:hideMark/>
          </w:tcPr>
          <w:p w14:paraId="0A200FF8" w14:textId="77777777" w:rsidR="00EA3B11" w:rsidRPr="00410F21" w:rsidRDefault="00EA3B11" w:rsidP="00241EE5">
            <w:pPr>
              <w:jc w:val="center"/>
              <w:rPr>
                <w:rFonts w:ascii="Helvetica" w:eastAsia="Times New Roman" w:hAnsi="Helvetica"/>
                <w:color w:val="000000"/>
                <w:sz w:val="21"/>
                <w:szCs w:val="21"/>
              </w:rPr>
            </w:pPr>
            <w:r w:rsidRPr="00410F21">
              <w:rPr>
                <w:rFonts w:ascii="Helvetica" w:eastAsia="Times New Roman" w:hAnsi="Helvetica"/>
                <w:color w:val="000000"/>
                <w:sz w:val="21"/>
                <w:szCs w:val="21"/>
              </w:rPr>
              <w:t>0.21 - 1.25</w:t>
            </w:r>
          </w:p>
        </w:tc>
        <w:tc>
          <w:tcPr>
            <w:tcW w:w="1279" w:type="dxa"/>
            <w:shd w:val="clear" w:color="auto" w:fill="auto"/>
            <w:noWrap/>
            <w:vAlign w:val="bottom"/>
            <w:hideMark/>
          </w:tcPr>
          <w:p w14:paraId="0B1152F9" w14:textId="77777777" w:rsidR="00EA3B11" w:rsidRPr="00410F21" w:rsidRDefault="00EA3B11" w:rsidP="00241EE5">
            <w:pPr>
              <w:jc w:val="center"/>
              <w:rPr>
                <w:rFonts w:ascii="Helvetica" w:eastAsia="Times New Roman" w:hAnsi="Helvetica"/>
                <w:color w:val="000000"/>
                <w:sz w:val="21"/>
                <w:szCs w:val="21"/>
              </w:rPr>
            </w:pPr>
            <w:r w:rsidRPr="00410F21">
              <w:rPr>
                <w:rFonts w:ascii="Helvetica" w:eastAsia="Times New Roman" w:hAnsi="Helvetica"/>
                <w:color w:val="000000"/>
                <w:sz w:val="21"/>
                <w:szCs w:val="21"/>
              </w:rPr>
              <w:t>0.14</w:t>
            </w:r>
          </w:p>
        </w:tc>
        <w:tc>
          <w:tcPr>
            <w:tcW w:w="847" w:type="dxa"/>
            <w:shd w:val="clear" w:color="auto" w:fill="auto"/>
            <w:noWrap/>
            <w:vAlign w:val="bottom"/>
            <w:hideMark/>
          </w:tcPr>
          <w:p w14:paraId="32A8BE93" w14:textId="77777777" w:rsidR="00EA3B11" w:rsidRPr="00410F21" w:rsidRDefault="00EA3B11" w:rsidP="00241EE5">
            <w:pPr>
              <w:jc w:val="center"/>
              <w:rPr>
                <w:rFonts w:ascii="Helvetica" w:eastAsia="Times New Roman" w:hAnsi="Helvetica"/>
                <w:color w:val="000000"/>
                <w:sz w:val="21"/>
                <w:szCs w:val="21"/>
              </w:rPr>
            </w:pPr>
            <w:r w:rsidRPr="00410F21">
              <w:rPr>
                <w:rFonts w:ascii="Helvetica" w:eastAsia="Times New Roman" w:hAnsi="Helvetica"/>
                <w:color w:val="000000"/>
                <w:sz w:val="21"/>
                <w:szCs w:val="21"/>
              </w:rPr>
              <w:t>0.39</w:t>
            </w:r>
          </w:p>
        </w:tc>
        <w:tc>
          <w:tcPr>
            <w:tcW w:w="1421" w:type="dxa"/>
            <w:shd w:val="clear" w:color="auto" w:fill="auto"/>
            <w:noWrap/>
            <w:vAlign w:val="bottom"/>
            <w:hideMark/>
          </w:tcPr>
          <w:p w14:paraId="0EA3D603" w14:textId="77777777" w:rsidR="00EA3B11" w:rsidRPr="00410F21" w:rsidRDefault="00EA3B11" w:rsidP="00241EE5">
            <w:pPr>
              <w:jc w:val="center"/>
              <w:rPr>
                <w:rFonts w:ascii="Helvetica" w:eastAsia="Times New Roman" w:hAnsi="Helvetica"/>
                <w:color w:val="000000"/>
                <w:sz w:val="21"/>
                <w:szCs w:val="21"/>
              </w:rPr>
            </w:pPr>
            <w:r w:rsidRPr="00410F21">
              <w:rPr>
                <w:rFonts w:ascii="Helvetica" w:eastAsia="Times New Roman" w:hAnsi="Helvetica"/>
                <w:color w:val="000000"/>
                <w:sz w:val="21"/>
                <w:szCs w:val="21"/>
              </w:rPr>
              <w:t>0.13 - 1.14</w:t>
            </w:r>
          </w:p>
        </w:tc>
        <w:tc>
          <w:tcPr>
            <w:tcW w:w="1131" w:type="dxa"/>
            <w:vAlign w:val="bottom"/>
          </w:tcPr>
          <w:p w14:paraId="3E55E4F1" w14:textId="77777777" w:rsidR="00EA3B11" w:rsidRPr="00410F21" w:rsidRDefault="00EA3B11" w:rsidP="00241EE5">
            <w:pPr>
              <w:jc w:val="center"/>
              <w:rPr>
                <w:rFonts w:ascii="Helvetica" w:eastAsia="Times New Roman" w:hAnsi="Helvetica"/>
                <w:color w:val="000000"/>
                <w:sz w:val="21"/>
                <w:szCs w:val="21"/>
              </w:rPr>
            </w:pPr>
            <w:r w:rsidRPr="00410F21">
              <w:rPr>
                <w:rFonts w:ascii="Helvetica" w:eastAsia="Times New Roman" w:hAnsi="Helvetica"/>
                <w:color w:val="000000"/>
                <w:sz w:val="21"/>
                <w:szCs w:val="21"/>
              </w:rPr>
              <w:t>0.09</w:t>
            </w:r>
          </w:p>
        </w:tc>
      </w:tr>
      <w:tr w:rsidR="00EA3B11" w:rsidRPr="00E72362" w14:paraId="25C013C3" w14:textId="77777777" w:rsidTr="00241EE5">
        <w:trPr>
          <w:trHeight w:val="532"/>
        </w:trPr>
        <w:tc>
          <w:tcPr>
            <w:tcW w:w="2124" w:type="dxa"/>
            <w:shd w:val="clear" w:color="auto" w:fill="auto"/>
            <w:noWrap/>
            <w:vAlign w:val="bottom"/>
            <w:hideMark/>
          </w:tcPr>
          <w:p w14:paraId="3593212D" w14:textId="77777777" w:rsidR="00EA3B11" w:rsidRPr="00BE3AF9" w:rsidRDefault="00EA3B11" w:rsidP="00241EE5">
            <w:pPr>
              <w:rPr>
                <w:rFonts w:ascii="Helvetica" w:eastAsia="Times New Roman" w:hAnsi="Helvetica"/>
                <w:color w:val="000000"/>
                <w:sz w:val="21"/>
              </w:rPr>
            </w:pPr>
            <w:r w:rsidRPr="00BE3AF9">
              <w:rPr>
                <w:rFonts w:ascii="Helvetica" w:eastAsia="Times New Roman" w:hAnsi="Helvetica"/>
                <w:color w:val="000000"/>
                <w:sz w:val="21"/>
              </w:rPr>
              <w:t>Antiinfective for systemic use</w:t>
            </w:r>
          </w:p>
        </w:tc>
        <w:tc>
          <w:tcPr>
            <w:tcW w:w="850" w:type="dxa"/>
            <w:shd w:val="clear" w:color="auto" w:fill="auto"/>
            <w:noWrap/>
            <w:vAlign w:val="bottom"/>
            <w:hideMark/>
          </w:tcPr>
          <w:p w14:paraId="686C8B72" w14:textId="77777777" w:rsidR="00EA3B11" w:rsidRPr="00410F21" w:rsidRDefault="00EA3B11" w:rsidP="00241EE5">
            <w:pPr>
              <w:jc w:val="center"/>
              <w:rPr>
                <w:rFonts w:ascii="Helvetica" w:eastAsia="Times New Roman" w:hAnsi="Helvetica"/>
                <w:color w:val="000000"/>
                <w:sz w:val="21"/>
                <w:szCs w:val="21"/>
              </w:rPr>
            </w:pPr>
            <w:r w:rsidRPr="00410F21">
              <w:rPr>
                <w:rFonts w:ascii="Helvetica" w:eastAsia="Times New Roman" w:hAnsi="Helvetica"/>
                <w:color w:val="000000"/>
                <w:sz w:val="21"/>
                <w:szCs w:val="21"/>
              </w:rPr>
              <w:t>0.10</w:t>
            </w:r>
          </w:p>
        </w:tc>
        <w:tc>
          <w:tcPr>
            <w:tcW w:w="1701" w:type="dxa"/>
            <w:shd w:val="clear" w:color="auto" w:fill="auto"/>
            <w:noWrap/>
            <w:vAlign w:val="bottom"/>
            <w:hideMark/>
          </w:tcPr>
          <w:p w14:paraId="272E834F" w14:textId="77777777" w:rsidR="00EA3B11" w:rsidRPr="00410F21" w:rsidRDefault="00EA3B11" w:rsidP="00241EE5">
            <w:pPr>
              <w:jc w:val="center"/>
              <w:rPr>
                <w:rFonts w:ascii="Helvetica" w:eastAsia="Times New Roman" w:hAnsi="Helvetica"/>
                <w:color w:val="000000"/>
                <w:sz w:val="21"/>
                <w:szCs w:val="21"/>
              </w:rPr>
            </w:pPr>
            <w:r w:rsidRPr="00410F21">
              <w:rPr>
                <w:rFonts w:ascii="Helvetica" w:eastAsia="Times New Roman" w:hAnsi="Helvetica"/>
                <w:color w:val="000000"/>
                <w:sz w:val="21"/>
                <w:szCs w:val="21"/>
              </w:rPr>
              <w:t>0.02 - 0.52</w:t>
            </w:r>
          </w:p>
        </w:tc>
        <w:tc>
          <w:tcPr>
            <w:tcW w:w="1279" w:type="dxa"/>
            <w:shd w:val="clear" w:color="auto" w:fill="auto"/>
            <w:noWrap/>
            <w:vAlign w:val="bottom"/>
            <w:hideMark/>
          </w:tcPr>
          <w:p w14:paraId="3E7040F2" w14:textId="77777777" w:rsidR="00EA3B11" w:rsidRPr="00410F21" w:rsidRDefault="00EA3B11" w:rsidP="00241EE5">
            <w:pPr>
              <w:jc w:val="center"/>
              <w:rPr>
                <w:rFonts w:ascii="Helvetica" w:eastAsia="Times New Roman" w:hAnsi="Helvetica"/>
                <w:color w:val="000000"/>
                <w:sz w:val="21"/>
                <w:szCs w:val="21"/>
              </w:rPr>
            </w:pPr>
            <w:r w:rsidRPr="00410F21">
              <w:rPr>
                <w:rFonts w:ascii="Helvetica" w:eastAsia="Times New Roman" w:hAnsi="Helvetica"/>
                <w:color w:val="000000"/>
                <w:sz w:val="21"/>
                <w:szCs w:val="21"/>
              </w:rPr>
              <w:t>0.01</w:t>
            </w:r>
          </w:p>
        </w:tc>
        <w:tc>
          <w:tcPr>
            <w:tcW w:w="847" w:type="dxa"/>
            <w:shd w:val="clear" w:color="auto" w:fill="auto"/>
            <w:noWrap/>
            <w:vAlign w:val="bottom"/>
            <w:hideMark/>
          </w:tcPr>
          <w:p w14:paraId="7378562F" w14:textId="77777777" w:rsidR="00EA3B11" w:rsidRPr="00410F21" w:rsidRDefault="00EA3B11" w:rsidP="00241EE5">
            <w:pPr>
              <w:jc w:val="center"/>
              <w:rPr>
                <w:rFonts w:ascii="Helvetica" w:eastAsia="Times New Roman" w:hAnsi="Helvetica"/>
                <w:color w:val="000000"/>
                <w:sz w:val="21"/>
                <w:szCs w:val="21"/>
              </w:rPr>
            </w:pPr>
            <w:r w:rsidRPr="00410F21">
              <w:rPr>
                <w:rFonts w:ascii="Helvetica" w:eastAsia="Times New Roman" w:hAnsi="Helvetica"/>
                <w:color w:val="000000"/>
                <w:sz w:val="21"/>
                <w:szCs w:val="21"/>
              </w:rPr>
              <w:t>0.11</w:t>
            </w:r>
          </w:p>
        </w:tc>
        <w:tc>
          <w:tcPr>
            <w:tcW w:w="1421" w:type="dxa"/>
            <w:shd w:val="clear" w:color="auto" w:fill="auto"/>
            <w:noWrap/>
            <w:vAlign w:val="bottom"/>
            <w:hideMark/>
          </w:tcPr>
          <w:p w14:paraId="6A8F33D8" w14:textId="77777777" w:rsidR="00EA3B11" w:rsidRPr="00410F21" w:rsidRDefault="00EA3B11" w:rsidP="00241EE5">
            <w:pPr>
              <w:jc w:val="center"/>
              <w:rPr>
                <w:rFonts w:ascii="Helvetica" w:eastAsia="Times New Roman" w:hAnsi="Helvetica"/>
                <w:color w:val="000000"/>
                <w:sz w:val="21"/>
                <w:szCs w:val="21"/>
              </w:rPr>
            </w:pPr>
            <w:r w:rsidRPr="00410F21">
              <w:rPr>
                <w:rFonts w:ascii="Helvetica" w:eastAsia="Times New Roman" w:hAnsi="Helvetica"/>
                <w:color w:val="000000"/>
                <w:sz w:val="21"/>
                <w:szCs w:val="21"/>
              </w:rPr>
              <w:t>0.02 - 0.66</w:t>
            </w:r>
          </w:p>
        </w:tc>
        <w:tc>
          <w:tcPr>
            <w:tcW w:w="1131" w:type="dxa"/>
            <w:vAlign w:val="bottom"/>
          </w:tcPr>
          <w:p w14:paraId="12C4DF88" w14:textId="77777777" w:rsidR="00EA3B11" w:rsidRPr="00410F21" w:rsidRDefault="00EA3B11" w:rsidP="00241EE5">
            <w:pPr>
              <w:jc w:val="center"/>
              <w:rPr>
                <w:rFonts w:ascii="Helvetica" w:eastAsia="Times New Roman" w:hAnsi="Helvetica"/>
                <w:color w:val="000000"/>
                <w:sz w:val="21"/>
                <w:szCs w:val="21"/>
              </w:rPr>
            </w:pPr>
            <w:r w:rsidRPr="00410F21">
              <w:rPr>
                <w:rFonts w:ascii="Helvetica" w:eastAsia="Times New Roman" w:hAnsi="Helvetica"/>
                <w:color w:val="000000"/>
                <w:sz w:val="21"/>
                <w:szCs w:val="21"/>
              </w:rPr>
              <w:t>0.02</w:t>
            </w:r>
          </w:p>
        </w:tc>
      </w:tr>
      <w:tr w:rsidR="00EA3B11" w:rsidRPr="00E72362" w14:paraId="377707DD" w14:textId="77777777" w:rsidTr="00241EE5">
        <w:trPr>
          <w:trHeight w:val="433"/>
        </w:trPr>
        <w:tc>
          <w:tcPr>
            <w:tcW w:w="9353" w:type="dxa"/>
            <w:gridSpan w:val="7"/>
            <w:shd w:val="clear" w:color="000000" w:fill="D0CECE" w:themeFill="background2" w:themeFillShade="E6"/>
            <w:noWrap/>
            <w:vAlign w:val="bottom"/>
          </w:tcPr>
          <w:p w14:paraId="54C2F1E3" w14:textId="77777777" w:rsidR="00EA3B11" w:rsidRDefault="00EA3B11" w:rsidP="00241EE5">
            <w:pPr>
              <w:jc w:val="center"/>
              <w:rPr>
                <w:rFonts w:ascii="Helvetica" w:hAnsi="Helvetica"/>
                <w:b/>
                <w:lang w:val="en-US"/>
              </w:rPr>
            </w:pPr>
          </w:p>
          <w:p w14:paraId="55C66755" w14:textId="77777777" w:rsidR="00EA3B11" w:rsidRDefault="00EA3B11" w:rsidP="00241EE5">
            <w:pPr>
              <w:jc w:val="center"/>
              <w:rPr>
                <w:rFonts w:ascii="Helvetica" w:hAnsi="Helvetica"/>
                <w:b/>
                <w:lang w:val="en-US"/>
              </w:rPr>
            </w:pPr>
            <w:r>
              <w:rPr>
                <w:rFonts w:ascii="Helvetica" w:hAnsi="Helvetica"/>
                <w:b/>
                <w:lang w:val="en-US"/>
              </w:rPr>
              <w:t>Number of symptom categories</w:t>
            </w:r>
          </w:p>
        </w:tc>
      </w:tr>
      <w:tr w:rsidR="00EA3B11" w:rsidRPr="00E72362" w14:paraId="3A631F0B" w14:textId="77777777" w:rsidTr="00241EE5">
        <w:trPr>
          <w:trHeight w:val="334"/>
        </w:trPr>
        <w:tc>
          <w:tcPr>
            <w:tcW w:w="2124" w:type="dxa"/>
            <w:tcBorders>
              <w:right w:val="single" w:sz="4" w:space="0" w:color="auto"/>
            </w:tcBorders>
            <w:shd w:val="clear" w:color="000000" w:fill="auto"/>
            <w:noWrap/>
            <w:vAlign w:val="bottom"/>
          </w:tcPr>
          <w:p w14:paraId="6C7576E9" w14:textId="77777777" w:rsidR="00EA3B11" w:rsidRPr="00BE3AF9" w:rsidRDefault="00EA3B11" w:rsidP="00241EE5">
            <w:pPr>
              <w:rPr>
                <w:rFonts w:ascii="Helvetica" w:eastAsia="Times New Roman" w:hAnsi="Helvetica"/>
                <w:b/>
                <w:bCs/>
                <w:sz w:val="21"/>
              </w:rPr>
            </w:pPr>
          </w:p>
        </w:tc>
        <w:tc>
          <w:tcPr>
            <w:tcW w:w="850" w:type="dxa"/>
            <w:tcBorders>
              <w:left w:val="single" w:sz="4" w:space="0" w:color="auto"/>
              <w:right w:val="nil"/>
            </w:tcBorders>
            <w:shd w:val="clear" w:color="000000" w:fill="auto"/>
            <w:noWrap/>
            <w:vAlign w:val="bottom"/>
          </w:tcPr>
          <w:p w14:paraId="715FA960" w14:textId="77777777" w:rsidR="00EA3B11" w:rsidRPr="00BE3AF9" w:rsidRDefault="00EA3B11" w:rsidP="00241EE5">
            <w:pPr>
              <w:rPr>
                <w:rFonts w:ascii="Helvetica" w:eastAsia="Times New Roman" w:hAnsi="Helvetica"/>
                <w:b/>
                <w:bCs/>
                <w:sz w:val="21"/>
              </w:rPr>
            </w:pPr>
          </w:p>
        </w:tc>
        <w:tc>
          <w:tcPr>
            <w:tcW w:w="1701" w:type="dxa"/>
            <w:tcBorders>
              <w:left w:val="nil"/>
              <w:right w:val="nil"/>
            </w:tcBorders>
            <w:shd w:val="clear" w:color="000000" w:fill="auto"/>
            <w:noWrap/>
            <w:vAlign w:val="bottom"/>
          </w:tcPr>
          <w:p w14:paraId="7DF1B4E4" w14:textId="77777777" w:rsidR="00EA3B11" w:rsidRPr="00BE3AF9" w:rsidRDefault="00EA3B11" w:rsidP="00241EE5">
            <w:pPr>
              <w:rPr>
                <w:rFonts w:ascii="Helvetica" w:eastAsia="Times New Roman" w:hAnsi="Helvetica"/>
                <w:b/>
                <w:bCs/>
                <w:sz w:val="21"/>
              </w:rPr>
            </w:pPr>
            <w:r w:rsidRPr="00BE3AF9">
              <w:rPr>
                <w:rFonts w:ascii="Helvetica" w:eastAsia="Times New Roman" w:hAnsi="Helvetica"/>
                <w:b/>
                <w:bCs/>
                <w:sz w:val="21"/>
              </w:rPr>
              <w:t>Unadjusted</w:t>
            </w:r>
          </w:p>
        </w:tc>
        <w:tc>
          <w:tcPr>
            <w:tcW w:w="1279" w:type="dxa"/>
            <w:tcBorders>
              <w:left w:val="nil"/>
              <w:right w:val="single" w:sz="4" w:space="0" w:color="auto"/>
            </w:tcBorders>
            <w:shd w:val="clear" w:color="000000" w:fill="auto"/>
            <w:noWrap/>
            <w:vAlign w:val="bottom"/>
          </w:tcPr>
          <w:p w14:paraId="3CB59A1F" w14:textId="77777777" w:rsidR="00EA3B11" w:rsidRPr="00BE3AF9" w:rsidRDefault="00EA3B11" w:rsidP="00241EE5">
            <w:pPr>
              <w:rPr>
                <w:rFonts w:ascii="Helvetica" w:eastAsia="Times New Roman" w:hAnsi="Helvetica"/>
                <w:b/>
                <w:bCs/>
                <w:sz w:val="21"/>
              </w:rPr>
            </w:pPr>
          </w:p>
        </w:tc>
        <w:tc>
          <w:tcPr>
            <w:tcW w:w="847" w:type="dxa"/>
            <w:tcBorders>
              <w:left w:val="single" w:sz="4" w:space="0" w:color="auto"/>
              <w:right w:val="nil"/>
            </w:tcBorders>
            <w:shd w:val="clear" w:color="000000" w:fill="auto"/>
            <w:noWrap/>
            <w:vAlign w:val="bottom"/>
          </w:tcPr>
          <w:p w14:paraId="1DE66484" w14:textId="77777777" w:rsidR="00EA3B11" w:rsidRPr="00BE3AF9" w:rsidRDefault="00EA3B11" w:rsidP="00241EE5">
            <w:pPr>
              <w:rPr>
                <w:rFonts w:ascii="Helvetica" w:eastAsia="Times New Roman" w:hAnsi="Helvetica"/>
                <w:b/>
                <w:bCs/>
                <w:sz w:val="21"/>
              </w:rPr>
            </w:pPr>
          </w:p>
        </w:tc>
        <w:tc>
          <w:tcPr>
            <w:tcW w:w="1421" w:type="dxa"/>
            <w:tcBorders>
              <w:left w:val="nil"/>
              <w:right w:val="nil"/>
            </w:tcBorders>
            <w:shd w:val="clear" w:color="000000" w:fill="auto"/>
            <w:noWrap/>
            <w:vAlign w:val="bottom"/>
          </w:tcPr>
          <w:p w14:paraId="2AAAD9D8" w14:textId="77777777" w:rsidR="00EA3B11" w:rsidRPr="00BE3AF9" w:rsidRDefault="00EA3B11" w:rsidP="00241EE5">
            <w:pPr>
              <w:rPr>
                <w:rFonts w:ascii="Helvetica" w:eastAsia="Times New Roman" w:hAnsi="Helvetica"/>
                <w:b/>
                <w:bCs/>
                <w:sz w:val="21"/>
              </w:rPr>
            </w:pPr>
            <w:r w:rsidRPr="00BE3AF9">
              <w:rPr>
                <w:rFonts w:ascii="Helvetica" w:eastAsia="Times New Roman" w:hAnsi="Helvetica"/>
                <w:b/>
                <w:bCs/>
                <w:sz w:val="21"/>
              </w:rPr>
              <w:t>Adjusted*</w:t>
            </w:r>
          </w:p>
        </w:tc>
        <w:tc>
          <w:tcPr>
            <w:tcW w:w="1131" w:type="dxa"/>
            <w:tcBorders>
              <w:left w:val="nil"/>
            </w:tcBorders>
            <w:shd w:val="clear" w:color="000000" w:fill="auto"/>
          </w:tcPr>
          <w:p w14:paraId="77740EA7" w14:textId="77777777" w:rsidR="00EA3B11" w:rsidRPr="00BE3AF9" w:rsidRDefault="00EA3B11" w:rsidP="00241EE5">
            <w:pPr>
              <w:rPr>
                <w:rFonts w:ascii="Helvetica" w:eastAsia="Times New Roman" w:hAnsi="Helvetica"/>
                <w:b/>
                <w:bCs/>
                <w:sz w:val="21"/>
              </w:rPr>
            </w:pPr>
          </w:p>
        </w:tc>
      </w:tr>
      <w:tr w:rsidR="00EA3B11" w:rsidRPr="00E72362" w14:paraId="2562FF5A" w14:textId="77777777" w:rsidTr="00241EE5">
        <w:trPr>
          <w:trHeight w:val="532"/>
        </w:trPr>
        <w:tc>
          <w:tcPr>
            <w:tcW w:w="2124" w:type="dxa"/>
            <w:shd w:val="clear" w:color="000000" w:fill="auto"/>
            <w:noWrap/>
            <w:vAlign w:val="bottom"/>
            <w:hideMark/>
          </w:tcPr>
          <w:p w14:paraId="07AAC4F0" w14:textId="77777777" w:rsidR="00EA3B11" w:rsidRPr="00BE3AF9" w:rsidRDefault="00EA3B11" w:rsidP="00241EE5">
            <w:pPr>
              <w:rPr>
                <w:rFonts w:ascii="Helvetica" w:eastAsia="Times New Roman" w:hAnsi="Helvetica"/>
                <w:b/>
                <w:bCs/>
                <w:sz w:val="21"/>
              </w:rPr>
            </w:pPr>
            <w:r w:rsidRPr="00BE3AF9">
              <w:rPr>
                <w:rFonts w:ascii="Helvetica" w:eastAsia="Times New Roman" w:hAnsi="Helvetica"/>
                <w:b/>
                <w:bCs/>
                <w:sz w:val="21"/>
              </w:rPr>
              <w:t>Medication Group</w:t>
            </w:r>
          </w:p>
        </w:tc>
        <w:tc>
          <w:tcPr>
            <w:tcW w:w="850" w:type="dxa"/>
            <w:tcBorders>
              <w:bottom w:val="single" w:sz="4" w:space="0" w:color="auto"/>
            </w:tcBorders>
            <w:shd w:val="clear" w:color="000000" w:fill="auto"/>
            <w:noWrap/>
            <w:vAlign w:val="bottom"/>
            <w:hideMark/>
          </w:tcPr>
          <w:p w14:paraId="3D51D9CB" w14:textId="77777777" w:rsidR="00EA3B11" w:rsidRPr="00BE3AF9" w:rsidRDefault="00EA3B11" w:rsidP="00241EE5">
            <w:pPr>
              <w:jc w:val="center"/>
              <w:rPr>
                <w:rFonts w:ascii="Helvetica" w:eastAsia="Times New Roman" w:hAnsi="Helvetica"/>
                <w:b/>
                <w:bCs/>
                <w:sz w:val="21"/>
              </w:rPr>
            </w:pPr>
            <w:r w:rsidRPr="00BE3AF9">
              <w:rPr>
                <w:rFonts w:ascii="Helvetica" w:eastAsia="Times New Roman" w:hAnsi="Helvetica"/>
                <w:b/>
                <w:bCs/>
                <w:sz w:val="21"/>
              </w:rPr>
              <w:sym w:font="Symbol" w:char="F062"/>
            </w:r>
          </w:p>
        </w:tc>
        <w:tc>
          <w:tcPr>
            <w:tcW w:w="1701" w:type="dxa"/>
            <w:tcBorders>
              <w:bottom w:val="single" w:sz="4" w:space="0" w:color="auto"/>
            </w:tcBorders>
            <w:shd w:val="clear" w:color="000000" w:fill="auto"/>
            <w:noWrap/>
            <w:vAlign w:val="bottom"/>
            <w:hideMark/>
          </w:tcPr>
          <w:p w14:paraId="081D19D7" w14:textId="77777777" w:rsidR="00EA3B11" w:rsidRPr="00BE3AF9" w:rsidRDefault="00EA3B11" w:rsidP="00241EE5">
            <w:pPr>
              <w:jc w:val="center"/>
              <w:rPr>
                <w:rFonts w:ascii="Helvetica" w:eastAsia="Times New Roman" w:hAnsi="Helvetica"/>
                <w:b/>
                <w:bCs/>
                <w:sz w:val="21"/>
              </w:rPr>
            </w:pPr>
            <w:r w:rsidRPr="00BE3AF9">
              <w:rPr>
                <w:rFonts w:ascii="Helvetica" w:eastAsia="Times New Roman" w:hAnsi="Helvetica"/>
                <w:b/>
                <w:bCs/>
                <w:sz w:val="21"/>
              </w:rPr>
              <w:t>95% CI</w:t>
            </w:r>
          </w:p>
        </w:tc>
        <w:tc>
          <w:tcPr>
            <w:tcW w:w="1279" w:type="dxa"/>
            <w:tcBorders>
              <w:bottom w:val="single" w:sz="4" w:space="0" w:color="auto"/>
            </w:tcBorders>
            <w:shd w:val="clear" w:color="000000" w:fill="auto"/>
            <w:noWrap/>
            <w:vAlign w:val="bottom"/>
            <w:hideMark/>
          </w:tcPr>
          <w:p w14:paraId="5F74FF75" w14:textId="77777777" w:rsidR="00EA3B11" w:rsidRPr="00BE3AF9" w:rsidRDefault="00EA3B11" w:rsidP="00241EE5">
            <w:pPr>
              <w:jc w:val="center"/>
              <w:rPr>
                <w:rFonts w:ascii="Helvetica" w:eastAsia="Times New Roman" w:hAnsi="Helvetica"/>
                <w:b/>
                <w:bCs/>
                <w:sz w:val="21"/>
              </w:rPr>
            </w:pPr>
            <w:r w:rsidRPr="00BE3AF9">
              <w:rPr>
                <w:rFonts w:ascii="Helvetica" w:eastAsia="Times New Roman" w:hAnsi="Helvetica"/>
                <w:b/>
                <w:bCs/>
                <w:sz w:val="21"/>
              </w:rPr>
              <w:t>p-value</w:t>
            </w:r>
          </w:p>
        </w:tc>
        <w:tc>
          <w:tcPr>
            <w:tcW w:w="847" w:type="dxa"/>
            <w:tcBorders>
              <w:bottom w:val="single" w:sz="4" w:space="0" w:color="auto"/>
            </w:tcBorders>
            <w:shd w:val="clear" w:color="000000" w:fill="auto"/>
            <w:noWrap/>
            <w:vAlign w:val="bottom"/>
            <w:hideMark/>
          </w:tcPr>
          <w:p w14:paraId="267907BE" w14:textId="77777777" w:rsidR="00EA3B11" w:rsidRPr="00BE3AF9" w:rsidRDefault="00EA3B11" w:rsidP="00241EE5">
            <w:pPr>
              <w:jc w:val="center"/>
              <w:rPr>
                <w:rFonts w:ascii="Helvetica" w:eastAsia="Times New Roman" w:hAnsi="Helvetica"/>
                <w:b/>
                <w:bCs/>
                <w:sz w:val="21"/>
              </w:rPr>
            </w:pPr>
            <w:r w:rsidRPr="00BE3AF9">
              <w:rPr>
                <w:rFonts w:ascii="Helvetica" w:eastAsia="Times New Roman" w:hAnsi="Helvetica"/>
                <w:b/>
                <w:bCs/>
                <w:sz w:val="21"/>
              </w:rPr>
              <w:sym w:font="Symbol" w:char="F062"/>
            </w:r>
          </w:p>
        </w:tc>
        <w:tc>
          <w:tcPr>
            <w:tcW w:w="1421" w:type="dxa"/>
            <w:tcBorders>
              <w:bottom w:val="single" w:sz="4" w:space="0" w:color="auto"/>
            </w:tcBorders>
            <w:shd w:val="clear" w:color="000000" w:fill="auto"/>
            <w:noWrap/>
            <w:vAlign w:val="bottom"/>
            <w:hideMark/>
          </w:tcPr>
          <w:p w14:paraId="0C2ACE81" w14:textId="77777777" w:rsidR="00EA3B11" w:rsidRPr="00BE3AF9" w:rsidRDefault="00EA3B11" w:rsidP="00241EE5">
            <w:pPr>
              <w:jc w:val="center"/>
              <w:rPr>
                <w:rFonts w:ascii="Helvetica" w:eastAsia="Times New Roman" w:hAnsi="Helvetica"/>
                <w:b/>
                <w:bCs/>
                <w:sz w:val="21"/>
              </w:rPr>
            </w:pPr>
            <w:r w:rsidRPr="00BE3AF9">
              <w:rPr>
                <w:rFonts w:ascii="Helvetica" w:eastAsia="Times New Roman" w:hAnsi="Helvetica"/>
                <w:b/>
                <w:bCs/>
                <w:sz w:val="21"/>
              </w:rPr>
              <w:t>95% CI</w:t>
            </w:r>
          </w:p>
        </w:tc>
        <w:tc>
          <w:tcPr>
            <w:tcW w:w="1131" w:type="dxa"/>
            <w:tcBorders>
              <w:bottom w:val="single" w:sz="4" w:space="0" w:color="auto"/>
            </w:tcBorders>
            <w:shd w:val="clear" w:color="000000" w:fill="auto"/>
          </w:tcPr>
          <w:p w14:paraId="6140F378" w14:textId="77777777" w:rsidR="00EA3B11" w:rsidRPr="00BE3AF9" w:rsidRDefault="00EA3B11" w:rsidP="00241EE5">
            <w:pPr>
              <w:jc w:val="center"/>
              <w:rPr>
                <w:rFonts w:ascii="Helvetica" w:eastAsia="Times New Roman" w:hAnsi="Helvetica"/>
                <w:b/>
                <w:bCs/>
                <w:sz w:val="21"/>
              </w:rPr>
            </w:pPr>
          </w:p>
          <w:p w14:paraId="13C91CCF" w14:textId="77777777" w:rsidR="00EA3B11" w:rsidRPr="00BE3AF9" w:rsidRDefault="00EA3B11" w:rsidP="00241EE5">
            <w:pPr>
              <w:jc w:val="center"/>
              <w:rPr>
                <w:rFonts w:ascii="Helvetica" w:eastAsia="Times New Roman" w:hAnsi="Helvetica"/>
                <w:b/>
                <w:bCs/>
                <w:sz w:val="21"/>
              </w:rPr>
            </w:pPr>
            <w:r w:rsidRPr="00BE3AF9">
              <w:rPr>
                <w:rFonts w:ascii="Helvetica" w:eastAsia="Times New Roman" w:hAnsi="Helvetica"/>
                <w:b/>
                <w:bCs/>
                <w:sz w:val="21"/>
              </w:rPr>
              <w:t>p-value</w:t>
            </w:r>
          </w:p>
        </w:tc>
      </w:tr>
      <w:tr w:rsidR="00EA3B11" w:rsidRPr="00E72362" w14:paraId="1E98669A" w14:textId="77777777" w:rsidTr="00241EE5">
        <w:trPr>
          <w:trHeight w:val="532"/>
        </w:trPr>
        <w:tc>
          <w:tcPr>
            <w:tcW w:w="2124" w:type="dxa"/>
            <w:shd w:val="clear" w:color="auto" w:fill="auto"/>
            <w:noWrap/>
            <w:vAlign w:val="bottom"/>
            <w:hideMark/>
          </w:tcPr>
          <w:p w14:paraId="61EAE47A" w14:textId="77777777" w:rsidR="00EA3B11" w:rsidRPr="00BE3AF9" w:rsidRDefault="00EA3B11" w:rsidP="00241EE5">
            <w:pPr>
              <w:rPr>
                <w:rFonts w:ascii="Helvetica" w:eastAsia="Times New Roman" w:hAnsi="Helvetica"/>
                <w:color w:val="000000"/>
                <w:sz w:val="21"/>
              </w:rPr>
            </w:pPr>
            <w:r w:rsidRPr="00BE3AF9">
              <w:rPr>
                <w:rFonts w:ascii="Helvetica" w:eastAsia="Times New Roman" w:hAnsi="Helvetica"/>
                <w:color w:val="000000"/>
                <w:sz w:val="21"/>
              </w:rPr>
              <w:t>Cardiovascular system</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0B4C12C9" w14:textId="77777777" w:rsidR="00EA3B11" w:rsidRPr="00410F21" w:rsidRDefault="00EA3B11" w:rsidP="00241EE5">
            <w:pPr>
              <w:jc w:val="center"/>
              <w:rPr>
                <w:rFonts w:ascii="Helvetica" w:eastAsia="Times New Roman" w:hAnsi="Helvetica"/>
                <w:color w:val="000000"/>
                <w:sz w:val="21"/>
                <w:szCs w:val="21"/>
              </w:rPr>
            </w:pPr>
            <w:r w:rsidRPr="00410F21">
              <w:rPr>
                <w:rFonts w:ascii="Helvetica" w:eastAsia="Times New Roman" w:hAnsi="Helvetica"/>
                <w:color w:val="000000"/>
                <w:sz w:val="21"/>
                <w:szCs w:val="21"/>
              </w:rPr>
              <w:t>-0.50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79632B" w14:textId="77777777" w:rsidR="00EA3B11" w:rsidRPr="00410F21" w:rsidRDefault="00EA3B11" w:rsidP="00241EE5">
            <w:pPr>
              <w:jc w:val="center"/>
              <w:rPr>
                <w:rFonts w:ascii="Helvetica" w:eastAsia="Times New Roman" w:hAnsi="Helvetica"/>
                <w:color w:val="000000"/>
                <w:sz w:val="21"/>
                <w:szCs w:val="21"/>
              </w:rPr>
            </w:pPr>
            <w:r w:rsidRPr="00410F21">
              <w:rPr>
                <w:rFonts w:ascii="Helvetica" w:eastAsia="Times New Roman" w:hAnsi="Helvetica"/>
                <w:color w:val="000000"/>
                <w:sz w:val="21"/>
                <w:szCs w:val="21"/>
              </w:rPr>
              <w:t>-1.18 - 0.19</w:t>
            </w:r>
          </w:p>
        </w:tc>
        <w:tc>
          <w:tcPr>
            <w:tcW w:w="12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DE1A4C" w14:textId="77777777" w:rsidR="00EA3B11" w:rsidRPr="00410F21" w:rsidRDefault="00EA3B11" w:rsidP="00241EE5">
            <w:pPr>
              <w:jc w:val="center"/>
              <w:rPr>
                <w:rFonts w:ascii="Helvetica" w:eastAsia="Times New Roman" w:hAnsi="Helvetica"/>
                <w:color w:val="000000"/>
                <w:sz w:val="21"/>
                <w:szCs w:val="21"/>
              </w:rPr>
            </w:pPr>
            <w:r w:rsidRPr="00410F21">
              <w:rPr>
                <w:rFonts w:ascii="Helvetica" w:eastAsia="Times New Roman" w:hAnsi="Helvetica"/>
                <w:color w:val="000000"/>
                <w:sz w:val="21"/>
                <w:szCs w:val="21"/>
              </w:rPr>
              <w:t>0.15</w:t>
            </w:r>
          </w:p>
        </w:tc>
        <w:tc>
          <w:tcPr>
            <w:tcW w:w="8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A3BFDC" w14:textId="77777777" w:rsidR="00EA3B11" w:rsidRPr="00410F21" w:rsidRDefault="00EA3B11" w:rsidP="00241EE5">
            <w:pPr>
              <w:jc w:val="center"/>
              <w:rPr>
                <w:rFonts w:ascii="Helvetica" w:eastAsia="Times New Roman" w:hAnsi="Helvetica"/>
                <w:color w:val="000000"/>
                <w:sz w:val="21"/>
                <w:szCs w:val="21"/>
              </w:rPr>
            </w:pPr>
            <w:r w:rsidRPr="00410F21">
              <w:rPr>
                <w:rFonts w:ascii="Helvetica" w:eastAsia="Times New Roman" w:hAnsi="Helvetica"/>
                <w:color w:val="000000"/>
                <w:sz w:val="21"/>
                <w:szCs w:val="21"/>
              </w:rPr>
              <w:t>-0.76</w:t>
            </w:r>
          </w:p>
        </w:tc>
        <w:tc>
          <w:tcPr>
            <w:tcW w:w="14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042F96" w14:textId="77777777" w:rsidR="00EA3B11" w:rsidRPr="00410F21" w:rsidRDefault="00EA3B11" w:rsidP="00241EE5">
            <w:pPr>
              <w:jc w:val="center"/>
              <w:rPr>
                <w:rFonts w:ascii="Helvetica" w:eastAsia="Times New Roman" w:hAnsi="Helvetica"/>
                <w:color w:val="000000"/>
                <w:sz w:val="21"/>
                <w:szCs w:val="21"/>
              </w:rPr>
            </w:pPr>
            <w:r w:rsidRPr="00410F21">
              <w:rPr>
                <w:rFonts w:ascii="Helvetica" w:eastAsia="Times New Roman" w:hAnsi="Helvetica"/>
                <w:color w:val="000000"/>
                <w:sz w:val="21"/>
                <w:szCs w:val="21"/>
              </w:rPr>
              <w:t>-1.49 - -0.03</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bottom"/>
          </w:tcPr>
          <w:p w14:paraId="5EA2976F" w14:textId="77777777" w:rsidR="00EA3B11" w:rsidRPr="00410F21" w:rsidRDefault="00EA3B11" w:rsidP="00241EE5">
            <w:pPr>
              <w:jc w:val="center"/>
              <w:rPr>
                <w:rFonts w:ascii="Helvetica" w:eastAsia="Times New Roman" w:hAnsi="Helvetica"/>
                <w:color w:val="000000"/>
                <w:sz w:val="21"/>
                <w:szCs w:val="21"/>
              </w:rPr>
            </w:pPr>
            <w:r w:rsidRPr="00410F21">
              <w:rPr>
                <w:rFonts w:ascii="Helvetica" w:eastAsia="Times New Roman" w:hAnsi="Helvetica"/>
                <w:color w:val="000000"/>
                <w:sz w:val="21"/>
                <w:szCs w:val="21"/>
              </w:rPr>
              <w:t>0.04</w:t>
            </w:r>
          </w:p>
        </w:tc>
      </w:tr>
      <w:tr w:rsidR="00EA3B11" w:rsidRPr="00E72362" w14:paraId="41019EEE" w14:textId="77777777" w:rsidTr="00241EE5">
        <w:trPr>
          <w:trHeight w:val="532"/>
        </w:trPr>
        <w:tc>
          <w:tcPr>
            <w:tcW w:w="2124" w:type="dxa"/>
            <w:shd w:val="clear" w:color="auto" w:fill="auto"/>
            <w:noWrap/>
            <w:vAlign w:val="bottom"/>
            <w:hideMark/>
          </w:tcPr>
          <w:p w14:paraId="57A4DD4A" w14:textId="77777777" w:rsidR="00EA3B11" w:rsidRPr="00BE3AF9" w:rsidRDefault="00EA3B11" w:rsidP="00241EE5">
            <w:pPr>
              <w:rPr>
                <w:rFonts w:ascii="Helvetica" w:eastAsia="Times New Roman" w:hAnsi="Helvetica"/>
                <w:color w:val="000000"/>
                <w:sz w:val="21"/>
              </w:rPr>
            </w:pPr>
            <w:r w:rsidRPr="00BE3AF9">
              <w:rPr>
                <w:rFonts w:ascii="Helvetica" w:eastAsia="Times New Roman" w:hAnsi="Helvetica"/>
                <w:color w:val="000000"/>
                <w:sz w:val="21"/>
              </w:rPr>
              <w:t>Antiinfective for systemic use</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6ACA3453" w14:textId="77777777" w:rsidR="00EA3B11" w:rsidRPr="00410F21" w:rsidRDefault="00EA3B11" w:rsidP="00241EE5">
            <w:pPr>
              <w:jc w:val="center"/>
              <w:rPr>
                <w:rFonts w:ascii="Helvetica" w:eastAsia="Times New Roman" w:hAnsi="Helvetica"/>
                <w:color w:val="000000"/>
                <w:sz w:val="21"/>
                <w:szCs w:val="21"/>
              </w:rPr>
            </w:pPr>
            <w:r w:rsidRPr="00410F21">
              <w:rPr>
                <w:rFonts w:ascii="Helvetica" w:eastAsia="Times New Roman" w:hAnsi="Helvetica"/>
                <w:color w:val="000000"/>
                <w:sz w:val="21"/>
                <w:szCs w:val="21"/>
              </w:rPr>
              <w:t>-1.59</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464930" w14:textId="77777777" w:rsidR="00EA3B11" w:rsidRPr="00410F21" w:rsidRDefault="00EA3B11" w:rsidP="00241EE5">
            <w:pPr>
              <w:jc w:val="center"/>
              <w:rPr>
                <w:rFonts w:ascii="Helvetica" w:eastAsia="Times New Roman" w:hAnsi="Helvetica"/>
                <w:color w:val="000000"/>
                <w:sz w:val="21"/>
                <w:szCs w:val="21"/>
              </w:rPr>
            </w:pPr>
            <w:r w:rsidRPr="00410F21">
              <w:rPr>
                <w:rFonts w:ascii="Helvetica" w:eastAsia="Times New Roman" w:hAnsi="Helvetica"/>
                <w:color w:val="000000"/>
                <w:sz w:val="21"/>
                <w:szCs w:val="21"/>
              </w:rPr>
              <w:t>-2.68 - -0.50</w:t>
            </w:r>
          </w:p>
        </w:tc>
        <w:tc>
          <w:tcPr>
            <w:tcW w:w="12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72AC27" w14:textId="77777777" w:rsidR="00EA3B11" w:rsidRPr="00410F21" w:rsidRDefault="00EA3B11" w:rsidP="00241EE5">
            <w:pPr>
              <w:jc w:val="center"/>
              <w:rPr>
                <w:rFonts w:ascii="Helvetica" w:eastAsia="Times New Roman" w:hAnsi="Helvetica"/>
                <w:color w:val="000000"/>
                <w:sz w:val="21"/>
                <w:szCs w:val="21"/>
              </w:rPr>
            </w:pPr>
            <w:r w:rsidRPr="00410F21">
              <w:rPr>
                <w:rFonts w:ascii="Helvetica" w:eastAsia="Times New Roman" w:hAnsi="Helvetica"/>
                <w:color w:val="000000"/>
                <w:sz w:val="21"/>
                <w:szCs w:val="21"/>
              </w:rPr>
              <w:t>0.01</w:t>
            </w:r>
          </w:p>
        </w:tc>
        <w:tc>
          <w:tcPr>
            <w:tcW w:w="8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43155B" w14:textId="77777777" w:rsidR="00EA3B11" w:rsidRPr="00410F21" w:rsidRDefault="00EA3B11" w:rsidP="00241EE5">
            <w:pPr>
              <w:jc w:val="center"/>
              <w:rPr>
                <w:rFonts w:ascii="Helvetica" w:eastAsia="Times New Roman" w:hAnsi="Helvetica"/>
                <w:color w:val="000000"/>
                <w:sz w:val="21"/>
                <w:szCs w:val="21"/>
              </w:rPr>
            </w:pPr>
            <w:r w:rsidRPr="00410F21">
              <w:rPr>
                <w:rFonts w:ascii="Helvetica" w:eastAsia="Times New Roman" w:hAnsi="Helvetica"/>
                <w:color w:val="000000"/>
                <w:sz w:val="21"/>
                <w:szCs w:val="21"/>
              </w:rPr>
              <w:t>-1.21</w:t>
            </w:r>
          </w:p>
        </w:tc>
        <w:tc>
          <w:tcPr>
            <w:tcW w:w="14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971EF3" w14:textId="77777777" w:rsidR="00EA3B11" w:rsidRPr="00410F21" w:rsidRDefault="00EA3B11" w:rsidP="00241EE5">
            <w:pPr>
              <w:jc w:val="center"/>
              <w:rPr>
                <w:rFonts w:ascii="Helvetica" w:eastAsia="Times New Roman" w:hAnsi="Helvetica"/>
                <w:color w:val="000000"/>
                <w:sz w:val="21"/>
                <w:szCs w:val="21"/>
              </w:rPr>
            </w:pPr>
            <w:r w:rsidRPr="00410F21">
              <w:rPr>
                <w:rFonts w:ascii="Helvetica" w:eastAsia="Times New Roman" w:hAnsi="Helvetica"/>
                <w:color w:val="000000"/>
                <w:sz w:val="21"/>
                <w:szCs w:val="21"/>
              </w:rPr>
              <w:t>-2.40 - -0.03</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bottom"/>
          </w:tcPr>
          <w:p w14:paraId="1B8B106B" w14:textId="77777777" w:rsidR="00EA3B11" w:rsidRPr="00410F21" w:rsidRDefault="00EA3B11" w:rsidP="00241EE5">
            <w:pPr>
              <w:jc w:val="center"/>
              <w:rPr>
                <w:rFonts w:ascii="Helvetica" w:eastAsia="Times New Roman" w:hAnsi="Helvetica"/>
                <w:color w:val="000000"/>
                <w:sz w:val="21"/>
                <w:szCs w:val="21"/>
              </w:rPr>
            </w:pPr>
            <w:r w:rsidRPr="00410F21">
              <w:rPr>
                <w:rFonts w:ascii="Helvetica" w:eastAsia="Times New Roman" w:hAnsi="Helvetica"/>
                <w:color w:val="000000"/>
                <w:sz w:val="21"/>
                <w:szCs w:val="21"/>
              </w:rPr>
              <w:t>0.0</w:t>
            </w:r>
            <w:r>
              <w:rPr>
                <w:rFonts w:ascii="Helvetica" w:eastAsia="Times New Roman" w:hAnsi="Helvetica"/>
                <w:color w:val="000000"/>
                <w:sz w:val="21"/>
                <w:szCs w:val="21"/>
              </w:rPr>
              <w:t>46</w:t>
            </w:r>
          </w:p>
        </w:tc>
      </w:tr>
      <w:tr w:rsidR="00EA3B11" w:rsidRPr="00BE3AF9" w14:paraId="5C2333B3" w14:textId="77777777" w:rsidTr="00241EE5">
        <w:trPr>
          <w:trHeight w:val="265"/>
        </w:trPr>
        <w:tc>
          <w:tcPr>
            <w:tcW w:w="9353" w:type="dxa"/>
            <w:gridSpan w:val="7"/>
            <w:shd w:val="clear" w:color="000000" w:fill="D0CECE" w:themeFill="background2" w:themeFillShade="E6"/>
            <w:noWrap/>
            <w:vAlign w:val="bottom"/>
          </w:tcPr>
          <w:p w14:paraId="763AE3EE" w14:textId="77777777" w:rsidR="00EA3B11" w:rsidRDefault="00EA3B11" w:rsidP="00241EE5">
            <w:pPr>
              <w:jc w:val="center"/>
              <w:rPr>
                <w:rFonts w:ascii="Helvetica" w:hAnsi="Helvetica"/>
                <w:b/>
                <w:lang w:val="en-US"/>
              </w:rPr>
            </w:pPr>
          </w:p>
          <w:p w14:paraId="4C4708A3" w14:textId="77777777" w:rsidR="00EA3B11" w:rsidRDefault="00EA3B11" w:rsidP="00241EE5">
            <w:pPr>
              <w:jc w:val="center"/>
              <w:rPr>
                <w:rFonts w:ascii="Helvetica" w:hAnsi="Helvetica"/>
                <w:b/>
                <w:lang w:val="en-US"/>
              </w:rPr>
            </w:pPr>
            <w:r>
              <w:rPr>
                <w:rFonts w:ascii="Helvetica" w:hAnsi="Helvetica"/>
                <w:b/>
                <w:lang w:val="en-US"/>
              </w:rPr>
              <w:t>Pulmonary radiological abnormalities</w:t>
            </w:r>
          </w:p>
        </w:tc>
      </w:tr>
      <w:tr w:rsidR="00EA3B11" w:rsidRPr="00BE3AF9" w14:paraId="043CD3B3" w14:textId="77777777" w:rsidTr="00241EE5">
        <w:trPr>
          <w:trHeight w:val="306"/>
        </w:trPr>
        <w:tc>
          <w:tcPr>
            <w:tcW w:w="2124" w:type="dxa"/>
            <w:tcBorders>
              <w:right w:val="single" w:sz="4" w:space="0" w:color="auto"/>
            </w:tcBorders>
            <w:shd w:val="clear" w:color="000000" w:fill="auto"/>
            <w:noWrap/>
            <w:vAlign w:val="bottom"/>
          </w:tcPr>
          <w:p w14:paraId="4D8335BD" w14:textId="77777777" w:rsidR="00EA3B11" w:rsidRPr="00BE3AF9" w:rsidRDefault="00EA3B11" w:rsidP="00241EE5">
            <w:pPr>
              <w:rPr>
                <w:rFonts w:ascii="Helvetica" w:eastAsia="Times New Roman" w:hAnsi="Helvetica"/>
                <w:b/>
                <w:bCs/>
                <w:sz w:val="21"/>
                <w:lang w:val="en-US"/>
              </w:rPr>
            </w:pPr>
          </w:p>
        </w:tc>
        <w:tc>
          <w:tcPr>
            <w:tcW w:w="850" w:type="dxa"/>
            <w:tcBorders>
              <w:left w:val="single" w:sz="4" w:space="0" w:color="auto"/>
              <w:right w:val="nil"/>
            </w:tcBorders>
            <w:shd w:val="clear" w:color="000000" w:fill="auto"/>
            <w:noWrap/>
            <w:vAlign w:val="bottom"/>
          </w:tcPr>
          <w:p w14:paraId="3DB17A16" w14:textId="77777777" w:rsidR="00EA3B11" w:rsidRPr="00BE3AF9" w:rsidRDefault="00EA3B11" w:rsidP="00241EE5">
            <w:pPr>
              <w:rPr>
                <w:rFonts w:ascii="Helvetica" w:eastAsia="Times New Roman" w:hAnsi="Helvetica"/>
                <w:b/>
                <w:bCs/>
                <w:sz w:val="21"/>
                <w:lang w:val="en-US"/>
              </w:rPr>
            </w:pPr>
          </w:p>
        </w:tc>
        <w:tc>
          <w:tcPr>
            <w:tcW w:w="1701" w:type="dxa"/>
            <w:tcBorders>
              <w:left w:val="nil"/>
              <w:right w:val="nil"/>
            </w:tcBorders>
            <w:shd w:val="clear" w:color="000000" w:fill="auto"/>
            <w:noWrap/>
            <w:vAlign w:val="bottom"/>
          </w:tcPr>
          <w:p w14:paraId="5CA58372" w14:textId="77777777" w:rsidR="00EA3B11" w:rsidRPr="00BE3AF9" w:rsidRDefault="00EA3B11" w:rsidP="00241EE5">
            <w:pPr>
              <w:rPr>
                <w:rFonts w:ascii="Helvetica" w:eastAsia="Times New Roman" w:hAnsi="Helvetica"/>
                <w:b/>
                <w:bCs/>
                <w:sz w:val="21"/>
                <w:lang w:val="en-US"/>
              </w:rPr>
            </w:pPr>
            <w:r w:rsidRPr="00BE3AF9">
              <w:rPr>
                <w:rFonts w:ascii="Helvetica" w:eastAsia="Times New Roman" w:hAnsi="Helvetica"/>
                <w:b/>
                <w:bCs/>
                <w:sz w:val="21"/>
                <w:lang w:val="en-US"/>
              </w:rPr>
              <w:t>Unadjusted</w:t>
            </w:r>
          </w:p>
        </w:tc>
        <w:tc>
          <w:tcPr>
            <w:tcW w:w="1279" w:type="dxa"/>
            <w:tcBorders>
              <w:left w:val="nil"/>
              <w:right w:val="single" w:sz="4" w:space="0" w:color="auto"/>
            </w:tcBorders>
            <w:shd w:val="clear" w:color="000000" w:fill="auto"/>
            <w:noWrap/>
            <w:vAlign w:val="bottom"/>
          </w:tcPr>
          <w:p w14:paraId="54B08401" w14:textId="77777777" w:rsidR="00EA3B11" w:rsidRPr="00BE3AF9" w:rsidRDefault="00EA3B11" w:rsidP="00241EE5">
            <w:pPr>
              <w:rPr>
                <w:rFonts w:ascii="Helvetica" w:eastAsia="Times New Roman" w:hAnsi="Helvetica"/>
                <w:b/>
                <w:bCs/>
                <w:sz w:val="21"/>
                <w:lang w:val="en-US"/>
              </w:rPr>
            </w:pPr>
          </w:p>
        </w:tc>
        <w:tc>
          <w:tcPr>
            <w:tcW w:w="847" w:type="dxa"/>
            <w:tcBorders>
              <w:left w:val="single" w:sz="4" w:space="0" w:color="auto"/>
              <w:right w:val="nil"/>
            </w:tcBorders>
            <w:shd w:val="clear" w:color="000000" w:fill="auto"/>
            <w:noWrap/>
            <w:vAlign w:val="bottom"/>
          </w:tcPr>
          <w:p w14:paraId="12C5012B" w14:textId="77777777" w:rsidR="00EA3B11" w:rsidRPr="00BE3AF9" w:rsidRDefault="00EA3B11" w:rsidP="00241EE5">
            <w:pPr>
              <w:rPr>
                <w:rFonts w:ascii="Helvetica" w:eastAsia="Times New Roman" w:hAnsi="Helvetica"/>
                <w:b/>
                <w:bCs/>
                <w:sz w:val="21"/>
                <w:lang w:val="en-US"/>
              </w:rPr>
            </w:pPr>
          </w:p>
        </w:tc>
        <w:tc>
          <w:tcPr>
            <w:tcW w:w="1421" w:type="dxa"/>
            <w:tcBorders>
              <w:left w:val="nil"/>
              <w:right w:val="nil"/>
            </w:tcBorders>
            <w:shd w:val="clear" w:color="000000" w:fill="auto"/>
            <w:noWrap/>
            <w:vAlign w:val="bottom"/>
          </w:tcPr>
          <w:p w14:paraId="2ACA8A31" w14:textId="77777777" w:rsidR="00EA3B11" w:rsidRPr="00BE3AF9" w:rsidRDefault="00EA3B11" w:rsidP="00241EE5">
            <w:pPr>
              <w:rPr>
                <w:rFonts w:ascii="Helvetica" w:eastAsia="Times New Roman" w:hAnsi="Helvetica"/>
                <w:b/>
                <w:bCs/>
                <w:sz w:val="21"/>
                <w:lang w:val="en-US"/>
              </w:rPr>
            </w:pPr>
            <w:r w:rsidRPr="00BE3AF9">
              <w:rPr>
                <w:rFonts w:ascii="Helvetica" w:eastAsia="Times New Roman" w:hAnsi="Helvetica"/>
                <w:b/>
                <w:bCs/>
                <w:sz w:val="21"/>
                <w:lang w:val="en-US"/>
              </w:rPr>
              <w:t>Adjusted*</w:t>
            </w:r>
          </w:p>
        </w:tc>
        <w:tc>
          <w:tcPr>
            <w:tcW w:w="1131" w:type="dxa"/>
            <w:tcBorders>
              <w:left w:val="nil"/>
            </w:tcBorders>
            <w:shd w:val="clear" w:color="000000" w:fill="auto"/>
          </w:tcPr>
          <w:p w14:paraId="37243CCA" w14:textId="77777777" w:rsidR="00EA3B11" w:rsidRPr="00BE3AF9" w:rsidRDefault="00EA3B11" w:rsidP="00241EE5">
            <w:pPr>
              <w:rPr>
                <w:rFonts w:ascii="Helvetica" w:eastAsia="Times New Roman" w:hAnsi="Helvetica"/>
                <w:b/>
                <w:bCs/>
                <w:sz w:val="21"/>
                <w:lang w:val="en-US"/>
              </w:rPr>
            </w:pPr>
          </w:p>
        </w:tc>
      </w:tr>
      <w:tr w:rsidR="00EA3B11" w:rsidRPr="00E72362" w14:paraId="37EDC00B" w14:textId="77777777" w:rsidTr="00241EE5">
        <w:trPr>
          <w:trHeight w:val="532"/>
        </w:trPr>
        <w:tc>
          <w:tcPr>
            <w:tcW w:w="2124" w:type="dxa"/>
            <w:shd w:val="clear" w:color="auto" w:fill="auto"/>
            <w:noWrap/>
            <w:vAlign w:val="bottom"/>
          </w:tcPr>
          <w:p w14:paraId="2C9223FD" w14:textId="77777777" w:rsidR="00EA3B11" w:rsidRPr="00BE3AF9" w:rsidRDefault="00EA3B11" w:rsidP="00241EE5">
            <w:pPr>
              <w:rPr>
                <w:rFonts w:ascii="Helvetica" w:eastAsia="Times New Roman" w:hAnsi="Helvetica"/>
                <w:color w:val="000000"/>
                <w:sz w:val="21"/>
              </w:rPr>
            </w:pPr>
            <w:r w:rsidRPr="00486260">
              <w:rPr>
                <w:rFonts w:ascii="Helvetica" w:eastAsia="Times New Roman" w:hAnsi="Helvetica"/>
                <w:b/>
                <w:bCs/>
                <w:sz w:val="21"/>
              </w:rPr>
              <w:t>Medication Group</w:t>
            </w:r>
          </w:p>
        </w:tc>
        <w:tc>
          <w:tcPr>
            <w:tcW w:w="850" w:type="dxa"/>
            <w:tcBorders>
              <w:bottom w:val="single" w:sz="4" w:space="0" w:color="auto"/>
            </w:tcBorders>
            <w:shd w:val="clear" w:color="auto" w:fill="auto"/>
            <w:noWrap/>
            <w:vAlign w:val="bottom"/>
          </w:tcPr>
          <w:p w14:paraId="7D7B6FF5" w14:textId="77777777" w:rsidR="00EA3B11" w:rsidRPr="00BE3AF9" w:rsidRDefault="00EA3B11" w:rsidP="00241EE5">
            <w:pPr>
              <w:jc w:val="center"/>
              <w:rPr>
                <w:rFonts w:ascii="Helvetica" w:hAnsi="Helvetica"/>
                <w:sz w:val="21"/>
                <w:lang w:val="en-US"/>
              </w:rPr>
            </w:pPr>
            <w:r w:rsidRPr="00486260">
              <w:rPr>
                <w:rFonts w:ascii="Helvetica" w:eastAsia="Times New Roman" w:hAnsi="Helvetica"/>
                <w:b/>
                <w:bCs/>
                <w:sz w:val="21"/>
              </w:rPr>
              <w:t>OR</w:t>
            </w:r>
          </w:p>
        </w:tc>
        <w:tc>
          <w:tcPr>
            <w:tcW w:w="1701" w:type="dxa"/>
            <w:tcBorders>
              <w:bottom w:val="single" w:sz="4" w:space="0" w:color="auto"/>
            </w:tcBorders>
            <w:shd w:val="clear" w:color="auto" w:fill="auto"/>
            <w:noWrap/>
            <w:vAlign w:val="bottom"/>
          </w:tcPr>
          <w:p w14:paraId="0382FC0C" w14:textId="77777777" w:rsidR="00EA3B11" w:rsidRPr="00BE3AF9" w:rsidRDefault="00EA3B11" w:rsidP="00241EE5">
            <w:pPr>
              <w:jc w:val="center"/>
              <w:rPr>
                <w:rFonts w:ascii="Helvetica" w:hAnsi="Helvetica"/>
                <w:sz w:val="21"/>
                <w:lang w:val="en-US"/>
              </w:rPr>
            </w:pPr>
            <w:r w:rsidRPr="00486260">
              <w:rPr>
                <w:rFonts w:ascii="Helvetica" w:eastAsia="Times New Roman" w:hAnsi="Helvetica"/>
                <w:b/>
                <w:bCs/>
                <w:sz w:val="21"/>
              </w:rPr>
              <w:t>95% CI</w:t>
            </w:r>
          </w:p>
        </w:tc>
        <w:tc>
          <w:tcPr>
            <w:tcW w:w="1279" w:type="dxa"/>
            <w:tcBorders>
              <w:bottom w:val="single" w:sz="4" w:space="0" w:color="auto"/>
            </w:tcBorders>
            <w:shd w:val="clear" w:color="auto" w:fill="auto"/>
            <w:noWrap/>
            <w:vAlign w:val="bottom"/>
          </w:tcPr>
          <w:p w14:paraId="530C1D84" w14:textId="77777777" w:rsidR="00EA3B11" w:rsidRPr="00BE3AF9" w:rsidRDefault="00EA3B11" w:rsidP="00241EE5">
            <w:pPr>
              <w:jc w:val="center"/>
              <w:rPr>
                <w:rFonts w:ascii="Helvetica" w:hAnsi="Helvetica"/>
                <w:sz w:val="21"/>
                <w:lang w:val="en-US"/>
              </w:rPr>
            </w:pPr>
            <w:r w:rsidRPr="00486260">
              <w:rPr>
                <w:rFonts w:ascii="Helvetica" w:eastAsia="Times New Roman" w:hAnsi="Helvetica"/>
                <w:b/>
                <w:bCs/>
                <w:sz w:val="21"/>
              </w:rPr>
              <w:t>p-value</w:t>
            </w:r>
          </w:p>
        </w:tc>
        <w:tc>
          <w:tcPr>
            <w:tcW w:w="847" w:type="dxa"/>
            <w:tcBorders>
              <w:bottom w:val="single" w:sz="4" w:space="0" w:color="auto"/>
            </w:tcBorders>
            <w:shd w:val="clear" w:color="auto" w:fill="auto"/>
            <w:noWrap/>
            <w:vAlign w:val="bottom"/>
          </w:tcPr>
          <w:p w14:paraId="12D543E5" w14:textId="77777777" w:rsidR="00EA3B11" w:rsidRPr="00BE3AF9" w:rsidRDefault="00EA3B11" w:rsidP="00241EE5">
            <w:pPr>
              <w:jc w:val="center"/>
              <w:rPr>
                <w:rFonts w:ascii="Helvetica" w:hAnsi="Helvetica"/>
                <w:sz w:val="21"/>
                <w:lang w:val="en-US"/>
              </w:rPr>
            </w:pPr>
            <w:r w:rsidRPr="00486260">
              <w:rPr>
                <w:rFonts w:ascii="Helvetica" w:eastAsia="Times New Roman" w:hAnsi="Helvetica"/>
                <w:b/>
                <w:bCs/>
                <w:sz w:val="21"/>
              </w:rPr>
              <w:t>OR</w:t>
            </w:r>
          </w:p>
        </w:tc>
        <w:tc>
          <w:tcPr>
            <w:tcW w:w="1421" w:type="dxa"/>
            <w:tcBorders>
              <w:bottom w:val="single" w:sz="4" w:space="0" w:color="auto"/>
            </w:tcBorders>
            <w:shd w:val="clear" w:color="auto" w:fill="auto"/>
            <w:noWrap/>
            <w:vAlign w:val="bottom"/>
          </w:tcPr>
          <w:p w14:paraId="1A9A7419" w14:textId="77777777" w:rsidR="00EA3B11" w:rsidRPr="00BE3AF9" w:rsidRDefault="00EA3B11" w:rsidP="00241EE5">
            <w:pPr>
              <w:jc w:val="center"/>
              <w:rPr>
                <w:rFonts w:ascii="Helvetica" w:hAnsi="Helvetica"/>
                <w:sz w:val="21"/>
                <w:lang w:val="en-US"/>
              </w:rPr>
            </w:pPr>
            <w:r w:rsidRPr="00486260">
              <w:rPr>
                <w:rFonts w:ascii="Helvetica" w:eastAsia="Times New Roman" w:hAnsi="Helvetica"/>
                <w:b/>
                <w:bCs/>
                <w:sz w:val="21"/>
              </w:rPr>
              <w:t>95% CI</w:t>
            </w:r>
          </w:p>
        </w:tc>
        <w:tc>
          <w:tcPr>
            <w:tcW w:w="1131" w:type="dxa"/>
            <w:tcBorders>
              <w:bottom w:val="single" w:sz="4" w:space="0" w:color="auto"/>
            </w:tcBorders>
          </w:tcPr>
          <w:p w14:paraId="326496A2" w14:textId="77777777" w:rsidR="00EA3B11" w:rsidRPr="00486260" w:rsidRDefault="00EA3B11" w:rsidP="00241EE5">
            <w:pPr>
              <w:jc w:val="center"/>
              <w:rPr>
                <w:rFonts w:ascii="Helvetica" w:eastAsia="Times New Roman" w:hAnsi="Helvetica"/>
                <w:b/>
                <w:bCs/>
                <w:sz w:val="21"/>
              </w:rPr>
            </w:pPr>
          </w:p>
          <w:p w14:paraId="57F39D7E" w14:textId="77777777" w:rsidR="00EA3B11" w:rsidRPr="00BE3AF9" w:rsidRDefault="00EA3B11" w:rsidP="00241EE5">
            <w:pPr>
              <w:jc w:val="center"/>
              <w:rPr>
                <w:rFonts w:ascii="Helvetica" w:hAnsi="Helvetica"/>
                <w:sz w:val="21"/>
                <w:lang w:val="en-US"/>
              </w:rPr>
            </w:pPr>
            <w:r w:rsidRPr="00486260">
              <w:rPr>
                <w:rFonts w:ascii="Helvetica" w:eastAsia="Times New Roman" w:hAnsi="Helvetica"/>
                <w:b/>
                <w:bCs/>
                <w:sz w:val="21"/>
              </w:rPr>
              <w:t>p-value</w:t>
            </w:r>
          </w:p>
        </w:tc>
      </w:tr>
      <w:tr w:rsidR="00EA3B11" w:rsidRPr="00E72362" w14:paraId="363099C6" w14:textId="77777777" w:rsidTr="00241EE5">
        <w:trPr>
          <w:trHeight w:val="532"/>
        </w:trPr>
        <w:tc>
          <w:tcPr>
            <w:tcW w:w="2124" w:type="dxa"/>
            <w:shd w:val="clear" w:color="auto" w:fill="auto"/>
            <w:noWrap/>
            <w:vAlign w:val="bottom"/>
            <w:hideMark/>
          </w:tcPr>
          <w:p w14:paraId="36ED3499" w14:textId="77777777" w:rsidR="00EA3B11" w:rsidRPr="00BE3AF9" w:rsidRDefault="00EA3B11" w:rsidP="00241EE5">
            <w:pPr>
              <w:rPr>
                <w:rFonts w:ascii="Helvetica" w:eastAsia="Times New Roman" w:hAnsi="Helvetica"/>
                <w:color w:val="000000"/>
                <w:sz w:val="21"/>
              </w:rPr>
            </w:pPr>
            <w:r w:rsidRPr="00BE3AF9">
              <w:rPr>
                <w:rFonts w:ascii="Helvetica" w:eastAsia="Times New Roman" w:hAnsi="Helvetica"/>
                <w:color w:val="000000"/>
                <w:sz w:val="21"/>
              </w:rPr>
              <w:t>Nervous system</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450799D0" w14:textId="77777777" w:rsidR="00EA3B11" w:rsidRPr="00410F21" w:rsidRDefault="00EA3B11" w:rsidP="00241EE5">
            <w:pPr>
              <w:jc w:val="center"/>
              <w:rPr>
                <w:rFonts w:ascii="Helvetica" w:eastAsia="Times New Roman" w:hAnsi="Helvetica"/>
                <w:color w:val="000000"/>
                <w:sz w:val="21"/>
                <w:szCs w:val="21"/>
              </w:rPr>
            </w:pPr>
            <w:r w:rsidRPr="00410F21">
              <w:rPr>
                <w:rFonts w:ascii="Helvetica" w:eastAsia="Times New Roman" w:hAnsi="Helvetica"/>
                <w:color w:val="000000"/>
                <w:sz w:val="21"/>
                <w:szCs w:val="21"/>
              </w:rPr>
              <w:t>0.50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A49E4C" w14:textId="77777777" w:rsidR="00EA3B11" w:rsidRPr="00410F21" w:rsidRDefault="00EA3B11" w:rsidP="00241EE5">
            <w:pPr>
              <w:jc w:val="center"/>
              <w:rPr>
                <w:rFonts w:ascii="Helvetica" w:eastAsia="Times New Roman" w:hAnsi="Helvetica"/>
                <w:color w:val="000000"/>
                <w:sz w:val="21"/>
                <w:szCs w:val="21"/>
              </w:rPr>
            </w:pPr>
            <w:r w:rsidRPr="00410F21">
              <w:rPr>
                <w:rFonts w:ascii="Helvetica" w:eastAsia="Times New Roman" w:hAnsi="Helvetica"/>
                <w:color w:val="000000"/>
                <w:sz w:val="21"/>
                <w:szCs w:val="21"/>
              </w:rPr>
              <w:t>0.18 - 1.39</w:t>
            </w:r>
          </w:p>
        </w:tc>
        <w:tc>
          <w:tcPr>
            <w:tcW w:w="12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59AC5D" w14:textId="77777777" w:rsidR="00EA3B11" w:rsidRPr="00410F21" w:rsidRDefault="00EA3B11" w:rsidP="00241EE5">
            <w:pPr>
              <w:jc w:val="center"/>
              <w:rPr>
                <w:rFonts w:ascii="Helvetica" w:eastAsia="Times New Roman" w:hAnsi="Helvetica"/>
                <w:color w:val="000000"/>
                <w:sz w:val="21"/>
                <w:szCs w:val="21"/>
              </w:rPr>
            </w:pPr>
            <w:r w:rsidRPr="00410F21">
              <w:rPr>
                <w:rFonts w:ascii="Helvetica" w:eastAsia="Times New Roman" w:hAnsi="Helvetica"/>
                <w:color w:val="000000"/>
                <w:sz w:val="21"/>
                <w:szCs w:val="21"/>
              </w:rPr>
              <w:t>0.18</w:t>
            </w:r>
          </w:p>
        </w:tc>
        <w:tc>
          <w:tcPr>
            <w:tcW w:w="8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365510" w14:textId="77777777" w:rsidR="00EA3B11" w:rsidRPr="00410F21" w:rsidRDefault="00EA3B11" w:rsidP="00241EE5">
            <w:pPr>
              <w:jc w:val="center"/>
              <w:rPr>
                <w:rFonts w:ascii="Helvetica" w:eastAsia="Times New Roman" w:hAnsi="Helvetica"/>
                <w:color w:val="000000"/>
                <w:sz w:val="21"/>
                <w:szCs w:val="21"/>
              </w:rPr>
            </w:pPr>
            <w:r w:rsidRPr="00410F21">
              <w:rPr>
                <w:rFonts w:ascii="Helvetica" w:eastAsia="Times New Roman" w:hAnsi="Helvetica"/>
                <w:color w:val="000000"/>
                <w:sz w:val="21"/>
                <w:szCs w:val="21"/>
              </w:rPr>
              <w:t>0.29</w:t>
            </w:r>
          </w:p>
        </w:tc>
        <w:tc>
          <w:tcPr>
            <w:tcW w:w="14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6A023B" w14:textId="77777777" w:rsidR="00EA3B11" w:rsidRPr="00410F21" w:rsidRDefault="00EA3B11" w:rsidP="00241EE5">
            <w:pPr>
              <w:jc w:val="center"/>
              <w:rPr>
                <w:rFonts w:ascii="Helvetica" w:eastAsia="Times New Roman" w:hAnsi="Helvetica"/>
                <w:color w:val="000000"/>
                <w:sz w:val="21"/>
                <w:szCs w:val="21"/>
              </w:rPr>
            </w:pPr>
            <w:r w:rsidRPr="00410F21">
              <w:rPr>
                <w:rFonts w:ascii="Helvetica" w:eastAsia="Times New Roman" w:hAnsi="Helvetica"/>
                <w:color w:val="000000"/>
                <w:sz w:val="21"/>
                <w:szCs w:val="21"/>
              </w:rPr>
              <w:t>0.09 - 0.97</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bottom"/>
          </w:tcPr>
          <w:p w14:paraId="60E46CD9" w14:textId="77777777" w:rsidR="00EA3B11" w:rsidRPr="00410F21" w:rsidRDefault="00EA3B11" w:rsidP="00241EE5">
            <w:pPr>
              <w:jc w:val="center"/>
              <w:rPr>
                <w:rFonts w:ascii="Helvetica" w:eastAsia="Times New Roman" w:hAnsi="Helvetica"/>
                <w:color w:val="000000"/>
                <w:sz w:val="21"/>
                <w:szCs w:val="21"/>
              </w:rPr>
            </w:pPr>
            <w:r w:rsidRPr="00410F21">
              <w:rPr>
                <w:rFonts w:ascii="Helvetica" w:eastAsia="Times New Roman" w:hAnsi="Helvetica"/>
                <w:color w:val="000000"/>
                <w:sz w:val="21"/>
                <w:szCs w:val="21"/>
              </w:rPr>
              <w:t>0.0</w:t>
            </w:r>
            <w:r>
              <w:rPr>
                <w:rFonts w:ascii="Helvetica" w:eastAsia="Times New Roman" w:hAnsi="Helvetica"/>
                <w:color w:val="000000"/>
                <w:sz w:val="21"/>
                <w:szCs w:val="21"/>
              </w:rPr>
              <w:t>45</w:t>
            </w:r>
          </w:p>
        </w:tc>
      </w:tr>
      <w:tr w:rsidR="00EA3B11" w:rsidRPr="00E72362" w14:paraId="70AF1C7A" w14:textId="77777777" w:rsidTr="00241EE5">
        <w:trPr>
          <w:trHeight w:val="532"/>
        </w:trPr>
        <w:tc>
          <w:tcPr>
            <w:tcW w:w="2124" w:type="dxa"/>
            <w:shd w:val="clear" w:color="auto" w:fill="auto"/>
            <w:noWrap/>
            <w:vAlign w:val="bottom"/>
            <w:hideMark/>
          </w:tcPr>
          <w:p w14:paraId="01880BB6" w14:textId="77777777" w:rsidR="00EA3B11" w:rsidRPr="00BE3AF9" w:rsidRDefault="00EA3B11" w:rsidP="00241EE5">
            <w:pPr>
              <w:rPr>
                <w:rFonts w:ascii="Helvetica" w:eastAsia="Times New Roman" w:hAnsi="Helvetica"/>
                <w:color w:val="000000"/>
                <w:sz w:val="21"/>
              </w:rPr>
            </w:pPr>
            <w:r w:rsidRPr="00BE3AF9">
              <w:rPr>
                <w:rFonts w:ascii="Helvetica" w:eastAsia="Times New Roman" w:hAnsi="Helvetica"/>
                <w:color w:val="000000"/>
                <w:sz w:val="21"/>
              </w:rPr>
              <w:lastRenderedPageBreak/>
              <w:t>Respiratory system</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5B36033B" w14:textId="77777777" w:rsidR="00EA3B11" w:rsidRPr="00410F21" w:rsidRDefault="00EA3B11" w:rsidP="00241EE5">
            <w:pPr>
              <w:jc w:val="center"/>
              <w:rPr>
                <w:rFonts w:ascii="Helvetica" w:eastAsia="Times New Roman" w:hAnsi="Helvetica"/>
                <w:color w:val="000000"/>
                <w:sz w:val="21"/>
                <w:szCs w:val="21"/>
              </w:rPr>
            </w:pPr>
            <w:r w:rsidRPr="00410F21">
              <w:rPr>
                <w:rFonts w:ascii="Helvetica" w:eastAsia="Times New Roman" w:hAnsi="Helvetica"/>
                <w:color w:val="000000"/>
                <w:sz w:val="21"/>
                <w:szCs w:val="21"/>
              </w:rPr>
              <w:t>2.79</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26DE87" w14:textId="77777777" w:rsidR="00EA3B11" w:rsidRPr="00410F21" w:rsidRDefault="00EA3B11" w:rsidP="00241EE5">
            <w:pPr>
              <w:jc w:val="center"/>
              <w:rPr>
                <w:rFonts w:ascii="Helvetica" w:eastAsia="Times New Roman" w:hAnsi="Helvetica"/>
                <w:color w:val="000000"/>
                <w:sz w:val="21"/>
                <w:szCs w:val="21"/>
              </w:rPr>
            </w:pPr>
            <w:r w:rsidRPr="00410F21">
              <w:rPr>
                <w:rFonts w:ascii="Helvetica" w:eastAsia="Times New Roman" w:hAnsi="Helvetica"/>
                <w:color w:val="000000"/>
                <w:sz w:val="21"/>
                <w:szCs w:val="21"/>
              </w:rPr>
              <w:t>0.58 - 13.39</w:t>
            </w:r>
          </w:p>
        </w:tc>
        <w:tc>
          <w:tcPr>
            <w:tcW w:w="12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33BC27" w14:textId="77777777" w:rsidR="00EA3B11" w:rsidRPr="00410F21" w:rsidRDefault="00EA3B11" w:rsidP="00241EE5">
            <w:pPr>
              <w:jc w:val="center"/>
              <w:rPr>
                <w:rFonts w:ascii="Helvetica" w:eastAsia="Times New Roman" w:hAnsi="Helvetica"/>
                <w:color w:val="000000"/>
                <w:sz w:val="21"/>
                <w:szCs w:val="21"/>
              </w:rPr>
            </w:pPr>
            <w:r w:rsidRPr="00410F21">
              <w:rPr>
                <w:rFonts w:ascii="Helvetica" w:eastAsia="Times New Roman" w:hAnsi="Helvetica"/>
                <w:color w:val="000000"/>
                <w:sz w:val="21"/>
                <w:szCs w:val="21"/>
              </w:rPr>
              <w:t>0.20</w:t>
            </w:r>
          </w:p>
        </w:tc>
        <w:tc>
          <w:tcPr>
            <w:tcW w:w="8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C61F94" w14:textId="77777777" w:rsidR="00EA3B11" w:rsidRPr="00410F21" w:rsidRDefault="00EA3B11" w:rsidP="00241EE5">
            <w:pPr>
              <w:jc w:val="center"/>
              <w:rPr>
                <w:rFonts w:ascii="Helvetica" w:eastAsia="Times New Roman" w:hAnsi="Helvetica"/>
                <w:color w:val="000000"/>
                <w:sz w:val="21"/>
                <w:szCs w:val="21"/>
              </w:rPr>
            </w:pPr>
            <w:r w:rsidRPr="00410F21">
              <w:rPr>
                <w:rFonts w:ascii="Helvetica" w:eastAsia="Times New Roman" w:hAnsi="Helvetica"/>
                <w:color w:val="000000"/>
                <w:sz w:val="21"/>
                <w:szCs w:val="21"/>
              </w:rPr>
              <w:t>5.04</w:t>
            </w:r>
          </w:p>
        </w:tc>
        <w:tc>
          <w:tcPr>
            <w:tcW w:w="14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B62A77" w14:textId="77777777" w:rsidR="00EA3B11" w:rsidRPr="00410F21" w:rsidRDefault="00EA3B11" w:rsidP="00241EE5">
            <w:pPr>
              <w:jc w:val="center"/>
              <w:rPr>
                <w:rFonts w:ascii="Helvetica" w:eastAsia="Times New Roman" w:hAnsi="Helvetica"/>
                <w:color w:val="000000"/>
                <w:sz w:val="21"/>
                <w:szCs w:val="21"/>
              </w:rPr>
            </w:pPr>
            <w:r w:rsidRPr="00410F21">
              <w:rPr>
                <w:rFonts w:ascii="Helvetica" w:eastAsia="Times New Roman" w:hAnsi="Helvetica"/>
                <w:color w:val="000000"/>
                <w:sz w:val="21"/>
                <w:szCs w:val="21"/>
              </w:rPr>
              <w:t>0.73 - 34.87</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bottom"/>
          </w:tcPr>
          <w:p w14:paraId="2187C577" w14:textId="77777777" w:rsidR="00EA3B11" w:rsidRPr="00410F21" w:rsidRDefault="00EA3B11" w:rsidP="00241EE5">
            <w:pPr>
              <w:jc w:val="center"/>
              <w:rPr>
                <w:rFonts w:ascii="Helvetica" w:eastAsia="Times New Roman" w:hAnsi="Helvetica"/>
                <w:color w:val="FF0000"/>
                <w:sz w:val="21"/>
                <w:szCs w:val="21"/>
              </w:rPr>
            </w:pPr>
            <w:r w:rsidRPr="00410F21">
              <w:rPr>
                <w:rFonts w:ascii="Helvetica" w:eastAsia="Times New Roman" w:hAnsi="Helvetica"/>
                <w:color w:val="000000"/>
                <w:sz w:val="21"/>
                <w:szCs w:val="21"/>
              </w:rPr>
              <w:t>0.10</w:t>
            </w:r>
          </w:p>
        </w:tc>
      </w:tr>
    </w:tbl>
    <w:p w14:paraId="08E478A6" w14:textId="77777777" w:rsidR="00EA3B11" w:rsidRPr="00BE3AF9" w:rsidRDefault="00EA3B11" w:rsidP="00EA3B11">
      <w:pPr>
        <w:rPr>
          <w:rFonts w:ascii="Helvetica" w:hAnsi="Helvetica"/>
          <w:sz w:val="21"/>
          <w:lang w:val="en-US"/>
        </w:rPr>
      </w:pPr>
      <w:r>
        <w:rPr>
          <w:rFonts w:ascii="Helvetica" w:hAnsi="Helvetica"/>
          <w:b/>
          <w:lang w:val="en-US"/>
        </w:rPr>
        <w:t>*</w:t>
      </w:r>
      <w:r w:rsidRPr="00BE3AF9">
        <w:rPr>
          <w:rFonts w:ascii="Helvetica" w:hAnsi="Helvetica"/>
          <w:sz w:val="21"/>
          <w:lang w:val="en-US"/>
        </w:rPr>
        <w:t>Adjusted for confounders including age, sex, BMI, smoking status, acute COVID-19 severity (WHO score).</w:t>
      </w:r>
    </w:p>
    <w:p w14:paraId="1F1377AF" w14:textId="3A5B77D0" w:rsidR="00EA3B11" w:rsidRPr="00EA3B11" w:rsidRDefault="00EA3B11" w:rsidP="00EA3B11">
      <w:pPr>
        <w:rPr>
          <w:rFonts w:ascii="Helvetica" w:eastAsia="Times New Roman" w:hAnsi="Helvetica"/>
          <w:b/>
          <w:lang w:val="en-US"/>
        </w:rPr>
      </w:pPr>
      <w:r>
        <w:rPr>
          <w:rFonts w:ascii="Helvetica" w:eastAsia="Times New Roman" w:hAnsi="Helvetica"/>
          <w:b/>
          <w:lang w:val="en-US"/>
        </w:rPr>
        <w:br w:type="page"/>
      </w:r>
    </w:p>
    <w:p w14:paraId="521C3CEA" w14:textId="6527427D" w:rsidR="00EA3B11" w:rsidRDefault="00561470" w:rsidP="000A4D9F">
      <w:pPr>
        <w:outlineLvl w:val="0"/>
        <w:rPr>
          <w:rFonts w:ascii="Helvetica" w:eastAsia="Times New Roman" w:hAnsi="Helvetica"/>
          <w:b/>
          <w:lang w:val="en-US"/>
        </w:rPr>
      </w:pPr>
      <w:r>
        <w:rPr>
          <w:rFonts w:ascii="Helvetica" w:eastAsia="Times New Roman" w:hAnsi="Helvetica"/>
          <w:b/>
          <w:lang w:val="en-US"/>
        </w:rPr>
        <w:lastRenderedPageBreak/>
        <w:t>Figure L</w:t>
      </w:r>
      <w:r w:rsidR="00EA3B11" w:rsidRPr="00EA3B11">
        <w:rPr>
          <w:rFonts w:ascii="Helvetica" w:eastAsia="Times New Roman" w:hAnsi="Helvetica"/>
          <w:b/>
          <w:lang w:val="en-US"/>
        </w:rPr>
        <w:t>egends</w:t>
      </w:r>
    </w:p>
    <w:p w14:paraId="62104126" w14:textId="7CAF17A3" w:rsidR="00EA3B11" w:rsidRDefault="00EA3B11" w:rsidP="000A4D9F">
      <w:pPr>
        <w:outlineLvl w:val="0"/>
        <w:rPr>
          <w:rFonts w:ascii="Helvetica" w:eastAsia="Times New Roman" w:hAnsi="Helvetica"/>
          <w:b/>
          <w:lang w:val="en-US"/>
        </w:rPr>
      </w:pPr>
    </w:p>
    <w:p w14:paraId="701EB00C" w14:textId="5F24E6D6" w:rsidR="00EA3B11" w:rsidRPr="00EA3B11" w:rsidRDefault="00EA3B11" w:rsidP="00EA3B11">
      <w:pPr>
        <w:jc w:val="both"/>
        <w:rPr>
          <w:rFonts w:ascii="Helvetica" w:hAnsi="Helvetica"/>
          <w:b/>
          <w:lang w:val="en-US"/>
        </w:rPr>
      </w:pPr>
      <w:r w:rsidRPr="00AF51D3">
        <w:rPr>
          <w:rFonts w:ascii="Helvetica" w:hAnsi="Helvetica"/>
          <w:b/>
          <w:lang w:val="en-US"/>
        </w:rPr>
        <w:t xml:space="preserve">Figure 1. </w:t>
      </w:r>
      <w:r w:rsidRPr="00D4062D">
        <w:rPr>
          <w:rFonts w:ascii="Helvetica" w:hAnsi="Helvetica"/>
          <w:b/>
          <w:lang w:val="en-US"/>
        </w:rPr>
        <w:t>Methods visualization.</w:t>
      </w:r>
      <w:r w:rsidRPr="00AF51D3">
        <w:rPr>
          <w:rFonts w:ascii="Helvetica" w:hAnsi="Helvetica"/>
          <w:lang w:val="en-US"/>
        </w:rPr>
        <w:t xml:space="preserve"> Data was collected from 95 P4O2 COVID-19 study participants at 3-6 months post-infection.</w:t>
      </w:r>
      <w:r w:rsidRPr="00AF51D3">
        <w:rPr>
          <w:rFonts w:ascii="Helvetica" w:hAnsi="Helvetica"/>
          <w:b/>
          <w:lang w:val="en-US"/>
        </w:rPr>
        <w:t xml:space="preserve"> </w:t>
      </w:r>
      <w:r w:rsidRPr="00AF51D3">
        <w:rPr>
          <w:rFonts w:ascii="Helvetica" w:hAnsi="Helvetica"/>
          <w:lang w:val="en-US"/>
        </w:rPr>
        <w:t>Pharmacotherapy was reported at four t</w:t>
      </w:r>
      <w:r w:rsidR="00D0399D">
        <w:rPr>
          <w:rFonts w:ascii="Helvetica" w:hAnsi="Helvetica"/>
          <w:lang w:val="en-US"/>
        </w:rPr>
        <w:t>ime points (pre-COVID-19, acute</w:t>
      </w:r>
      <w:r w:rsidRPr="00AF51D3">
        <w:rPr>
          <w:rFonts w:ascii="Helvetica" w:hAnsi="Helvetica"/>
          <w:lang w:val="en-US"/>
        </w:rPr>
        <w:t xml:space="preserve"> COVID-19, post-COVID and at 3-6 months post-infection</w:t>
      </w:r>
      <w:r>
        <w:rPr>
          <w:rFonts w:ascii="Helvetica" w:hAnsi="Helvetica"/>
          <w:lang w:val="en-US"/>
        </w:rPr>
        <w:t xml:space="preserve"> or long COVID</w:t>
      </w:r>
      <w:r w:rsidRPr="00AF51D3">
        <w:rPr>
          <w:rFonts w:ascii="Helvetica" w:hAnsi="Helvetica"/>
          <w:lang w:val="en-US"/>
        </w:rPr>
        <w:t>). Self-reported symptom data at 3-6 months data was categorized into fatigue, respiratory, neurological, cardiovascular, gastrointestinal and other complaints.</w:t>
      </w:r>
    </w:p>
    <w:p w14:paraId="64549F1D" w14:textId="77777777" w:rsidR="00EA3B11" w:rsidRDefault="00EA3B11" w:rsidP="00EA3B11">
      <w:pPr>
        <w:rPr>
          <w:rFonts w:ascii="Helvetica" w:eastAsia="Times New Roman" w:hAnsi="Helvetica"/>
          <w:b/>
          <w:lang w:val="en-US"/>
        </w:rPr>
      </w:pPr>
    </w:p>
    <w:p w14:paraId="14ED5691" w14:textId="77777777" w:rsidR="00EA3B11" w:rsidRDefault="00EA3B11" w:rsidP="00EA3B11">
      <w:pPr>
        <w:jc w:val="both"/>
        <w:rPr>
          <w:rFonts w:ascii="Helvetica" w:hAnsi="Helvetica"/>
          <w:lang w:val="en-US"/>
        </w:rPr>
      </w:pPr>
      <w:r>
        <w:rPr>
          <w:rFonts w:ascii="Helvetica" w:hAnsi="Helvetica"/>
          <w:b/>
          <w:lang w:val="en-US"/>
        </w:rPr>
        <w:t xml:space="preserve">Figure 2. Pharmacotherapy from pre-COVID to LC. </w:t>
      </w:r>
      <w:r>
        <w:rPr>
          <w:rFonts w:ascii="Helvetica" w:hAnsi="Helvetica"/>
          <w:lang w:val="en-US"/>
        </w:rPr>
        <w:t>A longitudinal visualization of the percentages of pharmacotherapy use among P4O2 COVID-19 study participants, categorized according to the first level ATC medication groups.</w:t>
      </w:r>
    </w:p>
    <w:p w14:paraId="0AAB0D6D" w14:textId="5A1E0BEB" w:rsidR="001362A9" w:rsidRPr="00C43F20" w:rsidRDefault="001362A9">
      <w:pPr>
        <w:rPr>
          <w:rFonts w:ascii="Helvetica" w:eastAsia="Times New Roman" w:hAnsi="Helvetica"/>
          <w:b/>
          <w:lang w:val="en-US"/>
        </w:rPr>
      </w:pPr>
    </w:p>
    <w:sectPr w:rsidR="001362A9" w:rsidRPr="00C43F20" w:rsidSect="007563B2">
      <w:pgSz w:w="11906" w:h="16838" w:code="9"/>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5C6217" w16cex:dateUtc="2024-08-06T06:49:00Z"/>
  <w16cex:commentExtensible w16cex:durableId="2A5C6270" w16cex:dateUtc="2024-08-06T06:50:00Z"/>
  <w16cex:commentExtensible w16cex:durableId="2A69FB38" w16cex:dateUtc="2024-08-16T14:22:00Z"/>
  <w16cex:commentExtensible w16cex:durableId="2A69FB74" w16cex:dateUtc="2024-08-16T14:23:00Z"/>
  <w16cex:commentExtensible w16cex:durableId="2A5C7294" w16cex:dateUtc="2024-08-06T07:59:00Z"/>
  <w16cex:commentExtensible w16cex:durableId="2A69FBCD" w16cex:dateUtc="2024-08-16T14: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BE80E66" w16cid:durableId="2A5C6217"/>
  <w16cid:commentId w16cid:paraId="60F54BE9" w16cid:durableId="2A5C6270"/>
  <w16cid:commentId w16cid:paraId="21FD01B6" w16cid:durableId="2A69F9FD"/>
  <w16cid:commentId w16cid:paraId="09B300CF" w16cid:durableId="2A69F9FE"/>
  <w16cid:commentId w16cid:paraId="73DF2A63" w16cid:durableId="2A69FB38"/>
  <w16cid:commentId w16cid:paraId="6E0931B1" w16cid:durableId="2A69FB74"/>
  <w16cid:commentId w16cid:paraId="7BDAD234" w16cid:durableId="2A69F9FF"/>
  <w16cid:commentId w16cid:paraId="14BF1CE3" w16cid:durableId="2A69FA00"/>
  <w16cid:commentId w16cid:paraId="77D9B750" w16cid:durableId="2A5C7294"/>
  <w16cid:commentId w16cid:paraId="4988D7DA" w16cid:durableId="2A69FA02"/>
  <w16cid:commentId w16cid:paraId="252C8CB4" w16cid:durableId="2A69FBCD"/>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F2C204" w14:textId="77777777" w:rsidR="00216317" w:rsidRDefault="00216317" w:rsidP="007337D4">
      <w:r>
        <w:separator/>
      </w:r>
    </w:p>
  </w:endnote>
  <w:endnote w:type="continuationSeparator" w:id="0">
    <w:p w14:paraId="08842700" w14:textId="77777777" w:rsidR="00216317" w:rsidRDefault="00216317" w:rsidP="007337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9FA6F2" w14:textId="77777777" w:rsidR="00216317" w:rsidRDefault="00216317" w:rsidP="007337D4">
      <w:r>
        <w:separator/>
      </w:r>
    </w:p>
  </w:footnote>
  <w:footnote w:type="continuationSeparator" w:id="0">
    <w:p w14:paraId="626A5A75" w14:textId="77777777" w:rsidR="00216317" w:rsidRDefault="00216317" w:rsidP="007337D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E6151F"/>
    <w:multiLevelType w:val="hybridMultilevel"/>
    <w:tmpl w:val="E7485E80"/>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14BC2B85"/>
    <w:multiLevelType w:val="hybridMultilevel"/>
    <w:tmpl w:val="13A0429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1C0E7AB0"/>
    <w:multiLevelType w:val="multilevel"/>
    <w:tmpl w:val="0DA02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2955F46"/>
    <w:multiLevelType w:val="hybridMultilevel"/>
    <w:tmpl w:val="ACCA2FB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29C22CBF"/>
    <w:multiLevelType w:val="hybridMultilevel"/>
    <w:tmpl w:val="C598005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3D9118DA"/>
    <w:multiLevelType w:val="hybridMultilevel"/>
    <w:tmpl w:val="2EBC53EC"/>
    <w:lvl w:ilvl="0" w:tplc="04130001">
      <w:start w:val="1"/>
      <w:numFmt w:val="bullet"/>
      <w:lvlText w:val=""/>
      <w:lvlJc w:val="left"/>
      <w:pPr>
        <w:ind w:left="780" w:hanging="360"/>
      </w:pPr>
      <w:rPr>
        <w:rFonts w:ascii="Symbol" w:hAnsi="Symbol" w:hint="default"/>
      </w:rPr>
    </w:lvl>
    <w:lvl w:ilvl="1" w:tplc="04130003" w:tentative="1">
      <w:start w:val="1"/>
      <w:numFmt w:val="bullet"/>
      <w:lvlText w:val="o"/>
      <w:lvlJc w:val="left"/>
      <w:pPr>
        <w:ind w:left="1500" w:hanging="360"/>
      </w:pPr>
      <w:rPr>
        <w:rFonts w:ascii="Courier New" w:hAnsi="Courier New" w:cs="Courier New" w:hint="default"/>
      </w:rPr>
    </w:lvl>
    <w:lvl w:ilvl="2" w:tplc="04130005" w:tentative="1">
      <w:start w:val="1"/>
      <w:numFmt w:val="bullet"/>
      <w:lvlText w:val=""/>
      <w:lvlJc w:val="left"/>
      <w:pPr>
        <w:ind w:left="2220" w:hanging="360"/>
      </w:pPr>
      <w:rPr>
        <w:rFonts w:ascii="Wingdings" w:hAnsi="Wingdings" w:hint="default"/>
      </w:rPr>
    </w:lvl>
    <w:lvl w:ilvl="3" w:tplc="04130001" w:tentative="1">
      <w:start w:val="1"/>
      <w:numFmt w:val="bullet"/>
      <w:lvlText w:val=""/>
      <w:lvlJc w:val="left"/>
      <w:pPr>
        <w:ind w:left="2940" w:hanging="360"/>
      </w:pPr>
      <w:rPr>
        <w:rFonts w:ascii="Symbol" w:hAnsi="Symbol" w:hint="default"/>
      </w:rPr>
    </w:lvl>
    <w:lvl w:ilvl="4" w:tplc="04130003" w:tentative="1">
      <w:start w:val="1"/>
      <w:numFmt w:val="bullet"/>
      <w:lvlText w:val="o"/>
      <w:lvlJc w:val="left"/>
      <w:pPr>
        <w:ind w:left="3660" w:hanging="360"/>
      </w:pPr>
      <w:rPr>
        <w:rFonts w:ascii="Courier New" w:hAnsi="Courier New" w:cs="Courier New" w:hint="default"/>
      </w:rPr>
    </w:lvl>
    <w:lvl w:ilvl="5" w:tplc="04130005" w:tentative="1">
      <w:start w:val="1"/>
      <w:numFmt w:val="bullet"/>
      <w:lvlText w:val=""/>
      <w:lvlJc w:val="left"/>
      <w:pPr>
        <w:ind w:left="4380" w:hanging="360"/>
      </w:pPr>
      <w:rPr>
        <w:rFonts w:ascii="Wingdings" w:hAnsi="Wingdings" w:hint="default"/>
      </w:rPr>
    </w:lvl>
    <w:lvl w:ilvl="6" w:tplc="04130001" w:tentative="1">
      <w:start w:val="1"/>
      <w:numFmt w:val="bullet"/>
      <w:lvlText w:val=""/>
      <w:lvlJc w:val="left"/>
      <w:pPr>
        <w:ind w:left="5100" w:hanging="360"/>
      </w:pPr>
      <w:rPr>
        <w:rFonts w:ascii="Symbol" w:hAnsi="Symbol" w:hint="default"/>
      </w:rPr>
    </w:lvl>
    <w:lvl w:ilvl="7" w:tplc="04130003" w:tentative="1">
      <w:start w:val="1"/>
      <w:numFmt w:val="bullet"/>
      <w:lvlText w:val="o"/>
      <w:lvlJc w:val="left"/>
      <w:pPr>
        <w:ind w:left="5820" w:hanging="360"/>
      </w:pPr>
      <w:rPr>
        <w:rFonts w:ascii="Courier New" w:hAnsi="Courier New" w:cs="Courier New" w:hint="default"/>
      </w:rPr>
    </w:lvl>
    <w:lvl w:ilvl="8" w:tplc="04130005" w:tentative="1">
      <w:start w:val="1"/>
      <w:numFmt w:val="bullet"/>
      <w:lvlText w:val=""/>
      <w:lvlJc w:val="left"/>
      <w:pPr>
        <w:ind w:left="6540" w:hanging="360"/>
      </w:pPr>
      <w:rPr>
        <w:rFonts w:ascii="Wingdings" w:hAnsi="Wingdings" w:hint="default"/>
      </w:rPr>
    </w:lvl>
  </w:abstractNum>
  <w:abstractNum w:abstractNumId="6">
    <w:nsid w:val="432D464A"/>
    <w:multiLevelType w:val="multilevel"/>
    <w:tmpl w:val="A7E23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3B23B80"/>
    <w:multiLevelType w:val="hybridMultilevel"/>
    <w:tmpl w:val="A0C4E98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4B0004CF"/>
    <w:multiLevelType w:val="multilevel"/>
    <w:tmpl w:val="35C072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E612D0C"/>
    <w:multiLevelType w:val="hybridMultilevel"/>
    <w:tmpl w:val="0AEA179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786A554F"/>
    <w:multiLevelType w:val="hybridMultilevel"/>
    <w:tmpl w:val="1AF8F6C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9"/>
  </w:num>
  <w:num w:numId="2">
    <w:abstractNumId w:val="10"/>
  </w:num>
  <w:num w:numId="3">
    <w:abstractNumId w:val="0"/>
  </w:num>
  <w:num w:numId="4">
    <w:abstractNumId w:val="4"/>
  </w:num>
  <w:num w:numId="5">
    <w:abstractNumId w:val="3"/>
  </w:num>
  <w:num w:numId="6">
    <w:abstractNumId w:val="2"/>
  </w:num>
  <w:num w:numId="7">
    <w:abstractNumId w:val="6"/>
  </w:num>
  <w:num w:numId="8">
    <w:abstractNumId w:val="8"/>
  </w:num>
  <w:num w:numId="9">
    <w:abstractNumId w:val="1"/>
  </w:num>
  <w:num w:numId="10">
    <w:abstractNumId w:val="5"/>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6"/>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90C"/>
    <w:rsid w:val="000024D8"/>
    <w:rsid w:val="00004F0C"/>
    <w:rsid w:val="0001704D"/>
    <w:rsid w:val="0001728F"/>
    <w:rsid w:val="00020F93"/>
    <w:rsid w:val="00023777"/>
    <w:rsid w:val="000249C5"/>
    <w:rsid w:val="00024F1E"/>
    <w:rsid w:val="00025D4A"/>
    <w:rsid w:val="00027DAC"/>
    <w:rsid w:val="00030A29"/>
    <w:rsid w:val="00030AD6"/>
    <w:rsid w:val="00037AE1"/>
    <w:rsid w:val="00041A8E"/>
    <w:rsid w:val="00044E05"/>
    <w:rsid w:val="00045A65"/>
    <w:rsid w:val="00050763"/>
    <w:rsid w:val="00053578"/>
    <w:rsid w:val="00053B69"/>
    <w:rsid w:val="00055B6E"/>
    <w:rsid w:val="00060297"/>
    <w:rsid w:val="00060844"/>
    <w:rsid w:val="00060E7A"/>
    <w:rsid w:val="000621B4"/>
    <w:rsid w:val="00063B8D"/>
    <w:rsid w:val="00066370"/>
    <w:rsid w:val="000663EE"/>
    <w:rsid w:val="00067840"/>
    <w:rsid w:val="000750E4"/>
    <w:rsid w:val="000767AF"/>
    <w:rsid w:val="00080500"/>
    <w:rsid w:val="00080C05"/>
    <w:rsid w:val="00090432"/>
    <w:rsid w:val="00094E30"/>
    <w:rsid w:val="0009519A"/>
    <w:rsid w:val="00095685"/>
    <w:rsid w:val="000A421C"/>
    <w:rsid w:val="000A4D9F"/>
    <w:rsid w:val="000B14E3"/>
    <w:rsid w:val="000B7352"/>
    <w:rsid w:val="000C5D0A"/>
    <w:rsid w:val="000E0642"/>
    <w:rsid w:val="000E068A"/>
    <w:rsid w:val="000E225E"/>
    <w:rsid w:val="000E2C25"/>
    <w:rsid w:val="000E77CF"/>
    <w:rsid w:val="000F0D37"/>
    <w:rsid w:val="000F7E53"/>
    <w:rsid w:val="00107EF2"/>
    <w:rsid w:val="00110CF9"/>
    <w:rsid w:val="0011134B"/>
    <w:rsid w:val="00112508"/>
    <w:rsid w:val="00116F7C"/>
    <w:rsid w:val="001179A1"/>
    <w:rsid w:val="00120AD8"/>
    <w:rsid w:val="00123531"/>
    <w:rsid w:val="00131175"/>
    <w:rsid w:val="001314B4"/>
    <w:rsid w:val="001362A9"/>
    <w:rsid w:val="00141EA5"/>
    <w:rsid w:val="00145CB6"/>
    <w:rsid w:val="00157DB0"/>
    <w:rsid w:val="00161A77"/>
    <w:rsid w:val="001626D5"/>
    <w:rsid w:val="0016301B"/>
    <w:rsid w:val="00167A40"/>
    <w:rsid w:val="00167C29"/>
    <w:rsid w:val="0017131A"/>
    <w:rsid w:val="00177AD3"/>
    <w:rsid w:val="001810BD"/>
    <w:rsid w:val="00181FE5"/>
    <w:rsid w:val="00185B6C"/>
    <w:rsid w:val="00186C77"/>
    <w:rsid w:val="0018702D"/>
    <w:rsid w:val="0018760A"/>
    <w:rsid w:val="00191602"/>
    <w:rsid w:val="001957AA"/>
    <w:rsid w:val="00197A80"/>
    <w:rsid w:val="001A0A8B"/>
    <w:rsid w:val="001A2586"/>
    <w:rsid w:val="001A318C"/>
    <w:rsid w:val="001A424D"/>
    <w:rsid w:val="001A6A99"/>
    <w:rsid w:val="001B1229"/>
    <w:rsid w:val="001B4B16"/>
    <w:rsid w:val="001B7760"/>
    <w:rsid w:val="001C32E9"/>
    <w:rsid w:val="001D0996"/>
    <w:rsid w:val="001D392E"/>
    <w:rsid w:val="001E0613"/>
    <w:rsid w:val="001E3CB9"/>
    <w:rsid w:val="001E4943"/>
    <w:rsid w:val="001F5860"/>
    <w:rsid w:val="001F6FD2"/>
    <w:rsid w:val="001F7CDF"/>
    <w:rsid w:val="00200C3D"/>
    <w:rsid w:val="00204DB8"/>
    <w:rsid w:val="00205D1C"/>
    <w:rsid w:val="0020683F"/>
    <w:rsid w:val="002103C0"/>
    <w:rsid w:val="00211D03"/>
    <w:rsid w:val="00212F5B"/>
    <w:rsid w:val="00216317"/>
    <w:rsid w:val="002164A7"/>
    <w:rsid w:val="00221474"/>
    <w:rsid w:val="00227873"/>
    <w:rsid w:val="00234754"/>
    <w:rsid w:val="00234B0A"/>
    <w:rsid w:val="00236083"/>
    <w:rsid w:val="002412D5"/>
    <w:rsid w:val="00245AC2"/>
    <w:rsid w:val="002504D7"/>
    <w:rsid w:val="00253024"/>
    <w:rsid w:val="002547D6"/>
    <w:rsid w:val="00254A6D"/>
    <w:rsid w:val="00255902"/>
    <w:rsid w:val="00255C91"/>
    <w:rsid w:val="00260033"/>
    <w:rsid w:val="002634A7"/>
    <w:rsid w:val="00270BC4"/>
    <w:rsid w:val="00273863"/>
    <w:rsid w:val="00273DA3"/>
    <w:rsid w:val="00290FAB"/>
    <w:rsid w:val="0029749F"/>
    <w:rsid w:val="00297D59"/>
    <w:rsid w:val="002A0CED"/>
    <w:rsid w:val="002A7669"/>
    <w:rsid w:val="002B0262"/>
    <w:rsid w:val="002B3933"/>
    <w:rsid w:val="002C1731"/>
    <w:rsid w:val="002C5779"/>
    <w:rsid w:val="002D0B9F"/>
    <w:rsid w:val="002D1201"/>
    <w:rsid w:val="002E2B11"/>
    <w:rsid w:val="002F70FA"/>
    <w:rsid w:val="00302948"/>
    <w:rsid w:val="003075D2"/>
    <w:rsid w:val="00307807"/>
    <w:rsid w:val="0032093F"/>
    <w:rsid w:val="00322D6C"/>
    <w:rsid w:val="00330D6C"/>
    <w:rsid w:val="00335828"/>
    <w:rsid w:val="003439B0"/>
    <w:rsid w:val="003444DA"/>
    <w:rsid w:val="003548A6"/>
    <w:rsid w:val="003549CA"/>
    <w:rsid w:val="00354C1A"/>
    <w:rsid w:val="0036542B"/>
    <w:rsid w:val="00366C9D"/>
    <w:rsid w:val="00366D0B"/>
    <w:rsid w:val="00366EA8"/>
    <w:rsid w:val="00371260"/>
    <w:rsid w:val="00372883"/>
    <w:rsid w:val="003734C3"/>
    <w:rsid w:val="003746EB"/>
    <w:rsid w:val="00384B01"/>
    <w:rsid w:val="00390A41"/>
    <w:rsid w:val="0039189C"/>
    <w:rsid w:val="00397F28"/>
    <w:rsid w:val="003A0670"/>
    <w:rsid w:val="003A167A"/>
    <w:rsid w:val="003B1056"/>
    <w:rsid w:val="003B1783"/>
    <w:rsid w:val="003B4B83"/>
    <w:rsid w:val="003B7823"/>
    <w:rsid w:val="003C0B8E"/>
    <w:rsid w:val="003C134F"/>
    <w:rsid w:val="003C1939"/>
    <w:rsid w:val="003C1EDD"/>
    <w:rsid w:val="003C40C9"/>
    <w:rsid w:val="003C490C"/>
    <w:rsid w:val="003C532D"/>
    <w:rsid w:val="003C5E32"/>
    <w:rsid w:val="003D1F1D"/>
    <w:rsid w:val="003D3A94"/>
    <w:rsid w:val="003D6E79"/>
    <w:rsid w:val="003E4379"/>
    <w:rsid w:val="003E74A3"/>
    <w:rsid w:val="003F1BE7"/>
    <w:rsid w:val="003F26AA"/>
    <w:rsid w:val="003F3ECF"/>
    <w:rsid w:val="00403E2D"/>
    <w:rsid w:val="00405471"/>
    <w:rsid w:val="00407C29"/>
    <w:rsid w:val="00410F21"/>
    <w:rsid w:val="004122E8"/>
    <w:rsid w:val="00414D0A"/>
    <w:rsid w:val="00420B95"/>
    <w:rsid w:val="00421328"/>
    <w:rsid w:val="00423617"/>
    <w:rsid w:val="0042525D"/>
    <w:rsid w:val="0043169F"/>
    <w:rsid w:val="004329C5"/>
    <w:rsid w:val="00442D7E"/>
    <w:rsid w:val="004440F1"/>
    <w:rsid w:val="00446444"/>
    <w:rsid w:val="00446B29"/>
    <w:rsid w:val="00446F57"/>
    <w:rsid w:val="00451A61"/>
    <w:rsid w:val="00453A03"/>
    <w:rsid w:val="004560F7"/>
    <w:rsid w:val="00460BD5"/>
    <w:rsid w:val="00461188"/>
    <w:rsid w:val="0046122C"/>
    <w:rsid w:val="004662A5"/>
    <w:rsid w:val="004761EA"/>
    <w:rsid w:val="004773D5"/>
    <w:rsid w:val="004774CA"/>
    <w:rsid w:val="00477F7C"/>
    <w:rsid w:val="00483C5D"/>
    <w:rsid w:val="00486260"/>
    <w:rsid w:val="00486EA9"/>
    <w:rsid w:val="00494741"/>
    <w:rsid w:val="004A077B"/>
    <w:rsid w:val="004A0E2F"/>
    <w:rsid w:val="004A21AF"/>
    <w:rsid w:val="004A42AB"/>
    <w:rsid w:val="004A59F2"/>
    <w:rsid w:val="004B4975"/>
    <w:rsid w:val="004B7AEF"/>
    <w:rsid w:val="004C2970"/>
    <w:rsid w:val="004C4D54"/>
    <w:rsid w:val="004C4F0A"/>
    <w:rsid w:val="004C4FE8"/>
    <w:rsid w:val="004D65FC"/>
    <w:rsid w:val="004D6688"/>
    <w:rsid w:val="004E17E2"/>
    <w:rsid w:val="004E2A11"/>
    <w:rsid w:val="004F0BAE"/>
    <w:rsid w:val="004F185B"/>
    <w:rsid w:val="004F2144"/>
    <w:rsid w:val="004F3669"/>
    <w:rsid w:val="004F38B4"/>
    <w:rsid w:val="004F4E30"/>
    <w:rsid w:val="004F5AAD"/>
    <w:rsid w:val="004F7281"/>
    <w:rsid w:val="00501D41"/>
    <w:rsid w:val="00505587"/>
    <w:rsid w:val="00506ED1"/>
    <w:rsid w:val="00510A51"/>
    <w:rsid w:val="005172AE"/>
    <w:rsid w:val="005426BA"/>
    <w:rsid w:val="00544B00"/>
    <w:rsid w:val="005473E7"/>
    <w:rsid w:val="00552061"/>
    <w:rsid w:val="00561470"/>
    <w:rsid w:val="0056661F"/>
    <w:rsid w:val="0057225F"/>
    <w:rsid w:val="005722F0"/>
    <w:rsid w:val="00575681"/>
    <w:rsid w:val="00576B10"/>
    <w:rsid w:val="00584653"/>
    <w:rsid w:val="005851F0"/>
    <w:rsid w:val="00586F65"/>
    <w:rsid w:val="00590F56"/>
    <w:rsid w:val="005933D9"/>
    <w:rsid w:val="005957D0"/>
    <w:rsid w:val="005A251A"/>
    <w:rsid w:val="005A70A7"/>
    <w:rsid w:val="005A75D0"/>
    <w:rsid w:val="005A76D0"/>
    <w:rsid w:val="005B2B53"/>
    <w:rsid w:val="005B3386"/>
    <w:rsid w:val="005C000D"/>
    <w:rsid w:val="005C31A2"/>
    <w:rsid w:val="005C3D2A"/>
    <w:rsid w:val="005D1CD0"/>
    <w:rsid w:val="005D32AF"/>
    <w:rsid w:val="005D35CD"/>
    <w:rsid w:val="005D56AD"/>
    <w:rsid w:val="005D6FF5"/>
    <w:rsid w:val="005D79C1"/>
    <w:rsid w:val="005E2D99"/>
    <w:rsid w:val="005E3A89"/>
    <w:rsid w:val="005E61EA"/>
    <w:rsid w:val="005F3E59"/>
    <w:rsid w:val="00600F67"/>
    <w:rsid w:val="006041DC"/>
    <w:rsid w:val="0060425F"/>
    <w:rsid w:val="00605D76"/>
    <w:rsid w:val="006062AE"/>
    <w:rsid w:val="0061223F"/>
    <w:rsid w:val="00612875"/>
    <w:rsid w:val="00614B9C"/>
    <w:rsid w:val="0062015D"/>
    <w:rsid w:val="00622332"/>
    <w:rsid w:val="0062403A"/>
    <w:rsid w:val="006358F5"/>
    <w:rsid w:val="00636E4C"/>
    <w:rsid w:val="00640070"/>
    <w:rsid w:val="00646B3D"/>
    <w:rsid w:val="00652879"/>
    <w:rsid w:val="00653ECB"/>
    <w:rsid w:val="006567F8"/>
    <w:rsid w:val="006568D3"/>
    <w:rsid w:val="00657099"/>
    <w:rsid w:val="00660A16"/>
    <w:rsid w:val="00675A32"/>
    <w:rsid w:val="00677533"/>
    <w:rsid w:val="006812DA"/>
    <w:rsid w:val="0068351D"/>
    <w:rsid w:val="00685F65"/>
    <w:rsid w:val="00686BE2"/>
    <w:rsid w:val="0068719B"/>
    <w:rsid w:val="00690C0B"/>
    <w:rsid w:val="00691867"/>
    <w:rsid w:val="0069433C"/>
    <w:rsid w:val="00694720"/>
    <w:rsid w:val="00695648"/>
    <w:rsid w:val="006A0A59"/>
    <w:rsid w:val="006A246B"/>
    <w:rsid w:val="006A3418"/>
    <w:rsid w:val="006B1AAE"/>
    <w:rsid w:val="006B53A5"/>
    <w:rsid w:val="006B5F3C"/>
    <w:rsid w:val="006C7F1A"/>
    <w:rsid w:val="006D308E"/>
    <w:rsid w:val="006D5442"/>
    <w:rsid w:val="006F487C"/>
    <w:rsid w:val="006F4BCD"/>
    <w:rsid w:val="00705234"/>
    <w:rsid w:val="00705972"/>
    <w:rsid w:val="00707F9F"/>
    <w:rsid w:val="00714166"/>
    <w:rsid w:val="007157D7"/>
    <w:rsid w:val="007337D4"/>
    <w:rsid w:val="00734F22"/>
    <w:rsid w:val="00734F3A"/>
    <w:rsid w:val="0073505B"/>
    <w:rsid w:val="00737631"/>
    <w:rsid w:val="00737CD5"/>
    <w:rsid w:val="00744A28"/>
    <w:rsid w:val="00746FDE"/>
    <w:rsid w:val="007478BB"/>
    <w:rsid w:val="00747D72"/>
    <w:rsid w:val="007501A8"/>
    <w:rsid w:val="00752D8C"/>
    <w:rsid w:val="0075603A"/>
    <w:rsid w:val="007563B2"/>
    <w:rsid w:val="00761081"/>
    <w:rsid w:val="00762EAD"/>
    <w:rsid w:val="007700A7"/>
    <w:rsid w:val="00771C6D"/>
    <w:rsid w:val="00773076"/>
    <w:rsid w:val="0078294D"/>
    <w:rsid w:val="007831EE"/>
    <w:rsid w:val="00783357"/>
    <w:rsid w:val="007867E2"/>
    <w:rsid w:val="00787769"/>
    <w:rsid w:val="00792D3A"/>
    <w:rsid w:val="00794D09"/>
    <w:rsid w:val="007A5A0F"/>
    <w:rsid w:val="007A7427"/>
    <w:rsid w:val="007B15AD"/>
    <w:rsid w:val="007B2505"/>
    <w:rsid w:val="007B2B24"/>
    <w:rsid w:val="007B2BA8"/>
    <w:rsid w:val="007B46D6"/>
    <w:rsid w:val="007B56FA"/>
    <w:rsid w:val="007B5B83"/>
    <w:rsid w:val="007B5BE5"/>
    <w:rsid w:val="007B5C83"/>
    <w:rsid w:val="007C10FA"/>
    <w:rsid w:val="007C2462"/>
    <w:rsid w:val="007C3115"/>
    <w:rsid w:val="007C47B1"/>
    <w:rsid w:val="007C5103"/>
    <w:rsid w:val="007D2D4C"/>
    <w:rsid w:val="007D2E16"/>
    <w:rsid w:val="007D5658"/>
    <w:rsid w:val="007D58FC"/>
    <w:rsid w:val="007D5E78"/>
    <w:rsid w:val="007D694C"/>
    <w:rsid w:val="007E52FD"/>
    <w:rsid w:val="007F1D90"/>
    <w:rsid w:val="007F4696"/>
    <w:rsid w:val="007F4C86"/>
    <w:rsid w:val="00800809"/>
    <w:rsid w:val="008023E6"/>
    <w:rsid w:val="0080240E"/>
    <w:rsid w:val="008030F6"/>
    <w:rsid w:val="008063E8"/>
    <w:rsid w:val="00807278"/>
    <w:rsid w:val="008105B2"/>
    <w:rsid w:val="008111BE"/>
    <w:rsid w:val="008111F6"/>
    <w:rsid w:val="00817861"/>
    <w:rsid w:val="0082016B"/>
    <w:rsid w:val="008202F8"/>
    <w:rsid w:val="00821B7C"/>
    <w:rsid w:val="008225E1"/>
    <w:rsid w:val="00824CD5"/>
    <w:rsid w:val="008260C9"/>
    <w:rsid w:val="008311F5"/>
    <w:rsid w:val="00837086"/>
    <w:rsid w:val="008402C4"/>
    <w:rsid w:val="008558B2"/>
    <w:rsid w:val="00861441"/>
    <w:rsid w:val="00863589"/>
    <w:rsid w:val="00877D4D"/>
    <w:rsid w:val="00881C28"/>
    <w:rsid w:val="00881F31"/>
    <w:rsid w:val="00886659"/>
    <w:rsid w:val="00886ADF"/>
    <w:rsid w:val="00891626"/>
    <w:rsid w:val="00891FB6"/>
    <w:rsid w:val="00894C27"/>
    <w:rsid w:val="008950B1"/>
    <w:rsid w:val="008A37CD"/>
    <w:rsid w:val="008A6724"/>
    <w:rsid w:val="008A79A0"/>
    <w:rsid w:val="008B0256"/>
    <w:rsid w:val="008B3612"/>
    <w:rsid w:val="008B70A1"/>
    <w:rsid w:val="008C0321"/>
    <w:rsid w:val="008C0D15"/>
    <w:rsid w:val="008D1E0C"/>
    <w:rsid w:val="008D6896"/>
    <w:rsid w:val="008D79E2"/>
    <w:rsid w:val="008E0B0F"/>
    <w:rsid w:val="008E4B65"/>
    <w:rsid w:val="008E6A5C"/>
    <w:rsid w:val="008E75AB"/>
    <w:rsid w:val="008E7D87"/>
    <w:rsid w:val="008E7DCE"/>
    <w:rsid w:val="008F2837"/>
    <w:rsid w:val="008F4DE0"/>
    <w:rsid w:val="008F50E4"/>
    <w:rsid w:val="008F6FBD"/>
    <w:rsid w:val="008F73E1"/>
    <w:rsid w:val="0090128F"/>
    <w:rsid w:val="0090185C"/>
    <w:rsid w:val="0090259A"/>
    <w:rsid w:val="00905434"/>
    <w:rsid w:val="00905BBA"/>
    <w:rsid w:val="00906034"/>
    <w:rsid w:val="00906F6E"/>
    <w:rsid w:val="009139B0"/>
    <w:rsid w:val="009146CB"/>
    <w:rsid w:val="00915194"/>
    <w:rsid w:val="0092072D"/>
    <w:rsid w:val="00920E50"/>
    <w:rsid w:val="00922102"/>
    <w:rsid w:val="00922FFD"/>
    <w:rsid w:val="00924349"/>
    <w:rsid w:val="0092717E"/>
    <w:rsid w:val="00930F90"/>
    <w:rsid w:val="00933D7B"/>
    <w:rsid w:val="00943185"/>
    <w:rsid w:val="009437FB"/>
    <w:rsid w:val="0094487C"/>
    <w:rsid w:val="0095478B"/>
    <w:rsid w:val="0095499C"/>
    <w:rsid w:val="00955138"/>
    <w:rsid w:val="0096269C"/>
    <w:rsid w:val="00975032"/>
    <w:rsid w:val="00975173"/>
    <w:rsid w:val="0098315A"/>
    <w:rsid w:val="0099676E"/>
    <w:rsid w:val="00996B3B"/>
    <w:rsid w:val="009A7D75"/>
    <w:rsid w:val="009B64FD"/>
    <w:rsid w:val="009C30FF"/>
    <w:rsid w:val="009C3BD5"/>
    <w:rsid w:val="009D307C"/>
    <w:rsid w:val="009D4346"/>
    <w:rsid w:val="009E1FC6"/>
    <w:rsid w:val="009E2898"/>
    <w:rsid w:val="009E345E"/>
    <w:rsid w:val="009E3D7D"/>
    <w:rsid w:val="009E4AE7"/>
    <w:rsid w:val="009E586B"/>
    <w:rsid w:val="009E69BD"/>
    <w:rsid w:val="009F03C9"/>
    <w:rsid w:val="009F59DB"/>
    <w:rsid w:val="00A05E71"/>
    <w:rsid w:val="00A06256"/>
    <w:rsid w:val="00A06854"/>
    <w:rsid w:val="00A068C0"/>
    <w:rsid w:val="00A12331"/>
    <w:rsid w:val="00A13DE1"/>
    <w:rsid w:val="00A149BE"/>
    <w:rsid w:val="00A205C3"/>
    <w:rsid w:val="00A238DC"/>
    <w:rsid w:val="00A23E18"/>
    <w:rsid w:val="00A26564"/>
    <w:rsid w:val="00A338B4"/>
    <w:rsid w:val="00A35C8A"/>
    <w:rsid w:val="00A43313"/>
    <w:rsid w:val="00A43610"/>
    <w:rsid w:val="00A4379D"/>
    <w:rsid w:val="00A47DC0"/>
    <w:rsid w:val="00A5639E"/>
    <w:rsid w:val="00A6436A"/>
    <w:rsid w:val="00A70B14"/>
    <w:rsid w:val="00A713EC"/>
    <w:rsid w:val="00A72646"/>
    <w:rsid w:val="00A730CD"/>
    <w:rsid w:val="00A749F3"/>
    <w:rsid w:val="00A760ED"/>
    <w:rsid w:val="00A803E0"/>
    <w:rsid w:val="00A90FDB"/>
    <w:rsid w:val="00A9179E"/>
    <w:rsid w:val="00A92349"/>
    <w:rsid w:val="00A9234B"/>
    <w:rsid w:val="00A9312D"/>
    <w:rsid w:val="00A94F6F"/>
    <w:rsid w:val="00AA0508"/>
    <w:rsid w:val="00AA2EA5"/>
    <w:rsid w:val="00AA2F4F"/>
    <w:rsid w:val="00AA480F"/>
    <w:rsid w:val="00AA6A7E"/>
    <w:rsid w:val="00AB205B"/>
    <w:rsid w:val="00AB49E1"/>
    <w:rsid w:val="00AB61CE"/>
    <w:rsid w:val="00AB6280"/>
    <w:rsid w:val="00AB68DB"/>
    <w:rsid w:val="00AB6EC5"/>
    <w:rsid w:val="00AC31B3"/>
    <w:rsid w:val="00AC50FF"/>
    <w:rsid w:val="00AC62BC"/>
    <w:rsid w:val="00AD0477"/>
    <w:rsid w:val="00AD5925"/>
    <w:rsid w:val="00AE360A"/>
    <w:rsid w:val="00AE42C9"/>
    <w:rsid w:val="00AF1677"/>
    <w:rsid w:val="00AF273F"/>
    <w:rsid w:val="00AF51D3"/>
    <w:rsid w:val="00AF6150"/>
    <w:rsid w:val="00B006E3"/>
    <w:rsid w:val="00B10201"/>
    <w:rsid w:val="00B122BA"/>
    <w:rsid w:val="00B16291"/>
    <w:rsid w:val="00B16FCC"/>
    <w:rsid w:val="00B2023D"/>
    <w:rsid w:val="00B20A7C"/>
    <w:rsid w:val="00B24B12"/>
    <w:rsid w:val="00B25B50"/>
    <w:rsid w:val="00B26E3A"/>
    <w:rsid w:val="00B27E4D"/>
    <w:rsid w:val="00B31E69"/>
    <w:rsid w:val="00B33413"/>
    <w:rsid w:val="00B36719"/>
    <w:rsid w:val="00B403C0"/>
    <w:rsid w:val="00B41024"/>
    <w:rsid w:val="00B42E44"/>
    <w:rsid w:val="00B45E76"/>
    <w:rsid w:val="00B46A61"/>
    <w:rsid w:val="00B56938"/>
    <w:rsid w:val="00B63F9A"/>
    <w:rsid w:val="00B70D53"/>
    <w:rsid w:val="00B73388"/>
    <w:rsid w:val="00B769DC"/>
    <w:rsid w:val="00B76EAD"/>
    <w:rsid w:val="00B8304F"/>
    <w:rsid w:val="00B85040"/>
    <w:rsid w:val="00B8526D"/>
    <w:rsid w:val="00B918FD"/>
    <w:rsid w:val="00BA62E9"/>
    <w:rsid w:val="00BA75AB"/>
    <w:rsid w:val="00BA7C0A"/>
    <w:rsid w:val="00BB4209"/>
    <w:rsid w:val="00BB587F"/>
    <w:rsid w:val="00BB5B03"/>
    <w:rsid w:val="00BB794B"/>
    <w:rsid w:val="00BC4995"/>
    <w:rsid w:val="00BC5583"/>
    <w:rsid w:val="00BD0240"/>
    <w:rsid w:val="00BD13F0"/>
    <w:rsid w:val="00BD75CF"/>
    <w:rsid w:val="00BE3A74"/>
    <w:rsid w:val="00BE3AF9"/>
    <w:rsid w:val="00BE467B"/>
    <w:rsid w:val="00BF00CE"/>
    <w:rsid w:val="00BF04BA"/>
    <w:rsid w:val="00BF1AC2"/>
    <w:rsid w:val="00BF348A"/>
    <w:rsid w:val="00BF5DBD"/>
    <w:rsid w:val="00C03E83"/>
    <w:rsid w:val="00C1487C"/>
    <w:rsid w:val="00C14B12"/>
    <w:rsid w:val="00C15A64"/>
    <w:rsid w:val="00C216C8"/>
    <w:rsid w:val="00C302D0"/>
    <w:rsid w:val="00C32C56"/>
    <w:rsid w:val="00C33C45"/>
    <w:rsid w:val="00C407CA"/>
    <w:rsid w:val="00C40D78"/>
    <w:rsid w:val="00C43F20"/>
    <w:rsid w:val="00C55C4A"/>
    <w:rsid w:val="00C56B39"/>
    <w:rsid w:val="00C576C1"/>
    <w:rsid w:val="00C63B8C"/>
    <w:rsid w:val="00C660D9"/>
    <w:rsid w:val="00C66BB8"/>
    <w:rsid w:val="00C72F18"/>
    <w:rsid w:val="00C77930"/>
    <w:rsid w:val="00C77A4C"/>
    <w:rsid w:val="00C822AF"/>
    <w:rsid w:val="00C839A6"/>
    <w:rsid w:val="00C852D1"/>
    <w:rsid w:val="00C85C62"/>
    <w:rsid w:val="00C91DF9"/>
    <w:rsid w:val="00C9271D"/>
    <w:rsid w:val="00C941B0"/>
    <w:rsid w:val="00C942A0"/>
    <w:rsid w:val="00CA3254"/>
    <w:rsid w:val="00CA36BF"/>
    <w:rsid w:val="00CA7DD6"/>
    <w:rsid w:val="00CA7E01"/>
    <w:rsid w:val="00CB3ACA"/>
    <w:rsid w:val="00CB5D52"/>
    <w:rsid w:val="00CB6274"/>
    <w:rsid w:val="00CC4878"/>
    <w:rsid w:val="00CC4AAF"/>
    <w:rsid w:val="00CC6AE7"/>
    <w:rsid w:val="00CD334D"/>
    <w:rsid w:val="00CD5307"/>
    <w:rsid w:val="00CD5EBF"/>
    <w:rsid w:val="00CD7908"/>
    <w:rsid w:val="00CE1628"/>
    <w:rsid w:val="00CE179B"/>
    <w:rsid w:val="00CF19EF"/>
    <w:rsid w:val="00D0399D"/>
    <w:rsid w:val="00D11316"/>
    <w:rsid w:val="00D140AA"/>
    <w:rsid w:val="00D17203"/>
    <w:rsid w:val="00D2652B"/>
    <w:rsid w:val="00D27278"/>
    <w:rsid w:val="00D35B07"/>
    <w:rsid w:val="00D35BFE"/>
    <w:rsid w:val="00D4062D"/>
    <w:rsid w:val="00D4239E"/>
    <w:rsid w:val="00D44855"/>
    <w:rsid w:val="00D50E82"/>
    <w:rsid w:val="00D5587E"/>
    <w:rsid w:val="00D5692B"/>
    <w:rsid w:val="00D670A7"/>
    <w:rsid w:val="00D67275"/>
    <w:rsid w:val="00D71DC9"/>
    <w:rsid w:val="00D73A15"/>
    <w:rsid w:val="00D828F9"/>
    <w:rsid w:val="00D947B7"/>
    <w:rsid w:val="00D94C72"/>
    <w:rsid w:val="00D969A0"/>
    <w:rsid w:val="00D96D68"/>
    <w:rsid w:val="00D96DEF"/>
    <w:rsid w:val="00D96ED6"/>
    <w:rsid w:val="00D97033"/>
    <w:rsid w:val="00DA286E"/>
    <w:rsid w:val="00DA3980"/>
    <w:rsid w:val="00DA4B77"/>
    <w:rsid w:val="00DB3580"/>
    <w:rsid w:val="00DB3994"/>
    <w:rsid w:val="00DC0989"/>
    <w:rsid w:val="00DC0AD8"/>
    <w:rsid w:val="00DC4051"/>
    <w:rsid w:val="00DC635D"/>
    <w:rsid w:val="00DD1118"/>
    <w:rsid w:val="00DD3A34"/>
    <w:rsid w:val="00DD3BB7"/>
    <w:rsid w:val="00DE45DE"/>
    <w:rsid w:val="00DE7768"/>
    <w:rsid w:val="00DF0CBD"/>
    <w:rsid w:val="00DF213C"/>
    <w:rsid w:val="00DF3263"/>
    <w:rsid w:val="00E06E10"/>
    <w:rsid w:val="00E10A76"/>
    <w:rsid w:val="00E15B00"/>
    <w:rsid w:val="00E22D2E"/>
    <w:rsid w:val="00E23618"/>
    <w:rsid w:val="00E238D3"/>
    <w:rsid w:val="00E30350"/>
    <w:rsid w:val="00E32392"/>
    <w:rsid w:val="00E3516F"/>
    <w:rsid w:val="00E3577A"/>
    <w:rsid w:val="00E4003B"/>
    <w:rsid w:val="00E40B4E"/>
    <w:rsid w:val="00E443DA"/>
    <w:rsid w:val="00E447B9"/>
    <w:rsid w:val="00E45430"/>
    <w:rsid w:val="00E46EE7"/>
    <w:rsid w:val="00E47726"/>
    <w:rsid w:val="00E50746"/>
    <w:rsid w:val="00E55A5D"/>
    <w:rsid w:val="00E56399"/>
    <w:rsid w:val="00E67944"/>
    <w:rsid w:val="00E705DC"/>
    <w:rsid w:val="00E72362"/>
    <w:rsid w:val="00E740EE"/>
    <w:rsid w:val="00E82AA0"/>
    <w:rsid w:val="00E840BD"/>
    <w:rsid w:val="00E8727C"/>
    <w:rsid w:val="00E875C4"/>
    <w:rsid w:val="00E901EA"/>
    <w:rsid w:val="00E94822"/>
    <w:rsid w:val="00EA188D"/>
    <w:rsid w:val="00EA298B"/>
    <w:rsid w:val="00EA3201"/>
    <w:rsid w:val="00EA3B11"/>
    <w:rsid w:val="00EB0F72"/>
    <w:rsid w:val="00EB345C"/>
    <w:rsid w:val="00EC0B1B"/>
    <w:rsid w:val="00EC28D5"/>
    <w:rsid w:val="00EC636C"/>
    <w:rsid w:val="00ED7308"/>
    <w:rsid w:val="00EE4164"/>
    <w:rsid w:val="00EE618D"/>
    <w:rsid w:val="00EE6575"/>
    <w:rsid w:val="00EE68B8"/>
    <w:rsid w:val="00EF1407"/>
    <w:rsid w:val="00EF26B2"/>
    <w:rsid w:val="00EF5D70"/>
    <w:rsid w:val="00F010B0"/>
    <w:rsid w:val="00F0133B"/>
    <w:rsid w:val="00F0510E"/>
    <w:rsid w:val="00F061F6"/>
    <w:rsid w:val="00F07584"/>
    <w:rsid w:val="00F1308D"/>
    <w:rsid w:val="00F16647"/>
    <w:rsid w:val="00F247AD"/>
    <w:rsid w:val="00F24A29"/>
    <w:rsid w:val="00F2537F"/>
    <w:rsid w:val="00F33FDC"/>
    <w:rsid w:val="00F35759"/>
    <w:rsid w:val="00F35EA3"/>
    <w:rsid w:val="00F409EE"/>
    <w:rsid w:val="00F40BB6"/>
    <w:rsid w:val="00F44780"/>
    <w:rsid w:val="00F51B1F"/>
    <w:rsid w:val="00F53D0A"/>
    <w:rsid w:val="00F54C7D"/>
    <w:rsid w:val="00F5554A"/>
    <w:rsid w:val="00F61C22"/>
    <w:rsid w:val="00F636F2"/>
    <w:rsid w:val="00F64372"/>
    <w:rsid w:val="00F670ED"/>
    <w:rsid w:val="00F72E8A"/>
    <w:rsid w:val="00F74294"/>
    <w:rsid w:val="00F75475"/>
    <w:rsid w:val="00F806D4"/>
    <w:rsid w:val="00F83F0C"/>
    <w:rsid w:val="00F86238"/>
    <w:rsid w:val="00F87115"/>
    <w:rsid w:val="00F87670"/>
    <w:rsid w:val="00F90697"/>
    <w:rsid w:val="00F90954"/>
    <w:rsid w:val="00F94C20"/>
    <w:rsid w:val="00F961B3"/>
    <w:rsid w:val="00FA0561"/>
    <w:rsid w:val="00FA49FA"/>
    <w:rsid w:val="00FA5F04"/>
    <w:rsid w:val="00FA7327"/>
    <w:rsid w:val="00FA7616"/>
    <w:rsid w:val="00FB30D8"/>
    <w:rsid w:val="00FB76EF"/>
    <w:rsid w:val="00FC4974"/>
    <w:rsid w:val="00FC6058"/>
    <w:rsid w:val="00FD2CF5"/>
    <w:rsid w:val="00FE045B"/>
    <w:rsid w:val="00FE5120"/>
    <w:rsid w:val="00FF100A"/>
    <w:rsid w:val="00FF11EE"/>
    <w:rsid w:val="00FF4543"/>
    <w:rsid w:val="00FF5E0E"/>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133BAC"/>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rsid w:val="00C56B39"/>
    <w:rPr>
      <w:rFonts w:ascii="Times New Roman" w:hAnsi="Times New Roman" w:cs="Times New Roman"/>
      <w:lang w:eastAsia="nl-NL"/>
    </w:rPr>
  </w:style>
  <w:style w:type="paragraph" w:styleId="Kop3">
    <w:name w:val="heading 3"/>
    <w:basedOn w:val="Standaard"/>
    <w:next w:val="Standaard"/>
    <w:link w:val="Kop3Teken"/>
    <w:uiPriority w:val="9"/>
    <w:semiHidden/>
    <w:unhideWhenUsed/>
    <w:qFormat/>
    <w:rsid w:val="00330D6C"/>
    <w:pPr>
      <w:keepNext/>
      <w:keepLines/>
      <w:spacing w:before="40"/>
      <w:outlineLvl w:val="2"/>
    </w:pPr>
    <w:rPr>
      <w:rFonts w:asciiTheme="majorHAnsi" w:eastAsiaTheme="majorEastAsia" w:hAnsiTheme="majorHAnsi" w:cstheme="majorBidi"/>
      <w:color w:val="1F3763" w:themeColor="accent1" w:themeShade="7F"/>
      <w:lang w:eastAsia="en-US"/>
    </w:rPr>
  </w:style>
  <w:style w:type="paragraph" w:styleId="Kop4">
    <w:name w:val="heading 4"/>
    <w:basedOn w:val="Standaard"/>
    <w:link w:val="Kop4Teken"/>
    <w:uiPriority w:val="9"/>
    <w:qFormat/>
    <w:rsid w:val="008F2837"/>
    <w:pPr>
      <w:spacing w:before="100" w:beforeAutospacing="1" w:after="100" w:afterAutospacing="1"/>
      <w:outlineLvl w:val="3"/>
    </w:pPr>
    <w:rPr>
      <w:b/>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p1">
    <w:name w:val="p1"/>
    <w:basedOn w:val="Standaard"/>
    <w:rsid w:val="007563B2"/>
    <w:rPr>
      <w:rFonts w:ascii="Calibri" w:hAnsi="Calibri"/>
      <w:sz w:val="17"/>
      <w:szCs w:val="17"/>
    </w:rPr>
  </w:style>
  <w:style w:type="character" w:customStyle="1" w:styleId="apple-converted-space">
    <w:name w:val="apple-converted-space"/>
    <w:basedOn w:val="Standaardalinea-lettertype"/>
    <w:rsid w:val="007563B2"/>
  </w:style>
  <w:style w:type="paragraph" w:styleId="Koptekst">
    <w:name w:val="header"/>
    <w:basedOn w:val="Standaard"/>
    <w:link w:val="KoptekstTeken"/>
    <w:uiPriority w:val="99"/>
    <w:unhideWhenUsed/>
    <w:rsid w:val="007337D4"/>
    <w:pPr>
      <w:tabs>
        <w:tab w:val="center" w:pos="4536"/>
        <w:tab w:val="right" w:pos="9072"/>
      </w:tabs>
    </w:pPr>
    <w:rPr>
      <w:rFonts w:asciiTheme="minorHAnsi" w:hAnsiTheme="minorHAnsi" w:cstheme="minorBidi"/>
      <w:lang w:eastAsia="en-US"/>
    </w:rPr>
  </w:style>
  <w:style w:type="character" w:customStyle="1" w:styleId="KoptekstTeken">
    <w:name w:val="Koptekst Teken"/>
    <w:basedOn w:val="Standaardalinea-lettertype"/>
    <w:link w:val="Koptekst"/>
    <w:uiPriority w:val="99"/>
    <w:rsid w:val="007337D4"/>
  </w:style>
  <w:style w:type="paragraph" w:styleId="Voettekst">
    <w:name w:val="footer"/>
    <w:basedOn w:val="Standaard"/>
    <w:link w:val="VoettekstTeken"/>
    <w:uiPriority w:val="99"/>
    <w:unhideWhenUsed/>
    <w:rsid w:val="007337D4"/>
    <w:pPr>
      <w:tabs>
        <w:tab w:val="center" w:pos="4536"/>
        <w:tab w:val="right" w:pos="9072"/>
      </w:tabs>
    </w:pPr>
    <w:rPr>
      <w:rFonts w:asciiTheme="minorHAnsi" w:hAnsiTheme="minorHAnsi" w:cstheme="minorBidi"/>
      <w:lang w:eastAsia="en-US"/>
    </w:rPr>
  </w:style>
  <w:style w:type="character" w:customStyle="1" w:styleId="VoettekstTeken">
    <w:name w:val="Voettekst Teken"/>
    <w:basedOn w:val="Standaardalinea-lettertype"/>
    <w:link w:val="Voettekst"/>
    <w:uiPriority w:val="99"/>
    <w:rsid w:val="007337D4"/>
  </w:style>
  <w:style w:type="paragraph" w:customStyle="1" w:styleId="p2">
    <w:name w:val="p2"/>
    <w:basedOn w:val="Standaard"/>
    <w:rsid w:val="00297D59"/>
    <w:rPr>
      <w:rFonts w:ascii="Calibri" w:hAnsi="Calibri"/>
      <w:sz w:val="17"/>
      <w:szCs w:val="17"/>
    </w:rPr>
  </w:style>
  <w:style w:type="paragraph" w:styleId="Lijstalinea">
    <w:name w:val="List Paragraph"/>
    <w:basedOn w:val="Standaard"/>
    <w:uiPriority w:val="34"/>
    <w:qFormat/>
    <w:rsid w:val="00DD3A34"/>
    <w:pPr>
      <w:ind w:left="720"/>
      <w:contextualSpacing/>
    </w:pPr>
    <w:rPr>
      <w:rFonts w:asciiTheme="minorHAnsi" w:hAnsiTheme="minorHAnsi" w:cstheme="minorBidi"/>
      <w:lang w:eastAsia="en-US"/>
    </w:rPr>
  </w:style>
  <w:style w:type="character" w:styleId="Verwijzingopmerking">
    <w:name w:val="annotation reference"/>
    <w:basedOn w:val="Standaardalinea-lettertype"/>
    <w:uiPriority w:val="99"/>
    <w:semiHidden/>
    <w:unhideWhenUsed/>
    <w:rsid w:val="00045A65"/>
    <w:rPr>
      <w:sz w:val="18"/>
      <w:szCs w:val="18"/>
    </w:rPr>
  </w:style>
  <w:style w:type="paragraph" w:styleId="Tekstopmerking">
    <w:name w:val="annotation text"/>
    <w:basedOn w:val="Standaard"/>
    <w:link w:val="TekstopmerkingTeken"/>
    <w:uiPriority w:val="99"/>
    <w:unhideWhenUsed/>
    <w:rsid w:val="00045A65"/>
    <w:rPr>
      <w:rFonts w:asciiTheme="minorHAnsi" w:hAnsiTheme="minorHAnsi" w:cstheme="minorBidi"/>
      <w:lang w:eastAsia="en-US"/>
    </w:rPr>
  </w:style>
  <w:style w:type="character" w:customStyle="1" w:styleId="TekstopmerkingTeken">
    <w:name w:val="Tekst opmerking Teken"/>
    <w:basedOn w:val="Standaardalinea-lettertype"/>
    <w:link w:val="Tekstopmerking"/>
    <w:uiPriority w:val="99"/>
    <w:rsid w:val="00045A65"/>
  </w:style>
  <w:style w:type="paragraph" w:styleId="Onderwerpvanopmerking">
    <w:name w:val="annotation subject"/>
    <w:basedOn w:val="Tekstopmerking"/>
    <w:next w:val="Tekstopmerking"/>
    <w:link w:val="OnderwerpvanopmerkingTeken"/>
    <w:uiPriority w:val="99"/>
    <w:semiHidden/>
    <w:unhideWhenUsed/>
    <w:rsid w:val="00045A65"/>
    <w:rPr>
      <w:b/>
      <w:bCs/>
      <w:sz w:val="20"/>
      <w:szCs w:val="20"/>
    </w:rPr>
  </w:style>
  <w:style w:type="character" w:customStyle="1" w:styleId="OnderwerpvanopmerkingTeken">
    <w:name w:val="Onderwerp van opmerking Teken"/>
    <w:basedOn w:val="TekstopmerkingTeken"/>
    <w:link w:val="Onderwerpvanopmerking"/>
    <w:uiPriority w:val="99"/>
    <w:semiHidden/>
    <w:rsid w:val="00045A65"/>
    <w:rPr>
      <w:b/>
      <w:bCs/>
      <w:sz w:val="20"/>
      <w:szCs w:val="20"/>
    </w:rPr>
  </w:style>
  <w:style w:type="paragraph" w:styleId="Ballontekst">
    <w:name w:val="Balloon Text"/>
    <w:basedOn w:val="Standaard"/>
    <w:link w:val="BallontekstTeken"/>
    <w:uiPriority w:val="99"/>
    <w:semiHidden/>
    <w:unhideWhenUsed/>
    <w:rsid w:val="00045A65"/>
    <w:rPr>
      <w:sz w:val="18"/>
      <w:szCs w:val="18"/>
    </w:rPr>
  </w:style>
  <w:style w:type="character" w:customStyle="1" w:styleId="BallontekstTeken">
    <w:name w:val="Ballontekst Teken"/>
    <w:basedOn w:val="Standaardalinea-lettertype"/>
    <w:link w:val="Ballontekst"/>
    <w:uiPriority w:val="99"/>
    <w:semiHidden/>
    <w:rsid w:val="00045A65"/>
    <w:rPr>
      <w:rFonts w:ascii="Times New Roman" w:hAnsi="Times New Roman" w:cs="Times New Roman"/>
      <w:sz w:val="18"/>
      <w:szCs w:val="18"/>
    </w:rPr>
  </w:style>
  <w:style w:type="paragraph" w:styleId="Normaalweb">
    <w:name w:val="Normal (Web)"/>
    <w:basedOn w:val="Standaard"/>
    <w:uiPriority w:val="99"/>
    <w:unhideWhenUsed/>
    <w:rsid w:val="001A6A99"/>
    <w:pPr>
      <w:spacing w:before="100" w:beforeAutospacing="1" w:after="100" w:afterAutospacing="1"/>
    </w:pPr>
  </w:style>
  <w:style w:type="character" w:customStyle="1" w:styleId="s3">
    <w:name w:val="s3"/>
    <w:basedOn w:val="Standaardalinea-lettertype"/>
    <w:rsid w:val="001A6A99"/>
  </w:style>
  <w:style w:type="character" w:customStyle="1" w:styleId="s5">
    <w:name w:val="s5"/>
    <w:basedOn w:val="Standaardalinea-lettertype"/>
    <w:rsid w:val="001A6A99"/>
  </w:style>
  <w:style w:type="character" w:customStyle="1" w:styleId="s6">
    <w:name w:val="s6"/>
    <w:basedOn w:val="Standaardalinea-lettertype"/>
    <w:rsid w:val="001A6A99"/>
  </w:style>
  <w:style w:type="table" w:styleId="Tabelraster">
    <w:name w:val="Table Grid"/>
    <w:basedOn w:val="Standaardtabel"/>
    <w:uiPriority w:val="39"/>
    <w:rsid w:val="007C10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Geenafstand">
    <w:name w:val="No Spacing"/>
    <w:uiPriority w:val="1"/>
    <w:qFormat/>
    <w:rsid w:val="004A0E2F"/>
    <w:rPr>
      <w:rFonts w:ascii="Times New Roman" w:hAnsi="Times New Roman" w:cs="Times New Roman"/>
      <w:lang w:eastAsia="nl-NL"/>
    </w:rPr>
  </w:style>
  <w:style w:type="character" w:styleId="Zwaar">
    <w:name w:val="Strong"/>
    <w:basedOn w:val="Standaardalinea-lettertype"/>
    <w:uiPriority w:val="22"/>
    <w:qFormat/>
    <w:rsid w:val="00FE5120"/>
    <w:rPr>
      <w:b/>
      <w:bCs/>
    </w:rPr>
  </w:style>
  <w:style w:type="table" w:styleId="Tabelrasterlicht">
    <w:name w:val="Grid Table Light"/>
    <w:basedOn w:val="Standaardtabel"/>
    <w:uiPriority w:val="40"/>
    <w:rsid w:val="00686BE2"/>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Kop4Teken">
    <w:name w:val="Kop 4 Teken"/>
    <w:basedOn w:val="Standaardalinea-lettertype"/>
    <w:link w:val="Kop4"/>
    <w:uiPriority w:val="9"/>
    <w:rsid w:val="008F2837"/>
    <w:rPr>
      <w:rFonts w:ascii="Times New Roman" w:hAnsi="Times New Roman" w:cs="Times New Roman"/>
      <w:b/>
      <w:bCs/>
      <w:lang w:eastAsia="nl-NL"/>
    </w:rPr>
  </w:style>
  <w:style w:type="character" w:customStyle="1" w:styleId="Kop3Teken">
    <w:name w:val="Kop 3 Teken"/>
    <w:basedOn w:val="Standaardalinea-lettertype"/>
    <w:link w:val="Kop3"/>
    <w:uiPriority w:val="9"/>
    <w:semiHidden/>
    <w:rsid w:val="00330D6C"/>
    <w:rPr>
      <w:rFonts w:asciiTheme="majorHAnsi" w:eastAsiaTheme="majorEastAsia" w:hAnsiTheme="majorHAnsi" w:cstheme="majorBidi"/>
      <w:color w:val="1F3763" w:themeColor="accent1" w:themeShade="7F"/>
    </w:rPr>
  </w:style>
  <w:style w:type="paragraph" w:customStyle="1" w:styleId="Bibliografie1">
    <w:name w:val="Bibliografie1"/>
    <w:basedOn w:val="Standaard"/>
    <w:rsid w:val="001E0613"/>
    <w:pPr>
      <w:tabs>
        <w:tab w:val="left" w:pos="380"/>
      </w:tabs>
      <w:spacing w:after="240"/>
      <w:ind w:left="384" w:hanging="384"/>
    </w:pPr>
    <w:rPr>
      <w:rFonts w:ascii="Helvetica" w:eastAsia="Times New Roman" w:hAnsi="Helvetica"/>
      <w:b/>
      <w:lang w:val="en-US"/>
    </w:rPr>
  </w:style>
  <w:style w:type="table" w:styleId="Rastertabel1licht">
    <w:name w:val="Grid Table 1 Light"/>
    <w:basedOn w:val="Standaardtabel"/>
    <w:uiPriority w:val="46"/>
    <w:rsid w:val="00787769"/>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s10">
    <w:name w:val="s10"/>
    <w:basedOn w:val="Standaardalinea-lettertype"/>
    <w:rsid w:val="00055B6E"/>
  </w:style>
  <w:style w:type="character" w:customStyle="1" w:styleId="s11">
    <w:name w:val="s11"/>
    <w:basedOn w:val="Standaardalinea-lettertype"/>
    <w:rsid w:val="00055B6E"/>
  </w:style>
  <w:style w:type="character" w:customStyle="1" w:styleId="s8">
    <w:name w:val="s8"/>
    <w:basedOn w:val="Standaardalinea-lettertype"/>
    <w:rsid w:val="00055B6E"/>
  </w:style>
  <w:style w:type="paragraph" w:styleId="Documentstructuur">
    <w:name w:val="Document Map"/>
    <w:basedOn w:val="Standaard"/>
    <w:link w:val="DocumentstructuurTeken"/>
    <w:uiPriority w:val="99"/>
    <w:semiHidden/>
    <w:unhideWhenUsed/>
    <w:rsid w:val="000A4D9F"/>
  </w:style>
  <w:style w:type="character" w:customStyle="1" w:styleId="DocumentstructuurTeken">
    <w:name w:val="Documentstructuur Teken"/>
    <w:basedOn w:val="Standaardalinea-lettertype"/>
    <w:link w:val="Documentstructuur"/>
    <w:uiPriority w:val="99"/>
    <w:semiHidden/>
    <w:rsid w:val="000A4D9F"/>
    <w:rPr>
      <w:rFonts w:ascii="Times New Roman" w:hAnsi="Times New Roman" w:cs="Times New Roman"/>
      <w:lang w:eastAsia="nl-NL"/>
    </w:rPr>
  </w:style>
  <w:style w:type="paragraph" w:styleId="Revisie">
    <w:name w:val="Revision"/>
    <w:hidden/>
    <w:uiPriority w:val="99"/>
    <w:semiHidden/>
    <w:rsid w:val="008111BE"/>
    <w:rPr>
      <w:rFonts w:ascii="Times New Roman" w:hAnsi="Times New Roman" w:cs="Times New Roman"/>
      <w:lang w:eastAsia="nl-NL"/>
    </w:rPr>
  </w:style>
  <w:style w:type="character" w:styleId="Nadruk">
    <w:name w:val="Emphasis"/>
    <w:basedOn w:val="Standaardalinea-lettertype"/>
    <w:uiPriority w:val="20"/>
    <w:qFormat/>
    <w:rsid w:val="00053B69"/>
    <w:rPr>
      <w:i/>
      <w:iCs/>
    </w:rPr>
  </w:style>
  <w:style w:type="character" w:customStyle="1" w:styleId="s12">
    <w:name w:val="s12"/>
    <w:basedOn w:val="Standaardalinea-lettertype"/>
    <w:rsid w:val="00A94F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60939">
      <w:bodyDiv w:val="1"/>
      <w:marLeft w:val="0"/>
      <w:marRight w:val="0"/>
      <w:marTop w:val="0"/>
      <w:marBottom w:val="0"/>
      <w:divBdr>
        <w:top w:val="none" w:sz="0" w:space="0" w:color="auto"/>
        <w:left w:val="none" w:sz="0" w:space="0" w:color="auto"/>
        <w:bottom w:val="none" w:sz="0" w:space="0" w:color="auto"/>
        <w:right w:val="none" w:sz="0" w:space="0" w:color="auto"/>
      </w:divBdr>
    </w:div>
    <w:div w:id="15742823">
      <w:bodyDiv w:val="1"/>
      <w:marLeft w:val="0"/>
      <w:marRight w:val="0"/>
      <w:marTop w:val="0"/>
      <w:marBottom w:val="0"/>
      <w:divBdr>
        <w:top w:val="none" w:sz="0" w:space="0" w:color="auto"/>
        <w:left w:val="none" w:sz="0" w:space="0" w:color="auto"/>
        <w:bottom w:val="none" w:sz="0" w:space="0" w:color="auto"/>
        <w:right w:val="none" w:sz="0" w:space="0" w:color="auto"/>
      </w:divBdr>
    </w:div>
    <w:div w:id="47458558">
      <w:bodyDiv w:val="1"/>
      <w:marLeft w:val="0"/>
      <w:marRight w:val="0"/>
      <w:marTop w:val="0"/>
      <w:marBottom w:val="0"/>
      <w:divBdr>
        <w:top w:val="none" w:sz="0" w:space="0" w:color="auto"/>
        <w:left w:val="none" w:sz="0" w:space="0" w:color="auto"/>
        <w:bottom w:val="none" w:sz="0" w:space="0" w:color="auto"/>
        <w:right w:val="none" w:sz="0" w:space="0" w:color="auto"/>
      </w:divBdr>
    </w:div>
    <w:div w:id="68623949">
      <w:bodyDiv w:val="1"/>
      <w:marLeft w:val="0"/>
      <w:marRight w:val="0"/>
      <w:marTop w:val="0"/>
      <w:marBottom w:val="0"/>
      <w:divBdr>
        <w:top w:val="none" w:sz="0" w:space="0" w:color="auto"/>
        <w:left w:val="none" w:sz="0" w:space="0" w:color="auto"/>
        <w:bottom w:val="none" w:sz="0" w:space="0" w:color="auto"/>
        <w:right w:val="none" w:sz="0" w:space="0" w:color="auto"/>
      </w:divBdr>
    </w:div>
    <w:div w:id="70780172">
      <w:bodyDiv w:val="1"/>
      <w:marLeft w:val="0"/>
      <w:marRight w:val="0"/>
      <w:marTop w:val="0"/>
      <w:marBottom w:val="0"/>
      <w:divBdr>
        <w:top w:val="none" w:sz="0" w:space="0" w:color="auto"/>
        <w:left w:val="none" w:sz="0" w:space="0" w:color="auto"/>
        <w:bottom w:val="none" w:sz="0" w:space="0" w:color="auto"/>
        <w:right w:val="none" w:sz="0" w:space="0" w:color="auto"/>
      </w:divBdr>
    </w:div>
    <w:div w:id="120223254">
      <w:bodyDiv w:val="1"/>
      <w:marLeft w:val="0"/>
      <w:marRight w:val="0"/>
      <w:marTop w:val="0"/>
      <w:marBottom w:val="0"/>
      <w:divBdr>
        <w:top w:val="none" w:sz="0" w:space="0" w:color="auto"/>
        <w:left w:val="none" w:sz="0" w:space="0" w:color="auto"/>
        <w:bottom w:val="none" w:sz="0" w:space="0" w:color="auto"/>
        <w:right w:val="none" w:sz="0" w:space="0" w:color="auto"/>
      </w:divBdr>
    </w:div>
    <w:div w:id="136848036">
      <w:bodyDiv w:val="1"/>
      <w:marLeft w:val="0"/>
      <w:marRight w:val="0"/>
      <w:marTop w:val="0"/>
      <w:marBottom w:val="0"/>
      <w:divBdr>
        <w:top w:val="none" w:sz="0" w:space="0" w:color="auto"/>
        <w:left w:val="none" w:sz="0" w:space="0" w:color="auto"/>
        <w:bottom w:val="none" w:sz="0" w:space="0" w:color="auto"/>
        <w:right w:val="none" w:sz="0" w:space="0" w:color="auto"/>
      </w:divBdr>
    </w:div>
    <w:div w:id="138038062">
      <w:bodyDiv w:val="1"/>
      <w:marLeft w:val="0"/>
      <w:marRight w:val="0"/>
      <w:marTop w:val="0"/>
      <w:marBottom w:val="0"/>
      <w:divBdr>
        <w:top w:val="none" w:sz="0" w:space="0" w:color="auto"/>
        <w:left w:val="none" w:sz="0" w:space="0" w:color="auto"/>
        <w:bottom w:val="none" w:sz="0" w:space="0" w:color="auto"/>
        <w:right w:val="none" w:sz="0" w:space="0" w:color="auto"/>
      </w:divBdr>
    </w:div>
    <w:div w:id="158355605">
      <w:bodyDiv w:val="1"/>
      <w:marLeft w:val="0"/>
      <w:marRight w:val="0"/>
      <w:marTop w:val="0"/>
      <w:marBottom w:val="0"/>
      <w:divBdr>
        <w:top w:val="none" w:sz="0" w:space="0" w:color="auto"/>
        <w:left w:val="none" w:sz="0" w:space="0" w:color="auto"/>
        <w:bottom w:val="none" w:sz="0" w:space="0" w:color="auto"/>
        <w:right w:val="none" w:sz="0" w:space="0" w:color="auto"/>
      </w:divBdr>
    </w:div>
    <w:div w:id="161706438">
      <w:bodyDiv w:val="1"/>
      <w:marLeft w:val="0"/>
      <w:marRight w:val="0"/>
      <w:marTop w:val="0"/>
      <w:marBottom w:val="0"/>
      <w:divBdr>
        <w:top w:val="none" w:sz="0" w:space="0" w:color="auto"/>
        <w:left w:val="none" w:sz="0" w:space="0" w:color="auto"/>
        <w:bottom w:val="none" w:sz="0" w:space="0" w:color="auto"/>
        <w:right w:val="none" w:sz="0" w:space="0" w:color="auto"/>
      </w:divBdr>
    </w:div>
    <w:div w:id="176047623">
      <w:bodyDiv w:val="1"/>
      <w:marLeft w:val="0"/>
      <w:marRight w:val="0"/>
      <w:marTop w:val="0"/>
      <w:marBottom w:val="0"/>
      <w:divBdr>
        <w:top w:val="none" w:sz="0" w:space="0" w:color="auto"/>
        <w:left w:val="none" w:sz="0" w:space="0" w:color="auto"/>
        <w:bottom w:val="none" w:sz="0" w:space="0" w:color="auto"/>
        <w:right w:val="none" w:sz="0" w:space="0" w:color="auto"/>
      </w:divBdr>
    </w:div>
    <w:div w:id="189226069">
      <w:bodyDiv w:val="1"/>
      <w:marLeft w:val="0"/>
      <w:marRight w:val="0"/>
      <w:marTop w:val="0"/>
      <w:marBottom w:val="0"/>
      <w:divBdr>
        <w:top w:val="none" w:sz="0" w:space="0" w:color="auto"/>
        <w:left w:val="none" w:sz="0" w:space="0" w:color="auto"/>
        <w:bottom w:val="none" w:sz="0" w:space="0" w:color="auto"/>
        <w:right w:val="none" w:sz="0" w:space="0" w:color="auto"/>
      </w:divBdr>
    </w:div>
    <w:div w:id="207499611">
      <w:bodyDiv w:val="1"/>
      <w:marLeft w:val="0"/>
      <w:marRight w:val="0"/>
      <w:marTop w:val="0"/>
      <w:marBottom w:val="0"/>
      <w:divBdr>
        <w:top w:val="none" w:sz="0" w:space="0" w:color="auto"/>
        <w:left w:val="none" w:sz="0" w:space="0" w:color="auto"/>
        <w:bottom w:val="none" w:sz="0" w:space="0" w:color="auto"/>
        <w:right w:val="none" w:sz="0" w:space="0" w:color="auto"/>
      </w:divBdr>
    </w:div>
    <w:div w:id="211036554">
      <w:bodyDiv w:val="1"/>
      <w:marLeft w:val="0"/>
      <w:marRight w:val="0"/>
      <w:marTop w:val="0"/>
      <w:marBottom w:val="0"/>
      <w:divBdr>
        <w:top w:val="none" w:sz="0" w:space="0" w:color="auto"/>
        <w:left w:val="none" w:sz="0" w:space="0" w:color="auto"/>
        <w:bottom w:val="none" w:sz="0" w:space="0" w:color="auto"/>
        <w:right w:val="none" w:sz="0" w:space="0" w:color="auto"/>
      </w:divBdr>
    </w:div>
    <w:div w:id="226114641">
      <w:bodyDiv w:val="1"/>
      <w:marLeft w:val="0"/>
      <w:marRight w:val="0"/>
      <w:marTop w:val="0"/>
      <w:marBottom w:val="0"/>
      <w:divBdr>
        <w:top w:val="none" w:sz="0" w:space="0" w:color="auto"/>
        <w:left w:val="none" w:sz="0" w:space="0" w:color="auto"/>
        <w:bottom w:val="none" w:sz="0" w:space="0" w:color="auto"/>
        <w:right w:val="none" w:sz="0" w:space="0" w:color="auto"/>
      </w:divBdr>
    </w:div>
    <w:div w:id="240411012">
      <w:bodyDiv w:val="1"/>
      <w:marLeft w:val="0"/>
      <w:marRight w:val="0"/>
      <w:marTop w:val="0"/>
      <w:marBottom w:val="0"/>
      <w:divBdr>
        <w:top w:val="none" w:sz="0" w:space="0" w:color="auto"/>
        <w:left w:val="none" w:sz="0" w:space="0" w:color="auto"/>
        <w:bottom w:val="none" w:sz="0" w:space="0" w:color="auto"/>
        <w:right w:val="none" w:sz="0" w:space="0" w:color="auto"/>
      </w:divBdr>
    </w:div>
    <w:div w:id="241573863">
      <w:bodyDiv w:val="1"/>
      <w:marLeft w:val="0"/>
      <w:marRight w:val="0"/>
      <w:marTop w:val="0"/>
      <w:marBottom w:val="0"/>
      <w:divBdr>
        <w:top w:val="none" w:sz="0" w:space="0" w:color="auto"/>
        <w:left w:val="none" w:sz="0" w:space="0" w:color="auto"/>
        <w:bottom w:val="none" w:sz="0" w:space="0" w:color="auto"/>
        <w:right w:val="none" w:sz="0" w:space="0" w:color="auto"/>
      </w:divBdr>
      <w:divsChild>
        <w:div w:id="422577243">
          <w:marLeft w:val="0"/>
          <w:marRight w:val="0"/>
          <w:marTop w:val="0"/>
          <w:marBottom w:val="0"/>
          <w:divBdr>
            <w:top w:val="none" w:sz="0" w:space="0" w:color="auto"/>
            <w:left w:val="none" w:sz="0" w:space="0" w:color="auto"/>
            <w:bottom w:val="single" w:sz="6" w:space="4" w:color="DDDDDD"/>
            <w:right w:val="none" w:sz="0" w:space="0" w:color="auto"/>
          </w:divBdr>
        </w:div>
      </w:divsChild>
    </w:div>
    <w:div w:id="253323861">
      <w:bodyDiv w:val="1"/>
      <w:marLeft w:val="0"/>
      <w:marRight w:val="0"/>
      <w:marTop w:val="0"/>
      <w:marBottom w:val="0"/>
      <w:divBdr>
        <w:top w:val="none" w:sz="0" w:space="0" w:color="auto"/>
        <w:left w:val="none" w:sz="0" w:space="0" w:color="auto"/>
        <w:bottom w:val="none" w:sz="0" w:space="0" w:color="auto"/>
        <w:right w:val="none" w:sz="0" w:space="0" w:color="auto"/>
      </w:divBdr>
    </w:div>
    <w:div w:id="256065405">
      <w:bodyDiv w:val="1"/>
      <w:marLeft w:val="0"/>
      <w:marRight w:val="0"/>
      <w:marTop w:val="0"/>
      <w:marBottom w:val="0"/>
      <w:divBdr>
        <w:top w:val="none" w:sz="0" w:space="0" w:color="auto"/>
        <w:left w:val="none" w:sz="0" w:space="0" w:color="auto"/>
        <w:bottom w:val="none" w:sz="0" w:space="0" w:color="auto"/>
        <w:right w:val="none" w:sz="0" w:space="0" w:color="auto"/>
      </w:divBdr>
    </w:div>
    <w:div w:id="256866154">
      <w:bodyDiv w:val="1"/>
      <w:marLeft w:val="0"/>
      <w:marRight w:val="0"/>
      <w:marTop w:val="0"/>
      <w:marBottom w:val="0"/>
      <w:divBdr>
        <w:top w:val="none" w:sz="0" w:space="0" w:color="auto"/>
        <w:left w:val="none" w:sz="0" w:space="0" w:color="auto"/>
        <w:bottom w:val="none" w:sz="0" w:space="0" w:color="auto"/>
        <w:right w:val="none" w:sz="0" w:space="0" w:color="auto"/>
      </w:divBdr>
    </w:div>
    <w:div w:id="261453479">
      <w:bodyDiv w:val="1"/>
      <w:marLeft w:val="0"/>
      <w:marRight w:val="0"/>
      <w:marTop w:val="0"/>
      <w:marBottom w:val="0"/>
      <w:divBdr>
        <w:top w:val="none" w:sz="0" w:space="0" w:color="auto"/>
        <w:left w:val="none" w:sz="0" w:space="0" w:color="auto"/>
        <w:bottom w:val="none" w:sz="0" w:space="0" w:color="auto"/>
        <w:right w:val="none" w:sz="0" w:space="0" w:color="auto"/>
      </w:divBdr>
    </w:div>
    <w:div w:id="294677652">
      <w:bodyDiv w:val="1"/>
      <w:marLeft w:val="0"/>
      <w:marRight w:val="0"/>
      <w:marTop w:val="0"/>
      <w:marBottom w:val="0"/>
      <w:divBdr>
        <w:top w:val="none" w:sz="0" w:space="0" w:color="auto"/>
        <w:left w:val="none" w:sz="0" w:space="0" w:color="auto"/>
        <w:bottom w:val="none" w:sz="0" w:space="0" w:color="auto"/>
        <w:right w:val="none" w:sz="0" w:space="0" w:color="auto"/>
      </w:divBdr>
    </w:div>
    <w:div w:id="303852785">
      <w:bodyDiv w:val="1"/>
      <w:marLeft w:val="0"/>
      <w:marRight w:val="0"/>
      <w:marTop w:val="0"/>
      <w:marBottom w:val="0"/>
      <w:divBdr>
        <w:top w:val="none" w:sz="0" w:space="0" w:color="auto"/>
        <w:left w:val="none" w:sz="0" w:space="0" w:color="auto"/>
        <w:bottom w:val="none" w:sz="0" w:space="0" w:color="auto"/>
        <w:right w:val="none" w:sz="0" w:space="0" w:color="auto"/>
      </w:divBdr>
    </w:div>
    <w:div w:id="339167335">
      <w:bodyDiv w:val="1"/>
      <w:marLeft w:val="0"/>
      <w:marRight w:val="0"/>
      <w:marTop w:val="0"/>
      <w:marBottom w:val="0"/>
      <w:divBdr>
        <w:top w:val="none" w:sz="0" w:space="0" w:color="auto"/>
        <w:left w:val="none" w:sz="0" w:space="0" w:color="auto"/>
        <w:bottom w:val="none" w:sz="0" w:space="0" w:color="auto"/>
        <w:right w:val="none" w:sz="0" w:space="0" w:color="auto"/>
      </w:divBdr>
    </w:div>
    <w:div w:id="365327670">
      <w:bodyDiv w:val="1"/>
      <w:marLeft w:val="0"/>
      <w:marRight w:val="0"/>
      <w:marTop w:val="0"/>
      <w:marBottom w:val="0"/>
      <w:divBdr>
        <w:top w:val="none" w:sz="0" w:space="0" w:color="auto"/>
        <w:left w:val="none" w:sz="0" w:space="0" w:color="auto"/>
        <w:bottom w:val="none" w:sz="0" w:space="0" w:color="auto"/>
        <w:right w:val="none" w:sz="0" w:space="0" w:color="auto"/>
      </w:divBdr>
    </w:div>
    <w:div w:id="365526944">
      <w:bodyDiv w:val="1"/>
      <w:marLeft w:val="0"/>
      <w:marRight w:val="0"/>
      <w:marTop w:val="0"/>
      <w:marBottom w:val="0"/>
      <w:divBdr>
        <w:top w:val="none" w:sz="0" w:space="0" w:color="auto"/>
        <w:left w:val="none" w:sz="0" w:space="0" w:color="auto"/>
        <w:bottom w:val="none" w:sz="0" w:space="0" w:color="auto"/>
        <w:right w:val="none" w:sz="0" w:space="0" w:color="auto"/>
      </w:divBdr>
    </w:div>
    <w:div w:id="379398406">
      <w:bodyDiv w:val="1"/>
      <w:marLeft w:val="0"/>
      <w:marRight w:val="0"/>
      <w:marTop w:val="0"/>
      <w:marBottom w:val="0"/>
      <w:divBdr>
        <w:top w:val="none" w:sz="0" w:space="0" w:color="auto"/>
        <w:left w:val="none" w:sz="0" w:space="0" w:color="auto"/>
        <w:bottom w:val="none" w:sz="0" w:space="0" w:color="auto"/>
        <w:right w:val="none" w:sz="0" w:space="0" w:color="auto"/>
      </w:divBdr>
    </w:div>
    <w:div w:id="386420686">
      <w:bodyDiv w:val="1"/>
      <w:marLeft w:val="0"/>
      <w:marRight w:val="0"/>
      <w:marTop w:val="0"/>
      <w:marBottom w:val="0"/>
      <w:divBdr>
        <w:top w:val="none" w:sz="0" w:space="0" w:color="auto"/>
        <w:left w:val="none" w:sz="0" w:space="0" w:color="auto"/>
        <w:bottom w:val="none" w:sz="0" w:space="0" w:color="auto"/>
        <w:right w:val="none" w:sz="0" w:space="0" w:color="auto"/>
      </w:divBdr>
      <w:divsChild>
        <w:div w:id="22095532">
          <w:marLeft w:val="0"/>
          <w:marRight w:val="0"/>
          <w:marTop w:val="0"/>
          <w:marBottom w:val="0"/>
          <w:divBdr>
            <w:top w:val="none" w:sz="0" w:space="0" w:color="auto"/>
            <w:left w:val="none" w:sz="0" w:space="0" w:color="auto"/>
            <w:bottom w:val="single" w:sz="6" w:space="4" w:color="DDDDDD"/>
            <w:right w:val="none" w:sz="0" w:space="0" w:color="auto"/>
          </w:divBdr>
        </w:div>
      </w:divsChild>
    </w:div>
    <w:div w:id="387147527">
      <w:bodyDiv w:val="1"/>
      <w:marLeft w:val="0"/>
      <w:marRight w:val="0"/>
      <w:marTop w:val="0"/>
      <w:marBottom w:val="0"/>
      <w:divBdr>
        <w:top w:val="none" w:sz="0" w:space="0" w:color="auto"/>
        <w:left w:val="none" w:sz="0" w:space="0" w:color="auto"/>
        <w:bottom w:val="none" w:sz="0" w:space="0" w:color="auto"/>
        <w:right w:val="none" w:sz="0" w:space="0" w:color="auto"/>
      </w:divBdr>
    </w:div>
    <w:div w:id="442117285">
      <w:bodyDiv w:val="1"/>
      <w:marLeft w:val="0"/>
      <w:marRight w:val="0"/>
      <w:marTop w:val="0"/>
      <w:marBottom w:val="0"/>
      <w:divBdr>
        <w:top w:val="none" w:sz="0" w:space="0" w:color="auto"/>
        <w:left w:val="none" w:sz="0" w:space="0" w:color="auto"/>
        <w:bottom w:val="none" w:sz="0" w:space="0" w:color="auto"/>
        <w:right w:val="none" w:sz="0" w:space="0" w:color="auto"/>
      </w:divBdr>
    </w:div>
    <w:div w:id="498278716">
      <w:bodyDiv w:val="1"/>
      <w:marLeft w:val="0"/>
      <w:marRight w:val="0"/>
      <w:marTop w:val="0"/>
      <w:marBottom w:val="0"/>
      <w:divBdr>
        <w:top w:val="none" w:sz="0" w:space="0" w:color="auto"/>
        <w:left w:val="none" w:sz="0" w:space="0" w:color="auto"/>
        <w:bottom w:val="none" w:sz="0" w:space="0" w:color="auto"/>
        <w:right w:val="none" w:sz="0" w:space="0" w:color="auto"/>
      </w:divBdr>
    </w:div>
    <w:div w:id="502092137">
      <w:bodyDiv w:val="1"/>
      <w:marLeft w:val="0"/>
      <w:marRight w:val="0"/>
      <w:marTop w:val="0"/>
      <w:marBottom w:val="0"/>
      <w:divBdr>
        <w:top w:val="none" w:sz="0" w:space="0" w:color="auto"/>
        <w:left w:val="none" w:sz="0" w:space="0" w:color="auto"/>
        <w:bottom w:val="none" w:sz="0" w:space="0" w:color="auto"/>
        <w:right w:val="none" w:sz="0" w:space="0" w:color="auto"/>
      </w:divBdr>
    </w:div>
    <w:div w:id="556403732">
      <w:bodyDiv w:val="1"/>
      <w:marLeft w:val="0"/>
      <w:marRight w:val="0"/>
      <w:marTop w:val="0"/>
      <w:marBottom w:val="0"/>
      <w:divBdr>
        <w:top w:val="none" w:sz="0" w:space="0" w:color="auto"/>
        <w:left w:val="none" w:sz="0" w:space="0" w:color="auto"/>
        <w:bottom w:val="none" w:sz="0" w:space="0" w:color="auto"/>
        <w:right w:val="none" w:sz="0" w:space="0" w:color="auto"/>
      </w:divBdr>
    </w:div>
    <w:div w:id="560753187">
      <w:bodyDiv w:val="1"/>
      <w:marLeft w:val="0"/>
      <w:marRight w:val="0"/>
      <w:marTop w:val="0"/>
      <w:marBottom w:val="0"/>
      <w:divBdr>
        <w:top w:val="none" w:sz="0" w:space="0" w:color="auto"/>
        <w:left w:val="none" w:sz="0" w:space="0" w:color="auto"/>
        <w:bottom w:val="none" w:sz="0" w:space="0" w:color="auto"/>
        <w:right w:val="none" w:sz="0" w:space="0" w:color="auto"/>
      </w:divBdr>
      <w:divsChild>
        <w:div w:id="1316763045">
          <w:marLeft w:val="0"/>
          <w:marRight w:val="0"/>
          <w:marTop w:val="0"/>
          <w:marBottom w:val="0"/>
          <w:divBdr>
            <w:top w:val="none" w:sz="0" w:space="0" w:color="auto"/>
            <w:left w:val="none" w:sz="0" w:space="0" w:color="auto"/>
            <w:bottom w:val="none" w:sz="0" w:space="0" w:color="auto"/>
            <w:right w:val="none" w:sz="0" w:space="0" w:color="auto"/>
          </w:divBdr>
          <w:divsChild>
            <w:div w:id="1843667439">
              <w:marLeft w:val="0"/>
              <w:marRight w:val="0"/>
              <w:marTop w:val="0"/>
              <w:marBottom w:val="0"/>
              <w:divBdr>
                <w:top w:val="none" w:sz="0" w:space="0" w:color="auto"/>
                <w:left w:val="none" w:sz="0" w:space="0" w:color="auto"/>
                <w:bottom w:val="none" w:sz="0" w:space="0" w:color="auto"/>
                <w:right w:val="none" w:sz="0" w:space="0" w:color="auto"/>
              </w:divBdr>
              <w:divsChild>
                <w:div w:id="734743757">
                  <w:marLeft w:val="0"/>
                  <w:marRight w:val="0"/>
                  <w:marTop w:val="0"/>
                  <w:marBottom w:val="0"/>
                  <w:divBdr>
                    <w:top w:val="none" w:sz="0" w:space="0" w:color="auto"/>
                    <w:left w:val="none" w:sz="0" w:space="0" w:color="auto"/>
                    <w:bottom w:val="none" w:sz="0" w:space="0" w:color="auto"/>
                    <w:right w:val="none" w:sz="0" w:space="0" w:color="auto"/>
                  </w:divBdr>
                  <w:divsChild>
                    <w:div w:id="1840846997">
                      <w:marLeft w:val="0"/>
                      <w:marRight w:val="0"/>
                      <w:marTop w:val="0"/>
                      <w:marBottom w:val="0"/>
                      <w:divBdr>
                        <w:top w:val="none" w:sz="0" w:space="0" w:color="auto"/>
                        <w:left w:val="none" w:sz="0" w:space="0" w:color="auto"/>
                        <w:bottom w:val="none" w:sz="0" w:space="0" w:color="auto"/>
                        <w:right w:val="none" w:sz="0" w:space="0" w:color="auto"/>
                      </w:divBdr>
                      <w:divsChild>
                        <w:div w:id="531769993">
                          <w:marLeft w:val="0"/>
                          <w:marRight w:val="0"/>
                          <w:marTop w:val="0"/>
                          <w:marBottom w:val="0"/>
                          <w:divBdr>
                            <w:top w:val="none" w:sz="0" w:space="0" w:color="auto"/>
                            <w:left w:val="none" w:sz="0" w:space="0" w:color="auto"/>
                            <w:bottom w:val="none" w:sz="0" w:space="0" w:color="auto"/>
                            <w:right w:val="none" w:sz="0" w:space="0" w:color="auto"/>
                          </w:divBdr>
                          <w:divsChild>
                            <w:div w:id="658266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5726035">
      <w:bodyDiv w:val="1"/>
      <w:marLeft w:val="0"/>
      <w:marRight w:val="0"/>
      <w:marTop w:val="0"/>
      <w:marBottom w:val="0"/>
      <w:divBdr>
        <w:top w:val="none" w:sz="0" w:space="0" w:color="auto"/>
        <w:left w:val="none" w:sz="0" w:space="0" w:color="auto"/>
        <w:bottom w:val="none" w:sz="0" w:space="0" w:color="auto"/>
        <w:right w:val="none" w:sz="0" w:space="0" w:color="auto"/>
      </w:divBdr>
    </w:div>
    <w:div w:id="570194527">
      <w:bodyDiv w:val="1"/>
      <w:marLeft w:val="0"/>
      <w:marRight w:val="0"/>
      <w:marTop w:val="0"/>
      <w:marBottom w:val="0"/>
      <w:divBdr>
        <w:top w:val="none" w:sz="0" w:space="0" w:color="auto"/>
        <w:left w:val="none" w:sz="0" w:space="0" w:color="auto"/>
        <w:bottom w:val="none" w:sz="0" w:space="0" w:color="auto"/>
        <w:right w:val="none" w:sz="0" w:space="0" w:color="auto"/>
      </w:divBdr>
    </w:div>
    <w:div w:id="643856347">
      <w:bodyDiv w:val="1"/>
      <w:marLeft w:val="0"/>
      <w:marRight w:val="0"/>
      <w:marTop w:val="0"/>
      <w:marBottom w:val="0"/>
      <w:divBdr>
        <w:top w:val="none" w:sz="0" w:space="0" w:color="auto"/>
        <w:left w:val="none" w:sz="0" w:space="0" w:color="auto"/>
        <w:bottom w:val="none" w:sz="0" w:space="0" w:color="auto"/>
        <w:right w:val="none" w:sz="0" w:space="0" w:color="auto"/>
      </w:divBdr>
      <w:divsChild>
        <w:div w:id="495726313">
          <w:marLeft w:val="0"/>
          <w:marRight w:val="0"/>
          <w:marTop w:val="0"/>
          <w:marBottom w:val="0"/>
          <w:divBdr>
            <w:top w:val="none" w:sz="0" w:space="0" w:color="auto"/>
            <w:left w:val="none" w:sz="0" w:space="0" w:color="auto"/>
            <w:bottom w:val="single" w:sz="6" w:space="4" w:color="DDDDDD"/>
            <w:right w:val="none" w:sz="0" w:space="0" w:color="auto"/>
          </w:divBdr>
        </w:div>
      </w:divsChild>
    </w:div>
    <w:div w:id="681393201">
      <w:bodyDiv w:val="1"/>
      <w:marLeft w:val="0"/>
      <w:marRight w:val="0"/>
      <w:marTop w:val="0"/>
      <w:marBottom w:val="0"/>
      <w:divBdr>
        <w:top w:val="none" w:sz="0" w:space="0" w:color="auto"/>
        <w:left w:val="none" w:sz="0" w:space="0" w:color="auto"/>
        <w:bottom w:val="none" w:sz="0" w:space="0" w:color="auto"/>
        <w:right w:val="none" w:sz="0" w:space="0" w:color="auto"/>
      </w:divBdr>
      <w:divsChild>
        <w:div w:id="1338457900">
          <w:marLeft w:val="0"/>
          <w:marRight w:val="0"/>
          <w:marTop w:val="0"/>
          <w:marBottom w:val="0"/>
          <w:divBdr>
            <w:top w:val="none" w:sz="0" w:space="0" w:color="auto"/>
            <w:left w:val="none" w:sz="0" w:space="0" w:color="auto"/>
            <w:bottom w:val="single" w:sz="6" w:space="4" w:color="DDDDDD"/>
            <w:right w:val="none" w:sz="0" w:space="0" w:color="auto"/>
          </w:divBdr>
        </w:div>
      </w:divsChild>
    </w:div>
    <w:div w:id="687678723">
      <w:bodyDiv w:val="1"/>
      <w:marLeft w:val="0"/>
      <w:marRight w:val="0"/>
      <w:marTop w:val="0"/>
      <w:marBottom w:val="0"/>
      <w:divBdr>
        <w:top w:val="none" w:sz="0" w:space="0" w:color="auto"/>
        <w:left w:val="none" w:sz="0" w:space="0" w:color="auto"/>
        <w:bottom w:val="none" w:sz="0" w:space="0" w:color="auto"/>
        <w:right w:val="none" w:sz="0" w:space="0" w:color="auto"/>
      </w:divBdr>
    </w:div>
    <w:div w:id="689380522">
      <w:bodyDiv w:val="1"/>
      <w:marLeft w:val="0"/>
      <w:marRight w:val="0"/>
      <w:marTop w:val="0"/>
      <w:marBottom w:val="0"/>
      <w:divBdr>
        <w:top w:val="none" w:sz="0" w:space="0" w:color="auto"/>
        <w:left w:val="none" w:sz="0" w:space="0" w:color="auto"/>
        <w:bottom w:val="none" w:sz="0" w:space="0" w:color="auto"/>
        <w:right w:val="none" w:sz="0" w:space="0" w:color="auto"/>
      </w:divBdr>
    </w:div>
    <w:div w:id="692414435">
      <w:bodyDiv w:val="1"/>
      <w:marLeft w:val="0"/>
      <w:marRight w:val="0"/>
      <w:marTop w:val="0"/>
      <w:marBottom w:val="0"/>
      <w:divBdr>
        <w:top w:val="none" w:sz="0" w:space="0" w:color="auto"/>
        <w:left w:val="none" w:sz="0" w:space="0" w:color="auto"/>
        <w:bottom w:val="none" w:sz="0" w:space="0" w:color="auto"/>
        <w:right w:val="none" w:sz="0" w:space="0" w:color="auto"/>
      </w:divBdr>
    </w:div>
    <w:div w:id="697509453">
      <w:bodyDiv w:val="1"/>
      <w:marLeft w:val="0"/>
      <w:marRight w:val="0"/>
      <w:marTop w:val="0"/>
      <w:marBottom w:val="0"/>
      <w:divBdr>
        <w:top w:val="none" w:sz="0" w:space="0" w:color="auto"/>
        <w:left w:val="none" w:sz="0" w:space="0" w:color="auto"/>
        <w:bottom w:val="none" w:sz="0" w:space="0" w:color="auto"/>
        <w:right w:val="none" w:sz="0" w:space="0" w:color="auto"/>
      </w:divBdr>
    </w:div>
    <w:div w:id="712001821">
      <w:bodyDiv w:val="1"/>
      <w:marLeft w:val="0"/>
      <w:marRight w:val="0"/>
      <w:marTop w:val="0"/>
      <w:marBottom w:val="0"/>
      <w:divBdr>
        <w:top w:val="none" w:sz="0" w:space="0" w:color="auto"/>
        <w:left w:val="none" w:sz="0" w:space="0" w:color="auto"/>
        <w:bottom w:val="none" w:sz="0" w:space="0" w:color="auto"/>
        <w:right w:val="none" w:sz="0" w:space="0" w:color="auto"/>
      </w:divBdr>
    </w:div>
    <w:div w:id="725642775">
      <w:bodyDiv w:val="1"/>
      <w:marLeft w:val="0"/>
      <w:marRight w:val="0"/>
      <w:marTop w:val="0"/>
      <w:marBottom w:val="0"/>
      <w:divBdr>
        <w:top w:val="none" w:sz="0" w:space="0" w:color="auto"/>
        <w:left w:val="none" w:sz="0" w:space="0" w:color="auto"/>
        <w:bottom w:val="none" w:sz="0" w:space="0" w:color="auto"/>
        <w:right w:val="none" w:sz="0" w:space="0" w:color="auto"/>
      </w:divBdr>
    </w:div>
    <w:div w:id="733088552">
      <w:bodyDiv w:val="1"/>
      <w:marLeft w:val="0"/>
      <w:marRight w:val="0"/>
      <w:marTop w:val="0"/>
      <w:marBottom w:val="0"/>
      <w:divBdr>
        <w:top w:val="none" w:sz="0" w:space="0" w:color="auto"/>
        <w:left w:val="none" w:sz="0" w:space="0" w:color="auto"/>
        <w:bottom w:val="none" w:sz="0" w:space="0" w:color="auto"/>
        <w:right w:val="none" w:sz="0" w:space="0" w:color="auto"/>
      </w:divBdr>
    </w:div>
    <w:div w:id="773671453">
      <w:bodyDiv w:val="1"/>
      <w:marLeft w:val="0"/>
      <w:marRight w:val="0"/>
      <w:marTop w:val="0"/>
      <w:marBottom w:val="0"/>
      <w:divBdr>
        <w:top w:val="none" w:sz="0" w:space="0" w:color="auto"/>
        <w:left w:val="none" w:sz="0" w:space="0" w:color="auto"/>
        <w:bottom w:val="none" w:sz="0" w:space="0" w:color="auto"/>
        <w:right w:val="none" w:sz="0" w:space="0" w:color="auto"/>
      </w:divBdr>
    </w:div>
    <w:div w:id="787554555">
      <w:bodyDiv w:val="1"/>
      <w:marLeft w:val="0"/>
      <w:marRight w:val="0"/>
      <w:marTop w:val="0"/>
      <w:marBottom w:val="0"/>
      <w:divBdr>
        <w:top w:val="none" w:sz="0" w:space="0" w:color="auto"/>
        <w:left w:val="none" w:sz="0" w:space="0" w:color="auto"/>
        <w:bottom w:val="none" w:sz="0" w:space="0" w:color="auto"/>
        <w:right w:val="none" w:sz="0" w:space="0" w:color="auto"/>
      </w:divBdr>
    </w:div>
    <w:div w:id="802116913">
      <w:bodyDiv w:val="1"/>
      <w:marLeft w:val="0"/>
      <w:marRight w:val="0"/>
      <w:marTop w:val="0"/>
      <w:marBottom w:val="0"/>
      <w:divBdr>
        <w:top w:val="none" w:sz="0" w:space="0" w:color="auto"/>
        <w:left w:val="none" w:sz="0" w:space="0" w:color="auto"/>
        <w:bottom w:val="none" w:sz="0" w:space="0" w:color="auto"/>
        <w:right w:val="none" w:sz="0" w:space="0" w:color="auto"/>
      </w:divBdr>
    </w:div>
    <w:div w:id="816386233">
      <w:bodyDiv w:val="1"/>
      <w:marLeft w:val="0"/>
      <w:marRight w:val="0"/>
      <w:marTop w:val="0"/>
      <w:marBottom w:val="0"/>
      <w:divBdr>
        <w:top w:val="none" w:sz="0" w:space="0" w:color="auto"/>
        <w:left w:val="none" w:sz="0" w:space="0" w:color="auto"/>
        <w:bottom w:val="none" w:sz="0" w:space="0" w:color="auto"/>
        <w:right w:val="none" w:sz="0" w:space="0" w:color="auto"/>
      </w:divBdr>
    </w:div>
    <w:div w:id="843789168">
      <w:bodyDiv w:val="1"/>
      <w:marLeft w:val="0"/>
      <w:marRight w:val="0"/>
      <w:marTop w:val="0"/>
      <w:marBottom w:val="0"/>
      <w:divBdr>
        <w:top w:val="none" w:sz="0" w:space="0" w:color="auto"/>
        <w:left w:val="none" w:sz="0" w:space="0" w:color="auto"/>
        <w:bottom w:val="none" w:sz="0" w:space="0" w:color="auto"/>
        <w:right w:val="none" w:sz="0" w:space="0" w:color="auto"/>
      </w:divBdr>
    </w:div>
    <w:div w:id="873470030">
      <w:bodyDiv w:val="1"/>
      <w:marLeft w:val="0"/>
      <w:marRight w:val="0"/>
      <w:marTop w:val="0"/>
      <w:marBottom w:val="0"/>
      <w:divBdr>
        <w:top w:val="none" w:sz="0" w:space="0" w:color="auto"/>
        <w:left w:val="none" w:sz="0" w:space="0" w:color="auto"/>
        <w:bottom w:val="none" w:sz="0" w:space="0" w:color="auto"/>
        <w:right w:val="none" w:sz="0" w:space="0" w:color="auto"/>
      </w:divBdr>
    </w:div>
    <w:div w:id="882868145">
      <w:bodyDiv w:val="1"/>
      <w:marLeft w:val="0"/>
      <w:marRight w:val="0"/>
      <w:marTop w:val="0"/>
      <w:marBottom w:val="0"/>
      <w:divBdr>
        <w:top w:val="none" w:sz="0" w:space="0" w:color="auto"/>
        <w:left w:val="none" w:sz="0" w:space="0" w:color="auto"/>
        <w:bottom w:val="none" w:sz="0" w:space="0" w:color="auto"/>
        <w:right w:val="none" w:sz="0" w:space="0" w:color="auto"/>
      </w:divBdr>
    </w:div>
    <w:div w:id="913321808">
      <w:bodyDiv w:val="1"/>
      <w:marLeft w:val="0"/>
      <w:marRight w:val="0"/>
      <w:marTop w:val="0"/>
      <w:marBottom w:val="0"/>
      <w:divBdr>
        <w:top w:val="none" w:sz="0" w:space="0" w:color="auto"/>
        <w:left w:val="none" w:sz="0" w:space="0" w:color="auto"/>
        <w:bottom w:val="none" w:sz="0" w:space="0" w:color="auto"/>
        <w:right w:val="none" w:sz="0" w:space="0" w:color="auto"/>
      </w:divBdr>
    </w:div>
    <w:div w:id="927540646">
      <w:bodyDiv w:val="1"/>
      <w:marLeft w:val="0"/>
      <w:marRight w:val="0"/>
      <w:marTop w:val="0"/>
      <w:marBottom w:val="0"/>
      <w:divBdr>
        <w:top w:val="none" w:sz="0" w:space="0" w:color="auto"/>
        <w:left w:val="none" w:sz="0" w:space="0" w:color="auto"/>
        <w:bottom w:val="none" w:sz="0" w:space="0" w:color="auto"/>
        <w:right w:val="none" w:sz="0" w:space="0" w:color="auto"/>
      </w:divBdr>
    </w:div>
    <w:div w:id="938218904">
      <w:bodyDiv w:val="1"/>
      <w:marLeft w:val="0"/>
      <w:marRight w:val="0"/>
      <w:marTop w:val="0"/>
      <w:marBottom w:val="0"/>
      <w:divBdr>
        <w:top w:val="none" w:sz="0" w:space="0" w:color="auto"/>
        <w:left w:val="none" w:sz="0" w:space="0" w:color="auto"/>
        <w:bottom w:val="none" w:sz="0" w:space="0" w:color="auto"/>
        <w:right w:val="none" w:sz="0" w:space="0" w:color="auto"/>
      </w:divBdr>
    </w:div>
    <w:div w:id="943268177">
      <w:bodyDiv w:val="1"/>
      <w:marLeft w:val="0"/>
      <w:marRight w:val="0"/>
      <w:marTop w:val="0"/>
      <w:marBottom w:val="0"/>
      <w:divBdr>
        <w:top w:val="none" w:sz="0" w:space="0" w:color="auto"/>
        <w:left w:val="none" w:sz="0" w:space="0" w:color="auto"/>
        <w:bottom w:val="none" w:sz="0" w:space="0" w:color="auto"/>
        <w:right w:val="none" w:sz="0" w:space="0" w:color="auto"/>
      </w:divBdr>
    </w:div>
    <w:div w:id="943852979">
      <w:bodyDiv w:val="1"/>
      <w:marLeft w:val="0"/>
      <w:marRight w:val="0"/>
      <w:marTop w:val="0"/>
      <w:marBottom w:val="0"/>
      <w:divBdr>
        <w:top w:val="none" w:sz="0" w:space="0" w:color="auto"/>
        <w:left w:val="none" w:sz="0" w:space="0" w:color="auto"/>
        <w:bottom w:val="none" w:sz="0" w:space="0" w:color="auto"/>
        <w:right w:val="none" w:sz="0" w:space="0" w:color="auto"/>
      </w:divBdr>
    </w:div>
    <w:div w:id="971904448">
      <w:bodyDiv w:val="1"/>
      <w:marLeft w:val="0"/>
      <w:marRight w:val="0"/>
      <w:marTop w:val="0"/>
      <w:marBottom w:val="0"/>
      <w:divBdr>
        <w:top w:val="none" w:sz="0" w:space="0" w:color="auto"/>
        <w:left w:val="none" w:sz="0" w:space="0" w:color="auto"/>
        <w:bottom w:val="none" w:sz="0" w:space="0" w:color="auto"/>
        <w:right w:val="none" w:sz="0" w:space="0" w:color="auto"/>
      </w:divBdr>
      <w:divsChild>
        <w:div w:id="91439504">
          <w:marLeft w:val="0"/>
          <w:marRight w:val="0"/>
          <w:marTop w:val="0"/>
          <w:marBottom w:val="0"/>
          <w:divBdr>
            <w:top w:val="none" w:sz="0" w:space="0" w:color="auto"/>
            <w:left w:val="none" w:sz="0" w:space="0" w:color="auto"/>
            <w:bottom w:val="single" w:sz="6" w:space="4" w:color="DDDDDD"/>
            <w:right w:val="none" w:sz="0" w:space="0" w:color="auto"/>
          </w:divBdr>
        </w:div>
      </w:divsChild>
    </w:div>
    <w:div w:id="979991724">
      <w:bodyDiv w:val="1"/>
      <w:marLeft w:val="0"/>
      <w:marRight w:val="0"/>
      <w:marTop w:val="0"/>
      <w:marBottom w:val="0"/>
      <w:divBdr>
        <w:top w:val="none" w:sz="0" w:space="0" w:color="auto"/>
        <w:left w:val="none" w:sz="0" w:space="0" w:color="auto"/>
        <w:bottom w:val="none" w:sz="0" w:space="0" w:color="auto"/>
        <w:right w:val="none" w:sz="0" w:space="0" w:color="auto"/>
      </w:divBdr>
    </w:div>
    <w:div w:id="984972686">
      <w:bodyDiv w:val="1"/>
      <w:marLeft w:val="0"/>
      <w:marRight w:val="0"/>
      <w:marTop w:val="0"/>
      <w:marBottom w:val="0"/>
      <w:divBdr>
        <w:top w:val="none" w:sz="0" w:space="0" w:color="auto"/>
        <w:left w:val="none" w:sz="0" w:space="0" w:color="auto"/>
        <w:bottom w:val="none" w:sz="0" w:space="0" w:color="auto"/>
        <w:right w:val="none" w:sz="0" w:space="0" w:color="auto"/>
      </w:divBdr>
    </w:div>
    <w:div w:id="1013847052">
      <w:bodyDiv w:val="1"/>
      <w:marLeft w:val="0"/>
      <w:marRight w:val="0"/>
      <w:marTop w:val="0"/>
      <w:marBottom w:val="0"/>
      <w:divBdr>
        <w:top w:val="none" w:sz="0" w:space="0" w:color="auto"/>
        <w:left w:val="none" w:sz="0" w:space="0" w:color="auto"/>
        <w:bottom w:val="none" w:sz="0" w:space="0" w:color="auto"/>
        <w:right w:val="none" w:sz="0" w:space="0" w:color="auto"/>
      </w:divBdr>
    </w:div>
    <w:div w:id="1047223784">
      <w:bodyDiv w:val="1"/>
      <w:marLeft w:val="0"/>
      <w:marRight w:val="0"/>
      <w:marTop w:val="0"/>
      <w:marBottom w:val="0"/>
      <w:divBdr>
        <w:top w:val="none" w:sz="0" w:space="0" w:color="auto"/>
        <w:left w:val="none" w:sz="0" w:space="0" w:color="auto"/>
        <w:bottom w:val="none" w:sz="0" w:space="0" w:color="auto"/>
        <w:right w:val="none" w:sz="0" w:space="0" w:color="auto"/>
      </w:divBdr>
    </w:div>
    <w:div w:id="1050497087">
      <w:bodyDiv w:val="1"/>
      <w:marLeft w:val="0"/>
      <w:marRight w:val="0"/>
      <w:marTop w:val="0"/>
      <w:marBottom w:val="0"/>
      <w:divBdr>
        <w:top w:val="none" w:sz="0" w:space="0" w:color="auto"/>
        <w:left w:val="none" w:sz="0" w:space="0" w:color="auto"/>
        <w:bottom w:val="none" w:sz="0" w:space="0" w:color="auto"/>
        <w:right w:val="none" w:sz="0" w:space="0" w:color="auto"/>
      </w:divBdr>
    </w:div>
    <w:div w:id="1052077400">
      <w:bodyDiv w:val="1"/>
      <w:marLeft w:val="0"/>
      <w:marRight w:val="0"/>
      <w:marTop w:val="0"/>
      <w:marBottom w:val="0"/>
      <w:divBdr>
        <w:top w:val="none" w:sz="0" w:space="0" w:color="auto"/>
        <w:left w:val="none" w:sz="0" w:space="0" w:color="auto"/>
        <w:bottom w:val="none" w:sz="0" w:space="0" w:color="auto"/>
        <w:right w:val="none" w:sz="0" w:space="0" w:color="auto"/>
      </w:divBdr>
    </w:div>
    <w:div w:id="1058044968">
      <w:bodyDiv w:val="1"/>
      <w:marLeft w:val="0"/>
      <w:marRight w:val="0"/>
      <w:marTop w:val="0"/>
      <w:marBottom w:val="0"/>
      <w:divBdr>
        <w:top w:val="none" w:sz="0" w:space="0" w:color="auto"/>
        <w:left w:val="none" w:sz="0" w:space="0" w:color="auto"/>
        <w:bottom w:val="none" w:sz="0" w:space="0" w:color="auto"/>
        <w:right w:val="none" w:sz="0" w:space="0" w:color="auto"/>
      </w:divBdr>
    </w:div>
    <w:div w:id="1058818155">
      <w:bodyDiv w:val="1"/>
      <w:marLeft w:val="0"/>
      <w:marRight w:val="0"/>
      <w:marTop w:val="0"/>
      <w:marBottom w:val="0"/>
      <w:divBdr>
        <w:top w:val="none" w:sz="0" w:space="0" w:color="auto"/>
        <w:left w:val="none" w:sz="0" w:space="0" w:color="auto"/>
        <w:bottom w:val="none" w:sz="0" w:space="0" w:color="auto"/>
        <w:right w:val="none" w:sz="0" w:space="0" w:color="auto"/>
      </w:divBdr>
    </w:div>
    <w:div w:id="1067344977">
      <w:bodyDiv w:val="1"/>
      <w:marLeft w:val="0"/>
      <w:marRight w:val="0"/>
      <w:marTop w:val="0"/>
      <w:marBottom w:val="0"/>
      <w:divBdr>
        <w:top w:val="none" w:sz="0" w:space="0" w:color="auto"/>
        <w:left w:val="none" w:sz="0" w:space="0" w:color="auto"/>
        <w:bottom w:val="none" w:sz="0" w:space="0" w:color="auto"/>
        <w:right w:val="none" w:sz="0" w:space="0" w:color="auto"/>
      </w:divBdr>
    </w:div>
    <w:div w:id="1123688571">
      <w:bodyDiv w:val="1"/>
      <w:marLeft w:val="0"/>
      <w:marRight w:val="0"/>
      <w:marTop w:val="0"/>
      <w:marBottom w:val="0"/>
      <w:divBdr>
        <w:top w:val="none" w:sz="0" w:space="0" w:color="auto"/>
        <w:left w:val="none" w:sz="0" w:space="0" w:color="auto"/>
        <w:bottom w:val="none" w:sz="0" w:space="0" w:color="auto"/>
        <w:right w:val="none" w:sz="0" w:space="0" w:color="auto"/>
      </w:divBdr>
    </w:div>
    <w:div w:id="1123765314">
      <w:bodyDiv w:val="1"/>
      <w:marLeft w:val="0"/>
      <w:marRight w:val="0"/>
      <w:marTop w:val="0"/>
      <w:marBottom w:val="0"/>
      <w:divBdr>
        <w:top w:val="none" w:sz="0" w:space="0" w:color="auto"/>
        <w:left w:val="none" w:sz="0" w:space="0" w:color="auto"/>
        <w:bottom w:val="none" w:sz="0" w:space="0" w:color="auto"/>
        <w:right w:val="none" w:sz="0" w:space="0" w:color="auto"/>
      </w:divBdr>
    </w:div>
    <w:div w:id="1126118713">
      <w:bodyDiv w:val="1"/>
      <w:marLeft w:val="0"/>
      <w:marRight w:val="0"/>
      <w:marTop w:val="0"/>
      <w:marBottom w:val="0"/>
      <w:divBdr>
        <w:top w:val="none" w:sz="0" w:space="0" w:color="auto"/>
        <w:left w:val="none" w:sz="0" w:space="0" w:color="auto"/>
        <w:bottom w:val="none" w:sz="0" w:space="0" w:color="auto"/>
        <w:right w:val="none" w:sz="0" w:space="0" w:color="auto"/>
      </w:divBdr>
    </w:div>
    <w:div w:id="1133787266">
      <w:bodyDiv w:val="1"/>
      <w:marLeft w:val="0"/>
      <w:marRight w:val="0"/>
      <w:marTop w:val="0"/>
      <w:marBottom w:val="0"/>
      <w:divBdr>
        <w:top w:val="none" w:sz="0" w:space="0" w:color="auto"/>
        <w:left w:val="none" w:sz="0" w:space="0" w:color="auto"/>
        <w:bottom w:val="none" w:sz="0" w:space="0" w:color="auto"/>
        <w:right w:val="none" w:sz="0" w:space="0" w:color="auto"/>
      </w:divBdr>
    </w:div>
    <w:div w:id="1178350467">
      <w:bodyDiv w:val="1"/>
      <w:marLeft w:val="0"/>
      <w:marRight w:val="0"/>
      <w:marTop w:val="0"/>
      <w:marBottom w:val="0"/>
      <w:divBdr>
        <w:top w:val="none" w:sz="0" w:space="0" w:color="auto"/>
        <w:left w:val="none" w:sz="0" w:space="0" w:color="auto"/>
        <w:bottom w:val="none" w:sz="0" w:space="0" w:color="auto"/>
        <w:right w:val="none" w:sz="0" w:space="0" w:color="auto"/>
      </w:divBdr>
    </w:div>
    <w:div w:id="1182008666">
      <w:bodyDiv w:val="1"/>
      <w:marLeft w:val="0"/>
      <w:marRight w:val="0"/>
      <w:marTop w:val="0"/>
      <w:marBottom w:val="0"/>
      <w:divBdr>
        <w:top w:val="none" w:sz="0" w:space="0" w:color="auto"/>
        <w:left w:val="none" w:sz="0" w:space="0" w:color="auto"/>
        <w:bottom w:val="none" w:sz="0" w:space="0" w:color="auto"/>
        <w:right w:val="none" w:sz="0" w:space="0" w:color="auto"/>
      </w:divBdr>
    </w:div>
    <w:div w:id="1184978313">
      <w:bodyDiv w:val="1"/>
      <w:marLeft w:val="0"/>
      <w:marRight w:val="0"/>
      <w:marTop w:val="0"/>
      <w:marBottom w:val="0"/>
      <w:divBdr>
        <w:top w:val="none" w:sz="0" w:space="0" w:color="auto"/>
        <w:left w:val="none" w:sz="0" w:space="0" w:color="auto"/>
        <w:bottom w:val="none" w:sz="0" w:space="0" w:color="auto"/>
        <w:right w:val="none" w:sz="0" w:space="0" w:color="auto"/>
      </w:divBdr>
      <w:divsChild>
        <w:div w:id="693270008">
          <w:marLeft w:val="0"/>
          <w:marRight w:val="0"/>
          <w:marTop w:val="0"/>
          <w:marBottom w:val="0"/>
          <w:divBdr>
            <w:top w:val="none" w:sz="0" w:space="0" w:color="auto"/>
            <w:left w:val="none" w:sz="0" w:space="0" w:color="auto"/>
            <w:bottom w:val="none" w:sz="0" w:space="0" w:color="auto"/>
            <w:right w:val="none" w:sz="0" w:space="0" w:color="auto"/>
          </w:divBdr>
          <w:divsChild>
            <w:div w:id="193269078">
              <w:marLeft w:val="0"/>
              <w:marRight w:val="0"/>
              <w:marTop w:val="0"/>
              <w:marBottom w:val="0"/>
              <w:divBdr>
                <w:top w:val="none" w:sz="0" w:space="0" w:color="auto"/>
                <w:left w:val="none" w:sz="0" w:space="0" w:color="auto"/>
                <w:bottom w:val="none" w:sz="0" w:space="0" w:color="auto"/>
                <w:right w:val="none" w:sz="0" w:space="0" w:color="auto"/>
              </w:divBdr>
              <w:divsChild>
                <w:div w:id="641739556">
                  <w:marLeft w:val="0"/>
                  <w:marRight w:val="0"/>
                  <w:marTop w:val="0"/>
                  <w:marBottom w:val="0"/>
                  <w:divBdr>
                    <w:top w:val="none" w:sz="0" w:space="0" w:color="auto"/>
                    <w:left w:val="none" w:sz="0" w:space="0" w:color="auto"/>
                    <w:bottom w:val="none" w:sz="0" w:space="0" w:color="auto"/>
                    <w:right w:val="none" w:sz="0" w:space="0" w:color="auto"/>
                  </w:divBdr>
                  <w:divsChild>
                    <w:div w:id="89478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7792018">
      <w:bodyDiv w:val="1"/>
      <w:marLeft w:val="0"/>
      <w:marRight w:val="0"/>
      <w:marTop w:val="0"/>
      <w:marBottom w:val="0"/>
      <w:divBdr>
        <w:top w:val="none" w:sz="0" w:space="0" w:color="auto"/>
        <w:left w:val="none" w:sz="0" w:space="0" w:color="auto"/>
        <w:bottom w:val="none" w:sz="0" w:space="0" w:color="auto"/>
        <w:right w:val="none" w:sz="0" w:space="0" w:color="auto"/>
      </w:divBdr>
    </w:div>
    <w:div w:id="1238173394">
      <w:bodyDiv w:val="1"/>
      <w:marLeft w:val="0"/>
      <w:marRight w:val="0"/>
      <w:marTop w:val="0"/>
      <w:marBottom w:val="0"/>
      <w:divBdr>
        <w:top w:val="none" w:sz="0" w:space="0" w:color="auto"/>
        <w:left w:val="none" w:sz="0" w:space="0" w:color="auto"/>
        <w:bottom w:val="none" w:sz="0" w:space="0" w:color="auto"/>
        <w:right w:val="none" w:sz="0" w:space="0" w:color="auto"/>
      </w:divBdr>
    </w:div>
    <w:div w:id="1253931814">
      <w:bodyDiv w:val="1"/>
      <w:marLeft w:val="0"/>
      <w:marRight w:val="0"/>
      <w:marTop w:val="0"/>
      <w:marBottom w:val="0"/>
      <w:divBdr>
        <w:top w:val="none" w:sz="0" w:space="0" w:color="auto"/>
        <w:left w:val="none" w:sz="0" w:space="0" w:color="auto"/>
        <w:bottom w:val="none" w:sz="0" w:space="0" w:color="auto"/>
        <w:right w:val="none" w:sz="0" w:space="0" w:color="auto"/>
      </w:divBdr>
    </w:div>
    <w:div w:id="1263026803">
      <w:bodyDiv w:val="1"/>
      <w:marLeft w:val="0"/>
      <w:marRight w:val="0"/>
      <w:marTop w:val="0"/>
      <w:marBottom w:val="0"/>
      <w:divBdr>
        <w:top w:val="none" w:sz="0" w:space="0" w:color="auto"/>
        <w:left w:val="none" w:sz="0" w:space="0" w:color="auto"/>
        <w:bottom w:val="none" w:sz="0" w:space="0" w:color="auto"/>
        <w:right w:val="none" w:sz="0" w:space="0" w:color="auto"/>
      </w:divBdr>
    </w:div>
    <w:div w:id="1277257147">
      <w:bodyDiv w:val="1"/>
      <w:marLeft w:val="0"/>
      <w:marRight w:val="0"/>
      <w:marTop w:val="0"/>
      <w:marBottom w:val="0"/>
      <w:divBdr>
        <w:top w:val="none" w:sz="0" w:space="0" w:color="auto"/>
        <w:left w:val="none" w:sz="0" w:space="0" w:color="auto"/>
        <w:bottom w:val="none" w:sz="0" w:space="0" w:color="auto"/>
        <w:right w:val="none" w:sz="0" w:space="0" w:color="auto"/>
      </w:divBdr>
    </w:div>
    <w:div w:id="1305159640">
      <w:bodyDiv w:val="1"/>
      <w:marLeft w:val="0"/>
      <w:marRight w:val="0"/>
      <w:marTop w:val="0"/>
      <w:marBottom w:val="0"/>
      <w:divBdr>
        <w:top w:val="none" w:sz="0" w:space="0" w:color="auto"/>
        <w:left w:val="none" w:sz="0" w:space="0" w:color="auto"/>
        <w:bottom w:val="none" w:sz="0" w:space="0" w:color="auto"/>
        <w:right w:val="none" w:sz="0" w:space="0" w:color="auto"/>
      </w:divBdr>
    </w:div>
    <w:div w:id="1329018296">
      <w:bodyDiv w:val="1"/>
      <w:marLeft w:val="0"/>
      <w:marRight w:val="0"/>
      <w:marTop w:val="0"/>
      <w:marBottom w:val="0"/>
      <w:divBdr>
        <w:top w:val="none" w:sz="0" w:space="0" w:color="auto"/>
        <w:left w:val="none" w:sz="0" w:space="0" w:color="auto"/>
        <w:bottom w:val="none" w:sz="0" w:space="0" w:color="auto"/>
        <w:right w:val="none" w:sz="0" w:space="0" w:color="auto"/>
      </w:divBdr>
    </w:div>
    <w:div w:id="1337269231">
      <w:bodyDiv w:val="1"/>
      <w:marLeft w:val="0"/>
      <w:marRight w:val="0"/>
      <w:marTop w:val="0"/>
      <w:marBottom w:val="0"/>
      <w:divBdr>
        <w:top w:val="none" w:sz="0" w:space="0" w:color="auto"/>
        <w:left w:val="none" w:sz="0" w:space="0" w:color="auto"/>
        <w:bottom w:val="none" w:sz="0" w:space="0" w:color="auto"/>
        <w:right w:val="none" w:sz="0" w:space="0" w:color="auto"/>
      </w:divBdr>
    </w:div>
    <w:div w:id="1349915314">
      <w:bodyDiv w:val="1"/>
      <w:marLeft w:val="0"/>
      <w:marRight w:val="0"/>
      <w:marTop w:val="0"/>
      <w:marBottom w:val="0"/>
      <w:divBdr>
        <w:top w:val="none" w:sz="0" w:space="0" w:color="auto"/>
        <w:left w:val="none" w:sz="0" w:space="0" w:color="auto"/>
        <w:bottom w:val="none" w:sz="0" w:space="0" w:color="auto"/>
        <w:right w:val="none" w:sz="0" w:space="0" w:color="auto"/>
      </w:divBdr>
    </w:div>
    <w:div w:id="1368488282">
      <w:bodyDiv w:val="1"/>
      <w:marLeft w:val="0"/>
      <w:marRight w:val="0"/>
      <w:marTop w:val="0"/>
      <w:marBottom w:val="0"/>
      <w:divBdr>
        <w:top w:val="none" w:sz="0" w:space="0" w:color="auto"/>
        <w:left w:val="none" w:sz="0" w:space="0" w:color="auto"/>
        <w:bottom w:val="none" w:sz="0" w:space="0" w:color="auto"/>
        <w:right w:val="none" w:sz="0" w:space="0" w:color="auto"/>
      </w:divBdr>
    </w:div>
    <w:div w:id="1397312407">
      <w:bodyDiv w:val="1"/>
      <w:marLeft w:val="0"/>
      <w:marRight w:val="0"/>
      <w:marTop w:val="0"/>
      <w:marBottom w:val="0"/>
      <w:divBdr>
        <w:top w:val="none" w:sz="0" w:space="0" w:color="auto"/>
        <w:left w:val="none" w:sz="0" w:space="0" w:color="auto"/>
        <w:bottom w:val="none" w:sz="0" w:space="0" w:color="auto"/>
        <w:right w:val="none" w:sz="0" w:space="0" w:color="auto"/>
      </w:divBdr>
    </w:div>
    <w:div w:id="1413353529">
      <w:bodyDiv w:val="1"/>
      <w:marLeft w:val="0"/>
      <w:marRight w:val="0"/>
      <w:marTop w:val="0"/>
      <w:marBottom w:val="0"/>
      <w:divBdr>
        <w:top w:val="none" w:sz="0" w:space="0" w:color="auto"/>
        <w:left w:val="none" w:sz="0" w:space="0" w:color="auto"/>
        <w:bottom w:val="none" w:sz="0" w:space="0" w:color="auto"/>
        <w:right w:val="none" w:sz="0" w:space="0" w:color="auto"/>
      </w:divBdr>
    </w:div>
    <w:div w:id="1418601166">
      <w:bodyDiv w:val="1"/>
      <w:marLeft w:val="0"/>
      <w:marRight w:val="0"/>
      <w:marTop w:val="0"/>
      <w:marBottom w:val="0"/>
      <w:divBdr>
        <w:top w:val="none" w:sz="0" w:space="0" w:color="auto"/>
        <w:left w:val="none" w:sz="0" w:space="0" w:color="auto"/>
        <w:bottom w:val="none" w:sz="0" w:space="0" w:color="auto"/>
        <w:right w:val="none" w:sz="0" w:space="0" w:color="auto"/>
      </w:divBdr>
    </w:div>
    <w:div w:id="1422675188">
      <w:bodyDiv w:val="1"/>
      <w:marLeft w:val="0"/>
      <w:marRight w:val="0"/>
      <w:marTop w:val="0"/>
      <w:marBottom w:val="0"/>
      <w:divBdr>
        <w:top w:val="none" w:sz="0" w:space="0" w:color="auto"/>
        <w:left w:val="none" w:sz="0" w:space="0" w:color="auto"/>
        <w:bottom w:val="none" w:sz="0" w:space="0" w:color="auto"/>
        <w:right w:val="none" w:sz="0" w:space="0" w:color="auto"/>
      </w:divBdr>
    </w:div>
    <w:div w:id="1433236828">
      <w:bodyDiv w:val="1"/>
      <w:marLeft w:val="0"/>
      <w:marRight w:val="0"/>
      <w:marTop w:val="0"/>
      <w:marBottom w:val="0"/>
      <w:divBdr>
        <w:top w:val="none" w:sz="0" w:space="0" w:color="auto"/>
        <w:left w:val="none" w:sz="0" w:space="0" w:color="auto"/>
        <w:bottom w:val="none" w:sz="0" w:space="0" w:color="auto"/>
        <w:right w:val="none" w:sz="0" w:space="0" w:color="auto"/>
      </w:divBdr>
    </w:div>
    <w:div w:id="1446659458">
      <w:bodyDiv w:val="1"/>
      <w:marLeft w:val="0"/>
      <w:marRight w:val="0"/>
      <w:marTop w:val="0"/>
      <w:marBottom w:val="0"/>
      <w:divBdr>
        <w:top w:val="none" w:sz="0" w:space="0" w:color="auto"/>
        <w:left w:val="none" w:sz="0" w:space="0" w:color="auto"/>
        <w:bottom w:val="none" w:sz="0" w:space="0" w:color="auto"/>
        <w:right w:val="none" w:sz="0" w:space="0" w:color="auto"/>
      </w:divBdr>
    </w:div>
    <w:div w:id="1464498146">
      <w:bodyDiv w:val="1"/>
      <w:marLeft w:val="0"/>
      <w:marRight w:val="0"/>
      <w:marTop w:val="0"/>
      <w:marBottom w:val="0"/>
      <w:divBdr>
        <w:top w:val="none" w:sz="0" w:space="0" w:color="auto"/>
        <w:left w:val="none" w:sz="0" w:space="0" w:color="auto"/>
        <w:bottom w:val="none" w:sz="0" w:space="0" w:color="auto"/>
        <w:right w:val="none" w:sz="0" w:space="0" w:color="auto"/>
      </w:divBdr>
    </w:div>
    <w:div w:id="1490753453">
      <w:bodyDiv w:val="1"/>
      <w:marLeft w:val="0"/>
      <w:marRight w:val="0"/>
      <w:marTop w:val="0"/>
      <w:marBottom w:val="0"/>
      <w:divBdr>
        <w:top w:val="none" w:sz="0" w:space="0" w:color="auto"/>
        <w:left w:val="none" w:sz="0" w:space="0" w:color="auto"/>
        <w:bottom w:val="none" w:sz="0" w:space="0" w:color="auto"/>
        <w:right w:val="none" w:sz="0" w:space="0" w:color="auto"/>
      </w:divBdr>
    </w:div>
    <w:div w:id="1514221514">
      <w:bodyDiv w:val="1"/>
      <w:marLeft w:val="0"/>
      <w:marRight w:val="0"/>
      <w:marTop w:val="0"/>
      <w:marBottom w:val="0"/>
      <w:divBdr>
        <w:top w:val="none" w:sz="0" w:space="0" w:color="auto"/>
        <w:left w:val="none" w:sz="0" w:space="0" w:color="auto"/>
        <w:bottom w:val="none" w:sz="0" w:space="0" w:color="auto"/>
        <w:right w:val="none" w:sz="0" w:space="0" w:color="auto"/>
      </w:divBdr>
    </w:div>
    <w:div w:id="1519661483">
      <w:bodyDiv w:val="1"/>
      <w:marLeft w:val="0"/>
      <w:marRight w:val="0"/>
      <w:marTop w:val="0"/>
      <w:marBottom w:val="0"/>
      <w:divBdr>
        <w:top w:val="none" w:sz="0" w:space="0" w:color="auto"/>
        <w:left w:val="none" w:sz="0" w:space="0" w:color="auto"/>
        <w:bottom w:val="none" w:sz="0" w:space="0" w:color="auto"/>
        <w:right w:val="none" w:sz="0" w:space="0" w:color="auto"/>
      </w:divBdr>
    </w:div>
    <w:div w:id="1520896976">
      <w:bodyDiv w:val="1"/>
      <w:marLeft w:val="0"/>
      <w:marRight w:val="0"/>
      <w:marTop w:val="0"/>
      <w:marBottom w:val="0"/>
      <w:divBdr>
        <w:top w:val="none" w:sz="0" w:space="0" w:color="auto"/>
        <w:left w:val="none" w:sz="0" w:space="0" w:color="auto"/>
        <w:bottom w:val="none" w:sz="0" w:space="0" w:color="auto"/>
        <w:right w:val="none" w:sz="0" w:space="0" w:color="auto"/>
      </w:divBdr>
    </w:div>
    <w:div w:id="1526822739">
      <w:bodyDiv w:val="1"/>
      <w:marLeft w:val="0"/>
      <w:marRight w:val="0"/>
      <w:marTop w:val="0"/>
      <w:marBottom w:val="0"/>
      <w:divBdr>
        <w:top w:val="none" w:sz="0" w:space="0" w:color="auto"/>
        <w:left w:val="none" w:sz="0" w:space="0" w:color="auto"/>
        <w:bottom w:val="none" w:sz="0" w:space="0" w:color="auto"/>
        <w:right w:val="none" w:sz="0" w:space="0" w:color="auto"/>
      </w:divBdr>
    </w:div>
    <w:div w:id="1539275845">
      <w:bodyDiv w:val="1"/>
      <w:marLeft w:val="0"/>
      <w:marRight w:val="0"/>
      <w:marTop w:val="0"/>
      <w:marBottom w:val="0"/>
      <w:divBdr>
        <w:top w:val="none" w:sz="0" w:space="0" w:color="auto"/>
        <w:left w:val="none" w:sz="0" w:space="0" w:color="auto"/>
        <w:bottom w:val="none" w:sz="0" w:space="0" w:color="auto"/>
        <w:right w:val="none" w:sz="0" w:space="0" w:color="auto"/>
      </w:divBdr>
    </w:div>
    <w:div w:id="1553273110">
      <w:bodyDiv w:val="1"/>
      <w:marLeft w:val="0"/>
      <w:marRight w:val="0"/>
      <w:marTop w:val="0"/>
      <w:marBottom w:val="0"/>
      <w:divBdr>
        <w:top w:val="none" w:sz="0" w:space="0" w:color="auto"/>
        <w:left w:val="none" w:sz="0" w:space="0" w:color="auto"/>
        <w:bottom w:val="none" w:sz="0" w:space="0" w:color="auto"/>
        <w:right w:val="none" w:sz="0" w:space="0" w:color="auto"/>
      </w:divBdr>
    </w:div>
    <w:div w:id="1563908073">
      <w:bodyDiv w:val="1"/>
      <w:marLeft w:val="0"/>
      <w:marRight w:val="0"/>
      <w:marTop w:val="0"/>
      <w:marBottom w:val="0"/>
      <w:divBdr>
        <w:top w:val="none" w:sz="0" w:space="0" w:color="auto"/>
        <w:left w:val="none" w:sz="0" w:space="0" w:color="auto"/>
        <w:bottom w:val="none" w:sz="0" w:space="0" w:color="auto"/>
        <w:right w:val="none" w:sz="0" w:space="0" w:color="auto"/>
      </w:divBdr>
    </w:div>
    <w:div w:id="1574122915">
      <w:bodyDiv w:val="1"/>
      <w:marLeft w:val="0"/>
      <w:marRight w:val="0"/>
      <w:marTop w:val="0"/>
      <w:marBottom w:val="0"/>
      <w:divBdr>
        <w:top w:val="none" w:sz="0" w:space="0" w:color="auto"/>
        <w:left w:val="none" w:sz="0" w:space="0" w:color="auto"/>
        <w:bottom w:val="none" w:sz="0" w:space="0" w:color="auto"/>
        <w:right w:val="none" w:sz="0" w:space="0" w:color="auto"/>
      </w:divBdr>
    </w:div>
    <w:div w:id="1654523301">
      <w:bodyDiv w:val="1"/>
      <w:marLeft w:val="0"/>
      <w:marRight w:val="0"/>
      <w:marTop w:val="0"/>
      <w:marBottom w:val="0"/>
      <w:divBdr>
        <w:top w:val="none" w:sz="0" w:space="0" w:color="auto"/>
        <w:left w:val="none" w:sz="0" w:space="0" w:color="auto"/>
        <w:bottom w:val="none" w:sz="0" w:space="0" w:color="auto"/>
        <w:right w:val="none" w:sz="0" w:space="0" w:color="auto"/>
      </w:divBdr>
    </w:div>
    <w:div w:id="1669283937">
      <w:bodyDiv w:val="1"/>
      <w:marLeft w:val="0"/>
      <w:marRight w:val="0"/>
      <w:marTop w:val="0"/>
      <w:marBottom w:val="0"/>
      <w:divBdr>
        <w:top w:val="none" w:sz="0" w:space="0" w:color="auto"/>
        <w:left w:val="none" w:sz="0" w:space="0" w:color="auto"/>
        <w:bottom w:val="none" w:sz="0" w:space="0" w:color="auto"/>
        <w:right w:val="none" w:sz="0" w:space="0" w:color="auto"/>
      </w:divBdr>
    </w:div>
    <w:div w:id="1686635258">
      <w:bodyDiv w:val="1"/>
      <w:marLeft w:val="0"/>
      <w:marRight w:val="0"/>
      <w:marTop w:val="0"/>
      <w:marBottom w:val="0"/>
      <w:divBdr>
        <w:top w:val="none" w:sz="0" w:space="0" w:color="auto"/>
        <w:left w:val="none" w:sz="0" w:space="0" w:color="auto"/>
        <w:bottom w:val="none" w:sz="0" w:space="0" w:color="auto"/>
        <w:right w:val="none" w:sz="0" w:space="0" w:color="auto"/>
      </w:divBdr>
    </w:div>
    <w:div w:id="1687369214">
      <w:bodyDiv w:val="1"/>
      <w:marLeft w:val="0"/>
      <w:marRight w:val="0"/>
      <w:marTop w:val="0"/>
      <w:marBottom w:val="0"/>
      <w:divBdr>
        <w:top w:val="none" w:sz="0" w:space="0" w:color="auto"/>
        <w:left w:val="none" w:sz="0" w:space="0" w:color="auto"/>
        <w:bottom w:val="none" w:sz="0" w:space="0" w:color="auto"/>
        <w:right w:val="none" w:sz="0" w:space="0" w:color="auto"/>
      </w:divBdr>
    </w:div>
    <w:div w:id="1725830835">
      <w:bodyDiv w:val="1"/>
      <w:marLeft w:val="0"/>
      <w:marRight w:val="0"/>
      <w:marTop w:val="0"/>
      <w:marBottom w:val="0"/>
      <w:divBdr>
        <w:top w:val="none" w:sz="0" w:space="0" w:color="auto"/>
        <w:left w:val="none" w:sz="0" w:space="0" w:color="auto"/>
        <w:bottom w:val="none" w:sz="0" w:space="0" w:color="auto"/>
        <w:right w:val="none" w:sz="0" w:space="0" w:color="auto"/>
      </w:divBdr>
    </w:div>
    <w:div w:id="1756512953">
      <w:bodyDiv w:val="1"/>
      <w:marLeft w:val="0"/>
      <w:marRight w:val="0"/>
      <w:marTop w:val="0"/>
      <w:marBottom w:val="0"/>
      <w:divBdr>
        <w:top w:val="none" w:sz="0" w:space="0" w:color="auto"/>
        <w:left w:val="none" w:sz="0" w:space="0" w:color="auto"/>
        <w:bottom w:val="none" w:sz="0" w:space="0" w:color="auto"/>
        <w:right w:val="none" w:sz="0" w:space="0" w:color="auto"/>
      </w:divBdr>
    </w:div>
    <w:div w:id="1801025487">
      <w:bodyDiv w:val="1"/>
      <w:marLeft w:val="0"/>
      <w:marRight w:val="0"/>
      <w:marTop w:val="0"/>
      <w:marBottom w:val="0"/>
      <w:divBdr>
        <w:top w:val="none" w:sz="0" w:space="0" w:color="auto"/>
        <w:left w:val="none" w:sz="0" w:space="0" w:color="auto"/>
        <w:bottom w:val="none" w:sz="0" w:space="0" w:color="auto"/>
        <w:right w:val="none" w:sz="0" w:space="0" w:color="auto"/>
      </w:divBdr>
    </w:div>
    <w:div w:id="1814910571">
      <w:bodyDiv w:val="1"/>
      <w:marLeft w:val="0"/>
      <w:marRight w:val="0"/>
      <w:marTop w:val="0"/>
      <w:marBottom w:val="0"/>
      <w:divBdr>
        <w:top w:val="none" w:sz="0" w:space="0" w:color="auto"/>
        <w:left w:val="none" w:sz="0" w:space="0" w:color="auto"/>
        <w:bottom w:val="none" w:sz="0" w:space="0" w:color="auto"/>
        <w:right w:val="none" w:sz="0" w:space="0" w:color="auto"/>
      </w:divBdr>
    </w:div>
    <w:div w:id="1830902549">
      <w:bodyDiv w:val="1"/>
      <w:marLeft w:val="0"/>
      <w:marRight w:val="0"/>
      <w:marTop w:val="0"/>
      <w:marBottom w:val="0"/>
      <w:divBdr>
        <w:top w:val="none" w:sz="0" w:space="0" w:color="auto"/>
        <w:left w:val="none" w:sz="0" w:space="0" w:color="auto"/>
        <w:bottom w:val="none" w:sz="0" w:space="0" w:color="auto"/>
        <w:right w:val="none" w:sz="0" w:space="0" w:color="auto"/>
      </w:divBdr>
    </w:div>
    <w:div w:id="1833639153">
      <w:bodyDiv w:val="1"/>
      <w:marLeft w:val="0"/>
      <w:marRight w:val="0"/>
      <w:marTop w:val="0"/>
      <w:marBottom w:val="0"/>
      <w:divBdr>
        <w:top w:val="none" w:sz="0" w:space="0" w:color="auto"/>
        <w:left w:val="none" w:sz="0" w:space="0" w:color="auto"/>
        <w:bottom w:val="none" w:sz="0" w:space="0" w:color="auto"/>
        <w:right w:val="none" w:sz="0" w:space="0" w:color="auto"/>
      </w:divBdr>
    </w:div>
    <w:div w:id="1835802341">
      <w:bodyDiv w:val="1"/>
      <w:marLeft w:val="0"/>
      <w:marRight w:val="0"/>
      <w:marTop w:val="0"/>
      <w:marBottom w:val="0"/>
      <w:divBdr>
        <w:top w:val="none" w:sz="0" w:space="0" w:color="auto"/>
        <w:left w:val="none" w:sz="0" w:space="0" w:color="auto"/>
        <w:bottom w:val="none" w:sz="0" w:space="0" w:color="auto"/>
        <w:right w:val="none" w:sz="0" w:space="0" w:color="auto"/>
      </w:divBdr>
    </w:div>
    <w:div w:id="1847816488">
      <w:bodyDiv w:val="1"/>
      <w:marLeft w:val="0"/>
      <w:marRight w:val="0"/>
      <w:marTop w:val="0"/>
      <w:marBottom w:val="0"/>
      <w:divBdr>
        <w:top w:val="none" w:sz="0" w:space="0" w:color="auto"/>
        <w:left w:val="none" w:sz="0" w:space="0" w:color="auto"/>
        <w:bottom w:val="none" w:sz="0" w:space="0" w:color="auto"/>
        <w:right w:val="none" w:sz="0" w:space="0" w:color="auto"/>
      </w:divBdr>
    </w:div>
    <w:div w:id="1854150800">
      <w:bodyDiv w:val="1"/>
      <w:marLeft w:val="0"/>
      <w:marRight w:val="0"/>
      <w:marTop w:val="0"/>
      <w:marBottom w:val="0"/>
      <w:divBdr>
        <w:top w:val="none" w:sz="0" w:space="0" w:color="auto"/>
        <w:left w:val="none" w:sz="0" w:space="0" w:color="auto"/>
        <w:bottom w:val="none" w:sz="0" w:space="0" w:color="auto"/>
        <w:right w:val="none" w:sz="0" w:space="0" w:color="auto"/>
      </w:divBdr>
      <w:divsChild>
        <w:div w:id="366956305">
          <w:marLeft w:val="0"/>
          <w:marRight w:val="0"/>
          <w:marTop w:val="0"/>
          <w:marBottom w:val="0"/>
          <w:divBdr>
            <w:top w:val="none" w:sz="0" w:space="0" w:color="auto"/>
            <w:left w:val="none" w:sz="0" w:space="0" w:color="auto"/>
            <w:bottom w:val="single" w:sz="6" w:space="4" w:color="DDDDDD"/>
            <w:right w:val="none" w:sz="0" w:space="0" w:color="auto"/>
          </w:divBdr>
        </w:div>
      </w:divsChild>
    </w:div>
    <w:div w:id="1854874628">
      <w:bodyDiv w:val="1"/>
      <w:marLeft w:val="0"/>
      <w:marRight w:val="0"/>
      <w:marTop w:val="0"/>
      <w:marBottom w:val="0"/>
      <w:divBdr>
        <w:top w:val="none" w:sz="0" w:space="0" w:color="auto"/>
        <w:left w:val="none" w:sz="0" w:space="0" w:color="auto"/>
        <w:bottom w:val="none" w:sz="0" w:space="0" w:color="auto"/>
        <w:right w:val="none" w:sz="0" w:space="0" w:color="auto"/>
      </w:divBdr>
    </w:div>
    <w:div w:id="1863741738">
      <w:bodyDiv w:val="1"/>
      <w:marLeft w:val="0"/>
      <w:marRight w:val="0"/>
      <w:marTop w:val="0"/>
      <w:marBottom w:val="0"/>
      <w:divBdr>
        <w:top w:val="none" w:sz="0" w:space="0" w:color="auto"/>
        <w:left w:val="none" w:sz="0" w:space="0" w:color="auto"/>
        <w:bottom w:val="none" w:sz="0" w:space="0" w:color="auto"/>
        <w:right w:val="none" w:sz="0" w:space="0" w:color="auto"/>
      </w:divBdr>
    </w:div>
    <w:div w:id="1887444280">
      <w:bodyDiv w:val="1"/>
      <w:marLeft w:val="0"/>
      <w:marRight w:val="0"/>
      <w:marTop w:val="0"/>
      <w:marBottom w:val="0"/>
      <w:divBdr>
        <w:top w:val="none" w:sz="0" w:space="0" w:color="auto"/>
        <w:left w:val="none" w:sz="0" w:space="0" w:color="auto"/>
        <w:bottom w:val="none" w:sz="0" w:space="0" w:color="auto"/>
        <w:right w:val="none" w:sz="0" w:space="0" w:color="auto"/>
      </w:divBdr>
      <w:divsChild>
        <w:div w:id="1330061093">
          <w:marLeft w:val="0"/>
          <w:marRight w:val="0"/>
          <w:marTop w:val="0"/>
          <w:marBottom w:val="0"/>
          <w:divBdr>
            <w:top w:val="none" w:sz="0" w:space="0" w:color="auto"/>
            <w:left w:val="none" w:sz="0" w:space="0" w:color="auto"/>
            <w:bottom w:val="single" w:sz="6" w:space="4" w:color="DDDDDD"/>
            <w:right w:val="none" w:sz="0" w:space="0" w:color="auto"/>
          </w:divBdr>
        </w:div>
      </w:divsChild>
    </w:div>
    <w:div w:id="1898202138">
      <w:bodyDiv w:val="1"/>
      <w:marLeft w:val="0"/>
      <w:marRight w:val="0"/>
      <w:marTop w:val="0"/>
      <w:marBottom w:val="0"/>
      <w:divBdr>
        <w:top w:val="none" w:sz="0" w:space="0" w:color="auto"/>
        <w:left w:val="none" w:sz="0" w:space="0" w:color="auto"/>
        <w:bottom w:val="none" w:sz="0" w:space="0" w:color="auto"/>
        <w:right w:val="none" w:sz="0" w:space="0" w:color="auto"/>
      </w:divBdr>
    </w:div>
    <w:div w:id="1910917570">
      <w:bodyDiv w:val="1"/>
      <w:marLeft w:val="0"/>
      <w:marRight w:val="0"/>
      <w:marTop w:val="0"/>
      <w:marBottom w:val="0"/>
      <w:divBdr>
        <w:top w:val="none" w:sz="0" w:space="0" w:color="auto"/>
        <w:left w:val="none" w:sz="0" w:space="0" w:color="auto"/>
        <w:bottom w:val="none" w:sz="0" w:space="0" w:color="auto"/>
        <w:right w:val="none" w:sz="0" w:space="0" w:color="auto"/>
      </w:divBdr>
    </w:div>
    <w:div w:id="1912613575">
      <w:bodyDiv w:val="1"/>
      <w:marLeft w:val="0"/>
      <w:marRight w:val="0"/>
      <w:marTop w:val="0"/>
      <w:marBottom w:val="0"/>
      <w:divBdr>
        <w:top w:val="none" w:sz="0" w:space="0" w:color="auto"/>
        <w:left w:val="none" w:sz="0" w:space="0" w:color="auto"/>
        <w:bottom w:val="none" w:sz="0" w:space="0" w:color="auto"/>
        <w:right w:val="none" w:sz="0" w:space="0" w:color="auto"/>
      </w:divBdr>
    </w:div>
    <w:div w:id="1947232111">
      <w:bodyDiv w:val="1"/>
      <w:marLeft w:val="0"/>
      <w:marRight w:val="0"/>
      <w:marTop w:val="0"/>
      <w:marBottom w:val="0"/>
      <w:divBdr>
        <w:top w:val="none" w:sz="0" w:space="0" w:color="auto"/>
        <w:left w:val="none" w:sz="0" w:space="0" w:color="auto"/>
        <w:bottom w:val="none" w:sz="0" w:space="0" w:color="auto"/>
        <w:right w:val="none" w:sz="0" w:space="0" w:color="auto"/>
      </w:divBdr>
    </w:div>
    <w:div w:id="1955819951">
      <w:bodyDiv w:val="1"/>
      <w:marLeft w:val="0"/>
      <w:marRight w:val="0"/>
      <w:marTop w:val="0"/>
      <w:marBottom w:val="0"/>
      <w:divBdr>
        <w:top w:val="none" w:sz="0" w:space="0" w:color="auto"/>
        <w:left w:val="none" w:sz="0" w:space="0" w:color="auto"/>
        <w:bottom w:val="none" w:sz="0" w:space="0" w:color="auto"/>
        <w:right w:val="none" w:sz="0" w:space="0" w:color="auto"/>
      </w:divBdr>
    </w:div>
    <w:div w:id="1977681372">
      <w:bodyDiv w:val="1"/>
      <w:marLeft w:val="0"/>
      <w:marRight w:val="0"/>
      <w:marTop w:val="0"/>
      <w:marBottom w:val="0"/>
      <w:divBdr>
        <w:top w:val="none" w:sz="0" w:space="0" w:color="auto"/>
        <w:left w:val="none" w:sz="0" w:space="0" w:color="auto"/>
        <w:bottom w:val="none" w:sz="0" w:space="0" w:color="auto"/>
        <w:right w:val="none" w:sz="0" w:space="0" w:color="auto"/>
      </w:divBdr>
    </w:div>
    <w:div w:id="1998797954">
      <w:bodyDiv w:val="1"/>
      <w:marLeft w:val="0"/>
      <w:marRight w:val="0"/>
      <w:marTop w:val="0"/>
      <w:marBottom w:val="0"/>
      <w:divBdr>
        <w:top w:val="none" w:sz="0" w:space="0" w:color="auto"/>
        <w:left w:val="none" w:sz="0" w:space="0" w:color="auto"/>
        <w:bottom w:val="none" w:sz="0" w:space="0" w:color="auto"/>
        <w:right w:val="none" w:sz="0" w:space="0" w:color="auto"/>
      </w:divBdr>
    </w:div>
    <w:div w:id="2022508529">
      <w:bodyDiv w:val="1"/>
      <w:marLeft w:val="0"/>
      <w:marRight w:val="0"/>
      <w:marTop w:val="0"/>
      <w:marBottom w:val="0"/>
      <w:divBdr>
        <w:top w:val="none" w:sz="0" w:space="0" w:color="auto"/>
        <w:left w:val="none" w:sz="0" w:space="0" w:color="auto"/>
        <w:bottom w:val="none" w:sz="0" w:space="0" w:color="auto"/>
        <w:right w:val="none" w:sz="0" w:space="0" w:color="auto"/>
      </w:divBdr>
    </w:div>
    <w:div w:id="2022585240">
      <w:bodyDiv w:val="1"/>
      <w:marLeft w:val="0"/>
      <w:marRight w:val="0"/>
      <w:marTop w:val="0"/>
      <w:marBottom w:val="0"/>
      <w:divBdr>
        <w:top w:val="none" w:sz="0" w:space="0" w:color="auto"/>
        <w:left w:val="none" w:sz="0" w:space="0" w:color="auto"/>
        <w:bottom w:val="none" w:sz="0" w:space="0" w:color="auto"/>
        <w:right w:val="none" w:sz="0" w:space="0" w:color="auto"/>
      </w:divBdr>
    </w:div>
    <w:div w:id="2033993169">
      <w:bodyDiv w:val="1"/>
      <w:marLeft w:val="0"/>
      <w:marRight w:val="0"/>
      <w:marTop w:val="0"/>
      <w:marBottom w:val="0"/>
      <w:divBdr>
        <w:top w:val="none" w:sz="0" w:space="0" w:color="auto"/>
        <w:left w:val="none" w:sz="0" w:space="0" w:color="auto"/>
        <w:bottom w:val="none" w:sz="0" w:space="0" w:color="auto"/>
        <w:right w:val="none" w:sz="0" w:space="0" w:color="auto"/>
      </w:divBdr>
    </w:div>
    <w:div w:id="2045057142">
      <w:bodyDiv w:val="1"/>
      <w:marLeft w:val="0"/>
      <w:marRight w:val="0"/>
      <w:marTop w:val="0"/>
      <w:marBottom w:val="0"/>
      <w:divBdr>
        <w:top w:val="none" w:sz="0" w:space="0" w:color="auto"/>
        <w:left w:val="none" w:sz="0" w:space="0" w:color="auto"/>
        <w:bottom w:val="none" w:sz="0" w:space="0" w:color="auto"/>
        <w:right w:val="none" w:sz="0" w:space="0" w:color="auto"/>
      </w:divBdr>
    </w:div>
    <w:div w:id="2048869139">
      <w:bodyDiv w:val="1"/>
      <w:marLeft w:val="0"/>
      <w:marRight w:val="0"/>
      <w:marTop w:val="0"/>
      <w:marBottom w:val="0"/>
      <w:divBdr>
        <w:top w:val="none" w:sz="0" w:space="0" w:color="auto"/>
        <w:left w:val="none" w:sz="0" w:space="0" w:color="auto"/>
        <w:bottom w:val="none" w:sz="0" w:space="0" w:color="auto"/>
        <w:right w:val="none" w:sz="0" w:space="0" w:color="auto"/>
      </w:divBdr>
    </w:div>
    <w:div w:id="2077048688">
      <w:bodyDiv w:val="1"/>
      <w:marLeft w:val="0"/>
      <w:marRight w:val="0"/>
      <w:marTop w:val="0"/>
      <w:marBottom w:val="0"/>
      <w:divBdr>
        <w:top w:val="none" w:sz="0" w:space="0" w:color="auto"/>
        <w:left w:val="none" w:sz="0" w:space="0" w:color="auto"/>
        <w:bottom w:val="none" w:sz="0" w:space="0" w:color="auto"/>
        <w:right w:val="none" w:sz="0" w:space="0" w:color="auto"/>
      </w:divBdr>
    </w:div>
    <w:div w:id="2078358542">
      <w:bodyDiv w:val="1"/>
      <w:marLeft w:val="0"/>
      <w:marRight w:val="0"/>
      <w:marTop w:val="0"/>
      <w:marBottom w:val="0"/>
      <w:divBdr>
        <w:top w:val="none" w:sz="0" w:space="0" w:color="auto"/>
        <w:left w:val="none" w:sz="0" w:space="0" w:color="auto"/>
        <w:bottom w:val="none" w:sz="0" w:space="0" w:color="auto"/>
        <w:right w:val="none" w:sz="0" w:space="0" w:color="auto"/>
      </w:divBdr>
    </w:div>
    <w:div w:id="2101557835">
      <w:bodyDiv w:val="1"/>
      <w:marLeft w:val="0"/>
      <w:marRight w:val="0"/>
      <w:marTop w:val="0"/>
      <w:marBottom w:val="0"/>
      <w:divBdr>
        <w:top w:val="none" w:sz="0" w:space="0" w:color="auto"/>
        <w:left w:val="none" w:sz="0" w:space="0" w:color="auto"/>
        <w:bottom w:val="none" w:sz="0" w:space="0" w:color="auto"/>
        <w:right w:val="none" w:sz="0" w:space="0" w:color="auto"/>
      </w:divBdr>
    </w:div>
    <w:div w:id="2106026432">
      <w:bodyDiv w:val="1"/>
      <w:marLeft w:val="0"/>
      <w:marRight w:val="0"/>
      <w:marTop w:val="0"/>
      <w:marBottom w:val="0"/>
      <w:divBdr>
        <w:top w:val="none" w:sz="0" w:space="0" w:color="auto"/>
        <w:left w:val="none" w:sz="0" w:space="0" w:color="auto"/>
        <w:bottom w:val="none" w:sz="0" w:space="0" w:color="auto"/>
        <w:right w:val="none" w:sz="0" w:space="0" w:color="auto"/>
      </w:divBdr>
    </w:div>
    <w:div w:id="2106878629">
      <w:bodyDiv w:val="1"/>
      <w:marLeft w:val="0"/>
      <w:marRight w:val="0"/>
      <w:marTop w:val="0"/>
      <w:marBottom w:val="0"/>
      <w:divBdr>
        <w:top w:val="none" w:sz="0" w:space="0" w:color="auto"/>
        <w:left w:val="none" w:sz="0" w:space="0" w:color="auto"/>
        <w:bottom w:val="none" w:sz="0" w:space="0" w:color="auto"/>
        <w:right w:val="none" w:sz="0" w:space="0" w:color="auto"/>
      </w:divBdr>
    </w:div>
    <w:div w:id="21134710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5" Type="http://schemas.microsoft.com/office/2018/08/relationships/commentsExtensible" Target="commentsExtensible.xml"/><Relationship Id="rId16" Type="http://schemas.microsoft.com/office/2016/09/relationships/commentsIds" Target="commentsIds.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647E3007-609A-4644-9AE1-E0863CBA35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18</Pages>
  <Words>22942</Words>
  <Characters>126187</Characters>
  <Application>Microsoft Macintosh Word</Application>
  <DocSecurity>0</DocSecurity>
  <Lines>1051</Lines>
  <Paragraphs>297</Paragraphs>
  <ScaleCrop>false</ScaleCrop>
  <HeadingPairs>
    <vt:vector size="2" baseType="variant">
      <vt:variant>
        <vt:lpstr>Titel</vt:lpstr>
      </vt:variant>
      <vt:variant>
        <vt:i4>1</vt:i4>
      </vt:variant>
    </vt:vector>
  </HeadingPairs>
  <TitlesOfParts>
    <vt:vector size="1" baseType="lpstr">
      <vt:lpstr/>
    </vt:vector>
  </TitlesOfParts>
  <Company>AMC</Company>
  <LinksUpToDate>false</LinksUpToDate>
  <CharactersWithSpaces>148832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Baalbaki</dc:creator>
  <cp:keywords/>
  <dc:description/>
  <cp:lastModifiedBy>Nadia Baalbaki</cp:lastModifiedBy>
  <cp:revision>6</cp:revision>
  <dcterms:created xsi:type="dcterms:W3CDTF">2024-09-12T15:42:00Z</dcterms:created>
  <dcterms:modified xsi:type="dcterms:W3CDTF">2024-09-20T17:36:00Z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zotero-version="6.0.37"&gt;&lt;session id="ULD8Wvp1"/&gt;&lt;style id="http://www.zotero.org/styles/vancouver" locale="en-US" hasBibliography="1" bibliographyStyleHasBeenSet="1"/&gt;&lt;prefs&gt;&lt;pref name="fieldType" value="Field"/&gt;&lt;/prefs&gt;&lt;/data&gt;</vt:lpwstr>
  </property>
</Properties>
</file>