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B3ADC" w14:textId="178B5099" w:rsidR="00E501CE" w:rsidRPr="006276F9" w:rsidRDefault="0019182D" w:rsidP="459B4744">
      <w:pPr>
        <w:spacing w:line="480" w:lineRule="auto"/>
        <w:rPr>
          <w:rFonts w:ascii="Times New Roman" w:eastAsia="Times New Roman" w:hAnsi="Times New Roman" w:cs="Times New Roman"/>
          <w:b/>
          <w:bCs/>
          <w:sz w:val="24"/>
          <w:szCs w:val="24"/>
        </w:rPr>
      </w:pPr>
      <w:bookmarkStart w:id="0" w:name="_Hlk123656771"/>
      <w:bookmarkStart w:id="1" w:name="_Toc535508010"/>
      <w:bookmarkStart w:id="2" w:name="_Hlk63709246"/>
      <w:r w:rsidRPr="006276F9">
        <w:rPr>
          <w:rFonts w:ascii="Times New Roman" w:eastAsia="Times New Roman" w:hAnsi="Times New Roman" w:cs="Times New Roman"/>
          <w:b/>
          <w:bCs/>
          <w:sz w:val="24"/>
          <w:szCs w:val="24"/>
        </w:rPr>
        <w:t xml:space="preserve">Test-retest reliability of </w:t>
      </w:r>
      <w:r w:rsidR="00E501CE" w:rsidRPr="006276F9">
        <w:rPr>
          <w:rFonts w:ascii="Times New Roman" w:eastAsia="Times New Roman" w:hAnsi="Times New Roman" w:cs="Times New Roman"/>
          <w:b/>
          <w:bCs/>
          <w:sz w:val="24"/>
          <w:szCs w:val="24"/>
        </w:rPr>
        <w:t>Mismatch Negativity</w:t>
      </w:r>
      <w:r w:rsidR="00F5664E" w:rsidRPr="006276F9">
        <w:rPr>
          <w:rFonts w:ascii="Times New Roman" w:eastAsia="Times New Roman" w:hAnsi="Times New Roman" w:cs="Times New Roman"/>
          <w:b/>
          <w:bCs/>
          <w:sz w:val="24"/>
          <w:szCs w:val="24"/>
        </w:rPr>
        <w:t xml:space="preserve"> and Late </w:t>
      </w:r>
      <w:r w:rsidR="000903C1" w:rsidRPr="006276F9">
        <w:rPr>
          <w:rFonts w:ascii="Times New Roman" w:eastAsia="Times New Roman" w:hAnsi="Times New Roman" w:cs="Times New Roman"/>
          <w:b/>
          <w:bCs/>
          <w:sz w:val="24"/>
          <w:szCs w:val="24"/>
        </w:rPr>
        <w:t xml:space="preserve">Discriminative </w:t>
      </w:r>
      <w:r w:rsidR="00F5664E" w:rsidRPr="006276F9">
        <w:rPr>
          <w:rFonts w:ascii="Times New Roman" w:eastAsia="Times New Roman" w:hAnsi="Times New Roman" w:cs="Times New Roman"/>
          <w:b/>
          <w:bCs/>
          <w:sz w:val="24"/>
          <w:szCs w:val="24"/>
        </w:rPr>
        <w:t>Negativity response</w:t>
      </w:r>
      <w:r w:rsidR="00500337" w:rsidRPr="006276F9">
        <w:rPr>
          <w:rFonts w:ascii="Times New Roman" w:eastAsia="Times New Roman" w:hAnsi="Times New Roman" w:cs="Times New Roman"/>
          <w:b/>
          <w:bCs/>
          <w:sz w:val="24"/>
          <w:szCs w:val="24"/>
        </w:rPr>
        <w:t xml:space="preserve"> in children with </w:t>
      </w:r>
      <w:r w:rsidR="00E82031" w:rsidRPr="006276F9">
        <w:rPr>
          <w:rFonts w:ascii="Times New Roman" w:eastAsia="Times New Roman" w:hAnsi="Times New Roman" w:cs="Times New Roman"/>
          <w:b/>
          <w:bCs/>
          <w:sz w:val="24"/>
          <w:szCs w:val="24"/>
        </w:rPr>
        <w:t>listening difficulties</w:t>
      </w:r>
    </w:p>
    <w:bookmarkEnd w:id="0"/>
    <w:p w14:paraId="10CDCC29" w14:textId="5195B6BA" w:rsidR="00E501CE" w:rsidRPr="006276F9" w:rsidRDefault="0085004F"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Short title: </w:t>
      </w:r>
      <w:r w:rsidR="004250EA" w:rsidRPr="006276F9">
        <w:rPr>
          <w:rFonts w:ascii="Times New Roman" w:eastAsia="Times New Roman" w:hAnsi="Times New Roman" w:cs="Times New Roman"/>
          <w:sz w:val="24"/>
          <w:szCs w:val="24"/>
        </w:rPr>
        <w:t>MMN and LDN in children</w:t>
      </w:r>
      <w:r w:rsidRPr="006276F9">
        <w:rPr>
          <w:rFonts w:ascii="Times New Roman" w:eastAsia="Times New Roman" w:hAnsi="Times New Roman" w:cs="Times New Roman"/>
          <w:sz w:val="24"/>
          <w:szCs w:val="24"/>
        </w:rPr>
        <w:t xml:space="preserve"> </w:t>
      </w:r>
    </w:p>
    <w:bookmarkEnd w:id="1"/>
    <w:p w14:paraId="421E0A40" w14:textId="32136417" w:rsidR="00E501CE" w:rsidRPr="006276F9" w:rsidRDefault="00E501CE" w:rsidP="459B4744">
      <w:pPr>
        <w:spacing w:line="480" w:lineRule="auto"/>
        <w:rPr>
          <w:rFonts w:ascii="Times New Roman" w:eastAsia="Times New Roman" w:hAnsi="Times New Roman" w:cs="Times New Roman"/>
          <w:sz w:val="24"/>
          <w:szCs w:val="24"/>
          <w:vertAlign w:val="superscript"/>
          <w:lang w:val="it-IT"/>
        </w:rPr>
      </w:pPr>
      <w:r w:rsidRPr="006276F9">
        <w:rPr>
          <w:rFonts w:ascii="Times New Roman" w:eastAsia="Times New Roman" w:hAnsi="Times New Roman" w:cs="Times New Roman"/>
          <w:sz w:val="24"/>
          <w:szCs w:val="24"/>
          <w:lang w:val="it-IT"/>
        </w:rPr>
        <w:t>Mridula Sharma</w:t>
      </w:r>
      <w:r w:rsidRPr="006276F9">
        <w:rPr>
          <w:rFonts w:ascii="Times New Roman" w:eastAsia="Times New Roman" w:hAnsi="Times New Roman" w:cs="Times New Roman"/>
          <w:sz w:val="24"/>
          <w:szCs w:val="24"/>
          <w:vertAlign w:val="superscript"/>
          <w:lang w:val="it-IT"/>
        </w:rPr>
        <w:t>1</w:t>
      </w:r>
      <w:r w:rsidR="004277F8" w:rsidRPr="006276F9">
        <w:rPr>
          <w:rFonts w:ascii="Times New Roman" w:eastAsia="Times New Roman" w:hAnsi="Times New Roman" w:cs="Times New Roman"/>
          <w:sz w:val="24"/>
          <w:szCs w:val="24"/>
          <w:vertAlign w:val="superscript"/>
          <w:lang w:val="it-IT"/>
        </w:rPr>
        <w:t>,2</w:t>
      </w:r>
      <w:r w:rsidRPr="006276F9">
        <w:rPr>
          <w:rFonts w:ascii="Times New Roman" w:eastAsia="Times New Roman" w:hAnsi="Times New Roman" w:cs="Times New Roman"/>
          <w:sz w:val="24"/>
          <w:szCs w:val="24"/>
          <w:lang w:val="it-IT"/>
        </w:rPr>
        <w:t>, Varghese Peter</w:t>
      </w:r>
      <w:r w:rsidR="004277F8" w:rsidRPr="006276F9">
        <w:rPr>
          <w:rFonts w:ascii="Times New Roman" w:eastAsia="Times New Roman" w:hAnsi="Times New Roman" w:cs="Times New Roman"/>
          <w:sz w:val="24"/>
          <w:szCs w:val="24"/>
          <w:vertAlign w:val="superscript"/>
          <w:lang w:val="it-IT"/>
        </w:rPr>
        <w:t>3</w:t>
      </w:r>
      <w:r w:rsidRPr="006276F9">
        <w:rPr>
          <w:rFonts w:ascii="Times New Roman" w:eastAsia="Times New Roman" w:hAnsi="Times New Roman" w:cs="Times New Roman"/>
          <w:sz w:val="24"/>
          <w:szCs w:val="24"/>
          <w:lang w:val="it-IT"/>
        </w:rPr>
        <w:t>, Danielle Dennis</w:t>
      </w:r>
      <w:r w:rsidRPr="006276F9">
        <w:rPr>
          <w:rFonts w:ascii="Times New Roman" w:eastAsia="Times New Roman" w:hAnsi="Times New Roman" w:cs="Times New Roman"/>
          <w:sz w:val="24"/>
          <w:szCs w:val="24"/>
          <w:vertAlign w:val="superscript"/>
          <w:lang w:val="it-IT"/>
        </w:rPr>
        <w:t xml:space="preserve"> </w:t>
      </w:r>
      <w:r w:rsidR="004277F8" w:rsidRPr="006276F9">
        <w:rPr>
          <w:rFonts w:ascii="Times New Roman" w:eastAsia="Times New Roman" w:hAnsi="Times New Roman" w:cs="Times New Roman"/>
          <w:sz w:val="24"/>
          <w:szCs w:val="24"/>
          <w:vertAlign w:val="superscript"/>
          <w:lang w:val="it-IT"/>
        </w:rPr>
        <w:t>2</w:t>
      </w:r>
      <w:r w:rsidRPr="006276F9">
        <w:rPr>
          <w:rFonts w:ascii="Times New Roman" w:eastAsia="Times New Roman" w:hAnsi="Times New Roman" w:cs="Times New Roman"/>
          <w:sz w:val="24"/>
          <w:szCs w:val="24"/>
          <w:lang w:val="it-IT"/>
        </w:rPr>
        <w:t>, Gitanjali Raman</w:t>
      </w:r>
      <w:r w:rsidR="004277F8" w:rsidRPr="006276F9">
        <w:rPr>
          <w:rFonts w:ascii="Times New Roman" w:eastAsia="Times New Roman" w:hAnsi="Times New Roman" w:cs="Times New Roman"/>
          <w:sz w:val="24"/>
          <w:szCs w:val="24"/>
          <w:vertAlign w:val="superscript"/>
          <w:lang w:val="it-IT"/>
        </w:rPr>
        <w:t>4</w:t>
      </w:r>
      <w:r w:rsidRPr="006276F9">
        <w:rPr>
          <w:rFonts w:ascii="Times New Roman" w:eastAsia="Times New Roman" w:hAnsi="Times New Roman" w:cs="Times New Roman"/>
          <w:sz w:val="24"/>
          <w:szCs w:val="24"/>
          <w:lang w:val="it-IT"/>
        </w:rPr>
        <w:t>, Suzanne C Purdy</w:t>
      </w:r>
      <w:r w:rsidR="004277F8" w:rsidRPr="006276F9">
        <w:rPr>
          <w:rFonts w:ascii="Times New Roman" w:eastAsia="Times New Roman" w:hAnsi="Times New Roman" w:cs="Times New Roman"/>
          <w:sz w:val="24"/>
          <w:szCs w:val="24"/>
          <w:vertAlign w:val="superscript"/>
          <w:lang w:val="it-IT"/>
        </w:rPr>
        <w:t>5</w:t>
      </w:r>
      <w:r w:rsidR="006F0288" w:rsidRPr="006276F9">
        <w:rPr>
          <w:rFonts w:ascii="Times New Roman" w:eastAsia="Times New Roman" w:hAnsi="Times New Roman" w:cs="Times New Roman"/>
          <w:sz w:val="24"/>
          <w:szCs w:val="24"/>
          <w:vertAlign w:val="superscript"/>
          <w:lang w:val="it-IT"/>
        </w:rPr>
        <w:t>,</w:t>
      </w:r>
      <w:r w:rsidR="004277F8" w:rsidRPr="006276F9">
        <w:rPr>
          <w:rFonts w:ascii="Times New Roman" w:eastAsia="Times New Roman" w:hAnsi="Times New Roman" w:cs="Times New Roman"/>
          <w:sz w:val="24"/>
          <w:szCs w:val="24"/>
          <w:vertAlign w:val="superscript"/>
          <w:lang w:val="it-IT"/>
        </w:rPr>
        <w:t>6</w:t>
      </w:r>
    </w:p>
    <w:p w14:paraId="3F20E970" w14:textId="7D407974" w:rsidR="004277F8" w:rsidRPr="006276F9" w:rsidRDefault="00E501CE"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vertAlign w:val="superscript"/>
        </w:rPr>
        <w:t xml:space="preserve">1 </w:t>
      </w:r>
      <w:r w:rsidR="00924D96" w:rsidRPr="006276F9">
        <w:rPr>
          <w:rFonts w:ascii="Times New Roman" w:eastAsia="Times New Roman" w:hAnsi="Times New Roman" w:cs="Times New Roman"/>
          <w:sz w:val="24"/>
          <w:szCs w:val="24"/>
        </w:rPr>
        <w:t xml:space="preserve">College of Nursing and </w:t>
      </w:r>
      <w:r w:rsidR="002852D8" w:rsidRPr="006276F9">
        <w:rPr>
          <w:rFonts w:ascii="Times New Roman" w:eastAsia="Times New Roman" w:hAnsi="Times New Roman" w:cs="Times New Roman"/>
          <w:sz w:val="24"/>
          <w:szCs w:val="24"/>
        </w:rPr>
        <w:t>Health</w:t>
      </w:r>
      <w:r w:rsidR="00924D96" w:rsidRPr="006276F9">
        <w:rPr>
          <w:rFonts w:ascii="Times New Roman" w:eastAsia="Times New Roman" w:hAnsi="Times New Roman" w:cs="Times New Roman"/>
          <w:sz w:val="24"/>
          <w:szCs w:val="24"/>
        </w:rPr>
        <w:t xml:space="preserve"> Sciences, Flinders University, </w:t>
      </w:r>
      <w:r w:rsidR="002D03C9" w:rsidRPr="006276F9">
        <w:rPr>
          <w:rFonts w:ascii="Times New Roman" w:eastAsia="Times New Roman" w:hAnsi="Times New Roman" w:cs="Times New Roman"/>
          <w:sz w:val="24"/>
          <w:szCs w:val="24"/>
        </w:rPr>
        <w:t>Adelaide, Australia</w:t>
      </w:r>
    </w:p>
    <w:p w14:paraId="157C0C6C" w14:textId="444D8867" w:rsidR="00E501CE" w:rsidRPr="006276F9" w:rsidRDefault="00924D96"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vertAlign w:val="superscript"/>
        </w:rPr>
        <w:t xml:space="preserve">2 </w:t>
      </w:r>
      <w:r w:rsidR="00E501CE" w:rsidRPr="006276F9">
        <w:rPr>
          <w:rFonts w:ascii="Times New Roman" w:eastAsia="Times New Roman" w:hAnsi="Times New Roman" w:cs="Times New Roman"/>
          <w:sz w:val="24"/>
          <w:szCs w:val="24"/>
        </w:rPr>
        <w:t>Department of Linguistics,</w:t>
      </w:r>
      <w:r w:rsidR="00E501CE" w:rsidRPr="006276F9">
        <w:rPr>
          <w:rFonts w:ascii="Times New Roman" w:eastAsia="Times New Roman" w:hAnsi="Times New Roman" w:cs="Times New Roman"/>
          <w:sz w:val="24"/>
          <w:szCs w:val="24"/>
          <w:vertAlign w:val="superscript"/>
        </w:rPr>
        <w:t xml:space="preserve"> </w:t>
      </w:r>
      <w:r w:rsidR="00E501CE" w:rsidRPr="006276F9">
        <w:rPr>
          <w:rFonts w:ascii="Times New Roman" w:eastAsia="Times New Roman" w:hAnsi="Times New Roman" w:cs="Times New Roman"/>
          <w:sz w:val="24"/>
          <w:szCs w:val="24"/>
        </w:rPr>
        <w:t>Macquarie University, Sydney, Australia</w:t>
      </w:r>
    </w:p>
    <w:p w14:paraId="52F55689" w14:textId="1EE152EC" w:rsidR="00E501CE" w:rsidRPr="006276F9" w:rsidRDefault="002D03C9"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vertAlign w:val="superscript"/>
        </w:rPr>
        <w:t>3</w:t>
      </w:r>
      <w:r w:rsidR="00E501CE" w:rsidRPr="006276F9">
        <w:rPr>
          <w:rFonts w:ascii="Times New Roman" w:eastAsia="Times New Roman" w:hAnsi="Times New Roman" w:cs="Times New Roman"/>
          <w:sz w:val="24"/>
          <w:szCs w:val="24"/>
        </w:rPr>
        <w:t xml:space="preserve"> </w:t>
      </w:r>
      <w:r w:rsidR="00F10A72" w:rsidRPr="006276F9">
        <w:rPr>
          <w:rFonts w:ascii="Times New Roman" w:eastAsia="Times New Roman" w:hAnsi="Times New Roman" w:cs="Times New Roman"/>
          <w:sz w:val="24"/>
          <w:szCs w:val="24"/>
        </w:rPr>
        <w:t xml:space="preserve">School of Health, </w:t>
      </w:r>
      <w:r w:rsidR="00E501CE" w:rsidRPr="006276F9">
        <w:rPr>
          <w:rFonts w:ascii="Times New Roman" w:eastAsia="Times New Roman" w:hAnsi="Times New Roman" w:cs="Times New Roman"/>
          <w:sz w:val="24"/>
          <w:szCs w:val="24"/>
        </w:rPr>
        <w:t xml:space="preserve">University of </w:t>
      </w:r>
      <w:r w:rsidR="00E6770A" w:rsidRPr="006276F9">
        <w:rPr>
          <w:rFonts w:ascii="Times New Roman" w:eastAsia="Times New Roman" w:hAnsi="Times New Roman" w:cs="Times New Roman"/>
          <w:sz w:val="24"/>
          <w:szCs w:val="24"/>
        </w:rPr>
        <w:t>the Sunshine Co</w:t>
      </w:r>
      <w:r w:rsidR="00AA595A" w:rsidRPr="006276F9">
        <w:rPr>
          <w:rFonts w:ascii="Times New Roman" w:eastAsia="Times New Roman" w:hAnsi="Times New Roman" w:cs="Times New Roman"/>
          <w:sz w:val="24"/>
          <w:szCs w:val="24"/>
        </w:rPr>
        <w:t>ast, Queensland, Australia</w:t>
      </w:r>
    </w:p>
    <w:p w14:paraId="65B666B4" w14:textId="55EB50ED" w:rsidR="00EB7FBB" w:rsidRPr="006276F9" w:rsidRDefault="002D03C9" w:rsidP="459B4744">
      <w:pPr>
        <w:spacing w:line="480" w:lineRule="auto"/>
        <w:rPr>
          <w:rFonts w:ascii="Times New Roman" w:eastAsia="Times New Roman" w:hAnsi="Times New Roman" w:cs="Times New Roman"/>
          <w:sz w:val="24"/>
          <w:szCs w:val="24"/>
          <w:shd w:val="clear" w:color="auto" w:fill="F9F9F9"/>
        </w:rPr>
      </w:pPr>
      <w:r w:rsidRPr="006276F9">
        <w:rPr>
          <w:rFonts w:ascii="Times New Roman" w:eastAsia="Times New Roman" w:hAnsi="Times New Roman" w:cs="Times New Roman"/>
          <w:sz w:val="24"/>
          <w:szCs w:val="24"/>
          <w:vertAlign w:val="superscript"/>
        </w:rPr>
        <w:t>4</w:t>
      </w:r>
      <w:r w:rsidR="00EB7FBB" w:rsidRPr="006276F9">
        <w:rPr>
          <w:rFonts w:ascii="Times New Roman" w:eastAsia="Times New Roman" w:hAnsi="Times New Roman" w:cs="Times New Roman"/>
          <w:sz w:val="24"/>
          <w:szCs w:val="24"/>
        </w:rPr>
        <w:t xml:space="preserve"> Genetics, Cell Biology and Development, University of Minnesota, Twin Cities, United States</w:t>
      </w:r>
    </w:p>
    <w:p w14:paraId="2905B4AA" w14:textId="1D1298AA" w:rsidR="00E501CE" w:rsidRPr="006276F9" w:rsidRDefault="002D03C9" w:rsidP="459B4744">
      <w:pPr>
        <w:spacing w:line="480" w:lineRule="auto"/>
        <w:rPr>
          <w:rFonts w:ascii="Times New Roman" w:eastAsia="Times New Roman" w:hAnsi="Times New Roman" w:cs="Times New Roman"/>
          <w:sz w:val="24"/>
          <w:szCs w:val="24"/>
        </w:rPr>
      </w:pPr>
      <w:proofErr w:type="gramStart"/>
      <w:r w:rsidRPr="006276F9">
        <w:rPr>
          <w:rFonts w:ascii="Times New Roman" w:eastAsia="Times New Roman" w:hAnsi="Times New Roman" w:cs="Times New Roman"/>
          <w:sz w:val="24"/>
          <w:szCs w:val="24"/>
          <w:vertAlign w:val="superscript"/>
        </w:rPr>
        <w:t>5</w:t>
      </w:r>
      <w:r w:rsidR="00E501CE" w:rsidRPr="006276F9">
        <w:rPr>
          <w:rFonts w:ascii="Times New Roman" w:eastAsia="Times New Roman" w:hAnsi="Times New Roman" w:cs="Times New Roman"/>
          <w:sz w:val="24"/>
          <w:szCs w:val="24"/>
          <w:vertAlign w:val="superscript"/>
        </w:rPr>
        <w:t xml:space="preserve"> </w:t>
      </w:r>
      <w:r w:rsidRPr="006276F9">
        <w:rPr>
          <w:rFonts w:ascii="Times New Roman" w:eastAsia="Times New Roman" w:hAnsi="Times New Roman" w:cs="Times New Roman"/>
          <w:sz w:val="24"/>
          <w:szCs w:val="24"/>
          <w:vertAlign w:val="superscript"/>
        </w:rPr>
        <w:t xml:space="preserve"> </w:t>
      </w:r>
      <w:r w:rsidR="00E501CE" w:rsidRPr="006276F9">
        <w:rPr>
          <w:rFonts w:ascii="Times New Roman" w:eastAsia="Times New Roman" w:hAnsi="Times New Roman" w:cs="Times New Roman"/>
          <w:sz w:val="24"/>
          <w:szCs w:val="24"/>
        </w:rPr>
        <w:t>School</w:t>
      </w:r>
      <w:proofErr w:type="gramEnd"/>
      <w:r w:rsidR="00E501CE" w:rsidRPr="006276F9">
        <w:rPr>
          <w:rFonts w:ascii="Times New Roman" w:eastAsia="Times New Roman" w:hAnsi="Times New Roman" w:cs="Times New Roman"/>
          <w:sz w:val="24"/>
          <w:szCs w:val="24"/>
        </w:rPr>
        <w:t xml:space="preserve"> of Psychology, University of Auckland, New Zealand</w:t>
      </w:r>
    </w:p>
    <w:p w14:paraId="4FF2509A" w14:textId="2BBB152D" w:rsidR="006F0288" w:rsidRPr="006276F9" w:rsidRDefault="002D03C9"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vertAlign w:val="superscript"/>
        </w:rPr>
        <w:t>6</w:t>
      </w:r>
      <w:r w:rsidR="006F0288" w:rsidRPr="006276F9">
        <w:rPr>
          <w:rFonts w:ascii="Times New Roman" w:eastAsia="Times New Roman" w:hAnsi="Times New Roman" w:cs="Times New Roman"/>
          <w:sz w:val="24"/>
          <w:szCs w:val="24"/>
          <w:vertAlign w:val="superscript"/>
        </w:rPr>
        <w:t xml:space="preserve"> </w:t>
      </w:r>
      <w:proofErr w:type="spellStart"/>
      <w:r w:rsidR="006F0288" w:rsidRPr="006276F9">
        <w:rPr>
          <w:rFonts w:ascii="Times New Roman" w:eastAsia="Times New Roman" w:hAnsi="Times New Roman" w:cs="Times New Roman"/>
          <w:sz w:val="24"/>
          <w:szCs w:val="24"/>
        </w:rPr>
        <w:t>Eisdell</w:t>
      </w:r>
      <w:proofErr w:type="spellEnd"/>
      <w:r w:rsidR="006F0288" w:rsidRPr="006276F9">
        <w:rPr>
          <w:rFonts w:ascii="Times New Roman" w:eastAsia="Times New Roman" w:hAnsi="Times New Roman" w:cs="Times New Roman"/>
          <w:sz w:val="24"/>
          <w:szCs w:val="24"/>
        </w:rPr>
        <w:t xml:space="preserve"> Moore Centre for Hearing and Balance Research, University of Auckland, New Zealand</w:t>
      </w:r>
    </w:p>
    <w:p w14:paraId="5AF0B100" w14:textId="77777777" w:rsidR="00E501CE" w:rsidRPr="006276F9" w:rsidRDefault="00E501CE" w:rsidP="459B4744">
      <w:pPr>
        <w:spacing w:line="480" w:lineRule="auto"/>
        <w:rPr>
          <w:rFonts w:ascii="Times New Roman" w:eastAsia="Times New Roman" w:hAnsi="Times New Roman" w:cs="Times New Roman"/>
          <w:sz w:val="24"/>
          <w:szCs w:val="24"/>
        </w:rPr>
      </w:pPr>
    </w:p>
    <w:p w14:paraId="24BAA4F8" w14:textId="5EC9ED8C" w:rsidR="004C28F4" w:rsidRPr="006276F9" w:rsidRDefault="004C28F4"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Corresponding author:</w:t>
      </w:r>
      <w:r w:rsidR="009F10D6"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Mridula Sharma, PhD</w:t>
      </w:r>
    </w:p>
    <w:p w14:paraId="66529EA8" w14:textId="29323B55" w:rsidR="004C28F4" w:rsidRPr="006276F9" w:rsidRDefault="003614AF" w:rsidP="459B4744">
      <w:pPr>
        <w:spacing w:after="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College of Nursing and Health Sciences</w:t>
      </w:r>
      <w:r w:rsidRPr="006276F9">
        <w:br/>
      </w:r>
      <w:r w:rsidRPr="006276F9">
        <w:rPr>
          <w:rFonts w:ascii="Times New Roman" w:eastAsia="Times New Roman" w:hAnsi="Times New Roman" w:cs="Times New Roman"/>
          <w:sz w:val="24"/>
          <w:szCs w:val="24"/>
        </w:rPr>
        <w:t>Flinders University</w:t>
      </w:r>
      <w:r w:rsidR="00166DAA"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SA,</w:t>
      </w:r>
      <w:r w:rsidR="00166DAA" w:rsidRPr="006276F9">
        <w:rPr>
          <w:rFonts w:ascii="Times New Roman" w:eastAsia="Times New Roman" w:hAnsi="Times New Roman" w:cs="Times New Roman"/>
          <w:sz w:val="24"/>
          <w:szCs w:val="24"/>
        </w:rPr>
        <w:t xml:space="preserve"> </w:t>
      </w:r>
      <w:r w:rsidR="004C28F4" w:rsidRPr="006276F9">
        <w:rPr>
          <w:rFonts w:ascii="Times New Roman" w:eastAsia="Times New Roman" w:hAnsi="Times New Roman" w:cs="Times New Roman"/>
          <w:sz w:val="24"/>
          <w:szCs w:val="24"/>
        </w:rPr>
        <w:t>Australia</w:t>
      </w:r>
      <w:r w:rsidRPr="006276F9">
        <w:br/>
      </w:r>
      <w:r w:rsidR="004C28F4" w:rsidRPr="006276F9">
        <w:rPr>
          <w:rFonts w:ascii="Times New Roman" w:eastAsia="Times New Roman" w:hAnsi="Times New Roman" w:cs="Times New Roman"/>
          <w:sz w:val="24"/>
          <w:szCs w:val="24"/>
        </w:rPr>
        <w:t xml:space="preserve">Email: </w:t>
      </w:r>
      <w:hyperlink r:id="rId11">
        <w:r w:rsidRPr="006276F9">
          <w:rPr>
            <w:rStyle w:val="Hyperlink"/>
            <w:rFonts w:ascii="Times New Roman" w:eastAsia="Times New Roman" w:hAnsi="Times New Roman" w:cs="Times New Roman"/>
            <w:color w:val="auto"/>
            <w:sz w:val="24"/>
            <w:szCs w:val="24"/>
          </w:rPr>
          <w:t>mridula.sharma@flinders.edu.au</w:t>
        </w:r>
      </w:hyperlink>
      <w:r w:rsidR="004C28F4" w:rsidRPr="006276F9">
        <w:rPr>
          <w:rFonts w:ascii="Times New Roman" w:eastAsia="Times New Roman" w:hAnsi="Times New Roman" w:cs="Times New Roman"/>
          <w:sz w:val="24"/>
          <w:szCs w:val="24"/>
        </w:rPr>
        <w:t xml:space="preserve"> </w:t>
      </w:r>
    </w:p>
    <w:p w14:paraId="7072274D" w14:textId="77777777" w:rsidR="007B7E2F" w:rsidRPr="006276F9" w:rsidRDefault="007B7E2F" w:rsidP="459B4744">
      <w:pPr>
        <w:rPr>
          <w:rFonts w:ascii="Times New Roman" w:eastAsia="Times New Roman" w:hAnsi="Times New Roman" w:cs="Times New Roman"/>
          <w:b/>
          <w:bCs/>
          <w:sz w:val="24"/>
          <w:szCs w:val="24"/>
        </w:rPr>
      </w:pPr>
    </w:p>
    <w:p w14:paraId="43B3037A" w14:textId="0501C185" w:rsidR="007B7E2F" w:rsidRPr="006276F9" w:rsidRDefault="007B7E2F" w:rsidP="459B4744">
      <w:pPr>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 xml:space="preserve">Paper </w:t>
      </w:r>
      <w:proofErr w:type="gramStart"/>
      <w:r w:rsidRPr="006276F9">
        <w:rPr>
          <w:rFonts w:ascii="Times New Roman" w:eastAsia="Times New Roman" w:hAnsi="Times New Roman" w:cs="Times New Roman"/>
          <w:b/>
          <w:bCs/>
          <w:sz w:val="24"/>
          <w:szCs w:val="24"/>
        </w:rPr>
        <w:t>word</w:t>
      </w:r>
      <w:proofErr w:type="gramEnd"/>
      <w:r w:rsidRPr="006276F9">
        <w:rPr>
          <w:rFonts w:ascii="Times New Roman" w:eastAsia="Times New Roman" w:hAnsi="Times New Roman" w:cs="Times New Roman"/>
          <w:b/>
          <w:bCs/>
          <w:sz w:val="24"/>
          <w:szCs w:val="24"/>
        </w:rPr>
        <w:t xml:space="preserve"> count: </w:t>
      </w:r>
      <w:r w:rsidR="005C4150">
        <w:rPr>
          <w:rFonts w:ascii="Times New Roman" w:eastAsia="Times New Roman" w:hAnsi="Times New Roman" w:cs="Times New Roman"/>
          <w:sz w:val="24"/>
          <w:szCs w:val="24"/>
        </w:rPr>
        <w:t>7435</w:t>
      </w:r>
    </w:p>
    <w:p w14:paraId="45992B4C" w14:textId="77777777" w:rsidR="007B7E2F" w:rsidRPr="006276F9" w:rsidRDefault="007B7E2F" w:rsidP="459B4744">
      <w:pPr>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 xml:space="preserve">Figure count: </w:t>
      </w:r>
      <w:r w:rsidRPr="006276F9">
        <w:rPr>
          <w:rFonts w:ascii="Times New Roman" w:eastAsia="Times New Roman" w:hAnsi="Times New Roman" w:cs="Times New Roman"/>
          <w:sz w:val="24"/>
          <w:szCs w:val="24"/>
        </w:rPr>
        <w:t>2</w:t>
      </w:r>
    </w:p>
    <w:p w14:paraId="201EE37E" w14:textId="11E38118" w:rsidR="007B7E2F" w:rsidRPr="006276F9" w:rsidRDefault="007B7E2F" w:rsidP="459B4744">
      <w:pPr>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 xml:space="preserve">Table count: </w:t>
      </w:r>
      <w:r w:rsidR="00AF12E6" w:rsidRPr="006276F9">
        <w:rPr>
          <w:rFonts w:ascii="Times New Roman" w:eastAsia="Times New Roman" w:hAnsi="Times New Roman" w:cs="Times New Roman"/>
          <w:sz w:val="24"/>
          <w:szCs w:val="24"/>
        </w:rPr>
        <w:t>4</w:t>
      </w:r>
    </w:p>
    <w:p w14:paraId="4AB2E245" w14:textId="64E1F380" w:rsidR="003025A6" w:rsidRDefault="003025A6" w:rsidP="459B4744">
      <w:pPr>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Supplementary Table</w:t>
      </w:r>
      <w:r w:rsidRPr="006276F9">
        <w:rPr>
          <w:rFonts w:ascii="Times New Roman" w:eastAsia="Times New Roman" w:hAnsi="Times New Roman" w:cs="Times New Roman"/>
          <w:sz w:val="24"/>
          <w:szCs w:val="24"/>
        </w:rPr>
        <w:t>: 1</w:t>
      </w:r>
    </w:p>
    <w:p w14:paraId="1B1ED170" w14:textId="2649E369" w:rsidR="005C4150" w:rsidRPr="006276F9" w:rsidRDefault="005C4150" w:rsidP="459B4744">
      <w:pPr>
        <w:rPr>
          <w:rFonts w:ascii="Times New Roman" w:eastAsia="Times New Roman" w:hAnsi="Times New Roman" w:cs="Times New Roman"/>
          <w:b/>
          <w:bCs/>
          <w:sz w:val="24"/>
          <w:szCs w:val="24"/>
        </w:rPr>
      </w:pPr>
      <w:r w:rsidRPr="00EA0F31">
        <w:rPr>
          <w:rFonts w:ascii="Times New Roman" w:eastAsia="Times New Roman" w:hAnsi="Times New Roman" w:cs="Times New Roman"/>
          <w:b/>
          <w:bCs/>
          <w:sz w:val="24"/>
          <w:szCs w:val="24"/>
        </w:rPr>
        <w:t>Supplementary Figures</w:t>
      </w:r>
      <w:r>
        <w:rPr>
          <w:rFonts w:ascii="Times New Roman" w:eastAsia="Times New Roman" w:hAnsi="Times New Roman" w:cs="Times New Roman"/>
          <w:sz w:val="24"/>
          <w:szCs w:val="24"/>
        </w:rPr>
        <w:t>: 5</w:t>
      </w:r>
    </w:p>
    <w:p w14:paraId="187402BA" w14:textId="73A853BD" w:rsidR="00E501CE" w:rsidRPr="006276F9" w:rsidRDefault="00446833"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lastRenderedPageBreak/>
        <w:t>Abstract</w:t>
      </w:r>
      <w:r w:rsidR="00A73E8E" w:rsidRPr="006276F9">
        <w:rPr>
          <w:rFonts w:ascii="Times New Roman" w:eastAsia="Times New Roman" w:hAnsi="Times New Roman" w:cs="Times New Roman"/>
          <w:b/>
          <w:bCs/>
          <w:sz w:val="24"/>
          <w:szCs w:val="24"/>
        </w:rPr>
        <w:t xml:space="preserve"> </w:t>
      </w:r>
    </w:p>
    <w:p w14:paraId="6EA78E80" w14:textId="4C19F6EB" w:rsidR="008E5406" w:rsidRPr="006276F9" w:rsidRDefault="00DA2D23"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Mismatch </w:t>
      </w:r>
      <w:r w:rsidR="00284E0C" w:rsidRPr="006276F9">
        <w:rPr>
          <w:rFonts w:ascii="Times New Roman" w:eastAsia="Times New Roman" w:hAnsi="Times New Roman" w:cs="Times New Roman"/>
          <w:sz w:val="24"/>
          <w:szCs w:val="24"/>
        </w:rPr>
        <w:t>N</w:t>
      </w:r>
      <w:r w:rsidRPr="006276F9">
        <w:rPr>
          <w:rFonts w:ascii="Times New Roman" w:eastAsia="Times New Roman" w:hAnsi="Times New Roman" w:cs="Times New Roman"/>
          <w:sz w:val="24"/>
          <w:szCs w:val="24"/>
        </w:rPr>
        <w:t xml:space="preserve">egativity (MMN) and </w:t>
      </w:r>
      <w:r w:rsidR="00284E0C" w:rsidRPr="006276F9">
        <w:rPr>
          <w:rFonts w:ascii="Times New Roman" w:eastAsia="Times New Roman" w:hAnsi="Times New Roman" w:cs="Times New Roman"/>
          <w:sz w:val="24"/>
          <w:szCs w:val="24"/>
        </w:rPr>
        <w:t>L</w:t>
      </w:r>
      <w:r w:rsidR="00E1211C" w:rsidRPr="006276F9">
        <w:rPr>
          <w:rFonts w:ascii="Times New Roman" w:eastAsia="Times New Roman" w:hAnsi="Times New Roman" w:cs="Times New Roman"/>
          <w:sz w:val="24"/>
          <w:szCs w:val="24"/>
        </w:rPr>
        <w:t xml:space="preserve">ate </w:t>
      </w:r>
      <w:r w:rsidR="00284E0C" w:rsidRPr="006276F9">
        <w:rPr>
          <w:rFonts w:ascii="Times New Roman" w:eastAsia="Times New Roman" w:hAnsi="Times New Roman" w:cs="Times New Roman"/>
          <w:sz w:val="24"/>
          <w:szCs w:val="24"/>
        </w:rPr>
        <w:t>D</w:t>
      </w:r>
      <w:r w:rsidR="00E1211C" w:rsidRPr="006276F9">
        <w:rPr>
          <w:rFonts w:ascii="Times New Roman" w:eastAsia="Times New Roman" w:hAnsi="Times New Roman" w:cs="Times New Roman"/>
          <w:sz w:val="24"/>
          <w:szCs w:val="24"/>
        </w:rPr>
        <w:t xml:space="preserve">iscriminative </w:t>
      </w:r>
      <w:r w:rsidR="00284E0C" w:rsidRPr="006276F9">
        <w:rPr>
          <w:rFonts w:ascii="Times New Roman" w:eastAsia="Times New Roman" w:hAnsi="Times New Roman" w:cs="Times New Roman"/>
          <w:sz w:val="24"/>
          <w:szCs w:val="24"/>
        </w:rPr>
        <w:t>N</w:t>
      </w:r>
      <w:r w:rsidR="00E1211C" w:rsidRPr="006276F9">
        <w:rPr>
          <w:rFonts w:ascii="Times New Roman" w:eastAsia="Times New Roman" w:hAnsi="Times New Roman" w:cs="Times New Roman"/>
          <w:sz w:val="24"/>
          <w:szCs w:val="24"/>
        </w:rPr>
        <w:t xml:space="preserve">egativity (LDN) event related potentials are objective </w:t>
      </w:r>
      <w:r w:rsidR="00A73E8E" w:rsidRPr="006276F9">
        <w:rPr>
          <w:rFonts w:ascii="Times New Roman" w:eastAsia="Times New Roman" w:hAnsi="Times New Roman" w:cs="Times New Roman"/>
          <w:sz w:val="24"/>
          <w:szCs w:val="24"/>
        </w:rPr>
        <w:t>indicators</w:t>
      </w:r>
      <w:r w:rsidR="00E1211C" w:rsidRPr="006276F9">
        <w:rPr>
          <w:rFonts w:ascii="Times New Roman" w:eastAsia="Times New Roman" w:hAnsi="Times New Roman" w:cs="Times New Roman"/>
          <w:sz w:val="24"/>
          <w:szCs w:val="24"/>
        </w:rPr>
        <w:t xml:space="preserve"> of auditory discrimination. </w:t>
      </w:r>
      <w:r w:rsidR="00297403" w:rsidRPr="006276F9">
        <w:rPr>
          <w:rFonts w:ascii="Times New Roman" w:eastAsia="Times New Roman" w:hAnsi="Times New Roman" w:cs="Times New Roman"/>
          <w:sz w:val="24"/>
          <w:szCs w:val="24"/>
        </w:rPr>
        <w:t xml:space="preserve">The aim of the study was to determine the test-retest reliability of </w:t>
      </w:r>
      <w:r w:rsidR="00951D5A" w:rsidRPr="006276F9">
        <w:rPr>
          <w:rFonts w:ascii="Times New Roman" w:eastAsia="Times New Roman" w:hAnsi="Times New Roman" w:cs="Times New Roman"/>
          <w:sz w:val="24"/>
          <w:szCs w:val="24"/>
        </w:rPr>
        <w:t>MMN and LDN</w:t>
      </w:r>
      <w:r w:rsidR="00A73E8E" w:rsidRPr="006276F9">
        <w:rPr>
          <w:rFonts w:ascii="Times New Roman" w:eastAsia="Times New Roman" w:hAnsi="Times New Roman" w:cs="Times New Roman"/>
          <w:sz w:val="24"/>
          <w:szCs w:val="24"/>
        </w:rPr>
        <w:t xml:space="preserve"> recorded</w:t>
      </w:r>
      <w:r w:rsidR="00951D5A" w:rsidRPr="006276F9">
        <w:rPr>
          <w:rFonts w:ascii="Times New Roman" w:eastAsia="Times New Roman" w:hAnsi="Times New Roman" w:cs="Times New Roman"/>
          <w:sz w:val="24"/>
          <w:szCs w:val="24"/>
        </w:rPr>
        <w:t xml:space="preserve"> </w:t>
      </w:r>
      <w:r w:rsidR="00511F64" w:rsidRPr="006276F9">
        <w:rPr>
          <w:rFonts w:ascii="Times New Roman" w:eastAsia="Times New Roman" w:hAnsi="Times New Roman" w:cs="Times New Roman"/>
          <w:sz w:val="24"/>
          <w:szCs w:val="24"/>
        </w:rPr>
        <w:t xml:space="preserve">to simple speech contrasts </w:t>
      </w:r>
      <w:r w:rsidR="00951D5A" w:rsidRPr="006276F9">
        <w:rPr>
          <w:rFonts w:ascii="Times New Roman" w:eastAsia="Times New Roman" w:hAnsi="Times New Roman" w:cs="Times New Roman"/>
          <w:sz w:val="24"/>
          <w:szCs w:val="24"/>
        </w:rPr>
        <w:t xml:space="preserve">in children with </w:t>
      </w:r>
      <w:r w:rsidR="00641BCE" w:rsidRPr="006276F9">
        <w:rPr>
          <w:rFonts w:ascii="Times New Roman" w:eastAsia="Times New Roman" w:hAnsi="Times New Roman" w:cs="Times New Roman"/>
          <w:sz w:val="24"/>
          <w:szCs w:val="24"/>
        </w:rPr>
        <w:t>listening difficulties</w:t>
      </w:r>
      <w:r w:rsidR="00DF6D52" w:rsidRPr="006276F9">
        <w:rPr>
          <w:rFonts w:ascii="Times New Roman" w:eastAsia="Times New Roman" w:hAnsi="Times New Roman" w:cs="Times New Roman"/>
          <w:b/>
          <w:bCs/>
          <w:sz w:val="24"/>
          <w:szCs w:val="24"/>
        </w:rPr>
        <w:t>.</w:t>
      </w:r>
      <w:r w:rsidR="00511F64" w:rsidRPr="006276F9">
        <w:rPr>
          <w:rFonts w:ascii="Times New Roman" w:eastAsia="Times New Roman" w:hAnsi="Times New Roman" w:cs="Times New Roman"/>
          <w:b/>
          <w:bCs/>
          <w:sz w:val="24"/>
          <w:szCs w:val="24"/>
        </w:rPr>
        <w:t xml:space="preserve"> </w:t>
      </w:r>
      <w:r w:rsidR="0005460B" w:rsidRPr="006276F9">
        <w:rPr>
          <w:rFonts w:ascii="Times New Roman" w:eastAsia="Times New Roman" w:hAnsi="Times New Roman" w:cs="Times New Roman"/>
          <w:sz w:val="24"/>
          <w:szCs w:val="24"/>
        </w:rPr>
        <w:t xml:space="preserve">MMN and LDN responses were recorded from Fz and </w:t>
      </w:r>
      <w:proofErr w:type="spellStart"/>
      <w:r w:rsidR="0005460B" w:rsidRPr="006276F9">
        <w:rPr>
          <w:rFonts w:ascii="Times New Roman" w:eastAsia="Times New Roman" w:hAnsi="Times New Roman" w:cs="Times New Roman"/>
          <w:sz w:val="24"/>
          <w:szCs w:val="24"/>
        </w:rPr>
        <w:t>Cz</w:t>
      </w:r>
      <w:proofErr w:type="spellEnd"/>
      <w:r w:rsidR="0005460B" w:rsidRPr="006276F9">
        <w:rPr>
          <w:rFonts w:ascii="Times New Roman" w:eastAsia="Times New Roman" w:hAnsi="Times New Roman" w:cs="Times New Roman"/>
          <w:sz w:val="24"/>
          <w:szCs w:val="24"/>
        </w:rPr>
        <w:t xml:space="preserve"> electrodes for a /da/-/ga/ contrast twice within a 10-day period. </w:t>
      </w:r>
      <w:r w:rsidR="00C47BCD" w:rsidRPr="006276F9">
        <w:rPr>
          <w:rFonts w:ascii="Times New Roman" w:eastAsia="Times New Roman" w:hAnsi="Times New Roman" w:cs="Times New Roman"/>
          <w:sz w:val="24"/>
          <w:szCs w:val="24"/>
        </w:rPr>
        <w:t>Intraclass Correlation co</w:t>
      </w:r>
      <w:r w:rsidR="00A96600" w:rsidRPr="006276F9">
        <w:rPr>
          <w:rFonts w:ascii="Times New Roman" w:eastAsia="Times New Roman" w:hAnsi="Times New Roman" w:cs="Times New Roman"/>
          <w:sz w:val="24"/>
          <w:szCs w:val="24"/>
        </w:rPr>
        <w:t>efficient</w:t>
      </w:r>
      <w:r w:rsidR="00B53EF9" w:rsidRPr="006276F9">
        <w:rPr>
          <w:rFonts w:ascii="Times New Roman" w:eastAsia="Times New Roman" w:hAnsi="Times New Roman" w:cs="Times New Roman"/>
          <w:sz w:val="24"/>
          <w:szCs w:val="24"/>
        </w:rPr>
        <w:t>s</w:t>
      </w:r>
      <w:r w:rsidR="00A96600" w:rsidRPr="006276F9">
        <w:rPr>
          <w:rFonts w:ascii="Times New Roman" w:eastAsia="Times New Roman" w:hAnsi="Times New Roman" w:cs="Times New Roman"/>
          <w:sz w:val="24"/>
          <w:szCs w:val="24"/>
        </w:rPr>
        <w:t xml:space="preserve"> (ICC) w</w:t>
      </w:r>
      <w:r w:rsidR="00B53EF9" w:rsidRPr="006276F9">
        <w:rPr>
          <w:rFonts w:ascii="Times New Roman" w:eastAsia="Times New Roman" w:hAnsi="Times New Roman" w:cs="Times New Roman"/>
          <w:sz w:val="24"/>
          <w:szCs w:val="24"/>
        </w:rPr>
        <w:t>ere</w:t>
      </w:r>
      <w:r w:rsidR="00A96600" w:rsidRPr="006276F9">
        <w:rPr>
          <w:rFonts w:ascii="Times New Roman" w:eastAsia="Times New Roman" w:hAnsi="Times New Roman" w:cs="Times New Roman"/>
          <w:sz w:val="24"/>
          <w:szCs w:val="24"/>
        </w:rPr>
        <w:t xml:space="preserve"> used to determine test-retest reliability of MMN and LDN. </w:t>
      </w:r>
      <w:r w:rsidR="00E05BA1" w:rsidRPr="006276F9">
        <w:rPr>
          <w:rFonts w:ascii="Times New Roman" w:eastAsia="Times New Roman" w:hAnsi="Times New Roman" w:cs="Times New Roman"/>
          <w:sz w:val="24"/>
          <w:szCs w:val="24"/>
        </w:rPr>
        <w:t>Eight five</w:t>
      </w:r>
      <w:r w:rsidR="0021649E" w:rsidRPr="006276F9">
        <w:rPr>
          <w:rFonts w:ascii="Times New Roman" w:eastAsia="Times New Roman" w:hAnsi="Times New Roman" w:cs="Times New Roman"/>
          <w:sz w:val="24"/>
          <w:szCs w:val="24"/>
        </w:rPr>
        <w:t xml:space="preserve"> children (55 males</w:t>
      </w:r>
      <w:r w:rsidR="0005460B" w:rsidRPr="006276F9">
        <w:rPr>
          <w:rFonts w:ascii="Times New Roman" w:eastAsia="Times New Roman" w:hAnsi="Times New Roman" w:cs="Times New Roman"/>
          <w:sz w:val="24"/>
          <w:szCs w:val="24"/>
        </w:rPr>
        <w:t>, aged 7.0-12.8 years</w:t>
      </w:r>
      <w:r w:rsidR="0021649E" w:rsidRPr="006276F9">
        <w:rPr>
          <w:rFonts w:ascii="Times New Roman" w:eastAsia="Times New Roman" w:hAnsi="Times New Roman" w:cs="Times New Roman"/>
          <w:sz w:val="24"/>
          <w:szCs w:val="24"/>
        </w:rPr>
        <w:t xml:space="preserve">) </w:t>
      </w:r>
      <w:r w:rsidR="004B381C" w:rsidRPr="006276F9">
        <w:rPr>
          <w:rFonts w:ascii="Times New Roman" w:eastAsia="Times New Roman" w:hAnsi="Times New Roman" w:cs="Times New Roman"/>
          <w:sz w:val="24"/>
          <w:szCs w:val="24"/>
        </w:rPr>
        <w:t xml:space="preserve">with </w:t>
      </w:r>
      <w:r w:rsidR="00641BCE" w:rsidRPr="006276F9">
        <w:rPr>
          <w:rFonts w:ascii="Times New Roman" w:eastAsia="Times New Roman" w:hAnsi="Times New Roman" w:cs="Times New Roman"/>
          <w:sz w:val="24"/>
          <w:szCs w:val="24"/>
        </w:rPr>
        <w:t>listening difficulties</w:t>
      </w:r>
      <w:r w:rsidR="00EF4480" w:rsidRPr="006276F9">
        <w:rPr>
          <w:rFonts w:ascii="Times New Roman" w:eastAsia="Times New Roman" w:hAnsi="Times New Roman" w:cs="Times New Roman"/>
          <w:sz w:val="24"/>
          <w:szCs w:val="24"/>
        </w:rPr>
        <w:t xml:space="preserve"> </w:t>
      </w:r>
      <w:r w:rsidR="00E94AF1" w:rsidRPr="006276F9">
        <w:rPr>
          <w:rFonts w:ascii="Times New Roman" w:eastAsia="Times New Roman" w:hAnsi="Times New Roman" w:cs="Times New Roman"/>
          <w:sz w:val="24"/>
          <w:szCs w:val="24"/>
        </w:rPr>
        <w:t xml:space="preserve">participated in this research. Children were </w:t>
      </w:r>
      <w:r w:rsidR="009914F0" w:rsidRPr="006276F9">
        <w:rPr>
          <w:rFonts w:ascii="Times New Roman" w:eastAsia="Times New Roman" w:hAnsi="Times New Roman" w:cs="Times New Roman"/>
          <w:sz w:val="24"/>
          <w:szCs w:val="24"/>
        </w:rPr>
        <w:t xml:space="preserve">grouped </w:t>
      </w:r>
      <w:r w:rsidR="00F15B71" w:rsidRPr="006276F9">
        <w:rPr>
          <w:rFonts w:ascii="Times New Roman" w:eastAsia="Times New Roman" w:hAnsi="Times New Roman" w:cs="Times New Roman"/>
          <w:sz w:val="24"/>
          <w:szCs w:val="24"/>
        </w:rPr>
        <w:t xml:space="preserve">into four clusters </w:t>
      </w:r>
      <w:r w:rsidR="00E510CF" w:rsidRPr="006276F9">
        <w:rPr>
          <w:rFonts w:ascii="Times New Roman" w:eastAsia="Times New Roman" w:hAnsi="Times New Roman" w:cs="Times New Roman"/>
          <w:sz w:val="24"/>
          <w:szCs w:val="24"/>
        </w:rPr>
        <w:t>based on</w:t>
      </w:r>
      <w:r w:rsidR="009914F0" w:rsidRPr="006276F9">
        <w:rPr>
          <w:rFonts w:ascii="Times New Roman" w:eastAsia="Times New Roman" w:hAnsi="Times New Roman" w:cs="Times New Roman"/>
          <w:sz w:val="24"/>
          <w:szCs w:val="24"/>
        </w:rPr>
        <w:t xml:space="preserve"> their reading, language, nonverbal intelligence, and cognitive skills</w:t>
      </w:r>
      <w:r w:rsidR="00EF0248" w:rsidRPr="006276F9">
        <w:rPr>
          <w:rFonts w:ascii="Times New Roman" w:eastAsia="Times New Roman" w:hAnsi="Times New Roman" w:cs="Times New Roman"/>
          <w:sz w:val="24"/>
          <w:szCs w:val="24"/>
        </w:rPr>
        <w:t xml:space="preserve"> </w:t>
      </w:r>
      <w:r w:rsidR="00F15B71" w:rsidRPr="006276F9">
        <w:rPr>
          <w:rFonts w:ascii="Times New Roman" w:eastAsia="Times New Roman" w:hAnsi="Times New Roman" w:cs="Times New Roman"/>
          <w:sz w:val="24"/>
          <w:szCs w:val="24"/>
        </w:rPr>
        <w:t xml:space="preserve">such that </w:t>
      </w:r>
      <w:r w:rsidR="00B53EF9" w:rsidRPr="006276F9">
        <w:rPr>
          <w:rFonts w:ascii="Times New Roman" w:eastAsia="Times New Roman" w:hAnsi="Times New Roman" w:cs="Times New Roman"/>
          <w:sz w:val="24"/>
          <w:szCs w:val="24"/>
        </w:rPr>
        <w:t xml:space="preserve">children within </w:t>
      </w:r>
      <w:r w:rsidR="00F15B71" w:rsidRPr="006276F9">
        <w:rPr>
          <w:rFonts w:ascii="Times New Roman" w:eastAsia="Times New Roman" w:hAnsi="Times New Roman" w:cs="Times New Roman"/>
          <w:sz w:val="24"/>
          <w:szCs w:val="24"/>
        </w:rPr>
        <w:t xml:space="preserve">each cluster had </w:t>
      </w:r>
      <w:r w:rsidR="00EF0248" w:rsidRPr="006276F9">
        <w:rPr>
          <w:rFonts w:ascii="Times New Roman" w:eastAsia="Times New Roman" w:hAnsi="Times New Roman" w:cs="Times New Roman"/>
          <w:sz w:val="24"/>
          <w:szCs w:val="24"/>
        </w:rPr>
        <w:t>similar profiles of strengths and difficulties.</w:t>
      </w:r>
      <w:r w:rsidR="00E05BA1" w:rsidRPr="006276F9">
        <w:rPr>
          <w:rFonts w:ascii="Times New Roman" w:eastAsia="Times New Roman" w:hAnsi="Times New Roman" w:cs="Times New Roman"/>
          <w:sz w:val="24"/>
          <w:szCs w:val="24"/>
        </w:rPr>
        <w:t xml:space="preserve"> </w:t>
      </w:r>
      <w:r w:rsidR="00A54E44" w:rsidRPr="006276F9">
        <w:rPr>
          <w:rFonts w:ascii="Times New Roman" w:eastAsia="Times New Roman" w:hAnsi="Times New Roman" w:cs="Times New Roman"/>
          <w:sz w:val="24"/>
          <w:szCs w:val="24"/>
        </w:rPr>
        <w:t xml:space="preserve">ICC for MMN </w:t>
      </w:r>
      <w:r w:rsidR="001C0FF9" w:rsidRPr="006276F9">
        <w:rPr>
          <w:rFonts w:ascii="Times New Roman" w:eastAsia="Times New Roman" w:hAnsi="Times New Roman" w:cs="Times New Roman"/>
          <w:sz w:val="24"/>
          <w:szCs w:val="24"/>
        </w:rPr>
        <w:t>were better than</w:t>
      </w:r>
      <w:r w:rsidR="00A54E44" w:rsidRPr="006276F9">
        <w:rPr>
          <w:rFonts w:ascii="Times New Roman" w:eastAsia="Times New Roman" w:hAnsi="Times New Roman" w:cs="Times New Roman"/>
          <w:sz w:val="24"/>
          <w:szCs w:val="24"/>
        </w:rPr>
        <w:t xml:space="preserve"> LDN. </w:t>
      </w:r>
      <w:r w:rsidR="001F45AB" w:rsidRPr="006276F9">
        <w:rPr>
          <w:rFonts w:ascii="Times New Roman" w:eastAsia="Times New Roman" w:hAnsi="Times New Roman" w:cs="Times New Roman"/>
          <w:sz w:val="24"/>
          <w:szCs w:val="24"/>
        </w:rPr>
        <w:t xml:space="preserve">Results showed </w:t>
      </w:r>
      <w:r w:rsidR="00E05BA1" w:rsidRPr="006276F9">
        <w:rPr>
          <w:rFonts w:ascii="Times New Roman" w:eastAsia="Times New Roman" w:hAnsi="Times New Roman" w:cs="Times New Roman"/>
          <w:sz w:val="24"/>
          <w:szCs w:val="24"/>
        </w:rPr>
        <w:t xml:space="preserve">that </w:t>
      </w:r>
      <w:r w:rsidR="004740FA" w:rsidRPr="006276F9">
        <w:rPr>
          <w:rFonts w:ascii="Times New Roman" w:eastAsia="Times New Roman" w:hAnsi="Times New Roman" w:cs="Times New Roman"/>
          <w:sz w:val="24"/>
          <w:szCs w:val="24"/>
        </w:rPr>
        <w:t xml:space="preserve">MMN amplitude did not differ </w:t>
      </w:r>
      <w:r w:rsidR="00E12E35" w:rsidRPr="006276F9">
        <w:rPr>
          <w:rFonts w:ascii="Times New Roman" w:eastAsia="Times New Roman" w:hAnsi="Times New Roman" w:cs="Times New Roman"/>
          <w:sz w:val="24"/>
          <w:szCs w:val="24"/>
        </w:rPr>
        <w:t>between visits</w:t>
      </w:r>
      <w:r w:rsidR="0054217B" w:rsidRPr="006276F9">
        <w:rPr>
          <w:rFonts w:ascii="Times New Roman" w:eastAsia="Times New Roman" w:hAnsi="Times New Roman" w:cs="Times New Roman"/>
          <w:sz w:val="24"/>
          <w:szCs w:val="24"/>
        </w:rPr>
        <w:t xml:space="preserve">, but </w:t>
      </w:r>
      <w:r w:rsidR="00E12E35" w:rsidRPr="006276F9">
        <w:rPr>
          <w:rFonts w:ascii="Times New Roman" w:eastAsia="Times New Roman" w:hAnsi="Times New Roman" w:cs="Times New Roman"/>
          <w:sz w:val="24"/>
          <w:szCs w:val="24"/>
        </w:rPr>
        <w:t xml:space="preserve">LDN amplitude </w:t>
      </w:r>
      <w:r w:rsidR="00A73E8E" w:rsidRPr="006276F9">
        <w:rPr>
          <w:rFonts w:ascii="Times New Roman" w:eastAsia="Times New Roman" w:hAnsi="Times New Roman" w:cs="Times New Roman"/>
          <w:sz w:val="24"/>
          <w:szCs w:val="24"/>
        </w:rPr>
        <w:t xml:space="preserve">reduced </w:t>
      </w:r>
      <w:r w:rsidR="00E12E35" w:rsidRPr="006276F9">
        <w:rPr>
          <w:rFonts w:ascii="Times New Roman" w:eastAsia="Times New Roman" w:hAnsi="Times New Roman" w:cs="Times New Roman"/>
          <w:sz w:val="24"/>
          <w:szCs w:val="24"/>
        </w:rPr>
        <w:t>significant</w:t>
      </w:r>
      <w:r w:rsidR="00A73E8E" w:rsidRPr="006276F9">
        <w:rPr>
          <w:rFonts w:ascii="Times New Roman" w:eastAsia="Times New Roman" w:hAnsi="Times New Roman" w:cs="Times New Roman"/>
          <w:sz w:val="24"/>
          <w:szCs w:val="24"/>
        </w:rPr>
        <w:t>ly</w:t>
      </w:r>
      <w:r w:rsidR="00E12E35" w:rsidRPr="006276F9">
        <w:rPr>
          <w:rFonts w:ascii="Times New Roman" w:eastAsia="Times New Roman" w:hAnsi="Times New Roman" w:cs="Times New Roman"/>
          <w:sz w:val="24"/>
          <w:szCs w:val="24"/>
        </w:rPr>
        <w:t xml:space="preserve"> </w:t>
      </w:r>
      <w:r w:rsidR="006E39F2" w:rsidRPr="006276F9">
        <w:rPr>
          <w:rFonts w:ascii="Times New Roman" w:eastAsia="Times New Roman" w:hAnsi="Times New Roman" w:cs="Times New Roman"/>
          <w:sz w:val="24"/>
          <w:szCs w:val="24"/>
        </w:rPr>
        <w:t xml:space="preserve">(more positive peak amplitude) at </w:t>
      </w:r>
      <w:r w:rsidR="00E12E35" w:rsidRPr="006276F9">
        <w:rPr>
          <w:rFonts w:ascii="Times New Roman" w:eastAsia="Times New Roman" w:hAnsi="Times New Roman" w:cs="Times New Roman"/>
          <w:sz w:val="24"/>
          <w:szCs w:val="24"/>
        </w:rPr>
        <w:t>visit 2 compared to visit 1</w:t>
      </w:r>
      <w:r w:rsidR="00853A1A" w:rsidRPr="006276F9">
        <w:rPr>
          <w:rFonts w:ascii="Times New Roman" w:eastAsia="Times New Roman" w:hAnsi="Times New Roman" w:cs="Times New Roman"/>
          <w:sz w:val="24"/>
          <w:szCs w:val="24"/>
        </w:rPr>
        <w:t>.</w:t>
      </w:r>
      <w:r w:rsidR="00FA62FB" w:rsidRPr="006276F9">
        <w:rPr>
          <w:rFonts w:ascii="Times New Roman" w:eastAsia="Times New Roman" w:hAnsi="Times New Roman" w:cs="Times New Roman"/>
          <w:sz w:val="24"/>
          <w:szCs w:val="24"/>
        </w:rPr>
        <w:t xml:space="preserve"> </w:t>
      </w:r>
      <w:r w:rsidR="00EF0248" w:rsidRPr="006276F9">
        <w:rPr>
          <w:rFonts w:ascii="Times New Roman" w:eastAsia="Times New Roman" w:hAnsi="Times New Roman" w:cs="Times New Roman"/>
          <w:sz w:val="24"/>
          <w:szCs w:val="24"/>
        </w:rPr>
        <w:t xml:space="preserve">At visit 1, </w:t>
      </w:r>
      <w:r w:rsidR="0054217B" w:rsidRPr="006276F9">
        <w:rPr>
          <w:rFonts w:ascii="Times New Roman" w:eastAsia="Times New Roman" w:hAnsi="Times New Roman" w:cs="Times New Roman"/>
          <w:sz w:val="24"/>
          <w:szCs w:val="24"/>
        </w:rPr>
        <w:t xml:space="preserve">MMN and LDN </w:t>
      </w:r>
      <w:r w:rsidR="00853A1A" w:rsidRPr="006276F9">
        <w:rPr>
          <w:rFonts w:ascii="Times New Roman" w:eastAsia="Times New Roman" w:hAnsi="Times New Roman" w:cs="Times New Roman"/>
          <w:sz w:val="24"/>
          <w:szCs w:val="24"/>
        </w:rPr>
        <w:t>w</w:t>
      </w:r>
      <w:r w:rsidR="00BD4815" w:rsidRPr="006276F9">
        <w:rPr>
          <w:rFonts w:ascii="Times New Roman" w:eastAsia="Times New Roman" w:hAnsi="Times New Roman" w:cs="Times New Roman"/>
          <w:sz w:val="24"/>
          <w:szCs w:val="24"/>
        </w:rPr>
        <w:t>ere</w:t>
      </w:r>
      <w:r w:rsidR="00853A1A" w:rsidRPr="006276F9">
        <w:rPr>
          <w:rFonts w:ascii="Times New Roman" w:eastAsia="Times New Roman" w:hAnsi="Times New Roman" w:cs="Times New Roman"/>
          <w:sz w:val="24"/>
          <w:szCs w:val="24"/>
        </w:rPr>
        <w:t xml:space="preserve"> detectable </w:t>
      </w:r>
      <w:r w:rsidR="001452C1" w:rsidRPr="006276F9">
        <w:rPr>
          <w:rFonts w:ascii="Times New Roman" w:eastAsia="Times New Roman" w:hAnsi="Times New Roman" w:cs="Times New Roman"/>
          <w:sz w:val="24"/>
          <w:szCs w:val="24"/>
        </w:rPr>
        <w:t xml:space="preserve">in </w:t>
      </w:r>
      <w:r w:rsidR="00F75EF1" w:rsidRPr="006276F9">
        <w:rPr>
          <w:rFonts w:ascii="Times New Roman" w:eastAsia="Times New Roman" w:hAnsi="Times New Roman" w:cs="Times New Roman"/>
          <w:sz w:val="24"/>
          <w:szCs w:val="24"/>
        </w:rPr>
        <w:t>only 41</w:t>
      </w:r>
      <w:r w:rsidR="00700AB7" w:rsidRPr="006276F9">
        <w:rPr>
          <w:rFonts w:ascii="Times New Roman" w:eastAsia="Times New Roman" w:hAnsi="Times New Roman" w:cs="Times New Roman"/>
          <w:sz w:val="24"/>
          <w:szCs w:val="24"/>
        </w:rPr>
        <w:t>%</w:t>
      </w:r>
      <w:r w:rsidR="00BD4815" w:rsidRPr="006276F9">
        <w:rPr>
          <w:rFonts w:ascii="Times New Roman" w:eastAsia="Times New Roman" w:hAnsi="Times New Roman" w:cs="Times New Roman"/>
          <w:sz w:val="24"/>
          <w:szCs w:val="24"/>
        </w:rPr>
        <w:t>/42%</w:t>
      </w:r>
      <w:r w:rsidR="001452C1" w:rsidRPr="006276F9">
        <w:rPr>
          <w:rFonts w:ascii="Times New Roman" w:eastAsia="Times New Roman" w:hAnsi="Times New Roman" w:cs="Times New Roman"/>
          <w:sz w:val="24"/>
          <w:szCs w:val="24"/>
        </w:rPr>
        <w:t xml:space="preserve"> and </w:t>
      </w:r>
      <w:r w:rsidR="00532B64" w:rsidRPr="006276F9">
        <w:rPr>
          <w:rFonts w:ascii="Times New Roman" w:eastAsia="Times New Roman" w:hAnsi="Times New Roman" w:cs="Times New Roman"/>
          <w:sz w:val="24"/>
          <w:szCs w:val="24"/>
        </w:rPr>
        <w:t>18</w:t>
      </w:r>
      <w:r w:rsidR="001452C1" w:rsidRPr="006276F9">
        <w:rPr>
          <w:rFonts w:ascii="Times New Roman" w:eastAsia="Times New Roman" w:hAnsi="Times New Roman" w:cs="Times New Roman"/>
          <w:sz w:val="24"/>
          <w:szCs w:val="24"/>
        </w:rPr>
        <w:t>%</w:t>
      </w:r>
      <w:r w:rsidR="00BD4815" w:rsidRPr="006276F9">
        <w:rPr>
          <w:rFonts w:ascii="Times New Roman" w:eastAsia="Times New Roman" w:hAnsi="Times New Roman" w:cs="Times New Roman"/>
          <w:sz w:val="24"/>
          <w:szCs w:val="24"/>
        </w:rPr>
        <w:t>/21%</w:t>
      </w:r>
      <w:r w:rsidR="001452C1" w:rsidRPr="006276F9">
        <w:rPr>
          <w:rFonts w:ascii="Times New Roman" w:eastAsia="Times New Roman" w:hAnsi="Times New Roman" w:cs="Times New Roman"/>
          <w:sz w:val="24"/>
          <w:szCs w:val="24"/>
        </w:rPr>
        <w:t xml:space="preserve"> </w:t>
      </w:r>
      <w:r w:rsidR="00A93D04" w:rsidRPr="006276F9">
        <w:rPr>
          <w:rFonts w:ascii="Times New Roman" w:eastAsia="Times New Roman" w:hAnsi="Times New Roman" w:cs="Times New Roman"/>
          <w:sz w:val="24"/>
          <w:szCs w:val="24"/>
        </w:rPr>
        <w:t>(</w:t>
      </w:r>
      <w:r w:rsidR="00BD4815" w:rsidRPr="006276F9">
        <w:rPr>
          <w:rFonts w:ascii="Times New Roman" w:eastAsia="Times New Roman" w:hAnsi="Times New Roman" w:cs="Times New Roman"/>
          <w:sz w:val="24"/>
          <w:szCs w:val="24"/>
        </w:rPr>
        <w:t>Fz/</w:t>
      </w:r>
      <w:proofErr w:type="spellStart"/>
      <w:r w:rsidR="00A93D04" w:rsidRPr="006276F9">
        <w:rPr>
          <w:rFonts w:ascii="Times New Roman" w:eastAsia="Times New Roman" w:hAnsi="Times New Roman" w:cs="Times New Roman"/>
          <w:sz w:val="24"/>
          <w:szCs w:val="24"/>
        </w:rPr>
        <w:t>Cz</w:t>
      </w:r>
      <w:proofErr w:type="spellEnd"/>
      <w:r w:rsidR="00A93D04" w:rsidRPr="006276F9">
        <w:rPr>
          <w:rFonts w:ascii="Times New Roman" w:eastAsia="Times New Roman" w:hAnsi="Times New Roman" w:cs="Times New Roman"/>
          <w:sz w:val="24"/>
          <w:szCs w:val="24"/>
        </w:rPr>
        <w:t xml:space="preserve">) </w:t>
      </w:r>
      <w:r w:rsidR="001452C1" w:rsidRPr="006276F9">
        <w:rPr>
          <w:rFonts w:ascii="Times New Roman" w:eastAsia="Times New Roman" w:hAnsi="Times New Roman" w:cs="Times New Roman"/>
          <w:sz w:val="24"/>
          <w:szCs w:val="24"/>
        </w:rPr>
        <w:t>of participants</w:t>
      </w:r>
      <w:r w:rsidR="00BD4815" w:rsidRPr="006276F9">
        <w:rPr>
          <w:rFonts w:ascii="Times New Roman" w:eastAsia="Times New Roman" w:hAnsi="Times New Roman" w:cs="Times New Roman"/>
          <w:sz w:val="24"/>
          <w:szCs w:val="24"/>
        </w:rPr>
        <w:t xml:space="preserve"> </w:t>
      </w:r>
      <w:r w:rsidR="004B381C" w:rsidRPr="006276F9">
        <w:rPr>
          <w:rFonts w:ascii="Times New Roman" w:eastAsia="Times New Roman" w:hAnsi="Times New Roman" w:cs="Times New Roman"/>
          <w:sz w:val="24"/>
          <w:szCs w:val="24"/>
        </w:rPr>
        <w:t>respectively</w:t>
      </w:r>
      <w:r w:rsidR="00700AB7" w:rsidRPr="006276F9">
        <w:rPr>
          <w:rFonts w:ascii="Times New Roman" w:eastAsia="Times New Roman" w:hAnsi="Times New Roman" w:cs="Times New Roman"/>
          <w:sz w:val="24"/>
          <w:szCs w:val="24"/>
        </w:rPr>
        <w:t>.</w:t>
      </w:r>
      <w:r w:rsidR="00A93D04" w:rsidRPr="006276F9">
        <w:rPr>
          <w:rFonts w:ascii="Times New Roman" w:eastAsia="Times New Roman" w:hAnsi="Times New Roman" w:cs="Times New Roman"/>
          <w:sz w:val="24"/>
          <w:szCs w:val="24"/>
        </w:rPr>
        <w:t xml:space="preserve"> </w:t>
      </w:r>
      <w:r w:rsidR="00BD4815" w:rsidRPr="006276F9">
        <w:rPr>
          <w:rFonts w:ascii="Times New Roman" w:eastAsia="Times New Roman" w:hAnsi="Times New Roman" w:cs="Times New Roman"/>
          <w:sz w:val="24"/>
          <w:szCs w:val="24"/>
        </w:rPr>
        <w:t xml:space="preserve">MMN was most </w:t>
      </w:r>
      <w:r w:rsidR="00565D04" w:rsidRPr="006276F9">
        <w:rPr>
          <w:rFonts w:ascii="Times New Roman" w:eastAsia="Times New Roman" w:hAnsi="Times New Roman" w:cs="Times New Roman"/>
          <w:sz w:val="24"/>
          <w:szCs w:val="24"/>
        </w:rPr>
        <w:t>replicable</w:t>
      </w:r>
      <w:r w:rsidR="00BD4815" w:rsidRPr="006276F9">
        <w:rPr>
          <w:rFonts w:ascii="Times New Roman" w:eastAsia="Times New Roman" w:hAnsi="Times New Roman" w:cs="Times New Roman"/>
          <w:sz w:val="24"/>
          <w:szCs w:val="24"/>
        </w:rPr>
        <w:t xml:space="preserve"> </w:t>
      </w:r>
      <w:r w:rsidR="000F7B09" w:rsidRPr="006276F9">
        <w:rPr>
          <w:rFonts w:ascii="Times New Roman" w:eastAsia="Times New Roman" w:hAnsi="Times New Roman" w:cs="Times New Roman"/>
          <w:sz w:val="24"/>
          <w:szCs w:val="24"/>
        </w:rPr>
        <w:t xml:space="preserve">(71%) </w:t>
      </w:r>
      <w:r w:rsidR="00BD4815" w:rsidRPr="006276F9">
        <w:rPr>
          <w:rFonts w:ascii="Times New Roman" w:eastAsia="Times New Roman" w:hAnsi="Times New Roman" w:cs="Times New Roman"/>
          <w:sz w:val="24"/>
          <w:szCs w:val="24"/>
        </w:rPr>
        <w:t xml:space="preserve">for </w:t>
      </w:r>
      <w:r w:rsidR="000F7B09" w:rsidRPr="006276F9">
        <w:rPr>
          <w:rFonts w:ascii="Times New Roman" w:eastAsia="Times New Roman" w:hAnsi="Times New Roman" w:cs="Times New Roman"/>
          <w:sz w:val="24"/>
          <w:szCs w:val="24"/>
        </w:rPr>
        <w:t xml:space="preserve">children </w:t>
      </w:r>
      <w:r w:rsidR="0050105A" w:rsidRPr="006276F9">
        <w:rPr>
          <w:rFonts w:ascii="Times New Roman" w:eastAsia="Times New Roman" w:hAnsi="Times New Roman" w:cs="Times New Roman"/>
          <w:sz w:val="24"/>
          <w:szCs w:val="24"/>
        </w:rPr>
        <w:t>with</w:t>
      </w:r>
      <w:r w:rsidR="00436AA6" w:rsidRPr="006276F9">
        <w:rPr>
          <w:rFonts w:ascii="Times New Roman" w:eastAsia="Times New Roman" w:hAnsi="Times New Roman" w:cs="Times New Roman"/>
          <w:sz w:val="24"/>
          <w:szCs w:val="24"/>
        </w:rPr>
        <w:t xml:space="preserve"> </w:t>
      </w:r>
      <w:r w:rsidR="001C4AB7" w:rsidRPr="006276F9">
        <w:rPr>
          <w:rFonts w:ascii="Times New Roman" w:eastAsia="Times New Roman" w:hAnsi="Times New Roman" w:cs="Times New Roman"/>
          <w:sz w:val="24"/>
          <w:szCs w:val="24"/>
        </w:rPr>
        <w:t xml:space="preserve">listening difficulties </w:t>
      </w:r>
      <w:r w:rsidR="00EF0248" w:rsidRPr="006276F9">
        <w:rPr>
          <w:rFonts w:ascii="Times New Roman" w:eastAsia="Times New Roman" w:hAnsi="Times New Roman" w:cs="Times New Roman"/>
          <w:sz w:val="24"/>
          <w:szCs w:val="24"/>
        </w:rPr>
        <w:t xml:space="preserve">in </w:t>
      </w:r>
      <w:r w:rsidR="0011782A" w:rsidRPr="006276F9">
        <w:rPr>
          <w:rFonts w:ascii="Times New Roman" w:eastAsia="Times New Roman" w:hAnsi="Times New Roman" w:cs="Times New Roman"/>
          <w:sz w:val="24"/>
          <w:szCs w:val="24"/>
        </w:rPr>
        <w:t>the cluster</w:t>
      </w:r>
      <w:r w:rsidR="00EF0248" w:rsidRPr="006276F9">
        <w:rPr>
          <w:rFonts w:ascii="Times New Roman" w:eastAsia="Times New Roman" w:hAnsi="Times New Roman" w:cs="Times New Roman"/>
          <w:sz w:val="24"/>
          <w:szCs w:val="24"/>
        </w:rPr>
        <w:t xml:space="preserve"> </w:t>
      </w:r>
      <w:r w:rsidR="0013338A" w:rsidRPr="006276F9">
        <w:rPr>
          <w:rFonts w:ascii="Times New Roman" w:eastAsia="Times New Roman" w:hAnsi="Times New Roman" w:cs="Times New Roman"/>
          <w:sz w:val="24"/>
          <w:szCs w:val="24"/>
        </w:rPr>
        <w:t>with</w:t>
      </w:r>
      <w:r w:rsidR="001C4AB7" w:rsidRPr="006276F9">
        <w:rPr>
          <w:rFonts w:ascii="Times New Roman" w:eastAsia="Times New Roman" w:hAnsi="Times New Roman" w:cs="Times New Roman"/>
          <w:sz w:val="24"/>
          <w:szCs w:val="24"/>
        </w:rPr>
        <w:t xml:space="preserve"> relatively </w:t>
      </w:r>
      <w:r w:rsidR="00822376" w:rsidRPr="006276F9">
        <w:rPr>
          <w:rFonts w:ascii="Times New Roman" w:eastAsia="Times New Roman" w:hAnsi="Times New Roman" w:cs="Times New Roman"/>
          <w:sz w:val="24"/>
          <w:szCs w:val="24"/>
        </w:rPr>
        <w:t>good nonverbal intelligence</w:t>
      </w:r>
      <w:r w:rsidR="003029C7" w:rsidRPr="006276F9">
        <w:rPr>
          <w:rFonts w:ascii="Times New Roman" w:eastAsia="Times New Roman" w:hAnsi="Times New Roman" w:cs="Times New Roman"/>
          <w:sz w:val="24"/>
          <w:szCs w:val="24"/>
        </w:rPr>
        <w:t xml:space="preserve"> and language skills</w:t>
      </w:r>
      <w:r w:rsidR="00822376" w:rsidRPr="006276F9">
        <w:rPr>
          <w:rFonts w:ascii="Times New Roman" w:eastAsia="Times New Roman" w:hAnsi="Times New Roman" w:cs="Times New Roman"/>
          <w:sz w:val="24"/>
          <w:szCs w:val="24"/>
        </w:rPr>
        <w:t>.</w:t>
      </w:r>
      <w:r w:rsidR="00BD4815" w:rsidRPr="006276F9">
        <w:rPr>
          <w:rFonts w:ascii="Times New Roman" w:eastAsia="Times New Roman" w:hAnsi="Times New Roman" w:cs="Times New Roman"/>
          <w:sz w:val="24"/>
          <w:szCs w:val="24"/>
        </w:rPr>
        <w:t xml:space="preserve"> </w:t>
      </w:r>
      <w:r w:rsidR="0031430E" w:rsidRPr="006276F9">
        <w:rPr>
          <w:rFonts w:ascii="Times New Roman" w:eastAsia="Times New Roman" w:hAnsi="Times New Roman" w:cs="Times New Roman"/>
          <w:sz w:val="24"/>
          <w:szCs w:val="24"/>
        </w:rPr>
        <w:t xml:space="preserve">The results </w:t>
      </w:r>
      <w:r w:rsidR="008A034C" w:rsidRPr="006276F9">
        <w:rPr>
          <w:rFonts w:ascii="Times New Roman" w:eastAsia="Times New Roman" w:hAnsi="Times New Roman" w:cs="Times New Roman"/>
          <w:sz w:val="24"/>
          <w:szCs w:val="24"/>
        </w:rPr>
        <w:t xml:space="preserve">do not support </w:t>
      </w:r>
      <w:r w:rsidR="006C4A97" w:rsidRPr="006276F9">
        <w:rPr>
          <w:rFonts w:ascii="Times New Roman" w:eastAsia="Times New Roman" w:hAnsi="Times New Roman" w:cs="Times New Roman"/>
          <w:sz w:val="24"/>
          <w:szCs w:val="24"/>
        </w:rPr>
        <w:t>the clinical utility of LDN f</w:t>
      </w:r>
      <w:r w:rsidR="001E73EB" w:rsidRPr="006276F9">
        <w:rPr>
          <w:rFonts w:ascii="Times New Roman" w:eastAsia="Times New Roman" w:hAnsi="Times New Roman" w:cs="Times New Roman"/>
          <w:sz w:val="24"/>
          <w:szCs w:val="24"/>
        </w:rPr>
        <w:t xml:space="preserve">or objective assessment of </w:t>
      </w:r>
      <w:r w:rsidR="0031430E" w:rsidRPr="006276F9">
        <w:rPr>
          <w:rFonts w:ascii="Times New Roman" w:eastAsia="Times New Roman" w:hAnsi="Times New Roman" w:cs="Times New Roman"/>
          <w:sz w:val="24"/>
          <w:szCs w:val="24"/>
        </w:rPr>
        <w:t>auditory discrimination.</w:t>
      </w:r>
      <w:bookmarkEnd w:id="2"/>
      <w:r w:rsidR="000A0FE7" w:rsidRPr="006276F9">
        <w:rPr>
          <w:rFonts w:ascii="Times New Roman" w:eastAsia="Times New Roman" w:hAnsi="Times New Roman" w:cs="Times New Roman"/>
          <w:sz w:val="24"/>
          <w:szCs w:val="24"/>
        </w:rPr>
        <w:t xml:space="preserve"> </w:t>
      </w:r>
      <w:r w:rsidR="00EF0248" w:rsidRPr="006276F9">
        <w:rPr>
          <w:rFonts w:ascii="Times New Roman" w:eastAsia="Times New Roman" w:hAnsi="Times New Roman" w:cs="Times New Roman"/>
          <w:sz w:val="24"/>
          <w:szCs w:val="24"/>
        </w:rPr>
        <w:t xml:space="preserve">Although </w:t>
      </w:r>
      <w:r w:rsidR="000A0FE7" w:rsidRPr="006276F9">
        <w:rPr>
          <w:rFonts w:ascii="Times New Roman" w:eastAsia="Times New Roman" w:hAnsi="Times New Roman" w:cs="Times New Roman"/>
          <w:sz w:val="24"/>
          <w:szCs w:val="24"/>
        </w:rPr>
        <w:t xml:space="preserve">MMN had </w:t>
      </w:r>
      <w:r w:rsidR="0005460B" w:rsidRPr="006276F9">
        <w:rPr>
          <w:rFonts w:ascii="Times New Roman" w:eastAsia="Times New Roman" w:hAnsi="Times New Roman" w:cs="Times New Roman"/>
          <w:sz w:val="24"/>
          <w:szCs w:val="24"/>
        </w:rPr>
        <w:t>better</w:t>
      </w:r>
      <w:r w:rsidR="000A0FE7" w:rsidRPr="006276F9">
        <w:rPr>
          <w:rFonts w:ascii="Times New Roman" w:eastAsia="Times New Roman" w:hAnsi="Times New Roman" w:cs="Times New Roman"/>
          <w:sz w:val="24"/>
          <w:szCs w:val="24"/>
        </w:rPr>
        <w:t xml:space="preserve"> test-retest reliability</w:t>
      </w:r>
      <w:r w:rsidR="00EF0248" w:rsidRPr="006276F9">
        <w:rPr>
          <w:rFonts w:ascii="Times New Roman" w:eastAsia="Times New Roman" w:hAnsi="Times New Roman" w:cs="Times New Roman"/>
          <w:sz w:val="24"/>
          <w:szCs w:val="24"/>
        </w:rPr>
        <w:t xml:space="preserve">, </w:t>
      </w:r>
      <w:r w:rsidR="00F12D1D" w:rsidRPr="006276F9">
        <w:rPr>
          <w:rFonts w:ascii="Times New Roman" w:eastAsia="Times New Roman" w:hAnsi="Times New Roman" w:cs="Times New Roman"/>
          <w:sz w:val="24"/>
          <w:szCs w:val="24"/>
        </w:rPr>
        <w:t>overall detectability</w:t>
      </w:r>
      <w:r w:rsidR="00EF0248" w:rsidRPr="006276F9">
        <w:rPr>
          <w:rFonts w:ascii="Times New Roman" w:eastAsia="Times New Roman" w:hAnsi="Times New Roman" w:cs="Times New Roman"/>
          <w:sz w:val="24"/>
          <w:szCs w:val="24"/>
        </w:rPr>
        <w:t xml:space="preserve"> was poor; improved detectability is needed for MMN to have robust clinical utility</w:t>
      </w:r>
      <w:r w:rsidR="0093441F" w:rsidRPr="006276F9">
        <w:rPr>
          <w:rFonts w:ascii="Times New Roman" w:eastAsia="Times New Roman" w:hAnsi="Times New Roman" w:cs="Times New Roman"/>
          <w:sz w:val="24"/>
          <w:szCs w:val="24"/>
        </w:rPr>
        <w:t xml:space="preserve"> </w:t>
      </w:r>
      <w:r w:rsidR="00F478F4" w:rsidRPr="006276F9">
        <w:rPr>
          <w:rFonts w:ascii="Times New Roman" w:eastAsia="Times New Roman" w:hAnsi="Times New Roman" w:cs="Times New Roman"/>
          <w:sz w:val="24"/>
          <w:szCs w:val="24"/>
        </w:rPr>
        <w:t>in children</w:t>
      </w:r>
      <w:r w:rsidR="00F12D1D" w:rsidRPr="006276F9">
        <w:rPr>
          <w:rFonts w:ascii="Times New Roman" w:eastAsia="Times New Roman" w:hAnsi="Times New Roman" w:cs="Times New Roman"/>
          <w:sz w:val="24"/>
          <w:szCs w:val="24"/>
        </w:rPr>
        <w:t xml:space="preserve">. </w:t>
      </w:r>
    </w:p>
    <w:p w14:paraId="592A4EF7" w14:textId="6F1A1D8B" w:rsidR="00913FC2" w:rsidRPr="006276F9" w:rsidRDefault="00913FC2" w:rsidP="459B4744">
      <w:pPr>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Keywords</w:t>
      </w:r>
    </w:p>
    <w:p w14:paraId="5FA28C70" w14:textId="1D20212A" w:rsidR="00B83630" w:rsidRPr="006276F9" w:rsidRDefault="00B83630" w:rsidP="459B4744">
      <w:pPr>
        <w:rPr>
          <w:rFonts w:ascii="Times New Roman" w:eastAsia="Times New Roman" w:hAnsi="Times New Roman" w:cs="Times New Roman"/>
          <w:strike/>
          <w:sz w:val="24"/>
          <w:szCs w:val="24"/>
        </w:rPr>
      </w:pPr>
      <w:r w:rsidRPr="006276F9">
        <w:rPr>
          <w:rFonts w:ascii="Times New Roman" w:eastAsia="Times New Roman" w:hAnsi="Times New Roman" w:cs="Times New Roman"/>
          <w:sz w:val="24"/>
          <w:szCs w:val="24"/>
        </w:rPr>
        <w:t>Mismatch Negativity</w:t>
      </w:r>
      <w:r w:rsidR="00D41F61"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Late Discrimination Negativity</w:t>
      </w:r>
      <w:r w:rsidR="00D41F61"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children</w:t>
      </w:r>
      <w:r w:rsidR="00D41F61" w:rsidRPr="006276F9">
        <w:rPr>
          <w:rFonts w:ascii="Times New Roman" w:eastAsia="Times New Roman" w:hAnsi="Times New Roman" w:cs="Times New Roman"/>
          <w:sz w:val="24"/>
          <w:szCs w:val="24"/>
        </w:rPr>
        <w:t>;</w:t>
      </w:r>
      <w:r w:rsidR="00166DAA" w:rsidRPr="006276F9">
        <w:rPr>
          <w:rFonts w:ascii="Times New Roman" w:eastAsia="Times New Roman" w:hAnsi="Times New Roman" w:cs="Times New Roman"/>
          <w:sz w:val="24"/>
          <w:szCs w:val="24"/>
        </w:rPr>
        <w:t xml:space="preserve"> </w:t>
      </w:r>
      <w:r w:rsidR="00792D0D" w:rsidRPr="006276F9">
        <w:rPr>
          <w:rFonts w:ascii="Times New Roman" w:eastAsia="Times New Roman" w:hAnsi="Times New Roman" w:cs="Times New Roman"/>
          <w:sz w:val="24"/>
          <w:szCs w:val="24"/>
        </w:rPr>
        <w:t>listening difficulties</w:t>
      </w:r>
      <w:r w:rsidR="00C4191E" w:rsidRPr="006276F9">
        <w:rPr>
          <w:rFonts w:ascii="Times New Roman" w:eastAsia="Times New Roman" w:hAnsi="Times New Roman" w:cs="Times New Roman"/>
          <w:strike/>
          <w:sz w:val="24"/>
          <w:szCs w:val="24"/>
        </w:rPr>
        <w:t xml:space="preserve"> </w:t>
      </w:r>
    </w:p>
    <w:p w14:paraId="4099F266" w14:textId="77777777" w:rsidR="00B83630" w:rsidRPr="006276F9" w:rsidRDefault="00913FC2" w:rsidP="459B4744">
      <w:pPr>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Abbreviations</w:t>
      </w:r>
    </w:p>
    <w:p w14:paraId="20A43DAD" w14:textId="1524B7D6" w:rsidR="00166DAA" w:rsidRPr="006276F9" w:rsidRDefault="00B83630" w:rsidP="459B4744">
      <w:pPr>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Mismatch Negativity: MMN</w:t>
      </w:r>
    </w:p>
    <w:p w14:paraId="0E112ABF" w14:textId="7F335B63" w:rsidR="00166DAA" w:rsidRPr="006276F9" w:rsidRDefault="00B83630" w:rsidP="459B4744">
      <w:pPr>
        <w:rPr>
          <w:rFonts w:ascii="Times New Roman" w:eastAsia="Times New Roman" w:hAnsi="Times New Roman" w:cs="Times New Roman"/>
          <w:b/>
          <w:bCs/>
          <w:sz w:val="24"/>
          <w:szCs w:val="24"/>
        </w:rPr>
      </w:pPr>
      <w:r w:rsidRPr="006276F9">
        <w:rPr>
          <w:rFonts w:ascii="Times New Roman" w:eastAsia="Times New Roman" w:hAnsi="Times New Roman" w:cs="Times New Roman"/>
          <w:sz w:val="24"/>
          <w:szCs w:val="24"/>
        </w:rPr>
        <w:t>Late Discrimination Negativity</w:t>
      </w:r>
      <w:r w:rsidRPr="006276F9">
        <w:rPr>
          <w:rFonts w:ascii="Times New Roman" w:eastAsia="Times New Roman" w:hAnsi="Times New Roman" w:cs="Times New Roman"/>
          <w:b/>
          <w:bCs/>
          <w:sz w:val="24"/>
          <w:szCs w:val="24"/>
        </w:rPr>
        <w:t xml:space="preserve">: </w:t>
      </w:r>
      <w:r w:rsidRPr="006276F9">
        <w:rPr>
          <w:rFonts w:ascii="Times New Roman" w:eastAsia="Times New Roman" w:hAnsi="Times New Roman" w:cs="Times New Roman"/>
          <w:sz w:val="24"/>
          <w:szCs w:val="24"/>
        </w:rPr>
        <w:t>LDN</w:t>
      </w:r>
    </w:p>
    <w:p w14:paraId="1F31AF7B" w14:textId="77777777" w:rsidR="006A49E5" w:rsidRPr="006276F9" w:rsidRDefault="000634F1" w:rsidP="459B4744">
      <w:pPr>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Auditory Processing Disorder: APD</w:t>
      </w:r>
    </w:p>
    <w:p w14:paraId="7142577A" w14:textId="77777777" w:rsidR="007B7E2F" w:rsidRPr="006276F9" w:rsidRDefault="007B7E2F" w:rsidP="459B4744">
      <w:pPr>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br w:type="page"/>
      </w:r>
    </w:p>
    <w:p w14:paraId="35995570" w14:textId="235E3C77" w:rsidR="00E501CE" w:rsidRPr="006276F9" w:rsidRDefault="00E52412"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lastRenderedPageBreak/>
        <w:t xml:space="preserve">1 </w:t>
      </w:r>
      <w:r w:rsidR="00EE6355" w:rsidRPr="006276F9">
        <w:rPr>
          <w:rFonts w:ascii="Times New Roman" w:eastAsia="Times New Roman" w:hAnsi="Times New Roman" w:cs="Times New Roman"/>
          <w:b/>
          <w:bCs/>
          <w:sz w:val="24"/>
          <w:szCs w:val="24"/>
        </w:rPr>
        <w:t>INTRODUCTION</w:t>
      </w:r>
    </w:p>
    <w:p w14:paraId="28D1A4F0" w14:textId="0314305F" w:rsidR="00C212C9" w:rsidRPr="006276F9" w:rsidRDefault="00ED4323"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Mismatch Negativity </w:t>
      </w:r>
      <w:r w:rsidR="00B031E4" w:rsidRPr="006276F9">
        <w:rPr>
          <w:rFonts w:ascii="Times New Roman" w:eastAsia="Times New Roman" w:hAnsi="Times New Roman" w:cs="Times New Roman"/>
          <w:sz w:val="24"/>
          <w:szCs w:val="24"/>
        </w:rPr>
        <w:t xml:space="preserve">(MMN) </w:t>
      </w:r>
      <w:r w:rsidRPr="006276F9">
        <w:rPr>
          <w:rFonts w:ascii="Times New Roman" w:eastAsia="Times New Roman" w:hAnsi="Times New Roman" w:cs="Times New Roman"/>
          <w:sz w:val="24"/>
          <w:szCs w:val="24"/>
        </w:rPr>
        <w:t>and</w:t>
      </w:r>
      <w:r w:rsidR="000C42D8" w:rsidRPr="006276F9">
        <w:rPr>
          <w:rFonts w:ascii="Times New Roman" w:eastAsia="Times New Roman" w:hAnsi="Times New Roman" w:cs="Times New Roman"/>
          <w:sz w:val="24"/>
          <w:szCs w:val="24"/>
        </w:rPr>
        <w:t xml:space="preserve"> the</w:t>
      </w:r>
      <w:r w:rsidRPr="006276F9">
        <w:rPr>
          <w:rFonts w:ascii="Times New Roman" w:eastAsia="Times New Roman" w:hAnsi="Times New Roman" w:cs="Times New Roman"/>
          <w:sz w:val="24"/>
          <w:szCs w:val="24"/>
        </w:rPr>
        <w:t xml:space="preserve"> Late Discriminative Negativity</w:t>
      </w:r>
      <w:r w:rsidR="00B031E4" w:rsidRPr="006276F9">
        <w:rPr>
          <w:rFonts w:ascii="Times New Roman" w:eastAsia="Times New Roman" w:hAnsi="Times New Roman" w:cs="Times New Roman"/>
          <w:sz w:val="24"/>
          <w:szCs w:val="24"/>
        </w:rPr>
        <w:t xml:space="preserve"> (LDN)</w:t>
      </w:r>
      <w:r w:rsidR="002630D7" w:rsidRPr="006276F9">
        <w:rPr>
          <w:rFonts w:ascii="Times New Roman" w:eastAsia="Times New Roman" w:hAnsi="Times New Roman" w:cs="Times New Roman"/>
          <w:sz w:val="24"/>
          <w:szCs w:val="24"/>
        </w:rPr>
        <w:t xml:space="preserve"> </w:t>
      </w:r>
      <w:r w:rsidR="005168F8" w:rsidRPr="006276F9">
        <w:rPr>
          <w:rFonts w:ascii="Times New Roman" w:eastAsia="Times New Roman" w:hAnsi="Times New Roman" w:cs="Times New Roman"/>
          <w:sz w:val="24"/>
          <w:szCs w:val="24"/>
        </w:rPr>
        <w:t xml:space="preserve">are </w:t>
      </w:r>
      <w:r w:rsidR="0031712C" w:rsidRPr="006276F9">
        <w:rPr>
          <w:rFonts w:ascii="Times New Roman" w:eastAsia="Times New Roman" w:hAnsi="Times New Roman" w:cs="Times New Roman"/>
          <w:sz w:val="24"/>
          <w:szCs w:val="24"/>
        </w:rPr>
        <w:t xml:space="preserve">discriminative </w:t>
      </w:r>
      <w:r w:rsidR="005168F8" w:rsidRPr="006276F9">
        <w:rPr>
          <w:rFonts w:ascii="Times New Roman" w:eastAsia="Times New Roman" w:hAnsi="Times New Roman" w:cs="Times New Roman"/>
          <w:sz w:val="24"/>
          <w:szCs w:val="24"/>
        </w:rPr>
        <w:t>auditory evoked responses</w:t>
      </w:r>
      <w:r w:rsidRPr="006276F9">
        <w:rPr>
          <w:rFonts w:ascii="Times New Roman" w:eastAsia="Times New Roman" w:hAnsi="Times New Roman" w:cs="Times New Roman"/>
          <w:sz w:val="24"/>
          <w:szCs w:val="24"/>
        </w:rPr>
        <w:t xml:space="preserve"> </w:t>
      </w:r>
      <w:r w:rsidR="000C42D8" w:rsidRPr="006276F9">
        <w:rPr>
          <w:rFonts w:ascii="Times New Roman" w:eastAsia="Times New Roman" w:hAnsi="Times New Roman" w:cs="Times New Roman"/>
          <w:sz w:val="24"/>
          <w:szCs w:val="24"/>
        </w:rPr>
        <w:t xml:space="preserve">that are </w:t>
      </w:r>
      <w:r w:rsidR="00995303" w:rsidRPr="006276F9">
        <w:rPr>
          <w:rFonts w:ascii="Times New Roman" w:eastAsia="Times New Roman" w:hAnsi="Times New Roman" w:cs="Times New Roman"/>
          <w:sz w:val="24"/>
          <w:szCs w:val="24"/>
        </w:rPr>
        <w:t>not influenced by non-auditory factors such as active attention or motivation</w:t>
      </w:r>
      <w:r w:rsidR="0031712C"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w:t>
      </w:r>
      <w:r w:rsidR="000C42D8" w:rsidRPr="006276F9">
        <w:rPr>
          <w:rFonts w:ascii="Times New Roman" w:eastAsia="Times New Roman" w:hAnsi="Times New Roman" w:cs="Times New Roman"/>
          <w:sz w:val="24"/>
          <w:szCs w:val="24"/>
        </w:rPr>
        <w:t>that reflect discrimination of</w:t>
      </w:r>
      <w:r w:rsidRPr="006276F9">
        <w:rPr>
          <w:rFonts w:ascii="Times New Roman" w:eastAsia="Times New Roman" w:hAnsi="Times New Roman" w:cs="Times New Roman"/>
          <w:sz w:val="24"/>
          <w:szCs w:val="24"/>
        </w:rPr>
        <w:t xml:space="preserve"> difference</w:t>
      </w:r>
      <w:r w:rsidR="000C42D8"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 between </w:t>
      </w:r>
      <w:r w:rsidR="00B35B05" w:rsidRPr="006276F9">
        <w:rPr>
          <w:rFonts w:ascii="Times New Roman" w:eastAsia="Times New Roman" w:hAnsi="Times New Roman" w:cs="Times New Roman"/>
          <w:sz w:val="24"/>
          <w:szCs w:val="24"/>
        </w:rPr>
        <w:t xml:space="preserve">auditory standard and deviant stimuli </w:t>
      </w:r>
      <w:r w:rsidRPr="006276F9">
        <w:rPr>
          <w:rFonts w:ascii="Times New Roman" w:eastAsia="Times New Roman" w:hAnsi="Times New Roman" w:cs="Times New Roman"/>
          <w:sz w:val="24"/>
          <w:szCs w:val="24"/>
        </w:rPr>
        <w:t>presented</w:t>
      </w:r>
      <w:r w:rsidR="00B35B05" w:rsidRPr="006276F9">
        <w:rPr>
          <w:rFonts w:ascii="Times New Roman" w:eastAsia="Times New Roman" w:hAnsi="Times New Roman" w:cs="Times New Roman"/>
          <w:sz w:val="24"/>
          <w:szCs w:val="24"/>
        </w:rPr>
        <w:t xml:space="preserve"> in an oddball sequence</w:t>
      </w:r>
      <w:r w:rsidR="006A59BB" w:rsidRPr="006276F9">
        <w:rPr>
          <w:rFonts w:ascii="Times New Roman" w:eastAsia="Times New Roman" w:hAnsi="Times New Roman" w:cs="Times New Roman"/>
          <w:sz w:val="24"/>
          <w:szCs w:val="24"/>
        </w:rPr>
        <w:t xml:space="preserve"> (Bishop et al., 2011)</w:t>
      </w:r>
      <w:r w:rsidRPr="006276F9">
        <w:rPr>
          <w:rFonts w:ascii="Times New Roman" w:eastAsia="Times New Roman" w:hAnsi="Times New Roman" w:cs="Times New Roman"/>
          <w:sz w:val="24"/>
          <w:szCs w:val="24"/>
        </w:rPr>
        <w:t>. MMN</w:t>
      </w:r>
      <w:r w:rsidR="00B35B05" w:rsidRPr="006276F9">
        <w:rPr>
          <w:rFonts w:ascii="Times New Roman" w:eastAsia="Times New Roman" w:hAnsi="Times New Roman" w:cs="Times New Roman"/>
          <w:sz w:val="24"/>
          <w:szCs w:val="24"/>
        </w:rPr>
        <w:t xml:space="preserve"> and </w:t>
      </w:r>
      <w:r w:rsidRPr="006276F9">
        <w:rPr>
          <w:rFonts w:ascii="Times New Roman" w:eastAsia="Times New Roman" w:hAnsi="Times New Roman" w:cs="Times New Roman"/>
          <w:sz w:val="24"/>
          <w:szCs w:val="24"/>
        </w:rPr>
        <w:t xml:space="preserve">LDN are </w:t>
      </w:r>
      <w:r w:rsidR="00B35B05" w:rsidRPr="006276F9">
        <w:rPr>
          <w:rFonts w:ascii="Times New Roman" w:eastAsia="Times New Roman" w:hAnsi="Times New Roman" w:cs="Times New Roman"/>
          <w:sz w:val="24"/>
          <w:szCs w:val="24"/>
        </w:rPr>
        <w:t xml:space="preserve">elicited </w:t>
      </w:r>
      <w:r w:rsidRPr="006276F9">
        <w:rPr>
          <w:rFonts w:ascii="Times New Roman" w:eastAsia="Times New Roman" w:hAnsi="Times New Roman" w:cs="Times New Roman"/>
          <w:sz w:val="24"/>
          <w:szCs w:val="24"/>
        </w:rPr>
        <w:t>by irregularities in a stream of repetitive auditory stimulation</w:t>
      </w:r>
      <w:r w:rsidR="001964C0" w:rsidRPr="006276F9">
        <w:rPr>
          <w:rFonts w:ascii="Times New Roman" w:eastAsia="Times New Roman" w:hAnsi="Times New Roman" w:cs="Times New Roman"/>
          <w:sz w:val="24"/>
          <w:szCs w:val="24"/>
        </w:rPr>
        <w:t xml:space="preserve"> </w:t>
      </w:r>
      <w:r w:rsidR="0031712C" w:rsidRPr="006276F9">
        <w:rPr>
          <w:rFonts w:ascii="Times New Roman" w:eastAsia="Times New Roman" w:hAnsi="Times New Roman" w:cs="Times New Roman"/>
          <w:sz w:val="24"/>
          <w:szCs w:val="24"/>
        </w:rPr>
        <w:t xml:space="preserve">and </w:t>
      </w:r>
      <w:r w:rsidR="00FE1E75" w:rsidRPr="006276F9">
        <w:rPr>
          <w:rFonts w:ascii="Times New Roman" w:eastAsia="Times New Roman" w:hAnsi="Times New Roman" w:cs="Times New Roman"/>
          <w:sz w:val="24"/>
          <w:szCs w:val="24"/>
        </w:rPr>
        <w:t>can be recorded from infancy</w:t>
      </w:r>
      <w:r w:rsidR="006A59BB" w:rsidRPr="006276F9">
        <w:rPr>
          <w:rFonts w:ascii="Times New Roman" w:eastAsia="Times New Roman" w:hAnsi="Times New Roman" w:cs="Times New Roman"/>
          <w:sz w:val="24"/>
          <w:szCs w:val="24"/>
        </w:rPr>
        <w:t xml:space="preserve"> (</w:t>
      </w:r>
      <w:proofErr w:type="spellStart"/>
      <w:r w:rsidR="006A59BB" w:rsidRPr="006276F9">
        <w:rPr>
          <w:rFonts w:ascii="Times New Roman" w:eastAsia="Times New Roman" w:hAnsi="Times New Roman" w:cs="Times New Roman"/>
          <w:sz w:val="24"/>
          <w:szCs w:val="24"/>
        </w:rPr>
        <w:t>Cheour</w:t>
      </w:r>
      <w:proofErr w:type="spellEnd"/>
      <w:r w:rsidR="006A59BB" w:rsidRPr="006276F9">
        <w:rPr>
          <w:rFonts w:ascii="Times New Roman" w:eastAsia="Times New Roman" w:hAnsi="Times New Roman" w:cs="Times New Roman"/>
          <w:sz w:val="24"/>
          <w:szCs w:val="24"/>
        </w:rPr>
        <w:t xml:space="preserve"> et al., 2001)</w:t>
      </w:r>
      <w:r w:rsidR="0031712C" w:rsidRPr="006276F9">
        <w:rPr>
          <w:rFonts w:ascii="Times New Roman" w:eastAsia="Times New Roman" w:hAnsi="Times New Roman" w:cs="Times New Roman"/>
          <w:sz w:val="24"/>
          <w:szCs w:val="24"/>
        </w:rPr>
        <w:t>, making them good candidate</w:t>
      </w:r>
      <w:r w:rsidR="00656764" w:rsidRPr="006276F9">
        <w:rPr>
          <w:rFonts w:ascii="Times New Roman" w:eastAsia="Times New Roman" w:hAnsi="Times New Roman" w:cs="Times New Roman"/>
          <w:sz w:val="24"/>
          <w:szCs w:val="24"/>
        </w:rPr>
        <w:t>s</w:t>
      </w:r>
      <w:r w:rsidR="0031712C" w:rsidRPr="006276F9">
        <w:rPr>
          <w:rFonts w:ascii="Times New Roman" w:eastAsia="Times New Roman" w:hAnsi="Times New Roman" w:cs="Times New Roman"/>
          <w:sz w:val="24"/>
          <w:szCs w:val="24"/>
        </w:rPr>
        <w:t xml:space="preserve"> for objective measure</w:t>
      </w:r>
      <w:r w:rsidR="00656764" w:rsidRPr="006276F9">
        <w:rPr>
          <w:rFonts w:ascii="Times New Roman" w:eastAsia="Times New Roman" w:hAnsi="Times New Roman" w:cs="Times New Roman"/>
          <w:sz w:val="24"/>
          <w:szCs w:val="24"/>
        </w:rPr>
        <w:t>s</w:t>
      </w:r>
      <w:r w:rsidR="0031712C" w:rsidRPr="006276F9">
        <w:rPr>
          <w:rFonts w:ascii="Times New Roman" w:eastAsia="Times New Roman" w:hAnsi="Times New Roman" w:cs="Times New Roman"/>
          <w:sz w:val="24"/>
          <w:szCs w:val="24"/>
        </w:rPr>
        <w:t xml:space="preserve"> of auditory discrimination</w:t>
      </w:r>
      <w:r w:rsidRPr="006276F9">
        <w:rPr>
          <w:rFonts w:ascii="Times New Roman" w:eastAsia="Times New Roman" w:hAnsi="Times New Roman" w:cs="Times New Roman"/>
          <w:sz w:val="24"/>
          <w:szCs w:val="24"/>
        </w:rPr>
        <w:t>. MMN and LDN are derived by subtracting the auditory evoked response to repetitive standard sounds from the evoked response to infrequently presented deviant sounds</w:t>
      </w:r>
      <w:r w:rsidR="006A59BB" w:rsidRPr="006276F9">
        <w:rPr>
          <w:rFonts w:ascii="Times New Roman" w:eastAsia="Times New Roman" w:hAnsi="Times New Roman" w:cs="Times New Roman"/>
          <w:sz w:val="24"/>
          <w:szCs w:val="24"/>
        </w:rPr>
        <w:t xml:space="preserve"> (Ruhnau et al., 2012)</w:t>
      </w:r>
      <w:r w:rsidRPr="006276F9">
        <w:rPr>
          <w:rFonts w:ascii="Times New Roman" w:eastAsia="Times New Roman" w:hAnsi="Times New Roman" w:cs="Times New Roman"/>
          <w:sz w:val="24"/>
          <w:szCs w:val="24"/>
        </w:rPr>
        <w:t xml:space="preserve">. </w:t>
      </w:r>
      <w:r w:rsidR="00076156" w:rsidRPr="006276F9">
        <w:rPr>
          <w:rFonts w:ascii="Times New Roman" w:eastAsia="Times New Roman" w:hAnsi="Times New Roman" w:cs="Times New Roman"/>
          <w:sz w:val="24"/>
          <w:szCs w:val="24"/>
        </w:rPr>
        <w:t>Both responses</w:t>
      </w:r>
      <w:r w:rsidRPr="006276F9">
        <w:rPr>
          <w:rFonts w:ascii="Times New Roman" w:eastAsia="Times New Roman" w:hAnsi="Times New Roman" w:cs="Times New Roman"/>
          <w:sz w:val="24"/>
          <w:szCs w:val="24"/>
        </w:rPr>
        <w:t xml:space="preserve"> are typically measured using paradigms where the participant is not attending to the stimuli and </w:t>
      </w:r>
      <w:r w:rsidR="00B35B05" w:rsidRPr="006276F9">
        <w:rPr>
          <w:rFonts w:ascii="Times New Roman" w:eastAsia="Times New Roman" w:hAnsi="Times New Roman" w:cs="Times New Roman"/>
          <w:sz w:val="24"/>
          <w:szCs w:val="24"/>
        </w:rPr>
        <w:t xml:space="preserve">is </w:t>
      </w:r>
      <w:r w:rsidRPr="006276F9">
        <w:rPr>
          <w:rFonts w:ascii="Times New Roman" w:eastAsia="Times New Roman" w:hAnsi="Times New Roman" w:cs="Times New Roman"/>
          <w:sz w:val="24"/>
          <w:szCs w:val="24"/>
        </w:rPr>
        <w:t xml:space="preserve">involved in another activity such as watching a silent movie or reading a book. MMN and LDN are </w:t>
      </w:r>
      <w:r w:rsidR="00B031E4" w:rsidRPr="006276F9">
        <w:rPr>
          <w:rFonts w:ascii="Times New Roman" w:eastAsia="Times New Roman" w:hAnsi="Times New Roman" w:cs="Times New Roman"/>
          <w:sz w:val="24"/>
          <w:szCs w:val="24"/>
        </w:rPr>
        <w:t>thought to</w:t>
      </w:r>
      <w:r w:rsidRPr="006276F9">
        <w:rPr>
          <w:rFonts w:ascii="Times New Roman" w:eastAsia="Times New Roman" w:hAnsi="Times New Roman" w:cs="Times New Roman"/>
          <w:sz w:val="24"/>
          <w:szCs w:val="24"/>
        </w:rPr>
        <w:t xml:space="preserve"> reflect</w:t>
      </w:r>
      <w:r w:rsidR="00B031E4"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the automatic</w:t>
      </w:r>
      <w:r w:rsidR="009E33B0" w:rsidRPr="006276F9">
        <w:rPr>
          <w:rFonts w:ascii="Times New Roman" w:eastAsia="Times New Roman" w:hAnsi="Times New Roman" w:cs="Times New Roman"/>
          <w:sz w:val="24"/>
          <w:szCs w:val="24"/>
        </w:rPr>
        <w:t xml:space="preserve"> and</w:t>
      </w:r>
      <w:r w:rsidRPr="006276F9">
        <w:rPr>
          <w:rFonts w:ascii="Times New Roman" w:eastAsia="Times New Roman" w:hAnsi="Times New Roman" w:cs="Times New Roman"/>
          <w:sz w:val="24"/>
          <w:szCs w:val="24"/>
        </w:rPr>
        <w:t xml:space="preserve"> </w:t>
      </w:r>
      <w:r w:rsidR="009E33B0" w:rsidRPr="006276F9">
        <w:rPr>
          <w:rFonts w:ascii="Times New Roman" w:eastAsia="Times New Roman" w:hAnsi="Times New Roman" w:cs="Times New Roman"/>
          <w:sz w:val="24"/>
          <w:szCs w:val="24"/>
        </w:rPr>
        <w:t xml:space="preserve">pre-attentive </w:t>
      </w:r>
      <w:r w:rsidRPr="006276F9">
        <w:rPr>
          <w:rFonts w:ascii="Times New Roman" w:eastAsia="Times New Roman" w:hAnsi="Times New Roman" w:cs="Times New Roman"/>
          <w:sz w:val="24"/>
          <w:szCs w:val="24"/>
        </w:rPr>
        <w:t xml:space="preserve">detection of </w:t>
      </w:r>
      <w:r w:rsidR="00B35B05" w:rsidRPr="006276F9">
        <w:rPr>
          <w:rFonts w:ascii="Times New Roman" w:eastAsia="Times New Roman" w:hAnsi="Times New Roman" w:cs="Times New Roman"/>
          <w:sz w:val="24"/>
          <w:szCs w:val="24"/>
        </w:rPr>
        <w:t xml:space="preserve">stimulus </w:t>
      </w:r>
      <w:r w:rsidRPr="006276F9">
        <w:rPr>
          <w:rFonts w:ascii="Times New Roman" w:eastAsia="Times New Roman" w:hAnsi="Times New Roman" w:cs="Times New Roman"/>
          <w:sz w:val="24"/>
          <w:szCs w:val="24"/>
        </w:rPr>
        <w:t>change</w:t>
      </w:r>
      <w:r w:rsidR="001876FD" w:rsidRPr="006276F9">
        <w:rPr>
          <w:rFonts w:ascii="Times New Roman" w:eastAsia="Times New Roman" w:hAnsi="Times New Roman" w:cs="Times New Roman"/>
          <w:sz w:val="24"/>
          <w:szCs w:val="24"/>
        </w:rPr>
        <w:t xml:space="preserve"> (</w:t>
      </w:r>
      <w:proofErr w:type="spellStart"/>
      <w:r w:rsidR="001876FD" w:rsidRPr="006276F9">
        <w:rPr>
          <w:rFonts w:ascii="Times New Roman" w:eastAsia="Times New Roman" w:hAnsi="Times New Roman" w:cs="Times New Roman"/>
          <w:sz w:val="24"/>
          <w:szCs w:val="24"/>
        </w:rPr>
        <w:t>Näätänen</w:t>
      </w:r>
      <w:proofErr w:type="spellEnd"/>
      <w:r w:rsidR="001876FD" w:rsidRPr="006276F9">
        <w:rPr>
          <w:rFonts w:ascii="Times New Roman" w:eastAsia="Times New Roman" w:hAnsi="Times New Roman" w:cs="Times New Roman"/>
          <w:sz w:val="24"/>
          <w:szCs w:val="24"/>
        </w:rPr>
        <w:t xml:space="preserve"> et al., 2004; Picton et al., 2000)</w:t>
      </w:r>
      <w:r w:rsidRPr="006276F9">
        <w:rPr>
          <w:rFonts w:ascii="Times New Roman" w:eastAsia="Times New Roman" w:hAnsi="Times New Roman" w:cs="Times New Roman"/>
          <w:sz w:val="24"/>
          <w:szCs w:val="24"/>
        </w:rPr>
        <w:t>.</w:t>
      </w:r>
      <w:r w:rsidR="004C43C4"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 xml:space="preserve">MMN is a consequence of discrimination in some acoustic domain detected within auditory cortex when </w:t>
      </w:r>
      <w:r w:rsidR="004C43C4" w:rsidRPr="006276F9">
        <w:rPr>
          <w:rFonts w:ascii="Times New Roman" w:eastAsia="Times New Roman" w:hAnsi="Times New Roman" w:cs="Times New Roman"/>
          <w:sz w:val="24"/>
          <w:szCs w:val="24"/>
        </w:rPr>
        <w:t xml:space="preserve">an </w:t>
      </w:r>
      <w:r w:rsidRPr="006276F9">
        <w:rPr>
          <w:rFonts w:ascii="Times New Roman" w:eastAsia="Times New Roman" w:hAnsi="Times New Roman" w:cs="Times New Roman"/>
          <w:sz w:val="24"/>
          <w:szCs w:val="24"/>
        </w:rPr>
        <w:t xml:space="preserve">infrequently presented stimulus (deviant) </w:t>
      </w:r>
      <w:r w:rsidR="001C0F76" w:rsidRPr="006276F9">
        <w:rPr>
          <w:rFonts w:ascii="Times New Roman" w:eastAsia="Times New Roman" w:hAnsi="Times New Roman" w:cs="Times New Roman"/>
          <w:sz w:val="24"/>
          <w:szCs w:val="24"/>
        </w:rPr>
        <w:t xml:space="preserve">contrasts with the </w:t>
      </w:r>
      <w:r w:rsidRPr="006276F9">
        <w:rPr>
          <w:rFonts w:ascii="Times New Roman" w:eastAsia="Times New Roman" w:hAnsi="Times New Roman" w:cs="Times New Roman"/>
          <w:sz w:val="24"/>
          <w:szCs w:val="24"/>
        </w:rPr>
        <w:t xml:space="preserve">memory </w:t>
      </w:r>
      <w:r w:rsidR="004C43C4" w:rsidRPr="006276F9">
        <w:rPr>
          <w:rFonts w:ascii="Times New Roman" w:eastAsia="Times New Roman" w:hAnsi="Times New Roman" w:cs="Times New Roman"/>
          <w:sz w:val="24"/>
          <w:szCs w:val="24"/>
        </w:rPr>
        <w:t xml:space="preserve">trace </w:t>
      </w:r>
      <w:r w:rsidRPr="006276F9">
        <w:rPr>
          <w:rFonts w:ascii="Times New Roman" w:eastAsia="Times New Roman" w:hAnsi="Times New Roman" w:cs="Times New Roman"/>
          <w:sz w:val="24"/>
          <w:szCs w:val="24"/>
        </w:rPr>
        <w:t>of the frequently presented stimulus (standard)</w:t>
      </w:r>
      <w:r w:rsidR="001876FD" w:rsidRPr="006276F9">
        <w:rPr>
          <w:rFonts w:ascii="Times New Roman" w:eastAsia="Times New Roman" w:hAnsi="Times New Roman" w:cs="Times New Roman"/>
          <w:sz w:val="24"/>
          <w:szCs w:val="24"/>
        </w:rPr>
        <w:t xml:space="preserve"> (Fitzgerald and Todd, 2020; </w:t>
      </w:r>
      <w:proofErr w:type="spellStart"/>
      <w:r w:rsidR="001876FD" w:rsidRPr="006276F9">
        <w:rPr>
          <w:rFonts w:ascii="Times New Roman" w:eastAsia="Times New Roman" w:hAnsi="Times New Roman" w:cs="Times New Roman"/>
          <w:sz w:val="24"/>
          <w:szCs w:val="24"/>
        </w:rPr>
        <w:t>Näätänen</w:t>
      </w:r>
      <w:proofErr w:type="spellEnd"/>
      <w:r w:rsidR="001876FD" w:rsidRPr="006276F9">
        <w:rPr>
          <w:rFonts w:ascii="Times New Roman" w:eastAsia="Times New Roman" w:hAnsi="Times New Roman" w:cs="Times New Roman"/>
          <w:sz w:val="24"/>
          <w:szCs w:val="24"/>
        </w:rPr>
        <w:t xml:space="preserve"> et al., 2005)</w:t>
      </w:r>
      <w:r w:rsidRPr="006276F9">
        <w:rPr>
          <w:rFonts w:ascii="Times New Roman" w:eastAsia="Times New Roman" w:hAnsi="Times New Roman" w:cs="Times New Roman"/>
          <w:sz w:val="24"/>
          <w:szCs w:val="24"/>
        </w:rPr>
        <w:t xml:space="preserve">. </w:t>
      </w:r>
    </w:p>
    <w:p w14:paraId="22D080DD" w14:textId="7E5FAEC4" w:rsidR="004B030F" w:rsidRPr="006276F9" w:rsidRDefault="00610A01"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The LDN response has been associated with language-specific (</w:t>
      </w:r>
      <w:proofErr w:type="spellStart"/>
      <w:r w:rsidRPr="006276F9">
        <w:rPr>
          <w:rFonts w:ascii="Times New Roman" w:eastAsia="Times New Roman" w:hAnsi="Times New Roman" w:cs="Times New Roman"/>
          <w:sz w:val="24"/>
          <w:szCs w:val="24"/>
        </w:rPr>
        <w:t>Cheour</w:t>
      </w:r>
      <w:proofErr w:type="spellEnd"/>
      <w:r w:rsidRPr="006276F9">
        <w:rPr>
          <w:rFonts w:ascii="Times New Roman" w:eastAsia="Times New Roman" w:hAnsi="Times New Roman" w:cs="Times New Roman"/>
          <w:sz w:val="24"/>
          <w:szCs w:val="24"/>
        </w:rPr>
        <w:t xml:space="preserve"> et al., 2001), word meaning (</w:t>
      </w:r>
      <w:proofErr w:type="spellStart"/>
      <w:r w:rsidRPr="006276F9">
        <w:rPr>
          <w:rFonts w:ascii="Times New Roman" w:eastAsia="Times New Roman" w:hAnsi="Times New Roman" w:cs="Times New Roman"/>
          <w:sz w:val="24"/>
          <w:szCs w:val="24"/>
        </w:rPr>
        <w:t>Korpilahti</w:t>
      </w:r>
      <w:proofErr w:type="spellEnd"/>
      <w:r w:rsidRPr="006276F9">
        <w:rPr>
          <w:rFonts w:ascii="Times New Roman" w:eastAsia="Times New Roman" w:hAnsi="Times New Roman" w:cs="Times New Roman"/>
          <w:sz w:val="24"/>
          <w:szCs w:val="24"/>
        </w:rPr>
        <w:t xml:space="preserve"> et al., 2001) or attention-related (</w:t>
      </w:r>
      <w:proofErr w:type="spellStart"/>
      <w:r w:rsidRPr="006276F9">
        <w:rPr>
          <w:rFonts w:ascii="Times New Roman" w:eastAsia="Times New Roman" w:hAnsi="Times New Roman" w:cs="Times New Roman"/>
          <w:sz w:val="24"/>
          <w:szCs w:val="24"/>
        </w:rPr>
        <w:t>Escera</w:t>
      </w:r>
      <w:proofErr w:type="spellEnd"/>
      <w:r w:rsidRPr="006276F9">
        <w:rPr>
          <w:rFonts w:ascii="Times New Roman" w:eastAsia="Times New Roman" w:hAnsi="Times New Roman" w:cs="Times New Roman"/>
          <w:sz w:val="24"/>
          <w:szCs w:val="24"/>
        </w:rPr>
        <w:t xml:space="preserve"> et al., 2000a) processes. Like MMN, LDN can be elicited by speech stimuli and complex tones (Zachau et al., 2005), as well as simple auditory contrasts (</w:t>
      </w:r>
      <w:proofErr w:type="spellStart"/>
      <w:r w:rsidRPr="006276F9">
        <w:rPr>
          <w:rFonts w:ascii="Times New Roman" w:eastAsia="Times New Roman" w:hAnsi="Times New Roman" w:cs="Times New Roman"/>
          <w:sz w:val="24"/>
          <w:szCs w:val="24"/>
        </w:rPr>
        <w:t>Hakvoort</w:t>
      </w:r>
      <w:proofErr w:type="spellEnd"/>
      <w:r w:rsidRPr="006276F9">
        <w:rPr>
          <w:rFonts w:ascii="Times New Roman" w:eastAsia="Times New Roman" w:hAnsi="Times New Roman" w:cs="Times New Roman"/>
          <w:sz w:val="24"/>
          <w:szCs w:val="24"/>
        </w:rPr>
        <w:t xml:space="preserve"> et al. (2015). The functional significance of LDN is under debate and may depend on the selection of stimuli. The contribution of lexical processing (</w:t>
      </w:r>
      <w:proofErr w:type="spellStart"/>
      <w:r w:rsidRPr="006276F9">
        <w:rPr>
          <w:rFonts w:ascii="Times New Roman" w:eastAsia="Times New Roman" w:hAnsi="Times New Roman" w:cs="Times New Roman"/>
          <w:sz w:val="24"/>
          <w:szCs w:val="24"/>
        </w:rPr>
        <w:t>Cheour</w:t>
      </w:r>
      <w:proofErr w:type="spellEnd"/>
      <w:r w:rsidRPr="006276F9">
        <w:rPr>
          <w:rFonts w:ascii="Times New Roman" w:eastAsia="Times New Roman" w:hAnsi="Times New Roman" w:cs="Times New Roman"/>
          <w:sz w:val="24"/>
          <w:szCs w:val="24"/>
        </w:rPr>
        <w:t xml:space="preserve"> et al., 2001; </w:t>
      </w:r>
      <w:proofErr w:type="spellStart"/>
      <w:r w:rsidRPr="006276F9">
        <w:rPr>
          <w:rFonts w:ascii="Times New Roman" w:eastAsia="Times New Roman" w:hAnsi="Times New Roman" w:cs="Times New Roman"/>
          <w:sz w:val="24"/>
          <w:szCs w:val="24"/>
        </w:rPr>
        <w:t>Korpilahti</w:t>
      </w:r>
      <w:proofErr w:type="spellEnd"/>
      <w:r w:rsidRPr="006276F9">
        <w:rPr>
          <w:rFonts w:ascii="Times New Roman" w:eastAsia="Times New Roman" w:hAnsi="Times New Roman" w:cs="Times New Roman"/>
          <w:sz w:val="24"/>
          <w:szCs w:val="24"/>
        </w:rPr>
        <w:t xml:space="preserve"> et al., 2001) versus reorientation of attention (after attention is involuntarily given to the deviant stimulus) (Lu et al., 2015; Wetzel and </w:t>
      </w:r>
      <w:proofErr w:type="spellStart"/>
      <w:r w:rsidRPr="006276F9">
        <w:rPr>
          <w:rFonts w:ascii="Times New Roman" w:eastAsia="Times New Roman" w:hAnsi="Times New Roman" w:cs="Times New Roman"/>
          <w:sz w:val="24"/>
          <w:szCs w:val="24"/>
        </w:rPr>
        <w:t>Schröger</w:t>
      </w:r>
      <w:proofErr w:type="spellEnd"/>
      <w:r w:rsidRPr="006276F9">
        <w:rPr>
          <w:rFonts w:ascii="Times New Roman" w:eastAsia="Times New Roman" w:hAnsi="Times New Roman" w:cs="Times New Roman"/>
          <w:sz w:val="24"/>
          <w:szCs w:val="24"/>
        </w:rPr>
        <w:t xml:space="preserve">, 2014) is likely to depend on the choice of stimuli. </w:t>
      </w:r>
      <w:r w:rsidR="00B65474" w:rsidRPr="006276F9">
        <w:rPr>
          <w:rFonts w:ascii="Times New Roman" w:eastAsia="Times New Roman" w:hAnsi="Times New Roman" w:cs="Times New Roman"/>
          <w:sz w:val="24"/>
          <w:szCs w:val="24"/>
        </w:rPr>
        <w:t xml:space="preserve">The LDN is reported to be particularly </w:t>
      </w:r>
      <w:r w:rsidR="00B65474" w:rsidRPr="006276F9">
        <w:rPr>
          <w:rFonts w:ascii="Times New Roman" w:eastAsia="Times New Roman" w:hAnsi="Times New Roman" w:cs="Times New Roman"/>
          <w:sz w:val="24"/>
          <w:szCs w:val="24"/>
        </w:rPr>
        <w:lastRenderedPageBreak/>
        <w:t>prominent in children compared to adults (</w:t>
      </w:r>
      <w:proofErr w:type="spellStart"/>
      <w:r w:rsidR="00B65474" w:rsidRPr="006276F9">
        <w:rPr>
          <w:rFonts w:ascii="Times New Roman" w:eastAsia="Times New Roman" w:hAnsi="Times New Roman" w:cs="Times New Roman"/>
          <w:sz w:val="24"/>
          <w:szCs w:val="24"/>
        </w:rPr>
        <w:t>Cheour</w:t>
      </w:r>
      <w:proofErr w:type="spellEnd"/>
      <w:r w:rsidR="00B65474" w:rsidRPr="006276F9">
        <w:rPr>
          <w:rFonts w:ascii="Times New Roman" w:eastAsia="Times New Roman" w:hAnsi="Times New Roman" w:cs="Times New Roman"/>
          <w:sz w:val="24"/>
          <w:szCs w:val="24"/>
        </w:rPr>
        <w:t xml:space="preserve"> et al., 2001)</w:t>
      </w:r>
      <w:r w:rsidR="00B65474" w:rsidRPr="006276F9">
        <w:rPr>
          <w:rFonts w:ascii="Times New Roman" w:eastAsia="Times New Roman" w:hAnsi="Times New Roman" w:cs="Times New Roman"/>
          <w:i/>
          <w:iCs/>
          <w:sz w:val="24"/>
          <w:szCs w:val="24"/>
        </w:rPr>
        <w:t xml:space="preserve">. </w:t>
      </w:r>
      <w:proofErr w:type="spellStart"/>
      <w:r w:rsidR="00B65474" w:rsidRPr="006276F9">
        <w:rPr>
          <w:rFonts w:ascii="Times New Roman" w:eastAsia="Times New Roman" w:hAnsi="Times New Roman" w:cs="Times New Roman"/>
          <w:sz w:val="24"/>
          <w:szCs w:val="24"/>
        </w:rPr>
        <w:t>Cheo</w:t>
      </w:r>
      <w:r w:rsidR="00AE0D1E" w:rsidRPr="006276F9">
        <w:rPr>
          <w:rFonts w:ascii="Times New Roman" w:eastAsia="Times New Roman" w:hAnsi="Times New Roman" w:cs="Times New Roman"/>
          <w:sz w:val="24"/>
          <w:szCs w:val="24"/>
        </w:rPr>
        <w:t>u</w:t>
      </w:r>
      <w:r w:rsidR="00B65474" w:rsidRPr="006276F9">
        <w:rPr>
          <w:rFonts w:ascii="Times New Roman" w:eastAsia="Times New Roman" w:hAnsi="Times New Roman" w:cs="Times New Roman"/>
          <w:sz w:val="24"/>
          <w:szCs w:val="24"/>
        </w:rPr>
        <w:t>r</w:t>
      </w:r>
      <w:proofErr w:type="spellEnd"/>
      <w:r w:rsidR="00B65474" w:rsidRPr="006276F9">
        <w:rPr>
          <w:rFonts w:ascii="Times New Roman" w:eastAsia="Times New Roman" w:hAnsi="Times New Roman" w:cs="Times New Roman"/>
          <w:sz w:val="24"/>
          <w:szCs w:val="24"/>
        </w:rPr>
        <w:t xml:space="preserve"> et al.</w:t>
      </w:r>
      <w:r w:rsidR="00B65474" w:rsidRPr="006276F9">
        <w:rPr>
          <w:rFonts w:ascii="Times New Roman" w:eastAsia="Times New Roman" w:hAnsi="Times New Roman" w:cs="Times New Roman"/>
          <w:i/>
          <w:iCs/>
          <w:sz w:val="24"/>
          <w:szCs w:val="24"/>
        </w:rPr>
        <w:t xml:space="preserve"> </w:t>
      </w:r>
      <w:r w:rsidR="00B65474" w:rsidRPr="006276F9">
        <w:rPr>
          <w:rFonts w:ascii="Times New Roman" w:eastAsia="Times New Roman" w:hAnsi="Times New Roman" w:cs="Times New Roman"/>
          <w:sz w:val="24"/>
          <w:szCs w:val="24"/>
        </w:rPr>
        <w:t>noted bigger LDN amplitudes in 4- and 8-year-olds compared to adults to tonal stimuli indicating a significant effect of age, unlike MMN which is developmentally more stable</w:t>
      </w:r>
      <w:r w:rsidR="00B65474" w:rsidRPr="006276F9">
        <w:rPr>
          <w:rFonts w:ascii="Times New Roman" w:eastAsia="Times New Roman" w:hAnsi="Times New Roman" w:cs="Times New Roman"/>
          <w:i/>
          <w:iCs/>
          <w:sz w:val="24"/>
          <w:szCs w:val="24"/>
        </w:rPr>
        <w:t xml:space="preserve">.  </w:t>
      </w:r>
    </w:p>
    <w:p w14:paraId="001128B6" w14:textId="77777777" w:rsidR="000D1A1A" w:rsidRPr="006276F9" w:rsidRDefault="00524BA0"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MMN is a negative response optimally elicited with frontocentral and central scalp electrode placement</w:t>
      </w:r>
      <w:r w:rsidR="001876FD" w:rsidRPr="006276F9">
        <w:rPr>
          <w:rFonts w:ascii="Times New Roman" w:eastAsia="Times New Roman" w:hAnsi="Times New Roman" w:cs="Times New Roman"/>
          <w:sz w:val="24"/>
          <w:szCs w:val="24"/>
        </w:rPr>
        <w:t xml:space="preserve"> (Picton et al., 2000)</w:t>
      </w:r>
      <w:r w:rsidRPr="006276F9">
        <w:rPr>
          <w:rFonts w:ascii="Times New Roman" w:eastAsia="Times New Roman" w:hAnsi="Times New Roman" w:cs="Times New Roman"/>
          <w:sz w:val="24"/>
          <w:szCs w:val="24"/>
        </w:rPr>
        <w:t xml:space="preserve">. </w:t>
      </w:r>
      <w:r w:rsidR="00610A01" w:rsidRPr="006276F9">
        <w:rPr>
          <w:rFonts w:ascii="Times New Roman" w:eastAsia="Times New Roman" w:hAnsi="Times New Roman" w:cs="Times New Roman"/>
          <w:sz w:val="24"/>
          <w:szCs w:val="24"/>
        </w:rPr>
        <w:t xml:space="preserve">The LDN is a </w:t>
      </w:r>
      <w:r w:rsidRPr="006276F9">
        <w:rPr>
          <w:rFonts w:ascii="Times New Roman" w:eastAsia="Times New Roman" w:hAnsi="Times New Roman" w:cs="Times New Roman"/>
          <w:sz w:val="24"/>
          <w:szCs w:val="24"/>
        </w:rPr>
        <w:t>longer-latency negative response</w:t>
      </w:r>
      <w:r w:rsidR="00610A01" w:rsidRPr="006276F9">
        <w:rPr>
          <w:rFonts w:ascii="Times New Roman" w:eastAsia="Times New Roman" w:hAnsi="Times New Roman" w:cs="Times New Roman"/>
          <w:sz w:val="24"/>
          <w:szCs w:val="24"/>
        </w:rPr>
        <w:t xml:space="preserve"> occurring at about 400 </w:t>
      </w:r>
      <w:proofErr w:type="spellStart"/>
      <w:r w:rsidR="00610A01" w:rsidRPr="006276F9">
        <w:rPr>
          <w:rFonts w:ascii="Times New Roman" w:eastAsia="Times New Roman" w:hAnsi="Times New Roman" w:cs="Times New Roman"/>
          <w:sz w:val="24"/>
          <w:szCs w:val="24"/>
        </w:rPr>
        <w:t>ms</w:t>
      </w:r>
      <w:proofErr w:type="spellEnd"/>
      <w:r w:rsidR="00610A01" w:rsidRPr="006276F9">
        <w:rPr>
          <w:rFonts w:ascii="Times New Roman" w:eastAsia="Times New Roman" w:hAnsi="Times New Roman" w:cs="Times New Roman"/>
          <w:sz w:val="24"/>
          <w:szCs w:val="24"/>
        </w:rPr>
        <w:t xml:space="preserve"> after stimulus onset </w:t>
      </w:r>
      <w:r w:rsidRPr="006276F9">
        <w:rPr>
          <w:rFonts w:ascii="Times New Roman" w:eastAsia="Times New Roman" w:hAnsi="Times New Roman" w:cs="Times New Roman"/>
          <w:sz w:val="24"/>
          <w:szCs w:val="24"/>
        </w:rPr>
        <w:t xml:space="preserve">with </w:t>
      </w:r>
      <w:r w:rsidR="00610A01" w:rsidRPr="006276F9">
        <w:rPr>
          <w:rFonts w:ascii="Times New Roman" w:eastAsia="Times New Roman" w:hAnsi="Times New Roman" w:cs="Times New Roman"/>
          <w:sz w:val="24"/>
          <w:szCs w:val="24"/>
        </w:rPr>
        <w:t xml:space="preserve">a </w:t>
      </w:r>
      <w:r w:rsidRPr="006276F9">
        <w:rPr>
          <w:rFonts w:ascii="Times New Roman" w:eastAsia="Times New Roman" w:hAnsi="Times New Roman" w:cs="Times New Roman"/>
          <w:sz w:val="24"/>
          <w:szCs w:val="24"/>
        </w:rPr>
        <w:t xml:space="preserve">more central distribution </w:t>
      </w:r>
      <w:r w:rsidR="001876FD" w:rsidRPr="006276F9">
        <w:rPr>
          <w:rFonts w:ascii="Times New Roman" w:eastAsia="Times New Roman" w:hAnsi="Times New Roman" w:cs="Times New Roman"/>
          <w:sz w:val="24"/>
          <w:szCs w:val="24"/>
        </w:rPr>
        <w:t>(</w:t>
      </w:r>
      <w:proofErr w:type="spellStart"/>
      <w:r w:rsidR="001876FD" w:rsidRPr="006276F9">
        <w:rPr>
          <w:rFonts w:ascii="Times New Roman" w:eastAsia="Times New Roman" w:hAnsi="Times New Roman" w:cs="Times New Roman"/>
          <w:sz w:val="24"/>
          <w:szCs w:val="24"/>
        </w:rPr>
        <w:t>Korpilahti</w:t>
      </w:r>
      <w:proofErr w:type="spellEnd"/>
      <w:r w:rsidR="001876FD" w:rsidRPr="006276F9">
        <w:rPr>
          <w:rFonts w:ascii="Times New Roman" w:eastAsia="Times New Roman" w:hAnsi="Times New Roman" w:cs="Times New Roman"/>
          <w:sz w:val="24"/>
          <w:szCs w:val="24"/>
        </w:rPr>
        <w:t xml:space="preserve"> et al., 1995)</w:t>
      </w:r>
      <w:r w:rsidRPr="006276F9">
        <w:rPr>
          <w:rFonts w:ascii="Times New Roman" w:eastAsia="Times New Roman" w:hAnsi="Times New Roman" w:cs="Times New Roman"/>
          <w:sz w:val="24"/>
          <w:szCs w:val="24"/>
        </w:rPr>
        <w:t xml:space="preserve">. Unlike MMN which increases in amplitude with increasing standard-deviant stimulus difference, LDN appears to be larger (i.e., more negative) for smaller stimulus differences </w:t>
      </w:r>
      <w:r w:rsidR="00A80C5F" w:rsidRPr="006276F9">
        <w:rPr>
          <w:rFonts w:ascii="Times New Roman" w:eastAsia="Times New Roman" w:hAnsi="Times New Roman" w:cs="Times New Roman"/>
          <w:sz w:val="24"/>
          <w:szCs w:val="24"/>
        </w:rPr>
        <w:t>(Bishop et al., 2011; Liu et al., 2014)</w:t>
      </w:r>
      <w:r w:rsidRPr="006276F9">
        <w:rPr>
          <w:rFonts w:ascii="Times New Roman" w:eastAsia="Times New Roman" w:hAnsi="Times New Roman" w:cs="Times New Roman"/>
          <w:sz w:val="24"/>
          <w:szCs w:val="24"/>
        </w:rPr>
        <w:t xml:space="preserve">. </w:t>
      </w:r>
    </w:p>
    <w:p w14:paraId="6FA9C23F" w14:textId="3C686861" w:rsidR="000644A5" w:rsidRPr="006276F9" w:rsidRDefault="000644A5"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Both MMN and LDN appear to be sensitive to auditory training effects</w:t>
      </w:r>
      <w:r w:rsidR="00656764" w:rsidRPr="006276F9">
        <w:rPr>
          <w:rFonts w:ascii="Times New Roman" w:eastAsia="Times New Roman" w:hAnsi="Times New Roman" w:cs="Times New Roman"/>
          <w:sz w:val="24"/>
          <w:szCs w:val="24"/>
        </w:rPr>
        <w:t xml:space="preserve">, however, while MMN amplitudes are shown to improve with training, LDN amplitude changes are not yet clear. </w:t>
      </w:r>
      <w:r w:rsidRPr="006276F9">
        <w:rPr>
          <w:rFonts w:ascii="Times New Roman" w:eastAsia="Times New Roman" w:hAnsi="Times New Roman" w:cs="Times New Roman"/>
          <w:sz w:val="24"/>
          <w:szCs w:val="24"/>
        </w:rPr>
        <w:t xml:space="preserve">Kujala and </w:t>
      </w:r>
      <w:proofErr w:type="spellStart"/>
      <w:r w:rsidRPr="006276F9">
        <w:rPr>
          <w:rFonts w:ascii="Times New Roman" w:eastAsia="Times New Roman" w:hAnsi="Times New Roman" w:cs="Times New Roman"/>
          <w:sz w:val="24"/>
          <w:szCs w:val="24"/>
        </w:rPr>
        <w:t>Leminen</w:t>
      </w:r>
      <w:proofErr w:type="spellEnd"/>
      <w:r w:rsidRPr="006276F9">
        <w:rPr>
          <w:rFonts w:ascii="Times New Roman" w:eastAsia="Times New Roman" w:hAnsi="Times New Roman" w:cs="Times New Roman"/>
          <w:sz w:val="24"/>
          <w:szCs w:val="24"/>
        </w:rPr>
        <w:t xml:space="preserve"> (2017) reported a randomised control trial in which 5-year-old children with language impairment were trained on speech discrimination and noted that, post-training, MMN increased in amplitude consistent with the improvement in speech discrimination after training. Pihko et al. (2007) also reported post-training MMN increases, measured using magnetoencephalography. They trained speech discrimination in </w:t>
      </w:r>
      <w:r w:rsidR="00E91589" w:rsidRPr="006276F9">
        <w:rPr>
          <w:rFonts w:ascii="Times New Roman" w:eastAsia="Times New Roman" w:hAnsi="Times New Roman" w:cs="Times New Roman"/>
          <w:sz w:val="24"/>
          <w:szCs w:val="24"/>
        </w:rPr>
        <w:t>6-7-year-old</w:t>
      </w:r>
      <w:r w:rsidRPr="006276F9">
        <w:rPr>
          <w:rFonts w:ascii="Times New Roman" w:eastAsia="Times New Roman" w:hAnsi="Times New Roman" w:cs="Times New Roman"/>
          <w:sz w:val="24"/>
          <w:szCs w:val="24"/>
        </w:rPr>
        <w:t xml:space="preserve"> children with language impairment and found that, post-training, MMN increased in amplitude for one of the contrasts /</w:t>
      </w:r>
      <w:proofErr w:type="spellStart"/>
      <w:r w:rsidRPr="006276F9">
        <w:rPr>
          <w:rFonts w:ascii="Times New Roman" w:eastAsia="Times New Roman" w:hAnsi="Times New Roman" w:cs="Times New Roman"/>
          <w:sz w:val="24"/>
          <w:szCs w:val="24"/>
        </w:rPr>
        <w:t>sy</w:t>
      </w:r>
      <w:proofErr w:type="spellEnd"/>
      <w:r w:rsidRPr="006276F9">
        <w:rPr>
          <w:rFonts w:ascii="Times New Roman" w:eastAsia="Times New Roman" w:hAnsi="Times New Roman" w:cs="Times New Roman"/>
          <w:sz w:val="24"/>
          <w:szCs w:val="24"/>
        </w:rPr>
        <w:t>/</w:t>
      </w:r>
      <w:r w:rsidR="00656764" w:rsidRPr="006276F9">
        <w:rPr>
          <w:rFonts w:ascii="Times New Roman" w:eastAsia="Times New Roman" w:hAnsi="Times New Roman" w:cs="Times New Roman"/>
          <w:sz w:val="24"/>
          <w:szCs w:val="24"/>
        </w:rPr>
        <w:t>. T</w:t>
      </w:r>
      <w:r w:rsidRPr="006276F9">
        <w:rPr>
          <w:rFonts w:ascii="Times New Roman" w:eastAsia="Times New Roman" w:hAnsi="Times New Roman" w:cs="Times New Roman"/>
          <w:sz w:val="24"/>
          <w:szCs w:val="24"/>
        </w:rPr>
        <w:t>here were also performance improvements on the behavioural discrimination task for other syllables that were hard to discriminate pre-training. In contrast, in a lexical tone training study, LDN decreased in amplitude post training, possibly indicating that training led to a more efficient attentional reorientation to lexical tone changes (Kaan et al., 2008). Differential effects of training on MMN and LDN have been reported (</w:t>
      </w:r>
      <w:proofErr w:type="spellStart"/>
      <w:r w:rsidRPr="006276F9">
        <w:rPr>
          <w:rFonts w:ascii="Times New Roman" w:eastAsia="Times New Roman" w:hAnsi="Times New Roman" w:cs="Times New Roman"/>
          <w:sz w:val="24"/>
          <w:szCs w:val="24"/>
        </w:rPr>
        <w:t>Putkinen</w:t>
      </w:r>
      <w:proofErr w:type="spellEnd"/>
      <w:r w:rsidRPr="006276F9">
        <w:rPr>
          <w:rFonts w:ascii="Times New Roman" w:eastAsia="Times New Roman" w:hAnsi="Times New Roman" w:cs="Times New Roman"/>
          <w:sz w:val="24"/>
          <w:szCs w:val="24"/>
        </w:rPr>
        <w:t xml:space="preserve"> et al., 2014). For example, 4–6-year-old children were given French or music training for four weeks; post training, both training groups showed enhanced LDN </w:t>
      </w:r>
      <w:r w:rsidRPr="006276F9">
        <w:rPr>
          <w:rFonts w:ascii="Times New Roman" w:eastAsia="Times New Roman" w:hAnsi="Times New Roman" w:cs="Times New Roman"/>
          <w:sz w:val="24"/>
          <w:szCs w:val="24"/>
        </w:rPr>
        <w:lastRenderedPageBreak/>
        <w:t xml:space="preserve">response but no change in MMN possibly due to focus on cognitive training rather than specific auditory training (Moreno et al., 2015). </w:t>
      </w:r>
    </w:p>
    <w:p w14:paraId="5E8DE432" w14:textId="6C4EFD91" w:rsidR="000644A5" w:rsidRPr="006276F9" w:rsidRDefault="00656764"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T</w:t>
      </w:r>
      <w:r w:rsidR="000644A5" w:rsidRPr="006276F9">
        <w:rPr>
          <w:rFonts w:ascii="Times New Roman" w:eastAsia="Times New Roman" w:hAnsi="Times New Roman" w:cs="Times New Roman"/>
          <w:sz w:val="24"/>
          <w:szCs w:val="24"/>
        </w:rPr>
        <w:t>he detectability and stability of the response over time in the absence of auditory training are important consideration</w:t>
      </w:r>
      <w:r w:rsidRPr="006276F9">
        <w:rPr>
          <w:rFonts w:ascii="Times New Roman" w:eastAsia="Times New Roman" w:hAnsi="Times New Roman" w:cs="Times New Roman"/>
          <w:sz w:val="24"/>
          <w:szCs w:val="24"/>
        </w:rPr>
        <w:t>s when examining training studies</w:t>
      </w:r>
      <w:r w:rsidR="00B65474" w:rsidRPr="006276F9">
        <w:rPr>
          <w:rFonts w:ascii="Times New Roman" w:eastAsia="Times New Roman" w:hAnsi="Times New Roman" w:cs="Times New Roman"/>
          <w:sz w:val="24"/>
          <w:szCs w:val="24"/>
        </w:rPr>
        <w:t xml:space="preserve"> in which </w:t>
      </w:r>
      <w:r w:rsidRPr="006276F9">
        <w:rPr>
          <w:rFonts w:ascii="Times New Roman" w:eastAsia="Times New Roman" w:hAnsi="Times New Roman" w:cs="Times New Roman"/>
          <w:sz w:val="24"/>
          <w:szCs w:val="24"/>
        </w:rPr>
        <w:t>changes in MMN and LDN are interpreted as evidence for improved discrimination</w:t>
      </w:r>
      <w:r w:rsidR="000644A5" w:rsidRPr="006276F9">
        <w:rPr>
          <w:rFonts w:ascii="Times New Roman" w:eastAsia="Times New Roman" w:hAnsi="Times New Roman" w:cs="Times New Roman"/>
          <w:sz w:val="24"/>
          <w:szCs w:val="24"/>
        </w:rPr>
        <w:t>. In studies of neuro-typical people MMN has been identified as “reliable”, however, test-retest correlations vary widely</w:t>
      </w:r>
      <w:r w:rsidR="00B65474" w:rsidRPr="006276F9">
        <w:rPr>
          <w:rFonts w:ascii="Times New Roman" w:eastAsia="Times New Roman" w:hAnsi="Times New Roman" w:cs="Times New Roman"/>
          <w:sz w:val="24"/>
          <w:szCs w:val="24"/>
        </w:rPr>
        <w:t>,</w:t>
      </w:r>
      <w:r w:rsidR="000644A5" w:rsidRPr="006276F9">
        <w:rPr>
          <w:rFonts w:ascii="Times New Roman" w:eastAsia="Times New Roman" w:hAnsi="Times New Roman" w:cs="Times New Roman"/>
          <w:sz w:val="24"/>
          <w:szCs w:val="24"/>
        </w:rPr>
        <w:t xml:space="preserve"> ranging between 0.37 to 0.87 across studies (Dalebout and Fox, 2001; </w:t>
      </w:r>
      <w:proofErr w:type="spellStart"/>
      <w:r w:rsidR="000644A5" w:rsidRPr="006276F9">
        <w:rPr>
          <w:rFonts w:ascii="Times New Roman" w:eastAsia="Times New Roman" w:hAnsi="Times New Roman" w:cs="Times New Roman"/>
          <w:sz w:val="24"/>
          <w:szCs w:val="24"/>
        </w:rPr>
        <w:t>Escera</w:t>
      </w:r>
      <w:proofErr w:type="spellEnd"/>
      <w:r w:rsidR="000644A5" w:rsidRPr="006276F9">
        <w:rPr>
          <w:rFonts w:ascii="Times New Roman" w:eastAsia="Times New Roman" w:hAnsi="Times New Roman" w:cs="Times New Roman"/>
          <w:sz w:val="24"/>
          <w:szCs w:val="24"/>
        </w:rPr>
        <w:t xml:space="preserve"> et al., 2000b; Frodl-Bauch et al., 1997; Kathmann et al., 1999; </w:t>
      </w:r>
      <w:proofErr w:type="spellStart"/>
      <w:r w:rsidR="000644A5" w:rsidRPr="006276F9">
        <w:rPr>
          <w:rFonts w:ascii="Times New Roman" w:eastAsia="Times New Roman" w:hAnsi="Times New Roman" w:cs="Times New Roman"/>
          <w:sz w:val="24"/>
          <w:szCs w:val="24"/>
        </w:rPr>
        <w:t>Pekkonen</w:t>
      </w:r>
      <w:proofErr w:type="spellEnd"/>
      <w:r w:rsidR="000644A5" w:rsidRPr="006276F9">
        <w:rPr>
          <w:rFonts w:ascii="Times New Roman" w:eastAsia="Times New Roman" w:hAnsi="Times New Roman" w:cs="Times New Roman"/>
          <w:sz w:val="24"/>
          <w:szCs w:val="24"/>
        </w:rPr>
        <w:t xml:space="preserve"> et al., 1995; </w:t>
      </w:r>
      <w:proofErr w:type="spellStart"/>
      <w:r w:rsidR="000644A5" w:rsidRPr="006276F9">
        <w:rPr>
          <w:rFonts w:ascii="Times New Roman" w:eastAsia="Times New Roman" w:hAnsi="Times New Roman" w:cs="Times New Roman"/>
          <w:sz w:val="24"/>
          <w:szCs w:val="24"/>
        </w:rPr>
        <w:t>Tervaniemi</w:t>
      </w:r>
      <w:proofErr w:type="spellEnd"/>
      <w:r w:rsidR="000644A5" w:rsidRPr="006276F9">
        <w:rPr>
          <w:rFonts w:ascii="Times New Roman" w:eastAsia="Times New Roman" w:hAnsi="Times New Roman" w:cs="Times New Roman"/>
          <w:sz w:val="24"/>
          <w:szCs w:val="24"/>
        </w:rPr>
        <w:t xml:space="preserve"> et al., 1999; Wang et al., 2012). The MMN literature often reports high reliability at a group level, but not at an individual level, for both neurotypical and clinical populations (Leppänen et al., 2019). To our knowledge the test-retest reliability of LDN has not been reported. </w:t>
      </w:r>
    </w:p>
    <w:p w14:paraId="4C1B372F" w14:textId="10103ED0" w:rsidR="008D5C58" w:rsidRPr="006276F9" w:rsidRDefault="008D5C58"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MMN, more than LDN, has been assessed in clinical populations as well as in typical populations (Bishop et al., 2011). The stimuli used to elicit MMN (and LDN) have ranged from simple tones to complex stimuli including tones and speech tokens across studies. In typical children, previous research on /da-ga/ stimuli have reported presence of MMN in Sharma et al (2004) where 88% of typical children showed MMN to /da-ga/ contrast (</w:t>
      </w:r>
      <w:r w:rsidRPr="006276F9">
        <w:rPr>
          <w:rFonts w:ascii="Times New Roman" w:eastAsia="Times New Roman" w:hAnsi="Times New Roman" w:cs="Times New Roman"/>
          <w:i/>
          <w:iCs/>
          <w:sz w:val="24"/>
          <w:szCs w:val="24"/>
        </w:rPr>
        <w:t>n</w:t>
      </w:r>
      <w:r w:rsidRPr="006276F9">
        <w:rPr>
          <w:rFonts w:ascii="Times New Roman" w:eastAsia="Times New Roman" w:hAnsi="Times New Roman" w:cs="Times New Roman"/>
          <w:sz w:val="24"/>
          <w:szCs w:val="24"/>
        </w:rPr>
        <w:t>=8)</w:t>
      </w:r>
      <w:r w:rsidR="00B53EF9"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using the same paradigm and more participants (</w:t>
      </w:r>
      <w:r w:rsidRPr="006276F9">
        <w:rPr>
          <w:rFonts w:ascii="Times New Roman" w:eastAsia="Times New Roman" w:hAnsi="Times New Roman" w:cs="Times New Roman"/>
          <w:i/>
          <w:iCs/>
          <w:sz w:val="24"/>
          <w:szCs w:val="24"/>
        </w:rPr>
        <w:t>n</w:t>
      </w:r>
      <w:r w:rsidRPr="006276F9">
        <w:rPr>
          <w:rFonts w:ascii="Times New Roman" w:eastAsia="Times New Roman" w:hAnsi="Times New Roman" w:cs="Times New Roman"/>
          <w:sz w:val="24"/>
          <w:szCs w:val="24"/>
        </w:rPr>
        <w:t>=21), 57% of typical children showed MMN to /da-ga/ contrast.</w:t>
      </w:r>
      <w:r w:rsidR="009A4FDF" w:rsidRPr="006276F9">
        <w:rPr>
          <w:rFonts w:ascii="Times New Roman" w:eastAsia="Times New Roman" w:hAnsi="Times New Roman" w:cs="Times New Roman"/>
          <w:sz w:val="24"/>
          <w:szCs w:val="24"/>
        </w:rPr>
        <w:t xml:space="preserve"> </w:t>
      </w:r>
      <w:r w:rsidR="006572B1" w:rsidRPr="006276F9">
        <w:rPr>
          <w:rFonts w:ascii="Times New Roman" w:eastAsia="Times New Roman" w:hAnsi="Times New Roman" w:cs="Times New Roman"/>
          <w:sz w:val="24"/>
          <w:szCs w:val="24"/>
        </w:rPr>
        <w:t>Thus,</w:t>
      </w:r>
      <w:r w:rsidR="00C04DD0" w:rsidRPr="006276F9">
        <w:rPr>
          <w:rFonts w:ascii="Times New Roman" w:eastAsia="Times New Roman" w:hAnsi="Times New Roman" w:cs="Times New Roman"/>
          <w:sz w:val="24"/>
          <w:szCs w:val="24"/>
        </w:rPr>
        <w:t xml:space="preserve"> </w:t>
      </w:r>
      <w:r w:rsidR="009D26F7" w:rsidRPr="006276F9">
        <w:rPr>
          <w:rFonts w:ascii="Times New Roman" w:eastAsia="Times New Roman" w:hAnsi="Times New Roman" w:cs="Times New Roman"/>
          <w:sz w:val="24"/>
          <w:szCs w:val="24"/>
        </w:rPr>
        <w:t xml:space="preserve">MMN </w:t>
      </w:r>
      <w:r w:rsidR="00C04DD0" w:rsidRPr="006276F9">
        <w:rPr>
          <w:rFonts w:ascii="Times New Roman" w:eastAsia="Times New Roman" w:hAnsi="Times New Roman" w:cs="Times New Roman"/>
          <w:sz w:val="24"/>
          <w:szCs w:val="24"/>
        </w:rPr>
        <w:t>detectability</w:t>
      </w:r>
      <w:r w:rsidR="009D26F7" w:rsidRPr="006276F9">
        <w:rPr>
          <w:rFonts w:ascii="Times New Roman" w:eastAsia="Times New Roman" w:hAnsi="Times New Roman" w:cs="Times New Roman"/>
          <w:sz w:val="24"/>
          <w:szCs w:val="24"/>
        </w:rPr>
        <w:t xml:space="preserve"> at </w:t>
      </w:r>
      <w:r w:rsidR="00B53EF9" w:rsidRPr="006276F9">
        <w:rPr>
          <w:rFonts w:ascii="Times New Roman" w:eastAsia="Times New Roman" w:hAnsi="Times New Roman" w:cs="Times New Roman"/>
          <w:sz w:val="24"/>
          <w:szCs w:val="24"/>
        </w:rPr>
        <w:t xml:space="preserve">an </w:t>
      </w:r>
      <w:r w:rsidR="009D26F7" w:rsidRPr="006276F9">
        <w:rPr>
          <w:rFonts w:ascii="Times New Roman" w:eastAsia="Times New Roman" w:hAnsi="Times New Roman" w:cs="Times New Roman"/>
          <w:sz w:val="24"/>
          <w:szCs w:val="24"/>
        </w:rPr>
        <w:t xml:space="preserve">individual level </w:t>
      </w:r>
      <w:r w:rsidR="00351974" w:rsidRPr="006276F9">
        <w:rPr>
          <w:rFonts w:ascii="Times New Roman" w:eastAsia="Times New Roman" w:hAnsi="Times New Roman" w:cs="Times New Roman"/>
          <w:sz w:val="24"/>
          <w:szCs w:val="24"/>
        </w:rPr>
        <w:t xml:space="preserve">has been </w:t>
      </w:r>
      <w:r w:rsidR="00B53EF9" w:rsidRPr="006276F9">
        <w:rPr>
          <w:rFonts w:ascii="Times New Roman" w:eastAsia="Times New Roman" w:hAnsi="Times New Roman" w:cs="Times New Roman"/>
          <w:sz w:val="24"/>
          <w:szCs w:val="24"/>
        </w:rPr>
        <w:t xml:space="preserve">found </w:t>
      </w:r>
      <w:r w:rsidR="00351974" w:rsidRPr="006276F9">
        <w:rPr>
          <w:rFonts w:ascii="Times New Roman" w:eastAsia="Times New Roman" w:hAnsi="Times New Roman" w:cs="Times New Roman"/>
          <w:sz w:val="24"/>
          <w:szCs w:val="24"/>
        </w:rPr>
        <w:t xml:space="preserve">to be highly </w:t>
      </w:r>
      <w:r w:rsidR="00886735" w:rsidRPr="006276F9">
        <w:rPr>
          <w:rFonts w:ascii="Times New Roman" w:eastAsia="Times New Roman" w:hAnsi="Times New Roman" w:cs="Times New Roman"/>
          <w:sz w:val="24"/>
          <w:szCs w:val="24"/>
        </w:rPr>
        <w:t>varied and</w:t>
      </w:r>
      <w:r w:rsidR="00B53EF9" w:rsidRPr="006276F9">
        <w:rPr>
          <w:rFonts w:ascii="Times New Roman" w:eastAsia="Times New Roman" w:hAnsi="Times New Roman" w:cs="Times New Roman"/>
          <w:sz w:val="24"/>
          <w:szCs w:val="24"/>
        </w:rPr>
        <w:t xml:space="preserve"> affected by the specific stimulus contrast</w:t>
      </w:r>
      <w:r w:rsidR="006572B1" w:rsidRPr="006276F9">
        <w:rPr>
          <w:rFonts w:ascii="Times New Roman" w:eastAsia="Times New Roman" w:hAnsi="Times New Roman" w:cs="Times New Roman"/>
          <w:sz w:val="24"/>
          <w:szCs w:val="24"/>
        </w:rPr>
        <w:t xml:space="preserve">. </w:t>
      </w:r>
    </w:p>
    <w:p w14:paraId="554F32C3" w14:textId="6C2B7F4D" w:rsidR="00FF5CA5" w:rsidRPr="006276F9" w:rsidRDefault="00B53EF9"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A</w:t>
      </w:r>
      <w:r w:rsidR="00A64ABB" w:rsidRPr="006276F9">
        <w:rPr>
          <w:rFonts w:ascii="Times New Roman" w:eastAsia="Times New Roman" w:hAnsi="Times New Roman" w:cs="Times New Roman"/>
          <w:sz w:val="24"/>
          <w:szCs w:val="24"/>
        </w:rPr>
        <w:t xml:space="preserve"> few</w:t>
      </w:r>
      <w:r w:rsidR="00EA04B1" w:rsidRPr="006276F9">
        <w:rPr>
          <w:rFonts w:ascii="Times New Roman" w:eastAsia="Times New Roman" w:hAnsi="Times New Roman" w:cs="Times New Roman"/>
          <w:sz w:val="24"/>
          <w:szCs w:val="24"/>
        </w:rPr>
        <w:t xml:space="preserve"> studies </w:t>
      </w:r>
      <w:r w:rsidR="00B83AFC" w:rsidRPr="006276F9">
        <w:rPr>
          <w:rFonts w:ascii="Times New Roman" w:eastAsia="Times New Roman" w:hAnsi="Times New Roman" w:cs="Times New Roman"/>
          <w:sz w:val="24"/>
          <w:szCs w:val="24"/>
        </w:rPr>
        <w:t>have reported</w:t>
      </w:r>
      <w:r w:rsidR="00EA04B1" w:rsidRPr="006276F9">
        <w:rPr>
          <w:rFonts w:ascii="Times New Roman" w:eastAsia="Times New Roman" w:hAnsi="Times New Roman" w:cs="Times New Roman"/>
          <w:sz w:val="24"/>
          <w:szCs w:val="24"/>
        </w:rPr>
        <w:t xml:space="preserve"> on test-retest reliability</w:t>
      </w:r>
      <w:r w:rsidR="00B83AFC" w:rsidRPr="006276F9">
        <w:rPr>
          <w:rFonts w:ascii="Times New Roman" w:eastAsia="Times New Roman" w:hAnsi="Times New Roman" w:cs="Times New Roman"/>
          <w:sz w:val="24"/>
          <w:szCs w:val="24"/>
        </w:rPr>
        <w:t xml:space="preserve"> for MMN in </w:t>
      </w:r>
      <w:r w:rsidR="00667774" w:rsidRPr="006276F9">
        <w:rPr>
          <w:rFonts w:ascii="Times New Roman" w:eastAsia="Times New Roman" w:hAnsi="Times New Roman" w:cs="Times New Roman"/>
          <w:sz w:val="24"/>
          <w:szCs w:val="24"/>
        </w:rPr>
        <w:t>adults (</w:t>
      </w:r>
      <w:proofErr w:type="spellStart"/>
      <w:r w:rsidR="00667774" w:rsidRPr="006276F9">
        <w:rPr>
          <w:rFonts w:ascii="Times New Roman" w:eastAsia="Times New Roman" w:hAnsi="Times New Roman" w:cs="Times New Roman"/>
          <w:sz w:val="24"/>
          <w:szCs w:val="24"/>
        </w:rPr>
        <w:t>Cocquyt</w:t>
      </w:r>
      <w:proofErr w:type="spellEnd"/>
      <w:r w:rsidR="00667774" w:rsidRPr="006276F9">
        <w:rPr>
          <w:rFonts w:ascii="Times New Roman" w:eastAsia="Times New Roman" w:hAnsi="Times New Roman" w:cs="Times New Roman"/>
          <w:sz w:val="24"/>
          <w:szCs w:val="24"/>
        </w:rPr>
        <w:t xml:space="preserve"> et al</w:t>
      </w:r>
      <w:r w:rsidR="00B65474" w:rsidRPr="006276F9">
        <w:rPr>
          <w:rFonts w:ascii="Times New Roman" w:eastAsia="Times New Roman" w:hAnsi="Times New Roman" w:cs="Times New Roman"/>
          <w:sz w:val="24"/>
          <w:szCs w:val="24"/>
        </w:rPr>
        <w:t>.,</w:t>
      </w:r>
      <w:r w:rsidR="00667774" w:rsidRPr="006276F9">
        <w:rPr>
          <w:rFonts w:ascii="Times New Roman" w:eastAsia="Times New Roman" w:hAnsi="Times New Roman" w:cs="Times New Roman"/>
          <w:sz w:val="24"/>
          <w:szCs w:val="24"/>
        </w:rPr>
        <w:t xml:space="preserve"> 2023) and in </w:t>
      </w:r>
      <w:r w:rsidR="00B83AFC" w:rsidRPr="006276F9">
        <w:rPr>
          <w:rFonts w:ascii="Times New Roman" w:eastAsia="Times New Roman" w:hAnsi="Times New Roman" w:cs="Times New Roman"/>
          <w:sz w:val="24"/>
          <w:szCs w:val="24"/>
        </w:rPr>
        <w:t>children</w:t>
      </w:r>
      <w:r w:rsidR="00A64ABB" w:rsidRPr="006276F9">
        <w:rPr>
          <w:rFonts w:ascii="Times New Roman" w:eastAsia="Times New Roman" w:hAnsi="Times New Roman" w:cs="Times New Roman"/>
          <w:sz w:val="24"/>
          <w:szCs w:val="24"/>
        </w:rPr>
        <w:t xml:space="preserve"> to speech stimuli</w:t>
      </w:r>
      <w:r w:rsidR="00B83AFC" w:rsidRPr="006276F9">
        <w:rPr>
          <w:rFonts w:ascii="Times New Roman" w:eastAsia="Times New Roman" w:hAnsi="Times New Roman" w:cs="Times New Roman"/>
          <w:sz w:val="24"/>
          <w:szCs w:val="24"/>
        </w:rPr>
        <w:t>.</w:t>
      </w:r>
      <w:r w:rsidR="008236F0" w:rsidRPr="006276F9">
        <w:rPr>
          <w:rFonts w:ascii="Times New Roman" w:eastAsia="Times New Roman" w:hAnsi="Times New Roman" w:cs="Times New Roman"/>
          <w:sz w:val="24"/>
          <w:szCs w:val="24"/>
        </w:rPr>
        <w:t xml:space="preserve"> </w:t>
      </w:r>
      <w:r w:rsidR="0067731A" w:rsidRPr="006276F9">
        <w:rPr>
          <w:rFonts w:ascii="Times New Roman" w:eastAsia="Times New Roman" w:hAnsi="Times New Roman" w:cs="Times New Roman"/>
          <w:sz w:val="24"/>
          <w:szCs w:val="24"/>
        </w:rPr>
        <w:t xml:space="preserve">In a review </w:t>
      </w:r>
      <w:r w:rsidR="00B65474" w:rsidRPr="006276F9">
        <w:rPr>
          <w:rFonts w:ascii="Times New Roman" w:eastAsia="Times New Roman" w:hAnsi="Times New Roman" w:cs="Times New Roman"/>
          <w:sz w:val="24"/>
          <w:szCs w:val="24"/>
        </w:rPr>
        <w:t xml:space="preserve">of literature of </w:t>
      </w:r>
      <w:r w:rsidR="00CC37C7" w:rsidRPr="006276F9">
        <w:rPr>
          <w:rFonts w:ascii="Times New Roman" w:eastAsia="Times New Roman" w:hAnsi="Times New Roman" w:cs="Times New Roman"/>
          <w:sz w:val="24"/>
          <w:szCs w:val="24"/>
        </w:rPr>
        <w:t xml:space="preserve">MMN in adults, </w:t>
      </w:r>
      <w:proofErr w:type="spellStart"/>
      <w:r w:rsidR="00CC37C7" w:rsidRPr="006276F9">
        <w:rPr>
          <w:rFonts w:ascii="Times New Roman" w:eastAsia="Times New Roman" w:hAnsi="Times New Roman" w:cs="Times New Roman"/>
          <w:sz w:val="24"/>
          <w:szCs w:val="24"/>
        </w:rPr>
        <w:t>Cocquyt</w:t>
      </w:r>
      <w:proofErr w:type="spellEnd"/>
      <w:r w:rsidR="00CC37C7" w:rsidRPr="006276F9">
        <w:rPr>
          <w:rFonts w:ascii="Times New Roman" w:eastAsia="Times New Roman" w:hAnsi="Times New Roman" w:cs="Times New Roman"/>
          <w:sz w:val="24"/>
          <w:szCs w:val="24"/>
        </w:rPr>
        <w:t xml:space="preserve"> et al</w:t>
      </w:r>
      <w:r w:rsidR="006D5A8B" w:rsidRPr="006276F9">
        <w:rPr>
          <w:rFonts w:ascii="Times New Roman" w:eastAsia="Times New Roman" w:hAnsi="Times New Roman" w:cs="Times New Roman"/>
          <w:sz w:val="24"/>
          <w:szCs w:val="24"/>
        </w:rPr>
        <w:t>.</w:t>
      </w:r>
      <w:r w:rsidR="00CC37C7" w:rsidRPr="006276F9">
        <w:rPr>
          <w:rFonts w:ascii="Times New Roman" w:eastAsia="Times New Roman" w:hAnsi="Times New Roman" w:cs="Times New Roman"/>
          <w:sz w:val="24"/>
          <w:szCs w:val="24"/>
        </w:rPr>
        <w:t xml:space="preserve"> (2023) highlighted the general reliability for MMN latency but not </w:t>
      </w:r>
      <w:r w:rsidR="00B65474" w:rsidRPr="006276F9">
        <w:rPr>
          <w:rFonts w:ascii="Times New Roman" w:eastAsia="Times New Roman" w:hAnsi="Times New Roman" w:cs="Times New Roman"/>
          <w:sz w:val="24"/>
          <w:szCs w:val="24"/>
        </w:rPr>
        <w:t xml:space="preserve">MMN </w:t>
      </w:r>
      <w:r w:rsidR="00CC37C7" w:rsidRPr="006276F9">
        <w:rPr>
          <w:rFonts w:ascii="Times New Roman" w:eastAsia="Times New Roman" w:hAnsi="Times New Roman" w:cs="Times New Roman"/>
          <w:sz w:val="24"/>
          <w:szCs w:val="24"/>
        </w:rPr>
        <w:t xml:space="preserve">amplitudes. </w:t>
      </w:r>
      <w:proofErr w:type="spellStart"/>
      <w:r w:rsidR="008236F0" w:rsidRPr="006276F9">
        <w:rPr>
          <w:rFonts w:ascii="Times New Roman" w:eastAsia="Times New Roman" w:hAnsi="Times New Roman" w:cs="Times New Roman"/>
          <w:sz w:val="24"/>
          <w:szCs w:val="24"/>
        </w:rPr>
        <w:t>Uwer</w:t>
      </w:r>
      <w:proofErr w:type="spellEnd"/>
      <w:r w:rsidR="008236F0" w:rsidRPr="006276F9">
        <w:rPr>
          <w:rFonts w:ascii="Times New Roman" w:eastAsia="Times New Roman" w:hAnsi="Times New Roman" w:cs="Times New Roman"/>
          <w:sz w:val="24"/>
          <w:szCs w:val="24"/>
        </w:rPr>
        <w:t xml:space="preserve"> a</w:t>
      </w:r>
      <w:r w:rsidR="0067731A" w:rsidRPr="006276F9">
        <w:rPr>
          <w:rFonts w:ascii="Times New Roman" w:eastAsia="Times New Roman" w:hAnsi="Times New Roman" w:cs="Times New Roman"/>
          <w:sz w:val="24"/>
          <w:szCs w:val="24"/>
        </w:rPr>
        <w:t>n</w:t>
      </w:r>
      <w:r w:rsidR="008236F0" w:rsidRPr="006276F9">
        <w:rPr>
          <w:rFonts w:ascii="Times New Roman" w:eastAsia="Times New Roman" w:hAnsi="Times New Roman" w:cs="Times New Roman"/>
          <w:sz w:val="24"/>
          <w:szCs w:val="24"/>
        </w:rPr>
        <w:t xml:space="preserve">d </w:t>
      </w:r>
      <w:proofErr w:type="spellStart"/>
      <w:r w:rsidR="008236F0" w:rsidRPr="006276F9">
        <w:rPr>
          <w:rFonts w:ascii="Times New Roman" w:eastAsia="Times New Roman" w:hAnsi="Times New Roman" w:cs="Times New Roman"/>
          <w:sz w:val="24"/>
          <w:szCs w:val="24"/>
        </w:rPr>
        <w:t>Suchod</w:t>
      </w:r>
      <w:r w:rsidR="001D6572" w:rsidRPr="006276F9">
        <w:rPr>
          <w:rFonts w:ascii="Times New Roman" w:eastAsia="Times New Roman" w:hAnsi="Times New Roman" w:cs="Times New Roman"/>
          <w:sz w:val="24"/>
          <w:szCs w:val="24"/>
        </w:rPr>
        <w:t>oletz</w:t>
      </w:r>
      <w:proofErr w:type="spellEnd"/>
      <w:r w:rsidR="001D6572" w:rsidRPr="006276F9">
        <w:rPr>
          <w:rFonts w:ascii="Times New Roman" w:eastAsia="Times New Roman" w:hAnsi="Times New Roman" w:cs="Times New Roman"/>
          <w:sz w:val="24"/>
          <w:szCs w:val="24"/>
        </w:rPr>
        <w:t xml:space="preserve"> (2000) </w:t>
      </w:r>
      <w:r w:rsidR="00112751" w:rsidRPr="006276F9">
        <w:rPr>
          <w:rFonts w:ascii="Times New Roman" w:eastAsia="Times New Roman" w:hAnsi="Times New Roman" w:cs="Times New Roman"/>
          <w:sz w:val="24"/>
          <w:szCs w:val="24"/>
        </w:rPr>
        <w:t xml:space="preserve">investigated the stability of MMN in 15 </w:t>
      </w:r>
      <w:r w:rsidR="00F8720C" w:rsidRPr="006276F9">
        <w:rPr>
          <w:rFonts w:ascii="Times New Roman" w:eastAsia="Times New Roman" w:hAnsi="Times New Roman" w:cs="Times New Roman"/>
          <w:sz w:val="24"/>
          <w:szCs w:val="24"/>
        </w:rPr>
        <w:t>typical</w:t>
      </w:r>
      <w:r w:rsidR="00B65474" w:rsidRPr="006276F9">
        <w:rPr>
          <w:rFonts w:ascii="Times New Roman" w:eastAsia="Times New Roman" w:hAnsi="Times New Roman" w:cs="Times New Roman"/>
          <w:sz w:val="24"/>
          <w:szCs w:val="24"/>
        </w:rPr>
        <w:t>ly developing</w:t>
      </w:r>
      <w:r w:rsidR="00F8720C" w:rsidRPr="006276F9">
        <w:rPr>
          <w:rFonts w:ascii="Times New Roman" w:eastAsia="Times New Roman" w:hAnsi="Times New Roman" w:cs="Times New Roman"/>
          <w:sz w:val="24"/>
          <w:szCs w:val="24"/>
        </w:rPr>
        <w:t xml:space="preserve"> </w:t>
      </w:r>
      <w:r w:rsidR="00112751" w:rsidRPr="006276F9">
        <w:rPr>
          <w:rFonts w:ascii="Times New Roman" w:eastAsia="Times New Roman" w:hAnsi="Times New Roman" w:cs="Times New Roman"/>
          <w:sz w:val="24"/>
          <w:szCs w:val="24"/>
        </w:rPr>
        <w:t xml:space="preserve">children aged 7-11 years </w:t>
      </w:r>
      <w:r w:rsidR="004439C7" w:rsidRPr="006276F9">
        <w:rPr>
          <w:rFonts w:ascii="Times New Roman" w:eastAsia="Times New Roman" w:hAnsi="Times New Roman" w:cs="Times New Roman"/>
          <w:sz w:val="24"/>
          <w:szCs w:val="24"/>
        </w:rPr>
        <w:t xml:space="preserve">to speech stimuli </w:t>
      </w:r>
      <w:r w:rsidR="00B65474" w:rsidRPr="006276F9">
        <w:rPr>
          <w:rFonts w:ascii="Times New Roman" w:eastAsia="Times New Roman" w:hAnsi="Times New Roman" w:cs="Times New Roman"/>
          <w:sz w:val="24"/>
          <w:szCs w:val="24"/>
        </w:rPr>
        <w:t>(</w:t>
      </w:r>
      <w:r w:rsidR="004439C7" w:rsidRPr="006276F9">
        <w:rPr>
          <w:rFonts w:ascii="Times New Roman" w:eastAsia="Times New Roman" w:hAnsi="Times New Roman" w:cs="Times New Roman"/>
          <w:sz w:val="24"/>
          <w:szCs w:val="24"/>
        </w:rPr>
        <w:t>/da</w:t>
      </w:r>
      <w:r w:rsidR="00B65474" w:rsidRPr="006276F9">
        <w:rPr>
          <w:rFonts w:ascii="Times New Roman" w:eastAsia="Times New Roman" w:hAnsi="Times New Roman" w:cs="Times New Roman"/>
          <w:sz w:val="24"/>
          <w:szCs w:val="24"/>
        </w:rPr>
        <w:t>/, /</w:t>
      </w:r>
      <w:r w:rsidR="00C9327B" w:rsidRPr="006276F9">
        <w:rPr>
          <w:rFonts w:ascii="Times New Roman" w:eastAsia="Times New Roman" w:hAnsi="Times New Roman" w:cs="Times New Roman"/>
          <w:sz w:val="24"/>
          <w:szCs w:val="24"/>
        </w:rPr>
        <w:t>ga</w:t>
      </w:r>
      <w:r w:rsidR="00B65474" w:rsidRPr="006276F9">
        <w:rPr>
          <w:rFonts w:ascii="Times New Roman" w:eastAsia="Times New Roman" w:hAnsi="Times New Roman" w:cs="Times New Roman"/>
          <w:sz w:val="24"/>
          <w:szCs w:val="24"/>
        </w:rPr>
        <w:t>/, /</w:t>
      </w:r>
      <w:proofErr w:type="spellStart"/>
      <w:r w:rsidR="00C9327B" w:rsidRPr="006276F9">
        <w:rPr>
          <w:rFonts w:ascii="Times New Roman" w:eastAsia="Times New Roman" w:hAnsi="Times New Roman" w:cs="Times New Roman"/>
          <w:sz w:val="24"/>
          <w:szCs w:val="24"/>
        </w:rPr>
        <w:t>ba</w:t>
      </w:r>
      <w:proofErr w:type="spellEnd"/>
      <w:r w:rsidR="00C9327B" w:rsidRPr="006276F9">
        <w:rPr>
          <w:rFonts w:ascii="Times New Roman" w:eastAsia="Times New Roman" w:hAnsi="Times New Roman" w:cs="Times New Roman"/>
          <w:sz w:val="24"/>
          <w:szCs w:val="24"/>
        </w:rPr>
        <w:t>/</w:t>
      </w:r>
      <w:r w:rsidR="00B65474" w:rsidRPr="006276F9">
        <w:rPr>
          <w:rFonts w:ascii="Times New Roman" w:eastAsia="Times New Roman" w:hAnsi="Times New Roman" w:cs="Times New Roman"/>
          <w:sz w:val="24"/>
          <w:szCs w:val="24"/>
        </w:rPr>
        <w:t>)</w:t>
      </w:r>
      <w:r w:rsidR="006C7A18" w:rsidRPr="006276F9">
        <w:rPr>
          <w:rFonts w:ascii="Times New Roman" w:eastAsia="Times New Roman" w:hAnsi="Times New Roman" w:cs="Times New Roman"/>
          <w:sz w:val="24"/>
          <w:szCs w:val="24"/>
        </w:rPr>
        <w:t xml:space="preserve"> at 350-560</w:t>
      </w:r>
      <w:r w:rsidR="007E395D" w:rsidRPr="006276F9">
        <w:rPr>
          <w:rFonts w:ascii="Times New Roman" w:eastAsia="Times New Roman" w:hAnsi="Times New Roman" w:cs="Times New Roman"/>
          <w:sz w:val="24"/>
          <w:szCs w:val="24"/>
        </w:rPr>
        <w:t xml:space="preserve"> </w:t>
      </w:r>
      <w:proofErr w:type="spellStart"/>
      <w:r w:rsidR="006C7A18" w:rsidRPr="006276F9">
        <w:rPr>
          <w:rFonts w:ascii="Times New Roman" w:eastAsia="Times New Roman" w:hAnsi="Times New Roman" w:cs="Times New Roman"/>
          <w:sz w:val="24"/>
          <w:szCs w:val="24"/>
        </w:rPr>
        <w:t>ms</w:t>
      </w:r>
      <w:proofErr w:type="spellEnd"/>
      <w:r w:rsidR="00D045E1" w:rsidRPr="006276F9">
        <w:rPr>
          <w:rFonts w:ascii="Times New Roman" w:eastAsia="Times New Roman" w:hAnsi="Times New Roman" w:cs="Times New Roman"/>
          <w:sz w:val="24"/>
          <w:szCs w:val="24"/>
        </w:rPr>
        <w:t xml:space="preserve">. </w:t>
      </w:r>
      <w:r w:rsidR="004C62EC" w:rsidRPr="006276F9">
        <w:rPr>
          <w:rFonts w:ascii="Times New Roman" w:eastAsia="Times New Roman" w:hAnsi="Times New Roman" w:cs="Times New Roman"/>
          <w:sz w:val="24"/>
          <w:szCs w:val="24"/>
        </w:rPr>
        <w:t xml:space="preserve">MMN </w:t>
      </w:r>
      <w:r w:rsidR="004C62EC" w:rsidRPr="006276F9">
        <w:rPr>
          <w:rFonts w:ascii="Times New Roman" w:eastAsia="Times New Roman" w:hAnsi="Times New Roman" w:cs="Times New Roman"/>
          <w:sz w:val="24"/>
          <w:szCs w:val="24"/>
        </w:rPr>
        <w:lastRenderedPageBreak/>
        <w:t>response was</w:t>
      </w:r>
      <w:r w:rsidR="009132DE" w:rsidRPr="006276F9">
        <w:rPr>
          <w:rFonts w:ascii="Times New Roman" w:eastAsia="Times New Roman" w:hAnsi="Times New Roman" w:cs="Times New Roman"/>
          <w:sz w:val="24"/>
          <w:szCs w:val="24"/>
        </w:rPr>
        <w:t xml:space="preserve"> </w:t>
      </w:r>
      <w:r w:rsidR="00B65474" w:rsidRPr="006276F9">
        <w:rPr>
          <w:rFonts w:ascii="Times New Roman" w:eastAsia="Times New Roman" w:hAnsi="Times New Roman" w:cs="Times New Roman"/>
          <w:sz w:val="24"/>
          <w:szCs w:val="24"/>
        </w:rPr>
        <w:t xml:space="preserve">only </w:t>
      </w:r>
      <w:r w:rsidR="004C62EC" w:rsidRPr="006276F9">
        <w:rPr>
          <w:rFonts w:ascii="Times New Roman" w:eastAsia="Times New Roman" w:hAnsi="Times New Roman" w:cs="Times New Roman"/>
          <w:sz w:val="24"/>
          <w:szCs w:val="24"/>
        </w:rPr>
        <w:t xml:space="preserve">consistently present </w:t>
      </w:r>
      <w:r w:rsidR="00B65474" w:rsidRPr="006276F9">
        <w:rPr>
          <w:rFonts w:ascii="Times New Roman" w:eastAsia="Times New Roman" w:hAnsi="Times New Roman" w:cs="Times New Roman"/>
          <w:sz w:val="24"/>
          <w:szCs w:val="24"/>
        </w:rPr>
        <w:t xml:space="preserve">across conditions </w:t>
      </w:r>
      <w:r w:rsidR="004B1DE1" w:rsidRPr="006276F9">
        <w:rPr>
          <w:rFonts w:ascii="Times New Roman" w:eastAsia="Times New Roman" w:hAnsi="Times New Roman" w:cs="Times New Roman"/>
          <w:sz w:val="24"/>
          <w:szCs w:val="24"/>
        </w:rPr>
        <w:t xml:space="preserve">in </w:t>
      </w:r>
      <w:r w:rsidR="00B65474" w:rsidRPr="006276F9">
        <w:rPr>
          <w:rFonts w:ascii="Times New Roman" w:eastAsia="Times New Roman" w:hAnsi="Times New Roman" w:cs="Times New Roman"/>
          <w:sz w:val="24"/>
          <w:szCs w:val="24"/>
        </w:rPr>
        <w:t xml:space="preserve">six </w:t>
      </w:r>
      <w:r w:rsidR="004B1DE1" w:rsidRPr="006276F9">
        <w:rPr>
          <w:rFonts w:ascii="Times New Roman" w:eastAsia="Times New Roman" w:hAnsi="Times New Roman" w:cs="Times New Roman"/>
          <w:sz w:val="24"/>
          <w:szCs w:val="24"/>
        </w:rPr>
        <w:t>children (43%)</w:t>
      </w:r>
      <w:r w:rsidRPr="006276F9">
        <w:rPr>
          <w:rFonts w:ascii="Times New Roman" w:eastAsia="Times New Roman" w:hAnsi="Times New Roman" w:cs="Times New Roman"/>
          <w:sz w:val="24"/>
          <w:szCs w:val="24"/>
        </w:rPr>
        <w:t>;</w:t>
      </w:r>
      <w:r w:rsidR="004B1DE1"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i/>
          <w:iCs/>
          <w:sz w:val="24"/>
          <w:szCs w:val="24"/>
        </w:rPr>
        <w:t>n</w:t>
      </w:r>
      <w:r w:rsidRPr="006276F9">
        <w:rPr>
          <w:rFonts w:ascii="Times New Roman" w:eastAsia="Times New Roman" w:hAnsi="Times New Roman" w:cs="Times New Roman"/>
          <w:sz w:val="24"/>
          <w:szCs w:val="24"/>
        </w:rPr>
        <w:t>=</w:t>
      </w:r>
      <w:r w:rsidR="004303E2" w:rsidRPr="006276F9">
        <w:rPr>
          <w:rFonts w:ascii="Times New Roman" w:eastAsia="Times New Roman" w:hAnsi="Times New Roman" w:cs="Times New Roman"/>
          <w:sz w:val="24"/>
          <w:szCs w:val="24"/>
        </w:rPr>
        <w:t>13</w:t>
      </w:r>
      <w:r w:rsidR="00557E82" w:rsidRPr="006276F9">
        <w:rPr>
          <w:rFonts w:ascii="Times New Roman" w:eastAsia="Times New Roman" w:hAnsi="Times New Roman" w:cs="Times New Roman"/>
          <w:sz w:val="24"/>
          <w:szCs w:val="24"/>
        </w:rPr>
        <w:t xml:space="preserve"> (87%)</w:t>
      </w:r>
      <w:r w:rsidR="004303E2" w:rsidRPr="006276F9">
        <w:rPr>
          <w:rFonts w:ascii="Times New Roman" w:eastAsia="Times New Roman" w:hAnsi="Times New Roman" w:cs="Times New Roman"/>
          <w:sz w:val="24"/>
          <w:szCs w:val="24"/>
        </w:rPr>
        <w:t xml:space="preserve"> children showed a present MMN to /ga/ in at least one session. </w:t>
      </w:r>
      <w:r w:rsidR="00B83AFC" w:rsidRPr="006276F9">
        <w:rPr>
          <w:rFonts w:ascii="Times New Roman" w:eastAsia="Times New Roman" w:hAnsi="Times New Roman" w:cs="Times New Roman"/>
          <w:sz w:val="24"/>
          <w:szCs w:val="24"/>
        </w:rPr>
        <w:t xml:space="preserve"> </w:t>
      </w:r>
      <w:r w:rsidR="00EA04B1" w:rsidRPr="006276F9">
        <w:rPr>
          <w:rFonts w:ascii="Times New Roman" w:eastAsia="Times New Roman" w:hAnsi="Times New Roman" w:cs="Times New Roman"/>
          <w:sz w:val="24"/>
          <w:szCs w:val="24"/>
        </w:rPr>
        <w:t xml:space="preserve"> </w:t>
      </w:r>
    </w:p>
    <w:p w14:paraId="181834C8" w14:textId="7C5ED483" w:rsidR="0037246E" w:rsidRPr="006276F9" w:rsidRDefault="00EA4963"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MMN </w:t>
      </w:r>
      <w:r w:rsidR="003B4C5A" w:rsidRPr="006276F9">
        <w:rPr>
          <w:rFonts w:ascii="Times New Roman" w:eastAsia="Times New Roman" w:hAnsi="Times New Roman" w:cs="Times New Roman"/>
          <w:sz w:val="24"/>
          <w:szCs w:val="24"/>
        </w:rPr>
        <w:t>may be</w:t>
      </w:r>
      <w:r w:rsidRPr="006276F9">
        <w:rPr>
          <w:rFonts w:ascii="Times New Roman" w:eastAsia="Times New Roman" w:hAnsi="Times New Roman" w:cs="Times New Roman"/>
          <w:sz w:val="24"/>
          <w:szCs w:val="24"/>
        </w:rPr>
        <w:t xml:space="preserve"> smaller in amplitude/area</w:t>
      </w:r>
      <w:r w:rsidR="00893E92" w:rsidRPr="006276F9">
        <w:rPr>
          <w:rFonts w:ascii="Times New Roman" w:eastAsia="Times New Roman" w:hAnsi="Times New Roman" w:cs="Times New Roman"/>
          <w:sz w:val="24"/>
          <w:szCs w:val="24"/>
        </w:rPr>
        <w:t>,</w:t>
      </w:r>
      <w:r w:rsidR="003B4C5A" w:rsidRPr="006276F9">
        <w:rPr>
          <w:rFonts w:ascii="Times New Roman" w:eastAsia="Times New Roman" w:hAnsi="Times New Roman" w:cs="Times New Roman"/>
          <w:sz w:val="24"/>
          <w:szCs w:val="24"/>
        </w:rPr>
        <w:t xml:space="preserve"> later</w:t>
      </w:r>
      <w:r w:rsidR="0044092D" w:rsidRPr="006276F9">
        <w:rPr>
          <w:rFonts w:ascii="Times New Roman" w:eastAsia="Times New Roman" w:hAnsi="Times New Roman" w:cs="Times New Roman"/>
          <w:sz w:val="24"/>
          <w:szCs w:val="24"/>
        </w:rPr>
        <w:t xml:space="preserve"> or less detectable</w:t>
      </w:r>
      <w:r w:rsidR="003B4C5A" w:rsidRPr="006276F9">
        <w:rPr>
          <w:rFonts w:ascii="Times New Roman" w:eastAsia="Times New Roman" w:hAnsi="Times New Roman" w:cs="Times New Roman"/>
          <w:sz w:val="24"/>
          <w:szCs w:val="24"/>
        </w:rPr>
        <w:t xml:space="preserve"> in clinical populations compared to</w:t>
      </w:r>
      <w:r w:rsidRPr="006276F9">
        <w:rPr>
          <w:rFonts w:ascii="Times New Roman" w:eastAsia="Times New Roman" w:hAnsi="Times New Roman" w:cs="Times New Roman"/>
          <w:sz w:val="24"/>
          <w:szCs w:val="24"/>
        </w:rPr>
        <w:t xml:space="preserve"> controls. For instance,</w:t>
      </w:r>
      <w:r w:rsidR="0044092D" w:rsidRPr="006276F9">
        <w:rPr>
          <w:rFonts w:ascii="Times New Roman" w:eastAsia="Times New Roman" w:hAnsi="Times New Roman" w:cs="Times New Roman"/>
          <w:sz w:val="24"/>
          <w:szCs w:val="24"/>
        </w:rPr>
        <w:t xml:space="preserve"> researchers have reported </w:t>
      </w:r>
      <w:r w:rsidRPr="006276F9">
        <w:rPr>
          <w:rFonts w:ascii="Times New Roman" w:eastAsia="Times New Roman" w:hAnsi="Times New Roman" w:cs="Times New Roman"/>
          <w:sz w:val="24"/>
          <w:szCs w:val="24"/>
        </w:rPr>
        <w:t>absen</w:t>
      </w:r>
      <w:r w:rsidR="00487491" w:rsidRPr="006276F9">
        <w:rPr>
          <w:rFonts w:ascii="Times New Roman" w:eastAsia="Times New Roman" w:hAnsi="Times New Roman" w:cs="Times New Roman"/>
          <w:sz w:val="24"/>
          <w:szCs w:val="24"/>
        </w:rPr>
        <w:t>t</w:t>
      </w:r>
      <w:r w:rsidR="00854984" w:rsidRPr="006276F9">
        <w:rPr>
          <w:rFonts w:ascii="Times New Roman" w:eastAsia="Times New Roman" w:hAnsi="Times New Roman" w:cs="Times New Roman"/>
          <w:sz w:val="24"/>
          <w:szCs w:val="24"/>
        </w:rPr>
        <w:t xml:space="preserve"> (Davids et al., 2011; Kujala and </w:t>
      </w:r>
      <w:proofErr w:type="spellStart"/>
      <w:r w:rsidR="00854984" w:rsidRPr="006276F9">
        <w:rPr>
          <w:rFonts w:ascii="Times New Roman" w:eastAsia="Times New Roman" w:hAnsi="Times New Roman" w:cs="Times New Roman"/>
          <w:sz w:val="24"/>
          <w:szCs w:val="24"/>
        </w:rPr>
        <w:t>Leminen</w:t>
      </w:r>
      <w:proofErr w:type="spellEnd"/>
      <w:r w:rsidR="00854984" w:rsidRPr="006276F9">
        <w:rPr>
          <w:rFonts w:ascii="Times New Roman" w:eastAsia="Times New Roman" w:hAnsi="Times New Roman" w:cs="Times New Roman"/>
          <w:sz w:val="24"/>
          <w:szCs w:val="24"/>
        </w:rPr>
        <w:t>, 2017)</w:t>
      </w:r>
      <w:r w:rsidR="006A1F25" w:rsidRPr="006276F9">
        <w:rPr>
          <w:rFonts w:ascii="Times New Roman" w:eastAsia="Times New Roman" w:hAnsi="Times New Roman" w:cs="Times New Roman"/>
          <w:sz w:val="24"/>
          <w:szCs w:val="24"/>
        </w:rPr>
        <w:t xml:space="preserve"> or attenuated</w:t>
      </w:r>
      <w:r w:rsidR="001964C0" w:rsidRPr="006276F9">
        <w:rPr>
          <w:rFonts w:ascii="Times New Roman" w:eastAsia="Times New Roman" w:hAnsi="Times New Roman" w:cs="Times New Roman"/>
          <w:sz w:val="24"/>
          <w:szCs w:val="24"/>
        </w:rPr>
        <w:t xml:space="preserve"> </w:t>
      </w:r>
      <w:r w:rsidR="00854984" w:rsidRPr="006276F9">
        <w:rPr>
          <w:rFonts w:ascii="Times New Roman" w:eastAsia="Times New Roman" w:hAnsi="Times New Roman" w:cs="Times New Roman"/>
          <w:sz w:val="24"/>
          <w:szCs w:val="24"/>
        </w:rPr>
        <w:t xml:space="preserve">(Kujala and </w:t>
      </w:r>
      <w:proofErr w:type="spellStart"/>
      <w:r w:rsidR="00854984" w:rsidRPr="006276F9">
        <w:rPr>
          <w:rFonts w:ascii="Times New Roman" w:eastAsia="Times New Roman" w:hAnsi="Times New Roman" w:cs="Times New Roman"/>
          <w:sz w:val="24"/>
          <w:szCs w:val="24"/>
        </w:rPr>
        <w:t>Leminen</w:t>
      </w:r>
      <w:proofErr w:type="spellEnd"/>
      <w:r w:rsidR="00854984" w:rsidRPr="006276F9">
        <w:rPr>
          <w:rFonts w:ascii="Times New Roman" w:eastAsia="Times New Roman" w:hAnsi="Times New Roman" w:cs="Times New Roman"/>
          <w:sz w:val="24"/>
          <w:szCs w:val="24"/>
        </w:rPr>
        <w:t xml:space="preserve">, 2017; </w:t>
      </w:r>
      <w:proofErr w:type="spellStart"/>
      <w:r w:rsidR="00854984" w:rsidRPr="006276F9">
        <w:rPr>
          <w:rFonts w:ascii="Times New Roman" w:eastAsia="Times New Roman" w:hAnsi="Times New Roman" w:cs="Times New Roman"/>
          <w:sz w:val="24"/>
          <w:szCs w:val="24"/>
        </w:rPr>
        <w:t>Uwer</w:t>
      </w:r>
      <w:proofErr w:type="spellEnd"/>
      <w:r w:rsidR="00854984" w:rsidRPr="006276F9">
        <w:rPr>
          <w:rFonts w:ascii="Times New Roman" w:eastAsia="Times New Roman" w:hAnsi="Times New Roman" w:cs="Times New Roman"/>
          <w:sz w:val="24"/>
          <w:szCs w:val="24"/>
        </w:rPr>
        <w:t xml:space="preserve"> et al., 2002)</w:t>
      </w:r>
      <w:r w:rsidR="006A1F25" w:rsidRPr="006276F9">
        <w:rPr>
          <w:rFonts w:ascii="Times New Roman" w:eastAsia="Times New Roman" w:hAnsi="Times New Roman" w:cs="Times New Roman"/>
          <w:sz w:val="24"/>
          <w:szCs w:val="24"/>
        </w:rPr>
        <w:t xml:space="preserve"> </w:t>
      </w:r>
      <w:r w:rsidR="00487491" w:rsidRPr="006276F9">
        <w:rPr>
          <w:rFonts w:ascii="Times New Roman" w:eastAsia="Times New Roman" w:hAnsi="Times New Roman" w:cs="Times New Roman"/>
          <w:sz w:val="24"/>
          <w:szCs w:val="24"/>
        </w:rPr>
        <w:t>MMN</w:t>
      </w:r>
      <w:r w:rsidR="0044092D" w:rsidRPr="006276F9">
        <w:rPr>
          <w:rFonts w:ascii="Times New Roman" w:eastAsia="Times New Roman" w:hAnsi="Times New Roman" w:cs="Times New Roman"/>
          <w:sz w:val="24"/>
          <w:szCs w:val="24"/>
        </w:rPr>
        <w:t xml:space="preserve"> in children with language impairment</w:t>
      </w:r>
      <w:r w:rsidR="006A1F25" w:rsidRPr="006276F9">
        <w:rPr>
          <w:rFonts w:ascii="Times New Roman" w:eastAsia="Times New Roman" w:hAnsi="Times New Roman" w:cs="Times New Roman"/>
          <w:sz w:val="24"/>
          <w:szCs w:val="24"/>
        </w:rPr>
        <w:t xml:space="preserve">. </w:t>
      </w:r>
      <w:r w:rsidR="00AF7EEF" w:rsidRPr="006276F9">
        <w:rPr>
          <w:rFonts w:ascii="Times New Roman" w:eastAsia="Times New Roman" w:hAnsi="Times New Roman" w:cs="Times New Roman"/>
          <w:sz w:val="24"/>
          <w:szCs w:val="24"/>
        </w:rPr>
        <w:t>C</w:t>
      </w:r>
      <w:r w:rsidR="00F26379" w:rsidRPr="006276F9">
        <w:rPr>
          <w:rFonts w:ascii="Times New Roman" w:eastAsia="Times New Roman" w:hAnsi="Times New Roman" w:cs="Times New Roman"/>
          <w:sz w:val="24"/>
          <w:szCs w:val="24"/>
        </w:rPr>
        <w:t>hildren with reading disorders show attenuated MMN to speech stimuli</w:t>
      </w:r>
      <w:r w:rsidR="00854984" w:rsidRPr="006276F9">
        <w:rPr>
          <w:rFonts w:ascii="Times New Roman" w:eastAsia="Times New Roman" w:hAnsi="Times New Roman" w:cs="Times New Roman"/>
          <w:sz w:val="24"/>
          <w:szCs w:val="24"/>
        </w:rPr>
        <w:t xml:space="preserve"> (Bishop, 2007)</w:t>
      </w:r>
      <w:r w:rsidR="00F26379" w:rsidRPr="006276F9">
        <w:rPr>
          <w:rFonts w:ascii="Times New Roman" w:eastAsia="Times New Roman" w:hAnsi="Times New Roman" w:cs="Times New Roman"/>
          <w:sz w:val="24"/>
          <w:szCs w:val="24"/>
        </w:rPr>
        <w:t xml:space="preserve">. </w:t>
      </w:r>
      <w:proofErr w:type="spellStart"/>
      <w:r w:rsidR="00854984" w:rsidRPr="006276F9">
        <w:rPr>
          <w:rFonts w:ascii="Times New Roman" w:eastAsia="Times New Roman" w:hAnsi="Times New Roman" w:cs="Times New Roman"/>
          <w:sz w:val="24"/>
          <w:szCs w:val="24"/>
        </w:rPr>
        <w:t>Hakvoort</w:t>
      </w:r>
      <w:proofErr w:type="spellEnd"/>
      <w:r w:rsidR="00854984" w:rsidRPr="006276F9">
        <w:rPr>
          <w:rFonts w:ascii="Times New Roman" w:eastAsia="Times New Roman" w:hAnsi="Times New Roman" w:cs="Times New Roman"/>
          <w:sz w:val="24"/>
          <w:szCs w:val="24"/>
        </w:rPr>
        <w:t xml:space="preserve"> et al. </w:t>
      </w:r>
      <w:r w:rsidR="009A6261" w:rsidRPr="006276F9">
        <w:rPr>
          <w:rFonts w:ascii="Times New Roman" w:eastAsia="Times New Roman" w:hAnsi="Times New Roman" w:cs="Times New Roman"/>
          <w:sz w:val="24"/>
          <w:szCs w:val="24"/>
        </w:rPr>
        <w:t>(</w:t>
      </w:r>
      <w:r w:rsidR="00854984" w:rsidRPr="006276F9">
        <w:rPr>
          <w:rFonts w:ascii="Times New Roman" w:eastAsia="Times New Roman" w:hAnsi="Times New Roman" w:cs="Times New Roman"/>
          <w:sz w:val="24"/>
          <w:szCs w:val="24"/>
        </w:rPr>
        <w:t>2015)</w:t>
      </w:r>
      <w:r w:rsidR="007F03A7" w:rsidRPr="006276F9">
        <w:rPr>
          <w:rFonts w:ascii="Times New Roman" w:eastAsia="Times New Roman" w:hAnsi="Times New Roman" w:cs="Times New Roman"/>
          <w:sz w:val="24"/>
          <w:szCs w:val="24"/>
        </w:rPr>
        <w:t xml:space="preserve"> investigated </w:t>
      </w:r>
      <w:r w:rsidR="00393AB6" w:rsidRPr="006276F9">
        <w:rPr>
          <w:rFonts w:ascii="Times New Roman" w:eastAsia="Times New Roman" w:hAnsi="Times New Roman" w:cs="Times New Roman"/>
          <w:sz w:val="24"/>
          <w:szCs w:val="24"/>
        </w:rPr>
        <w:t xml:space="preserve">MMN and LDN in </w:t>
      </w:r>
      <w:r w:rsidR="0007044E" w:rsidRPr="006276F9">
        <w:rPr>
          <w:rFonts w:ascii="Times New Roman" w:eastAsia="Times New Roman" w:hAnsi="Times New Roman" w:cs="Times New Roman"/>
          <w:sz w:val="24"/>
          <w:szCs w:val="24"/>
        </w:rPr>
        <w:t>fluent</w:t>
      </w:r>
      <w:r w:rsidR="004E13EB" w:rsidRPr="006276F9">
        <w:rPr>
          <w:rFonts w:ascii="Times New Roman" w:eastAsia="Times New Roman" w:hAnsi="Times New Roman" w:cs="Times New Roman"/>
          <w:sz w:val="24"/>
          <w:szCs w:val="24"/>
        </w:rPr>
        <w:t xml:space="preserve"> </w:t>
      </w:r>
      <w:r w:rsidR="000B7B8A" w:rsidRPr="006276F9">
        <w:rPr>
          <w:rFonts w:ascii="Times New Roman" w:eastAsia="Times New Roman" w:hAnsi="Times New Roman" w:cs="Times New Roman"/>
          <w:sz w:val="24"/>
          <w:szCs w:val="24"/>
        </w:rPr>
        <w:t xml:space="preserve">and poor </w:t>
      </w:r>
      <w:r w:rsidR="00C8689E" w:rsidRPr="006276F9">
        <w:rPr>
          <w:rFonts w:ascii="Times New Roman" w:eastAsia="Times New Roman" w:hAnsi="Times New Roman" w:cs="Times New Roman"/>
          <w:sz w:val="24"/>
          <w:szCs w:val="24"/>
        </w:rPr>
        <w:t>readers</w:t>
      </w:r>
      <w:r w:rsidR="00390B3B" w:rsidRPr="006276F9">
        <w:rPr>
          <w:rFonts w:ascii="Times New Roman" w:eastAsia="Times New Roman" w:hAnsi="Times New Roman" w:cs="Times New Roman"/>
          <w:sz w:val="24"/>
          <w:szCs w:val="24"/>
        </w:rPr>
        <w:t xml:space="preserve"> and found</w:t>
      </w:r>
      <w:r w:rsidR="00610A01" w:rsidRPr="006276F9">
        <w:rPr>
          <w:rFonts w:ascii="Times New Roman" w:eastAsia="Times New Roman" w:hAnsi="Times New Roman" w:cs="Times New Roman"/>
          <w:sz w:val="24"/>
          <w:szCs w:val="24"/>
        </w:rPr>
        <w:t xml:space="preserve"> </w:t>
      </w:r>
      <w:r w:rsidR="00DD11BB" w:rsidRPr="006276F9">
        <w:rPr>
          <w:rFonts w:ascii="Times New Roman" w:eastAsia="Times New Roman" w:hAnsi="Times New Roman" w:cs="Times New Roman"/>
          <w:sz w:val="24"/>
          <w:szCs w:val="24"/>
        </w:rPr>
        <w:t xml:space="preserve">that </w:t>
      </w:r>
      <w:r w:rsidR="00610A01" w:rsidRPr="006276F9">
        <w:rPr>
          <w:rFonts w:ascii="Times New Roman" w:eastAsia="Times New Roman" w:hAnsi="Times New Roman" w:cs="Times New Roman"/>
          <w:sz w:val="24"/>
          <w:szCs w:val="24"/>
        </w:rPr>
        <w:t xml:space="preserve">there were </w:t>
      </w:r>
      <w:r w:rsidR="005A04B2" w:rsidRPr="006276F9">
        <w:rPr>
          <w:rFonts w:ascii="Times New Roman" w:eastAsia="Times New Roman" w:hAnsi="Times New Roman" w:cs="Times New Roman"/>
          <w:sz w:val="24"/>
          <w:szCs w:val="24"/>
        </w:rPr>
        <w:t xml:space="preserve">no MMN differences across groups, </w:t>
      </w:r>
      <w:r w:rsidR="00BB28E0" w:rsidRPr="006276F9">
        <w:rPr>
          <w:rFonts w:ascii="Times New Roman" w:eastAsia="Times New Roman" w:hAnsi="Times New Roman" w:cs="Times New Roman"/>
          <w:sz w:val="24"/>
          <w:szCs w:val="24"/>
        </w:rPr>
        <w:t xml:space="preserve">but </w:t>
      </w:r>
      <w:r w:rsidR="005A04B2" w:rsidRPr="006276F9">
        <w:rPr>
          <w:rFonts w:ascii="Times New Roman" w:eastAsia="Times New Roman" w:hAnsi="Times New Roman" w:cs="Times New Roman"/>
          <w:sz w:val="24"/>
          <w:szCs w:val="24"/>
        </w:rPr>
        <w:t xml:space="preserve">the </w:t>
      </w:r>
      <w:r w:rsidR="00AB2656" w:rsidRPr="006276F9">
        <w:rPr>
          <w:rFonts w:ascii="Times New Roman" w:eastAsia="Times New Roman" w:hAnsi="Times New Roman" w:cs="Times New Roman"/>
          <w:sz w:val="24"/>
          <w:szCs w:val="24"/>
        </w:rPr>
        <w:t xml:space="preserve">LDN </w:t>
      </w:r>
      <w:r w:rsidR="00920D80" w:rsidRPr="006276F9">
        <w:rPr>
          <w:rFonts w:ascii="Times New Roman" w:eastAsia="Times New Roman" w:hAnsi="Times New Roman" w:cs="Times New Roman"/>
          <w:sz w:val="24"/>
          <w:szCs w:val="24"/>
        </w:rPr>
        <w:t xml:space="preserve">to intensity differences </w:t>
      </w:r>
      <w:r w:rsidR="00AB2656" w:rsidRPr="006276F9">
        <w:rPr>
          <w:rFonts w:ascii="Times New Roman" w:eastAsia="Times New Roman" w:hAnsi="Times New Roman" w:cs="Times New Roman"/>
          <w:sz w:val="24"/>
          <w:szCs w:val="24"/>
        </w:rPr>
        <w:t>was only present in controls</w:t>
      </w:r>
      <w:r w:rsidR="00382CDF" w:rsidRPr="006276F9">
        <w:rPr>
          <w:rFonts w:ascii="Times New Roman" w:eastAsia="Times New Roman" w:hAnsi="Times New Roman" w:cs="Times New Roman"/>
          <w:sz w:val="24"/>
          <w:szCs w:val="24"/>
        </w:rPr>
        <w:t>.</w:t>
      </w:r>
      <w:r w:rsidR="005B29B0" w:rsidRPr="006276F9">
        <w:rPr>
          <w:rFonts w:ascii="Times New Roman" w:eastAsia="Times New Roman" w:hAnsi="Times New Roman" w:cs="Times New Roman"/>
          <w:sz w:val="24"/>
          <w:szCs w:val="24"/>
        </w:rPr>
        <w:t xml:space="preserve"> </w:t>
      </w:r>
      <w:r w:rsidR="006B6007" w:rsidRPr="006276F9">
        <w:rPr>
          <w:rFonts w:ascii="Times New Roman" w:eastAsia="Times New Roman" w:hAnsi="Times New Roman" w:cs="Times New Roman"/>
          <w:sz w:val="24"/>
          <w:szCs w:val="24"/>
        </w:rPr>
        <w:t xml:space="preserve">Findings are </w:t>
      </w:r>
      <w:r w:rsidR="004032CC" w:rsidRPr="006276F9">
        <w:rPr>
          <w:rFonts w:ascii="Times New Roman" w:eastAsia="Times New Roman" w:hAnsi="Times New Roman" w:cs="Times New Roman"/>
          <w:sz w:val="24"/>
          <w:szCs w:val="24"/>
        </w:rPr>
        <w:t>less clear</w:t>
      </w:r>
      <w:r w:rsidR="006B6007" w:rsidRPr="006276F9">
        <w:rPr>
          <w:rFonts w:ascii="Times New Roman" w:eastAsia="Times New Roman" w:hAnsi="Times New Roman" w:cs="Times New Roman"/>
          <w:sz w:val="24"/>
          <w:szCs w:val="24"/>
        </w:rPr>
        <w:t xml:space="preserve"> for children with </w:t>
      </w:r>
      <w:r w:rsidR="00B65474" w:rsidRPr="006276F9">
        <w:rPr>
          <w:rFonts w:ascii="Times New Roman" w:eastAsia="Times New Roman" w:hAnsi="Times New Roman" w:cs="Times New Roman"/>
          <w:sz w:val="24"/>
          <w:szCs w:val="24"/>
        </w:rPr>
        <w:t>auditory p</w:t>
      </w:r>
      <w:r w:rsidR="004032CC" w:rsidRPr="006276F9">
        <w:rPr>
          <w:rFonts w:ascii="Times New Roman" w:eastAsia="Times New Roman" w:hAnsi="Times New Roman" w:cs="Times New Roman"/>
          <w:sz w:val="24"/>
          <w:szCs w:val="24"/>
        </w:rPr>
        <w:t xml:space="preserve">rocessing </w:t>
      </w:r>
      <w:r w:rsidR="00B65474" w:rsidRPr="006276F9">
        <w:rPr>
          <w:rFonts w:ascii="Times New Roman" w:eastAsia="Times New Roman" w:hAnsi="Times New Roman" w:cs="Times New Roman"/>
          <w:sz w:val="24"/>
          <w:szCs w:val="24"/>
        </w:rPr>
        <w:t>d</w:t>
      </w:r>
      <w:r w:rsidR="004032CC" w:rsidRPr="006276F9">
        <w:rPr>
          <w:rFonts w:ascii="Times New Roman" w:eastAsia="Times New Roman" w:hAnsi="Times New Roman" w:cs="Times New Roman"/>
          <w:sz w:val="24"/>
          <w:szCs w:val="24"/>
        </w:rPr>
        <w:t>isorder (APD)</w:t>
      </w:r>
      <w:r w:rsidR="00854984" w:rsidRPr="006276F9">
        <w:rPr>
          <w:rFonts w:ascii="Times New Roman" w:eastAsia="Times New Roman" w:hAnsi="Times New Roman" w:cs="Times New Roman"/>
          <w:sz w:val="24"/>
          <w:szCs w:val="24"/>
        </w:rPr>
        <w:t xml:space="preserve"> (</w:t>
      </w:r>
      <w:proofErr w:type="spellStart"/>
      <w:r w:rsidR="00854984" w:rsidRPr="006276F9">
        <w:rPr>
          <w:rFonts w:ascii="Times New Roman" w:eastAsia="Times New Roman" w:hAnsi="Times New Roman" w:cs="Times New Roman"/>
          <w:sz w:val="24"/>
          <w:szCs w:val="24"/>
        </w:rPr>
        <w:t>Hakvoort</w:t>
      </w:r>
      <w:proofErr w:type="spellEnd"/>
      <w:r w:rsidR="00854984" w:rsidRPr="006276F9">
        <w:rPr>
          <w:rFonts w:ascii="Times New Roman" w:eastAsia="Times New Roman" w:hAnsi="Times New Roman" w:cs="Times New Roman"/>
          <w:sz w:val="24"/>
          <w:szCs w:val="24"/>
        </w:rPr>
        <w:t xml:space="preserve"> et al., 2015)</w:t>
      </w:r>
      <w:r w:rsidR="006B6007" w:rsidRPr="006276F9">
        <w:rPr>
          <w:rFonts w:ascii="Times New Roman" w:eastAsia="Times New Roman" w:hAnsi="Times New Roman" w:cs="Times New Roman"/>
          <w:sz w:val="24"/>
          <w:szCs w:val="24"/>
        </w:rPr>
        <w:t xml:space="preserve">. </w:t>
      </w:r>
      <w:r w:rsidR="00480DAE" w:rsidRPr="006276F9">
        <w:rPr>
          <w:rFonts w:ascii="Times New Roman" w:eastAsia="Times New Roman" w:hAnsi="Times New Roman" w:cs="Times New Roman"/>
          <w:sz w:val="24"/>
          <w:szCs w:val="24"/>
        </w:rPr>
        <w:t>A</w:t>
      </w:r>
      <w:r w:rsidR="002E1B6C" w:rsidRPr="006276F9">
        <w:rPr>
          <w:rFonts w:ascii="Times New Roman" w:eastAsia="Times New Roman" w:hAnsi="Times New Roman" w:cs="Times New Roman"/>
          <w:sz w:val="24"/>
          <w:szCs w:val="24"/>
        </w:rPr>
        <w:t xml:space="preserve"> few studies </w:t>
      </w:r>
      <w:r w:rsidR="00B94FEE" w:rsidRPr="006276F9">
        <w:rPr>
          <w:rFonts w:ascii="Times New Roman" w:eastAsia="Times New Roman" w:hAnsi="Times New Roman" w:cs="Times New Roman"/>
          <w:sz w:val="24"/>
          <w:szCs w:val="24"/>
        </w:rPr>
        <w:t xml:space="preserve">have </w:t>
      </w:r>
      <w:r w:rsidR="00DD4277" w:rsidRPr="006276F9">
        <w:rPr>
          <w:rFonts w:ascii="Times New Roman" w:eastAsia="Times New Roman" w:hAnsi="Times New Roman" w:cs="Times New Roman"/>
          <w:sz w:val="24"/>
          <w:szCs w:val="24"/>
        </w:rPr>
        <w:t>show</w:t>
      </w:r>
      <w:r w:rsidR="00B94FEE" w:rsidRPr="006276F9">
        <w:rPr>
          <w:rFonts w:ascii="Times New Roman" w:eastAsia="Times New Roman" w:hAnsi="Times New Roman" w:cs="Times New Roman"/>
          <w:sz w:val="24"/>
          <w:szCs w:val="24"/>
        </w:rPr>
        <w:t>n</w:t>
      </w:r>
      <w:r w:rsidR="00DD4277" w:rsidRPr="006276F9">
        <w:rPr>
          <w:rFonts w:ascii="Times New Roman" w:eastAsia="Times New Roman" w:hAnsi="Times New Roman" w:cs="Times New Roman"/>
          <w:sz w:val="24"/>
          <w:szCs w:val="24"/>
        </w:rPr>
        <w:t xml:space="preserve"> </w:t>
      </w:r>
      <w:r w:rsidR="002266E3" w:rsidRPr="006276F9">
        <w:rPr>
          <w:rFonts w:ascii="Times New Roman" w:eastAsia="Times New Roman" w:hAnsi="Times New Roman" w:cs="Times New Roman"/>
          <w:sz w:val="24"/>
          <w:szCs w:val="24"/>
        </w:rPr>
        <w:t xml:space="preserve">typical </w:t>
      </w:r>
      <w:r w:rsidR="00DD4277" w:rsidRPr="006276F9">
        <w:rPr>
          <w:rFonts w:ascii="Times New Roman" w:eastAsia="Times New Roman" w:hAnsi="Times New Roman" w:cs="Times New Roman"/>
          <w:sz w:val="24"/>
          <w:szCs w:val="24"/>
        </w:rPr>
        <w:t>MMN in</w:t>
      </w:r>
      <w:r w:rsidR="002E1B6C" w:rsidRPr="006276F9">
        <w:rPr>
          <w:rFonts w:ascii="Times New Roman" w:eastAsia="Times New Roman" w:hAnsi="Times New Roman" w:cs="Times New Roman"/>
          <w:sz w:val="24"/>
          <w:szCs w:val="24"/>
        </w:rPr>
        <w:t xml:space="preserve"> children with </w:t>
      </w:r>
      <w:r w:rsidR="00E028D6" w:rsidRPr="006276F9">
        <w:rPr>
          <w:rFonts w:ascii="Times New Roman" w:eastAsia="Times New Roman" w:hAnsi="Times New Roman" w:cs="Times New Roman"/>
          <w:sz w:val="24"/>
          <w:szCs w:val="24"/>
        </w:rPr>
        <w:t>APD</w:t>
      </w:r>
      <w:r w:rsidR="00854984" w:rsidRPr="006276F9">
        <w:rPr>
          <w:rFonts w:ascii="Times New Roman" w:eastAsia="Times New Roman" w:hAnsi="Times New Roman" w:cs="Times New Roman"/>
          <w:sz w:val="24"/>
          <w:szCs w:val="24"/>
        </w:rPr>
        <w:t xml:space="preserve"> (</w:t>
      </w:r>
      <w:proofErr w:type="spellStart"/>
      <w:r w:rsidR="00854984" w:rsidRPr="006276F9">
        <w:rPr>
          <w:rFonts w:ascii="Times New Roman" w:eastAsia="Times New Roman" w:hAnsi="Times New Roman" w:cs="Times New Roman"/>
          <w:sz w:val="24"/>
          <w:szCs w:val="24"/>
        </w:rPr>
        <w:t>Koravand</w:t>
      </w:r>
      <w:proofErr w:type="spellEnd"/>
      <w:r w:rsidR="00854984" w:rsidRPr="006276F9">
        <w:rPr>
          <w:rFonts w:ascii="Times New Roman" w:eastAsia="Times New Roman" w:hAnsi="Times New Roman" w:cs="Times New Roman"/>
          <w:sz w:val="24"/>
          <w:szCs w:val="24"/>
        </w:rPr>
        <w:t xml:space="preserve"> et al., 2017; </w:t>
      </w:r>
      <w:proofErr w:type="spellStart"/>
      <w:r w:rsidR="00854984" w:rsidRPr="006276F9">
        <w:rPr>
          <w:rFonts w:ascii="Times New Roman" w:eastAsia="Times New Roman" w:hAnsi="Times New Roman" w:cs="Times New Roman"/>
          <w:sz w:val="24"/>
          <w:szCs w:val="24"/>
        </w:rPr>
        <w:t>Liasis</w:t>
      </w:r>
      <w:proofErr w:type="spellEnd"/>
      <w:r w:rsidR="00854984" w:rsidRPr="006276F9">
        <w:rPr>
          <w:rFonts w:ascii="Times New Roman" w:eastAsia="Times New Roman" w:hAnsi="Times New Roman" w:cs="Times New Roman"/>
          <w:sz w:val="24"/>
          <w:szCs w:val="24"/>
        </w:rPr>
        <w:t xml:space="preserve"> et al., 2003; </w:t>
      </w:r>
      <w:proofErr w:type="spellStart"/>
      <w:r w:rsidR="00854984" w:rsidRPr="006276F9">
        <w:rPr>
          <w:rFonts w:ascii="Times New Roman" w:eastAsia="Times New Roman" w:hAnsi="Times New Roman" w:cs="Times New Roman"/>
          <w:sz w:val="24"/>
          <w:szCs w:val="24"/>
        </w:rPr>
        <w:t>Roggia</w:t>
      </w:r>
      <w:proofErr w:type="spellEnd"/>
      <w:r w:rsidR="00854984" w:rsidRPr="006276F9">
        <w:rPr>
          <w:rFonts w:ascii="Times New Roman" w:eastAsia="Times New Roman" w:hAnsi="Times New Roman" w:cs="Times New Roman"/>
          <w:sz w:val="24"/>
          <w:szCs w:val="24"/>
        </w:rPr>
        <w:t xml:space="preserve"> and Colares, 2008)</w:t>
      </w:r>
      <w:r w:rsidR="00480DAE" w:rsidRPr="006276F9">
        <w:rPr>
          <w:rFonts w:ascii="Times New Roman" w:eastAsia="Times New Roman" w:hAnsi="Times New Roman" w:cs="Times New Roman"/>
          <w:sz w:val="24"/>
          <w:szCs w:val="24"/>
        </w:rPr>
        <w:t>, whereas others have shown reduced MMN in APD</w:t>
      </w:r>
      <w:r w:rsidR="00854984" w:rsidRPr="006276F9">
        <w:rPr>
          <w:rFonts w:ascii="Times New Roman" w:eastAsia="Times New Roman" w:hAnsi="Times New Roman" w:cs="Times New Roman"/>
          <w:sz w:val="24"/>
          <w:szCs w:val="24"/>
        </w:rPr>
        <w:t xml:space="preserve"> (Sharma et al., 2006)</w:t>
      </w:r>
      <w:r w:rsidR="00382262" w:rsidRPr="006276F9">
        <w:rPr>
          <w:rFonts w:ascii="Times New Roman" w:eastAsia="Times New Roman" w:hAnsi="Times New Roman" w:cs="Times New Roman"/>
          <w:sz w:val="24"/>
          <w:szCs w:val="24"/>
        </w:rPr>
        <w:t xml:space="preserve">. </w:t>
      </w:r>
      <w:r w:rsidR="00412DF4" w:rsidRPr="006276F9">
        <w:rPr>
          <w:rFonts w:ascii="Times New Roman" w:eastAsia="Times New Roman" w:hAnsi="Times New Roman" w:cs="Times New Roman"/>
          <w:sz w:val="24"/>
          <w:szCs w:val="24"/>
        </w:rPr>
        <w:t xml:space="preserve">Such </w:t>
      </w:r>
      <w:r w:rsidR="002D35BF" w:rsidRPr="006276F9">
        <w:rPr>
          <w:rFonts w:ascii="Times New Roman" w:eastAsia="Times New Roman" w:hAnsi="Times New Roman" w:cs="Times New Roman"/>
          <w:sz w:val="24"/>
          <w:szCs w:val="24"/>
        </w:rPr>
        <w:t xml:space="preserve">differences in </w:t>
      </w:r>
      <w:r w:rsidR="00B65474" w:rsidRPr="006276F9">
        <w:rPr>
          <w:rFonts w:ascii="Times New Roman" w:eastAsia="Times New Roman" w:hAnsi="Times New Roman" w:cs="Times New Roman"/>
          <w:sz w:val="24"/>
          <w:szCs w:val="24"/>
        </w:rPr>
        <w:t xml:space="preserve">findings for </w:t>
      </w:r>
      <w:r w:rsidR="002D35BF" w:rsidRPr="006276F9">
        <w:rPr>
          <w:rFonts w:ascii="Times New Roman" w:eastAsia="Times New Roman" w:hAnsi="Times New Roman" w:cs="Times New Roman"/>
          <w:sz w:val="24"/>
          <w:szCs w:val="24"/>
        </w:rPr>
        <w:t>c</w:t>
      </w:r>
      <w:r w:rsidR="00412DF4" w:rsidRPr="006276F9">
        <w:rPr>
          <w:rFonts w:ascii="Times New Roman" w:eastAsia="Times New Roman" w:hAnsi="Times New Roman" w:cs="Times New Roman"/>
          <w:sz w:val="24"/>
          <w:szCs w:val="24"/>
        </w:rPr>
        <w:t xml:space="preserve">hildren with APD </w:t>
      </w:r>
      <w:r w:rsidR="002D35BF" w:rsidRPr="006276F9">
        <w:rPr>
          <w:rFonts w:ascii="Times New Roman" w:eastAsia="Times New Roman" w:hAnsi="Times New Roman" w:cs="Times New Roman"/>
          <w:sz w:val="24"/>
          <w:szCs w:val="24"/>
        </w:rPr>
        <w:t>may</w:t>
      </w:r>
      <w:r w:rsidR="00B65474" w:rsidRPr="006276F9">
        <w:rPr>
          <w:rFonts w:ascii="Times New Roman" w:eastAsia="Times New Roman" w:hAnsi="Times New Roman" w:cs="Times New Roman"/>
          <w:sz w:val="24"/>
          <w:szCs w:val="24"/>
        </w:rPr>
        <w:t xml:space="preserve"> </w:t>
      </w:r>
      <w:r w:rsidR="002D35BF" w:rsidRPr="006276F9">
        <w:rPr>
          <w:rFonts w:ascii="Times New Roman" w:eastAsia="Times New Roman" w:hAnsi="Times New Roman" w:cs="Times New Roman"/>
          <w:sz w:val="24"/>
          <w:szCs w:val="24"/>
        </w:rPr>
        <w:t>be due to the</w:t>
      </w:r>
      <w:r w:rsidR="00412DF4" w:rsidRPr="006276F9">
        <w:rPr>
          <w:rFonts w:ascii="Times New Roman" w:eastAsia="Times New Roman" w:hAnsi="Times New Roman" w:cs="Times New Roman"/>
          <w:sz w:val="24"/>
          <w:szCs w:val="24"/>
        </w:rPr>
        <w:t xml:space="preserve"> </w:t>
      </w:r>
      <w:r w:rsidR="002D35BF" w:rsidRPr="006276F9">
        <w:rPr>
          <w:rFonts w:ascii="Times New Roman" w:eastAsia="Times New Roman" w:hAnsi="Times New Roman" w:cs="Times New Roman"/>
          <w:sz w:val="24"/>
          <w:szCs w:val="24"/>
        </w:rPr>
        <w:t xml:space="preserve">heterogeneity </w:t>
      </w:r>
      <w:r w:rsidR="00B65474" w:rsidRPr="006276F9">
        <w:rPr>
          <w:rFonts w:ascii="Times New Roman" w:eastAsia="Times New Roman" w:hAnsi="Times New Roman" w:cs="Times New Roman"/>
          <w:sz w:val="24"/>
          <w:szCs w:val="24"/>
        </w:rPr>
        <w:t xml:space="preserve">prevalent </w:t>
      </w:r>
      <w:r w:rsidR="00746C84" w:rsidRPr="006276F9">
        <w:rPr>
          <w:rFonts w:ascii="Times New Roman" w:eastAsia="Times New Roman" w:hAnsi="Times New Roman" w:cs="Times New Roman"/>
          <w:sz w:val="24"/>
          <w:szCs w:val="24"/>
        </w:rPr>
        <w:t>within the APD population</w:t>
      </w:r>
      <w:r w:rsidR="00412DF4" w:rsidRPr="006276F9">
        <w:rPr>
          <w:rFonts w:ascii="Times New Roman" w:eastAsia="Times New Roman" w:hAnsi="Times New Roman" w:cs="Times New Roman"/>
          <w:sz w:val="24"/>
          <w:szCs w:val="24"/>
        </w:rPr>
        <w:t xml:space="preserve"> (Sharma et al., 2019, 2014; Tomlin et al., 2015).</w:t>
      </w:r>
      <w:r w:rsidR="0052227E" w:rsidRPr="006276F9">
        <w:rPr>
          <w:rFonts w:ascii="Times New Roman" w:eastAsia="Times New Roman" w:hAnsi="Times New Roman" w:cs="Times New Roman"/>
          <w:sz w:val="24"/>
          <w:szCs w:val="24"/>
        </w:rPr>
        <w:t xml:space="preserve"> It is</w:t>
      </w:r>
      <w:r w:rsidR="002D518C" w:rsidRPr="006276F9">
        <w:rPr>
          <w:rFonts w:ascii="Times New Roman" w:eastAsia="Times New Roman" w:hAnsi="Times New Roman" w:cs="Times New Roman"/>
          <w:sz w:val="24"/>
          <w:szCs w:val="24"/>
        </w:rPr>
        <w:t>,</w:t>
      </w:r>
      <w:r w:rsidR="0052227E" w:rsidRPr="006276F9">
        <w:rPr>
          <w:rFonts w:ascii="Times New Roman" w:eastAsia="Times New Roman" w:hAnsi="Times New Roman" w:cs="Times New Roman"/>
          <w:sz w:val="24"/>
          <w:szCs w:val="24"/>
        </w:rPr>
        <w:t xml:space="preserve"> </w:t>
      </w:r>
      <w:r w:rsidR="00C90B98" w:rsidRPr="006276F9">
        <w:rPr>
          <w:rFonts w:ascii="Times New Roman" w:eastAsia="Times New Roman" w:hAnsi="Times New Roman" w:cs="Times New Roman"/>
          <w:sz w:val="24"/>
          <w:szCs w:val="24"/>
        </w:rPr>
        <w:t>therefore</w:t>
      </w:r>
      <w:r w:rsidR="002D518C" w:rsidRPr="006276F9">
        <w:rPr>
          <w:rFonts w:ascii="Times New Roman" w:eastAsia="Times New Roman" w:hAnsi="Times New Roman" w:cs="Times New Roman"/>
          <w:sz w:val="24"/>
          <w:szCs w:val="24"/>
        </w:rPr>
        <w:t>,</w:t>
      </w:r>
      <w:r w:rsidR="00C90B98" w:rsidRPr="006276F9">
        <w:rPr>
          <w:rFonts w:ascii="Times New Roman" w:eastAsia="Times New Roman" w:hAnsi="Times New Roman" w:cs="Times New Roman"/>
          <w:sz w:val="24"/>
          <w:szCs w:val="24"/>
        </w:rPr>
        <w:t xml:space="preserve"> </w:t>
      </w:r>
      <w:r w:rsidR="007D7DF6" w:rsidRPr="006276F9">
        <w:rPr>
          <w:rFonts w:ascii="Times New Roman" w:eastAsia="Times New Roman" w:hAnsi="Times New Roman" w:cs="Times New Roman"/>
          <w:sz w:val="24"/>
          <w:szCs w:val="24"/>
        </w:rPr>
        <w:t>essential</w:t>
      </w:r>
      <w:r w:rsidR="00C90B98" w:rsidRPr="006276F9">
        <w:rPr>
          <w:rFonts w:ascii="Times New Roman" w:eastAsia="Times New Roman" w:hAnsi="Times New Roman" w:cs="Times New Roman"/>
          <w:sz w:val="24"/>
          <w:szCs w:val="24"/>
        </w:rPr>
        <w:t xml:space="preserve"> to evaluate </w:t>
      </w:r>
      <w:r w:rsidR="00373F14" w:rsidRPr="006276F9">
        <w:rPr>
          <w:rFonts w:ascii="Times New Roman" w:eastAsia="Times New Roman" w:hAnsi="Times New Roman" w:cs="Times New Roman"/>
          <w:sz w:val="24"/>
          <w:szCs w:val="24"/>
        </w:rPr>
        <w:t xml:space="preserve">MMN </w:t>
      </w:r>
      <w:r w:rsidR="00656D9D" w:rsidRPr="006276F9">
        <w:rPr>
          <w:rFonts w:ascii="Times New Roman" w:eastAsia="Times New Roman" w:hAnsi="Times New Roman" w:cs="Times New Roman"/>
          <w:sz w:val="24"/>
          <w:szCs w:val="24"/>
        </w:rPr>
        <w:t xml:space="preserve">at </w:t>
      </w:r>
      <w:r w:rsidR="000E29DA" w:rsidRPr="006276F9">
        <w:rPr>
          <w:rFonts w:ascii="Times New Roman" w:eastAsia="Times New Roman" w:hAnsi="Times New Roman" w:cs="Times New Roman"/>
          <w:sz w:val="24"/>
          <w:szCs w:val="24"/>
        </w:rPr>
        <w:t xml:space="preserve">an </w:t>
      </w:r>
      <w:r w:rsidR="00656D9D" w:rsidRPr="006276F9">
        <w:rPr>
          <w:rFonts w:ascii="Times New Roman" w:eastAsia="Times New Roman" w:hAnsi="Times New Roman" w:cs="Times New Roman"/>
          <w:sz w:val="24"/>
          <w:szCs w:val="24"/>
        </w:rPr>
        <w:t xml:space="preserve">individual level or at least </w:t>
      </w:r>
      <w:r w:rsidR="00373F14" w:rsidRPr="006276F9">
        <w:rPr>
          <w:rFonts w:ascii="Times New Roman" w:eastAsia="Times New Roman" w:hAnsi="Times New Roman" w:cs="Times New Roman"/>
          <w:sz w:val="24"/>
          <w:szCs w:val="24"/>
        </w:rPr>
        <w:t>within clusters of children</w:t>
      </w:r>
      <w:r w:rsidR="001F493C" w:rsidRPr="006276F9">
        <w:rPr>
          <w:rFonts w:ascii="Times New Roman" w:eastAsia="Times New Roman" w:hAnsi="Times New Roman" w:cs="Times New Roman"/>
          <w:sz w:val="24"/>
          <w:szCs w:val="24"/>
        </w:rPr>
        <w:t xml:space="preserve"> </w:t>
      </w:r>
      <w:r w:rsidR="000E29DA" w:rsidRPr="006276F9">
        <w:rPr>
          <w:rFonts w:ascii="Times New Roman" w:eastAsia="Times New Roman" w:hAnsi="Times New Roman" w:cs="Times New Roman"/>
          <w:sz w:val="24"/>
          <w:szCs w:val="24"/>
        </w:rPr>
        <w:t xml:space="preserve">with similar profiles of difficulties </w:t>
      </w:r>
      <w:r w:rsidR="001F493C" w:rsidRPr="006276F9">
        <w:rPr>
          <w:rFonts w:ascii="Times New Roman" w:eastAsia="Times New Roman" w:hAnsi="Times New Roman" w:cs="Times New Roman"/>
          <w:sz w:val="24"/>
          <w:szCs w:val="24"/>
        </w:rPr>
        <w:t>(Sharma et al., 2019)</w:t>
      </w:r>
      <w:r w:rsidR="00641C7C" w:rsidRPr="006276F9">
        <w:rPr>
          <w:rFonts w:ascii="Times New Roman" w:eastAsia="Times New Roman" w:hAnsi="Times New Roman" w:cs="Times New Roman"/>
          <w:sz w:val="24"/>
          <w:szCs w:val="24"/>
        </w:rPr>
        <w:t xml:space="preserve">. </w:t>
      </w:r>
      <w:r w:rsidR="002D518C" w:rsidRPr="006276F9">
        <w:rPr>
          <w:rFonts w:ascii="Times New Roman" w:eastAsia="Times New Roman" w:hAnsi="Times New Roman" w:cs="Times New Roman"/>
          <w:sz w:val="24"/>
          <w:szCs w:val="24"/>
        </w:rPr>
        <w:t xml:space="preserve"> </w:t>
      </w:r>
      <w:r w:rsidR="00373F14" w:rsidRPr="006276F9">
        <w:rPr>
          <w:rFonts w:ascii="Times New Roman" w:eastAsia="Times New Roman" w:hAnsi="Times New Roman" w:cs="Times New Roman"/>
          <w:sz w:val="24"/>
          <w:szCs w:val="24"/>
        </w:rPr>
        <w:t xml:space="preserve"> </w:t>
      </w:r>
    </w:p>
    <w:p w14:paraId="077CAF3D" w14:textId="06E5CAD5" w:rsidR="000F6800" w:rsidRPr="006276F9" w:rsidRDefault="003310C3" w:rsidP="459B4744">
      <w:pPr>
        <w:autoSpaceDE w:val="0"/>
        <w:autoSpaceDN w:val="0"/>
        <w:adjustRightInd w:val="0"/>
        <w:spacing w:after="0" w:line="480" w:lineRule="auto"/>
        <w:rPr>
          <w:rFonts w:ascii="Times New Roman" w:eastAsia="Times New Roman" w:hAnsi="Times New Roman" w:cs="Times New Roman"/>
          <w:sz w:val="24"/>
          <w:szCs w:val="24"/>
        </w:rPr>
      </w:pPr>
      <w:r w:rsidRPr="006276F9">
        <w:rPr>
          <w:rFonts w:ascii="Times New Roman" w:hAnsi="Times New Roman" w:cs="Times New Roman"/>
          <w:bCs/>
          <w:sz w:val="24"/>
          <w:szCs w:val="24"/>
        </w:rPr>
        <w:tab/>
      </w:r>
      <w:r w:rsidR="0076794A" w:rsidRPr="006276F9">
        <w:rPr>
          <w:rFonts w:ascii="Times New Roman" w:eastAsia="Times New Roman" w:hAnsi="Times New Roman" w:cs="Times New Roman"/>
          <w:sz w:val="24"/>
          <w:szCs w:val="24"/>
        </w:rPr>
        <w:t xml:space="preserve">In the current study </w:t>
      </w:r>
      <w:r w:rsidR="005E0338" w:rsidRPr="006276F9">
        <w:rPr>
          <w:rFonts w:ascii="Times New Roman" w:eastAsia="Times New Roman" w:hAnsi="Times New Roman" w:cs="Times New Roman"/>
          <w:sz w:val="24"/>
          <w:szCs w:val="24"/>
        </w:rPr>
        <w:t xml:space="preserve">MMN and LDN were recorded </w:t>
      </w:r>
      <w:r w:rsidR="00EE24BB" w:rsidRPr="006276F9">
        <w:rPr>
          <w:rFonts w:ascii="Times New Roman" w:eastAsia="Times New Roman" w:hAnsi="Times New Roman" w:cs="Times New Roman"/>
          <w:sz w:val="24"/>
          <w:szCs w:val="24"/>
        </w:rPr>
        <w:t xml:space="preserve">across two visits in </w:t>
      </w:r>
      <w:r w:rsidR="005E0338" w:rsidRPr="006276F9">
        <w:rPr>
          <w:rFonts w:ascii="Times New Roman" w:eastAsia="Times New Roman" w:hAnsi="Times New Roman" w:cs="Times New Roman"/>
          <w:sz w:val="24"/>
          <w:szCs w:val="24"/>
        </w:rPr>
        <w:t>children with</w:t>
      </w:r>
      <w:r w:rsidR="00334C17" w:rsidRPr="006276F9">
        <w:rPr>
          <w:rFonts w:ascii="Times New Roman" w:eastAsia="Times New Roman" w:hAnsi="Times New Roman" w:cs="Times New Roman"/>
          <w:sz w:val="24"/>
          <w:szCs w:val="24"/>
        </w:rPr>
        <w:t xml:space="preserve"> </w:t>
      </w:r>
      <w:r w:rsidR="00D57B6E" w:rsidRPr="006276F9">
        <w:rPr>
          <w:rFonts w:ascii="Times New Roman" w:eastAsia="Times New Roman" w:hAnsi="Times New Roman" w:cs="Times New Roman"/>
          <w:sz w:val="24"/>
          <w:szCs w:val="24"/>
        </w:rPr>
        <w:t xml:space="preserve">listening </w:t>
      </w:r>
      <w:r w:rsidR="00B65474" w:rsidRPr="006276F9">
        <w:rPr>
          <w:rFonts w:ascii="Times New Roman" w:eastAsia="Times New Roman" w:hAnsi="Times New Roman" w:cs="Times New Roman"/>
          <w:sz w:val="24"/>
          <w:szCs w:val="24"/>
        </w:rPr>
        <w:t xml:space="preserve">difficulties </w:t>
      </w:r>
      <w:r w:rsidR="005F6799" w:rsidRPr="006276F9">
        <w:rPr>
          <w:rFonts w:ascii="Times New Roman" w:eastAsia="Times New Roman" w:hAnsi="Times New Roman" w:cs="Times New Roman"/>
          <w:sz w:val="24"/>
          <w:szCs w:val="24"/>
        </w:rPr>
        <w:t>that fell into four clusters based on hierarchical cluster analysis</w:t>
      </w:r>
      <w:r w:rsidR="000E29DA" w:rsidRPr="006276F9">
        <w:rPr>
          <w:rFonts w:ascii="Times New Roman" w:eastAsia="Times New Roman" w:hAnsi="Times New Roman" w:cs="Times New Roman"/>
          <w:sz w:val="24"/>
          <w:szCs w:val="24"/>
        </w:rPr>
        <w:t>,</w:t>
      </w:r>
      <w:r w:rsidR="001E5924" w:rsidRPr="006276F9">
        <w:rPr>
          <w:rFonts w:ascii="Times New Roman" w:eastAsia="Times New Roman" w:hAnsi="Times New Roman" w:cs="Times New Roman"/>
          <w:sz w:val="24"/>
          <w:szCs w:val="24"/>
        </w:rPr>
        <w:t xml:space="preserve"> as previously reported</w:t>
      </w:r>
      <w:r w:rsidR="00175174" w:rsidRPr="006276F9">
        <w:rPr>
          <w:rFonts w:ascii="Times New Roman" w:eastAsia="Times New Roman" w:hAnsi="Times New Roman" w:cs="Times New Roman"/>
          <w:sz w:val="24"/>
          <w:szCs w:val="24"/>
        </w:rPr>
        <w:t xml:space="preserve"> (Sharma et al., 2019)</w:t>
      </w:r>
      <w:r w:rsidR="005F6799" w:rsidRPr="006276F9">
        <w:rPr>
          <w:rFonts w:ascii="Times New Roman" w:eastAsia="Times New Roman" w:hAnsi="Times New Roman" w:cs="Times New Roman"/>
          <w:sz w:val="24"/>
          <w:szCs w:val="24"/>
        </w:rPr>
        <w:t>. The four</w:t>
      </w:r>
      <w:r w:rsidRPr="006276F9">
        <w:rPr>
          <w:rFonts w:ascii="Times New Roman" w:eastAsia="Times New Roman" w:hAnsi="Times New Roman" w:cs="Times New Roman"/>
          <w:sz w:val="24"/>
          <w:szCs w:val="24"/>
        </w:rPr>
        <w:t xml:space="preserve"> </w:t>
      </w:r>
      <w:r w:rsidR="00637E7E" w:rsidRPr="006276F9">
        <w:rPr>
          <w:rFonts w:ascii="Times New Roman" w:eastAsia="Times New Roman" w:hAnsi="Times New Roman" w:cs="Times New Roman"/>
          <w:sz w:val="24"/>
          <w:szCs w:val="24"/>
        </w:rPr>
        <w:t>clusters</w:t>
      </w:r>
      <w:r w:rsidR="005F6799" w:rsidRPr="006276F9">
        <w:rPr>
          <w:rFonts w:ascii="Times New Roman" w:eastAsia="Times New Roman" w:hAnsi="Times New Roman" w:cs="Times New Roman"/>
          <w:sz w:val="24"/>
          <w:szCs w:val="24"/>
        </w:rPr>
        <w:t xml:space="preserve"> consisted of children </w:t>
      </w:r>
      <w:r w:rsidR="00B65474" w:rsidRPr="006276F9">
        <w:rPr>
          <w:rFonts w:ascii="Times New Roman" w:eastAsia="Times New Roman" w:hAnsi="Times New Roman" w:cs="Times New Roman"/>
          <w:sz w:val="24"/>
          <w:szCs w:val="24"/>
        </w:rPr>
        <w:t>that in general had the four patterns of difficulties or strengths:</w:t>
      </w:r>
      <w:r w:rsidR="0089351F" w:rsidRPr="006276F9">
        <w:rPr>
          <w:rFonts w:ascii="Times New Roman" w:eastAsia="Times New Roman" w:hAnsi="Times New Roman" w:cs="Times New Roman"/>
          <w:sz w:val="24"/>
          <w:szCs w:val="24"/>
        </w:rPr>
        <w:t xml:space="preserve"> 1)</w:t>
      </w:r>
      <w:r w:rsidR="005F6799" w:rsidRPr="006276F9">
        <w:rPr>
          <w:rFonts w:ascii="Times New Roman" w:eastAsia="Times New Roman" w:hAnsi="Times New Roman" w:cs="Times New Roman"/>
          <w:sz w:val="24"/>
          <w:szCs w:val="24"/>
        </w:rPr>
        <w:t xml:space="preserve"> global d</w:t>
      </w:r>
      <w:r w:rsidR="0089351F" w:rsidRPr="006276F9">
        <w:rPr>
          <w:rFonts w:ascii="Times New Roman" w:eastAsia="Times New Roman" w:hAnsi="Times New Roman" w:cs="Times New Roman"/>
          <w:sz w:val="24"/>
          <w:szCs w:val="24"/>
        </w:rPr>
        <w:t>ifficulties</w:t>
      </w:r>
      <w:r w:rsidR="004C56A1" w:rsidRPr="006276F9">
        <w:rPr>
          <w:rFonts w:ascii="Times New Roman" w:eastAsia="Times New Roman" w:hAnsi="Times New Roman" w:cs="Times New Roman"/>
          <w:sz w:val="24"/>
          <w:szCs w:val="24"/>
        </w:rPr>
        <w:t xml:space="preserve"> on auditory processing, reading, language and cognitive skills</w:t>
      </w:r>
      <w:r w:rsidR="005F6799" w:rsidRPr="006276F9">
        <w:rPr>
          <w:rFonts w:ascii="Times New Roman" w:eastAsia="Times New Roman" w:hAnsi="Times New Roman" w:cs="Times New Roman"/>
          <w:sz w:val="24"/>
          <w:szCs w:val="24"/>
        </w:rPr>
        <w:t xml:space="preserve">, </w:t>
      </w:r>
      <w:r w:rsidR="0089351F" w:rsidRPr="006276F9">
        <w:rPr>
          <w:rFonts w:ascii="Times New Roman" w:eastAsia="Times New Roman" w:hAnsi="Times New Roman" w:cs="Times New Roman"/>
          <w:sz w:val="24"/>
          <w:szCs w:val="24"/>
        </w:rPr>
        <w:t>2)</w:t>
      </w:r>
      <w:r w:rsidR="005F6799" w:rsidRPr="006276F9">
        <w:rPr>
          <w:rFonts w:ascii="Times New Roman" w:eastAsia="Times New Roman" w:hAnsi="Times New Roman" w:cs="Times New Roman"/>
          <w:sz w:val="24"/>
          <w:szCs w:val="24"/>
        </w:rPr>
        <w:t xml:space="preserve"> poor auditory processing with good word reading skills, </w:t>
      </w:r>
      <w:r w:rsidR="0089351F" w:rsidRPr="006276F9">
        <w:rPr>
          <w:rFonts w:ascii="Times New Roman" w:eastAsia="Times New Roman" w:hAnsi="Times New Roman" w:cs="Times New Roman"/>
          <w:sz w:val="24"/>
          <w:szCs w:val="24"/>
        </w:rPr>
        <w:t>3)</w:t>
      </w:r>
      <w:r w:rsidR="005F6799" w:rsidRPr="006276F9">
        <w:rPr>
          <w:rFonts w:ascii="Times New Roman" w:eastAsia="Times New Roman" w:hAnsi="Times New Roman" w:cs="Times New Roman"/>
          <w:sz w:val="24"/>
          <w:szCs w:val="24"/>
        </w:rPr>
        <w:t xml:space="preserve"> poor auditory processing</w:t>
      </w:r>
      <w:r w:rsidR="00E60D60" w:rsidRPr="006276F9">
        <w:rPr>
          <w:rFonts w:ascii="Times New Roman" w:eastAsia="Times New Roman" w:hAnsi="Times New Roman" w:cs="Times New Roman"/>
          <w:sz w:val="24"/>
          <w:szCs w:val="24"/>
        </w:rPr>
        <w:t xml:space="preserve">, </w:t>
      </w:r>
      <w:r w:rsidR="00AF11FE" w:rsidRPr="006276F9">
        <w:rPr>
          <w:rFonts w:ascii="Times New Roman" w:eastAsia="Times New Roman" w:hAnsi="Times New Roman" w:cs="Times New Roman"/>
          <w:sz w:val="24"/>
          <w:szCs w:val="24"/>
        </w:rPr>
        <w:t>attention,</w:t>
      </w:r>
      <w:r w:rsidR="005F6799" w:rsidRPr="006276F9">
        <w:rPr>
          <w:rFonts w:ascii="Times New Roman" w:eastAsia="Times New Roman" w:hAnsi="Times New Roman" w:cs="Times New Roman"/>
          <w:sz w:val="24"/>
          <w:szCs w:val="24"/>
        </w:rPr>
        <w:t xml:space="preserve"> and memory</w:t>
      </w:r>
      <w:r w:rsidR="00297403" w:rsidRPr="006276F9">
        <w:rPr>
          <w:rFonts w:ascii="Times New Roman" w:eastAsia="Times New Roman" w:hAnsi="Times New Roman" w:cs="Times New Roman"/>
          <w:sz w:val="24"/>
          <w:szCs w:val="24"/>
        </w:rPr>
        <w:t xml:space="preserve"> </w:t>
      </w:r>
      <w:r w:rsidR="005F6799" w:rsidRPr="006276F9">
        <w:rPr>
          <w:rFonts w:ascii="Times New Roman" w:eastAsia="Times New Roman" w:hAnsi="Times New Roman" w:cs="Times New Roman"/>
          <w:sz w:val="24"/>
          <w:szCs w:val="24"/>
        </w:rPr>
        <w:t xml:space="preserve">but good </w:t>
      </w:r>
      <w:r w:rsidR="009753FF" w:rsidRPr="006276F9">
        <w:rPr>
          <w:rFonts w:ascii="Times New Roman" w:eastAsia="Times New Roman" w:hAnsi="Times New Roman" w:cs="Times New Roman"/>
          <w:sz w:val="24"/>
          <w:szCs w:val="24"/>
        </w:rPr>
        <w:t xml:space="preserve">non-verbal intelligence and </w:t>
      </w:r>
      <w:r w:rsidR="005F6799" w:rsidRPr="006276F9">
        <w:rPr>
          <w:rFonts w:ascii="Times New Roman" w:eastAsia="Times New Roman" w:hAnsi="Times New Roman" w:cs="Times New Roman"/>
          <w:sz w:val="24"/>
          <w:szCs w:val="24"/>
        </w:rPr>
        <w:t>language</w:t>
      </w:r>
      <w:r w:rsidR="0068288C" w:rsidRPr="006276F9">
        <w:rPr>
          <w:rFonts w:ascii="Times New Roman" w:eastAsia="Times New Roman" w:hAnsi="Times New Roman" w:cs="Times New Roman"/>
          <w:sz w:val="24"/>
          <w:szCs w:val="24"/>
        </w:rPr>
        <w:t xml:space="preserve"> skills</w:t>
      </w:r>
      <w:r w:rsidRPr="006276F9">
        <w:rPr>
          <w:rFonts w:ascii="Times New Roman" w:eastAsia="Times New Roman" w:hAnsi="Times New Roman" w:cs="Times New Roman"/>
          <w:sz w:val="24"/>
          <w:szCs w:val="24"/>
        </w:rPr>
        <w:t xml:space="preserve">, and </w:t>
      </w:r>
      <w:r w:rsidR="0089351F" w:rsidRPr="006276F9">
        <w:rPr>
          <w:rFonts w:ascii="Times New Roman" w:eastAsia="Times New Roman" w:hAnsi="Times New Roman" w:cs="Times New Roman"/>
          <w:sz w:val="24"/>
          <w:szCs w:val="24"/>
        </w:rPr>
        <w:t xml:space="preserve">4) </w:t>
      </w:r>
      <w:r w:rsidR="005F6799" w:rsidRPr="006276F9">
        <w:rPr>
          <w:rFonts w:ascii="Times New Roman" w:eastAsia="Times New Roman" w:hAnsi="Times New Roman" w:cs="Times New Roman"/>
          <w:sz w:val="24"/>
          <w:szCs w:val="24"/>
        </w:rPr>
        <w:t>poor auditory processing and attention with good memor</w:t>
      </w:r>
      <w:r w:rsidR="0089351F" w:rsidRPr="006276F9">
        <w:rPr>
          <w:rFonts w:ascii="Times New Roman" w:eastAsia="Times New Roman" w:hAnsi="Times New Roman" w:cs="Times New Roman"/>
          <w:sz w:val="24"/>
          <w:szCs w:val="24"/>
        </w:rPr>
        <w:t>y</w:t>
      </w:r>
      <w:r w:rsidR="00BD4B63" w:rsidRPr="006276F9">
        <w:rPr>
          <w:rFonts w:ascii="Times New Roman" w:eastAsia="Times New Roman" w:hAnsi="Times New Roman" w:cs="Times New Roman"/>
          <w:sz w:val="24"/>
          <w:szCs w:val="24"/>
        </w:rPr>
        <w:t xml:space="preserve"> skills</w:t>
      </w:r>
      <w:r w:rsidR="0089351F" w:rsidRPr="006276F9">
        <w:rPr>
          <w:rFonts w:ascii="Times New Roman" w:eastAsia="Times New Roman" w:hAnsi="Times New Roman" w:cs="Times New Roman"/>
          <w:sz w:val="24"/>
          <w:szCs w:val="24"/>
        </w:rPr>
        <w:t xml:space="preserve">. </w:t>
      </w:r>
      <w:r w:rsidR="00FE7118" w:rsidRPr="006276F9">
        <w:rPr>
          <w:rFonts w:ascii="Times New Roman" w:eastAsia="Times New Roman" w:hAnsi="Times New Roman" w:cs="Times New Roman"/>
          <w:sz w:val="24"/>
          <w:szCs w:val="24"/>
        </w:rPr>
        <w:t>T</w:t>
      </w:r>
      <w:r w:rsidR="00183796" w:rsidRPr="006276F9">
        <w:rPr>
          <w:rFonts w:ascii="Times New Roman" w:eastAsia="Times New Roman" w:hAnsi="Times New Roman" w:cs="Times New Roman"/>
          <w:sz w:val="24"/>
          <w:szCs w:val="24"/>
        </w:rPr>
        <w:t>h</w:t>
      </w:r>
      <w:r w:rsidR="00B65474" w:rsidRPr="006276F9">
        <w:rPr>
          <w:rFonts w:ascii="Times New Roman" w:eastAsia="Times New Roman" w:hAnsi="Times New Roman" w:cs="Times New Roman"/>
          <w:sz w:val="24"/>
          <w:szCs w:val="24"/>
        </w:rPr>
        <w:t>e current</w:t>
      </w:r>
      <w:r w:rsidR="00183796" w:rsidRPr="006276F9">
        <w:rPr>
          <w:rFonts w:ascii="Times New Roman" w:eastAsia="Times New Roman" w:hAnsi="Times New Roman" w:cs="Times New Roman"/>
          <w:sz w:val="24"/>
          <w:szCs w:val="24"/>
        </w:rPr>
        <w:t xml:space="preserve"> research aim</w:t>
      </w:r>
      <w:r w:rsidR="0089351F" w:rsidRPr="006276F9">
        <w:rPr>
          <w:rFonts w:ascii="Times New Roman" w:eastAsia="Times New Roman" w:hAnsi="Times New Roman" w:cs="Times New Roman"/>
          <w:sz w:val="24"/>
          <w:szCs w:val="24"/>
        </w:rPr>
        <w:t>ed</w:t>
      </w:r>
      <w:r w:rsidR="00183796" w:rsidRPr="006276F9">
        <w:rPr>
          <w:rFonts w:ascii="Times New Roman" w:eastAsia="Times New Roman" w:hAnsi="Times New Roman" w:cs="Times New Roman"/>
          <w:sz w:val="24"/>
          <w:szCs w:val="24"/>
        </w:rPr>
        <w:t xml:space="preserve"> to evaluate the</w:t>
      </w:r>
      <w:r w:rsidR="008255D3" w:rsidRPr="006276F9">
        <w:rPr>
          <w:rFonts w:ascii="Times New Roman" w:eastAsia="Times New Roman" w:hAnsi="Times New Roman" w:cs="Times New Roman"/>
          <w:sz w:val="24"/>
          <w:szCs w:val="24"/>
        </w:rPr>
        <w:t xml:space="preserve"> </w:t>
      </w:r>
      <w:r w:rsidR="0089351F" w:rsidRPr="006276F9">
        <w:rPr>
          <w:rFonts w:ascii="Times New Roman" w:eastAsia="Times New Roman" w:hAnsi="Times New Roman" w:cs="Times New Roman"/>
          <w:sz w:val="24"/>
          <w:szCs w:val="24"/>
        </w:rPr>
        <w:t xml:space="preserve">test-retest </w:t>
      </w:r>
      <w:r w:rsidR="00CA227C" w:rsidRPr="006276F9">
        <w:rPr>
          <w:rFonts w:ascii="Times New Roman" w:eastAsia="Times New Roman" w:hAnsi="Times New Roman" w:cs="Times New Roman"/>
          <w:sz w:val="24"/>
          <w:szCs w:val="24"/>
        </w:rPr>
        <w:t xml:space="preserve">reliability </w:t>
      </w:r>
      <w:r w:rsidR="00183796" w:rsidRPr="006276F9">
        <w:rPr>
          <w:rFonts w:ascii="Times New Roman" w:eastAsia="Times New Roman" w:hAnsi="Times New Roman" w:cs="Times New Roman"/>
          <w:sz w:val="24"/>
          <w:szCs w:val="24"/>
        </w:rPr>
        <w:t xml:space="preserve">of MMN and LDN </w:t>
      </w:r>
      <w:r w:rsidR="00906D90" w:rsidRPr="006276F9">
        <w:rPr>
          <w:rFonts w:ascii="Times New Roman" w:eastAsia="Times New Roman" w:hAnsi="Times New Roman" w:cs="Times New Roman"/>
          <w:sz w:val="24"/>
          <w:szCs w:val="24"/>
        </w:rPr>
        <w:t xml:space="preserve">for these </w:t>
      </w:r>
      <w:r w:rsidR="00B65474" w:rsidRPr="006276F9">
        <w:rPr>
          <w:rFonts w:ascii="Times New Roman" w:eastAsia="Times New Roman" w:hAnsi="Times New Roman" w:cs="Times New Roman"/>
          <w:sz w:val="24"/>
          <w:szCs w:val="24"/>
        </w:rPr>
        <w:t>four</w:t>
      </w:r>
      <w:r w:rsidR="00906D90" w:rsidRPr="006276F9">
        <w:rPr>
          <w:rFonts w:ascii="Times New Roman" w:eastAsia="Times New Roman" w:hAnsi="Times New Roman" w:cs="Times New Roman"/>
          <w:sz w:val="24"/>
          <w:szCs w:val="24"/>
        </w:rPr>
        <w:t xml:space="preserve"> clusters of children</w:t>
      </w:r>
      <w:r w:rsidR="00BD73AA" w:rsidRPr="006276F9">
        <w:rPr>
          <w:rFonts w:ascii="Times New Roman" w:eastAsia="Times New Roman" w:hAnsi="Times New Roman" w:cs="Times New Roman"/>
          <w:sz w:val="24"/>
          <w:szCs w:val="24"/>
        </w:rPr>
        <w:t xml:space="preserve"> on a </w:t>
      </w:r>
      <w:r w:rsidR="00B65474" w:rsidRPr="006276F9">
        <w:rPr>
          <w:rFonts w:ascii="Times New Roman" w:eastAsia="Times New Roman" w:hAnsi="Times New Roman" w:cs="Times New Roman"/>
          <w:sz w:val="24"/>
          <w:szCs w:val="24"/>
        </w:rPr>
        <w:t>discriminative evoked potentia</w:t>
      </w:r>
      <w:r w:rsidR="00A210E4" w:rsidRPr="006276F9">
        <w:rPr>
          <w:rFonts w:ascii="Times New Roman" w:eastAsia="Times New Roman" w:hAnsi="Times New Roman" w:cs="Times New Roman"/>
          <w:sz w:val="24"/>
          <w:szCs w:val="24"/>
        </w:rPr>
        <w:t xml:space="preserve">l </w:t>
      </w:r>
      <w:r w:rsidR="00BD73AA" w:rsidRPr="006276F9">
        <w:rPr>
          <w:rFonts w:ascii="Times New Roman" w:eastAsia="Times New Roman" w:hAnsi="Times New Roman" w:cs="Times New Roman"/>
          <w:sz w:val="24"/>
          <w:szCs w:val="24"/>
        </w:rPr>
        <w:t xml:space="preserve">task that </w:t>
      </w:r>
      <w:r w:rsidR="00A210E4" w:rsidRPr="006276F9">
        <w:rPr>
          <w:rFonts w:ascii="Times New Roman" w:eastAsia="Times New Roman" w:hAnsi="Times New Roman" w:cs="Times New Roman"/>
          <w:sz w:val="24"/>
          <w:szCs w:val="24"/>
        </w:rPr>
        <w:t xml:space="preserve">has </w:t>
      </w:r>
      <w:r w:rsidR="00A210E4" w:rsidRPr="006276F9">
        <w:rPr>
          <w:rFonts w:ascii="Times New Roman" w:eastAsia="Times New Roman" w:hAnsi="Times New Roman" w:cs="Times New Roman"/>
          <w:sz w:val="24"/>
          <w:szCs w:val="24"/>
        </w:rPr>
        <w:lastRenderedPageBreak/>
        <w:t>been used</w:t>
      </w:r>
      <w:r w:rsidR="005A378F" w:rsidRPr="006276F9">
        <w:rPr>
          <w:rFonts w:ascii="Times New Roman" w:eastAsia="Times New Roman" w:hAnsi="Times New Roman" w:cs="Times New Roman"/>
          <w:sz w:val="24"/>
          <w:szCs w:val="24"/>
        </w:rPr>
        <w:t xml:space="preserve"> previously to evaluate auditory discrimination in </w:t>
      </w:r>
      <w:r w:rsidR="00221305" w:rsidRPr="006276F9">
        <w:rPr>
          <w:rFonts w:ascii="Times New Roman" w:eastAsia="Times New Roman" w:hAnsi="Times New Roman" w:cs="Times New Roman"/>
          <w:sz w:val="24"/>
          <w:szCs w:val="24"/>
        </w:rPr>
        <w:t>typica</w:t>
      </w:r>
      <w:r w:rsidR="00A210E4" w:rsidRPr="006276F9">
        <w:rPr>
          <w:rFonts w:ascii="Times New Roman" w:eastAsia="Times New Roman" w:hAnsi="Times New Roman" w:cs="Times New Roman"/>
          <w:sz w:val="24"/>
          <w:szCs w:val="24"/>
        </w:rPr>
        <w:t>lly developing</w:t>
      </w:r>
      <w:r w:rsidR="00221305" w:rsidRPr="006276F9">
        <w:rPr>
          <w:rFonts w:ascii="Times New Roman" w:eastAsia="Times New Roman" w:hAnsi="Times New Roman" w:cs="Times New Roman"/>
          <w:sz w:val="24"/>
          <w:szCs w:val="24"/>
        </w:rPr>
        <w:t xml:space="preserve"> </w:t>
      </w:r>
      <w:r w:rsidR="005A378F" w:rsidRPr="006276F9">
        <w:rPr>
          <w:rFonts w:ascii="Times New Roman" w:eastAsia="Times New Roman" w:hAnsi="Times New Roman" w:cs="Times New Roman"/>
          <w:sz w:val="24"/>
          <w:szCs w:val="24"/>
        </w:rPr>
        <w:t>children</w:t>
      </w:r>
      <w:r w:rsidR="00221305" w:rsidRPr="006276F9">
        <w:rPr>
          <w:rFonts w:ascii="Times New Roman" w:eastAsia="Times New Roman" w:hAnsi="Times New Roman" w:cs="Times New Roman"/>
          <w:sz w:val="24"/>
          <w:szCs w:val="24"/>
        </w:rPr>
        <w:t xml:space="preserve"> </w:t>
      </w:r>
      <w:r w:rsidR="00552EC1" w:rsidRPr="006276F9">
        <w:rPr>
          <w:rFonts w:ascii="Times New Roman" w:eastAsia="Times New Roman" w:hAnsi="Times New Roman" w:cs="Times New Roman"/>
          <w:sz w:val="24"/>
          <w:szCs w:val="24"/>
        </w:rPr>
        <w:t xml:space="preserve">(Sharma et al., 2004) </w:t>
      </w:r>
      <w:r w:rsidR="00221305" w:rsidRPr="006276F9">
        <w:rPr>
          <w:rFonts w:ascii="Times New Roman" w:eastAsia="Times New Roman" w:hAnsi="Times New Roman" w:cs="Times New Roman"/>
          <w:sz w:val="24"/>
          <w:szCs w:val="24"/>
        </w:rPr>
        <w:t>and</w:t>
      </w:r>
      <w:r w:rsidR="00A210E4" w:rsidRPr="006276F9">
        <w:rPr>
          <w:rFonts w:ascii="Times New Roman" w:eastAsia="Times New Roman" w:hAnsi="Times New Roman" w:cs="Times New Roman"/>
          <w:sz w:val="24"/>
          <w:szCs w:val="24"/>
        </w:rPr>
        <w:t xml:space="preserve"> in</w:t>
      </w:r>
      <w:r w:rsidR="00221305" w:rsidRPr="006276F9">
        <w:rPr>
          <w:rFonts w:ascii="Times New Roman" w:eastAsia="Times New Roman" w:hAnsi="Times New Roman" w:cs="Times New Roman"/>
          <w:sz w:val="24"/>
          <w:szCs w:val="24"/>
        </w:rPr>
        <w:t xml:space="preserve"> children</w:t>
      </w:r>
      <w:r w:rsidR="005A378F" w:rsidRPr="006276F9">
        <w:rPr>
          <w:rFonts w:ascii="Times New Roman" w:eastAsia="Times New Roman" w:hAnsi="Times New Roman" w:cs="Times New Roman"/>
          <w:sz w:val="24"/>
          <w:szCs w:val="24"/>
        </w:rPr>
        <w:t xml:space="preserve"> with reading disorders</w:t>
      </w:r>
      <w:r w:rsidR="00552EC1" w:rsidRPr="006276F9">
        <w:rPr>
          <w:rFonts w:ascii="Times New Roman" w:eastAsia="Times New Roman" w:hAnsi="Times New Roman" w:cs="Times New Roman"/>
          <w:sz w:val="24"/>
          <w:szCs w:val="24"/>
        </w:rPr>
        <w:t xml:space="preserve"> (</w:t>
      </w:r>
      <w:r w:rsidR="00221305" w:rsidRPr="006276F9">
        <w:rPr>
          <w:rFonts w:ascii="Times New Roman" w:eastAsia="Times New Roman" w:hAnsi="Times New Roman" w:cs="Times New Roman"/>
          <w:sz w:val="24"/>
          <w:szCs w:val="24"/>
        </w:rPr>
        <w:t>Sharma et al., 2006).</w:t>
      </w:r>
      <w:r w:rsidR="00FE7118" w:rsidRPr="006276F9">
        <w:rPr>
          <w:rFonts w:ascii="Times New Roman" w:eastAsia="Times New Roman" w:hAnsi="Times New Roman" w:cs="Times New Roman"/>
          <w:sz w:val="24"/>
          <w:szCs w:val="24"/>
        </w:rPr>
        <w:t xml:space="preserve"> </w:t>
      </w:r>
      <w:r w:rsidR="000F6800" w:rsidRPr="006276F9">
        <w:rPr>
          <w:rFonts w:ascii="Times New Roman" w:eastAsia="Times New Roman" w:hAnsi="Times New Roman" w:cs="Times New Roman"/>
          <w:sz w:val="24"/>
          <w:szCs w:val="24"/>
        </w:rPr>
        <w:t xml:space="preserve">MMN was detectable in </w:t>
      </w:r>
      <w:r w:rsidR="005128F6" w:rsidRPr="006276F9">
        <w:rPr>
          <w:rFonts w:ascii="Times New Roman" w:eastAsia="Times New Roman" w:hAnsi="Times New Roman" w:cs="Times New Roman"/>
          <w:sz w:val="24"/>
          <w:szCs w:val="24"/>
        </w:rPr>
        <w:t>57</w:t>
      </w:r>
      <w:r w:rsidR="000F6800" w:rsidRPr="006276F9">
        <w:rPr>
          <w:rFonts w:ascii="Times New Roman" w:eastAsia="Times New Roman" w:hAnsi="Times New Roman" w:cs="Times New Roman"/>
          <w:sz w:val="24"/>
          <w:szCs w:val="24"/>
        </w:rPr>
        <w:t xml:space="preserve">% of </w:t>
      </w:r>
      <w:r w:rsidR="00860229" w:rsidRPr="006276F9">
        <w:rPr>
          <w:rFonts w:ascii="Times New Roman" w:eastAsia="Times New Roman" w:hAnsi="Times New Roman" w:cs="Times New Roman"/>
          <w:sz w:val="24"/>
          <w:szCs w:val="24"/>
        </w:rPr>
        <w:t xml:space="preserve">control group </w:t>
      </w:r>
      <w:r w:rsidR="000F6800" w:rsidRPr="006276F9">
        <w:rPr>
          <w:rFonts w:ascii="Times New Roman" w:eastAsia="Times New Roman" w:hAnsi="Times New Roman" w:cs="Times New Roman"/>
          <w:sz w:val="24"/>
          <w:szCs w:val="24"/>
        </w:rPr>
        <w:t xml:space="preserve">children </w:t>
      </w:r>
      <w:r w:rsidR="00860229" w:rsidRPr="006276F9">
        <w:rPr>
          <w:rFonts w:ascii="Times New Roman" w:eastAsia="Times New Roman" w:hAnsi="Times New Roman" w:cs="Times New Roman"/>
          <w:sz w:val="24"/>
          <w:szCs w:val="24"/>
        </w:rPr>
        <w:t xml:space="preserve">with no listening difficulties </w:t>
      </w:r>
      <w:r w:rsidR="000F6800" w:rsidRPr="006276F9">
        <w:rPr>
          <w:rFonts w:ascii="Times New Roman" w:eastAsia="Times New Roman" w:hAnsi="Times New Roman" w:cs="Times New Roman"/>
          <w:sz w:val="24"/>
          <w:szCs w:val="24"/>
        </w:rPr>
        <w:t>for the /da/-/ga/ contrast in these studies</w:t>
      </w:r>
      <w:r w:rsidR="000A1594" w:rsidRPr="006276F9">
        <w:rPr>
          <w:rFonts w:ascii="Times New Roman" w:eastAsia="Times New Roman" w:hAnsi="Times New Roman" w:cs="Times New Roman"/>
          <w:sz w:val="24"/>
          <w:szCs w:val="24"/>
        </w:rPr>
        <w:t>, which is consistent with other studies</w:t>
      </w:r>
      <w:r w:rsidR="002C41E0" w:rsidRPr="006276F9">
        <w:rPr>
          <w:rFonts w:ascii="Times New Roman" w:eastAsia="Times New Roman" w:hAnsi="Times New Roman" w:cs="Times New Roman"/>
          <w:sz w:val="24"/>
          <w:szCs w:val="24"/>
        </w:rPr>
        <w:t xml:space="preserve"> that </w:t>
      </w:r>
      <w:r w:rsidR="000E29DA" w:rsidRPr="006276F9">
        <w:rPr>
          <w:rFonts w:ascii="Times New Roman" w:eastAsia="Times New Roman" w:hAnsi="Times New Roman" w:cs="Times New Roman"/>
          <w:sz w:val="24"/>
          <w:szCs w:val="24"/>
        </w:rPr>
        <w:t xml:space="preserve">have </w:t>
      </w:r>
      <w:r w:rsidR="002C41E0" w:rsidRPr="006276F9">
        <w:rPr>
          <w:rFonts w:ascii="Times New Roman" w:eastAsia="Times New Roman" w:hAnsi="Times New Roman" w:cs="Times New Roman"/>
          <w:sz w:val="24"/>
          <w:szCs w:val="24"/>
        </w:rPr>
        <w:t xml:space="preserve">found similar </w:t>
      </w:r>
      <w:r w:rsidR="000E29DA" w:rsidRPr="006276F9">
        <w:rPr>
          <w:rFonts w:ascii="Times New Roman" w:eastAsia="Times New Roman" w:hAnsi="Times New Roman" w:cs="Times New Roman"/>
          <w:sz w:val="24"/>
          <w:szCs w:val="24"/>
        </w:rPr>
        <w:t xml:space="preserve">MMN </w:t>
      </w:r>
      <w:r w:rsidR="006045B8" w:rsidRPr="006276F9">
        <w:rPr>
          <w:rFonts w:ascii="Times New Roman" w:eastAsia="Times New Roman" w:hAnsi="Times New Roman" w:cs="Times New Roman"/>
          <w:sz w:val="24"/>
          <w:szCs w:val="24"/>
        </w:rPr>
        <w:t xml:space="preserve">detection rates </w:t>
      </w:r>
      <w:r w:rsidR="0078298F" w:rsidRPr="006276F9">
        <w:rPr>
          <w:rFonts w:ascii="Times New Roman" w:eastAsia="Times New Roman" w:hAnsi="Times New Roman" w:cs="Times New Roman"/>
          <w:sz w:val="24"/>
          <w:szCs w:val="24"/>
        </w:rPr>
        <w:t xml:space="preserve">(60%, </w:t>
      </w:r>
      <w:proofErr w:type="spellStart"/>
      <w:r w:rsidR="0078298F" w:rsidRPr="006276F9">
        <w:rPr>
          <w:rFonts w:ascii="Times New Roman" w:eastAsia="Times New Roman" w:hAnsi="Times New Roman" w:cs="Times New Roman"/>
          <w:sz w:val="24"/>
          <w:szCs w:val="24"/>
        </w:rPr>
        <w:t>Uwer</w:t>
      </w:r>
      <w:proofErr w:type="spellEnd"/>
      <w:r w:rsidR="000E29DA" w:rsidRPr="006276F9">
        <w:rPr>
          <w:rFonts w:ascii="Times New Roman" w:eastAsia="Times New Roman" w:hAnsi="Times New Roman" w:cs="Times New Roman"/>
          <w:sz w:val="24"/>
          <w:szCs w:val="24"/>
        </w:rPr>
        <w:t xml:space="preserve"> and </w:t>
      </w:r>
      <w:proofErr w:type="spellStart"/>
      <w:r w:rsidR="001E01D6" w:rsidRPr="006276F9">
        <w:rPr>
          <w:rFonts w:ascii="Times New Roman" w:eastAsia="Times New Roman" w:hAnsi="Times New Roman" w:cs="Times New Roman"/>
          <w:sz w:val="24"/>
          <w:szCs w:val="24"/>
        </w:rPr>
        <w:t>Suchodoletz</w:t>
      </w:r>
      <w:proofErr w:type="spellEnd"/>
      <w:r w:rsidR="001E01D6" w:rsidRPr="006276F9">
        <w:rPr>
          <w:rFonts w:ascii="Times New Roman" w:eastAsia="Times New Roman" w:hAnsi="Times New Roman" w:cs="Times New Roman"/>
          <w:sz w:val="24"/>
          <w:szCs w:val="24"/>
        </w:rPr>
        <w:t xml:space="preserve"> 2000)</w:t>
      </w:r>
      <w:r w:rsidR="000F6800" w:rsidRPr="006276F9">
        <w:rPr>
          <w:rFonts w:ascii="Times New Roman" w:eastAsia="Times New Roman" w:hAnsi="Times New Roman" w:cs="Times New Roman"/>
          <w:sz w:val="24"/>
          <w:szCs w:val="24"/>
        </w:rPr>
        <w:t>.</w:t>
      </w:r>
      <w:r w:rsidR="00504993" w:rsidRPr="006276F9">
        <w:rPr>
          <w:rFonts w:ascii="Times New Roman" w:eastAsia="Times New Roman" w:hAnsi="Times New Roman" w:cs="Times New Roman"/>
          <w:sz w:val="24"/>
          <w:szCs w:val="24"/>
        </w:rPr>
        <w:t xml:space="preserve"> </w:t>
      </w:r>
      <w:r w:rsidR="00BA2BDE" w:rsidRPr="006276F9">
        <w:rPr>
          <w:rFonts w:ascii="Times New Roman" w:eastAsia="Times New Roman" w:hAnsi="Times New Roman" w:cs="Times New Roman"/>
          <w:sz w:val="24"/>
          <w:szCs w:val="24"/>
        </w:rPr>
        <w:t xml:space="preserve">The detection rates for typical children have been previously </w:t>
      </w:r>
      <w:r w:rsidR="006D0A83" w:rsidRPr="006276F9">
        <w:rPr>
          <w:rFonts w:ascii="Times New Roman" w:eastAsia="Times New Roman" w:hAnsi="Times New Roman" w:cs="Times New Roman"/>
          <w:sz w:val="24"/>
          <w:szCs w:val="24"/>
        </w:rPr>
        <w:t xml:space="preserve">reported to be lower than </w:t>
      </w:r>
      <w:r w:rsidR="000E29DA" w:rsidRPr="006276F9">
        <w:rPr>
          <w:rFonts w:ascii="Times New Roman" w:eastAsia="Times New Roman" w:hAnsi="Times New Roman" w:cs="Times New Roman"/>
          <w:sz w:val="24"/>
          <w:szCs w:val="24"/>
        </w:rPr>
        <w:t xml:space="preserve">in </w:t>
      </w:r>
      <w:r w:rsidR="006D0A83" w:rsidRPr="006276F9">
        <w:rPr>
          <w:rFonts w:ascii="Times New Roman" w:eastAsia="Times New Roman" w:hAnsi="Times New Roman" w:cs="Times New Roman"/>
          <w:sz w:val="24"/>
          <w:szCs w:val="24"/>
        </w:rPr>
        <w:t>adults</w:t>
      </w:r>
      <w:r w:rsidR="000E29DA" w:rsidRPr="006276F9">
        <w:rPr>
          <w:rFonts w:ascii="Times New Roman" w:eastAsia="Times New Roman" w:hAnsi="Times New Roman" w:cs="Times New Roman"/>
          <w:sz w:val="24"/>
          <w:szCs w:val="24"/>
        </w:rPr>
        <w:t>, which</w:t>
      </w:r>
      <w:r w:rsidR="00F04EE8" w:rsidRPr="006276F9">
        <w:rPr>
          <w:rFonts w:ascii="Times New Roman" w:eastAsia="Times New Roman" w:hAnsi="Times New Roman" w:cs="Times New Roman"/>
          <w:sz w:val="24"/>
          <w:szCs w:val="24"/>
        </w:rPr>
        <w:t xml:space="preserve"> </w:t>
      </w:r>
      <w:r w:rsidR="006D0A83" w:rsidRPr="006276F9">
        <w:rPr>
          <w:rFonts w:ascii="Times New Roman" w:eastAsia="Times New Roman" w:hAnsi="Times New Roman" w:cs="Times New Roman"/>
          <w:sz w:val="24"/>
          <w:szCs w:val="24"/>
        </w:rPr>
        <w:t xml:space="preserve">could be </w:t>
      </w:r>
      <w:r w:rsidR="009F275F" w:rsidRPr="006276F9">
        <w:rPr>
          <w:rFonts w:ascii="Times New Roman" w:eastAsia="Times New Roman" w:hAnsi="Times New Roman" w:cs="Times New Roman"/>
          <w:sz w:val="24"/>
          <w:szCs w:val="24"/>
        </w:rPr>
        <w:t xml:space="preserve">due to </w:t>
      </w:r>
      <w:r w:rsidR="004D2BA1" w:rsidRPr="006276F9">
        <w:rPr>
          <w:rFonts w:ascii="Times New Roman" w:eastAsia="Times New Roman" w:hAnsi="Times New Roman" w:cs="Times New Roman"/>
          <w:sz w:val="24"/>
          <w:szCs w:val="24"/>
        </w:rPr>
        <w:t xml:space="preserve">the </w:t>
      </w:r>
      <w:r w:rsidR="002C0B4E" w:rsidRPr="006276F9">
        <w:rPr>
          <w:rFonts w:ascii="Times New Roman" w:eastAsia="Times New Roman" w:hAnsi="Times New Roman" w:cs="Times New Roman"/>
          <w:sz w:val="24"/>
          <w:szCs w:val="24"/>
        </w:rPr>
        <w:t>nature of</w:t>
      </w:r>
      <w:r w:rsidR="004D0B80" w:rsidRPr="006276F9">
        <w:rPr>
          <w:rFonts w:ascii="Times New Roman" w:eastAsia="Times New Roman" w:hAnsi="Times New Roman" w:cs="Times New Roman"/>
          <w:sz w:val="24"/>
          <w:szCs w:val="24"/>
        </w:rPr>
        <w:t xml:space="preserve"> </w:t>
      </w:r>
      <w:r w:rsidR="00DB3A51" w:rsidRPr="006276F9">
        <w:rPr>
          <w:rFonts w:ascii="Times New Roman" w:eastAsia="Times New Roman" w:hAnsi="Times New Roman" w:cs="Times New Roman"/>
          <w:sz w:val="24"/>
          <w:szCs w:val="24"/>
        </w:rPr>
        <w:t>background</w:t>
      </w:r>
      <w:r w:rsidR="004D0B80" w:rsidRPr="006276F9">
        <w:rPr>
          <w:rFonts w:ascii="Times New Roman" w:eastAsia="Times New Roman" w:hAnsi="Times New Roman" w:cs="Times New Roman"/>
          <w:sz w:val="24"/>
          <w:szCs w:val="24"/>
        </w:rPr>
        <w:t xml:space="preserve"> EEG activity</w:t>
      </w:r>
      <w:r w:rsidR="00DB3A51" w:rsidRPr="006276F9">
        <w:rPr>
          <w:rFonts w:ascii="Times New Roman" w:eastAsia="Times New Roman" w:hAnsi="Times New Roman" w:cs="Times New Roman"/>
          <w:sz w:val="24"/>
          <w:szCs w:val="24"/>
        </w:rPr>
        <w:t xml:space="preserve"> resulting in poorer </w:t>
      </w:r>
      <w:r w:rsidR="00F04EE8" w:rsidRPr="006276F9">
        <w:rPr>
          <w:rFonts w:ascii="Times New Roman" w:eastAsia="Times New Roman" w:hAnsi="Times New Roman" w:cs="Times New Roman"/>
          <w:sz w:val="24"/>
          <w:szCs w:val="24"/>
        </w:rPr>
        <w:t xml:space="preserve">evoked response </w:t>
      </w:r>
      <w:r w:rsidR="00DB3A51" w:rsidRPr="006276F9">
        <w:rPr>
          <w:rFonts w:ascii="Times New Roman" w:eastAsia="Times New Roman" w:hAnsi="Times New Roman" w:cs="Times New Roman"/>
          <w:sz w:val="24"/>
          <w:szCs w:val="24"/>
        </w:rPr>
        <w:t>signal to noise ratio</w:t>
      </w:r>
      <w:r w:rsidR="00F04EE8" w:rsidRPr="006276F9">
        <w:rPr>
          <w:rFonts w:ascii="Times New Roman" w:eastAsia="Times New Roman" w:hAnsi="Times New Roman" w:cs="Times New Roman"/>
          <w:sz w:val="24"/>
          <w:szCs w:val="24"/>
        </w:rPr>
        <w:t>s</w:t>
      </w:r>
      <w:r w:rsidR="000E29DA" w:rsidRPr="006276F9">
        <w:rPr>
          <w:rFonts w:ascii="Times New Roman" w:eastAsia="Times New Roman" w:hAnsi="Times New Roman" w:cs="Times New Roman"/>
          <w:sz w:val="24"/>
          <w:szCs w:val="24"/>
        </w:rPr>
        <w:t xml:space="preserve"> in children</w:t>
      </w:r>
      <w:r w:rsidR="004D0B80" w:rsidRPr="006276F9">
        <w:rPr>
          <w:rFonts w:ascii="Times New Roman" w:eastAsia="Times New Roman" w:hAnsi="Times New Roman" w:cs="Times New Roman"/>
          <w:sz w:val="24"/>
          <w:szCs w:val="24"/>
        </w:rPr>
        <w:t xml:space="preserve"> (</w:t>
      </w:r>
      <w:proofErr w:type="spellStart"/>
      <w:r w:rsidR="004D0B80" w:rsidRPr="006276F9">
        <w:rPr>
          <w:rFonts w:ascii="Times New Roman" w:eastAsia="Times New Roman" w:hAnsi="Times New Roman" w:cs="Times New Roman"/>
          <w:sz w:val="24"/>
          <w:szCs w:val="24"/>
        </w:rPr>
        <w:t>Uwer</w:t>
      </w:r>
      <w:proofErr w:type="spellEnd"/>
      <w:r w:rsidR="000E29DA" w:rsidRPr="006276F9">
        <w:rPr>
          <w:rFonts w:ascii="Times New Roman" w:eastAsia="Times New Roman" w:hAnsi="Times New Roman" w:cs="Times New Roman"/>
          <w:sz w:val="24"/>
          <w:szCs w:val="24"/>
        </w:rPr>
        <w:t xml:space="preserve"> and</w:t>
      </w:r>
      <w:r w:rsidR="004D0B80" w:rsidRPr="006276F9">
        <w:rPr>
          <w:rFonts w:ascii="Times New Roman" w:eastAsia="Times New Roman" w:hAnsi="Times New Roman" w:cs="Times New Roman"/>
          <w:sz w:val="24"/>
          <w:szCs w:val="24"/>
        </w:rPr>
        <w:t xml:space="preserve"> </w:t>
      </w:r>
      <w:proofErr w:type="spellStart"/>
      <w:r w:rsidR="004D0B80" w:rsidRPr="006276F9">
        <w:rPr>
          <w:rFonts w:ascii="Times New Roman" w:eastAsia="Times New Roman" w:hAnsi="Times New Roman" w:cs="Times New Roman"/>
          <w:sz w:val="24"/>
          <w:szCs w:val="24"/>
        </w:rPr>
        <w:t>Suchodoletz</w:t>
      </w:r>
      <w:proofErr w:type="spellEnd"/>
      <w:r w:rsidR="004D0B80" w:rsidRPr="006276F9">
        <w:rPr>
          <w:rFonts w:ascii="Times New Roman" w:eastAsia="Times New Roman" w:hAnsi="Times New Roman" w:cs="Times New Roman"/>
          <w:sz w:val="24"/>
          <w:szCs w:val="24"/>
        </w:rPr>
        <w:t xml:space="preserve"> 2000)</w:t>
      </w:r>
      <w:r w:rsidR="00DB3A51" w:rsidRPr="006276F9">
        <w:rPr>
          <w:rFonts w:ascii="Times New Roman" w:eastAsia="Times New Roman" w:hAnsi="Times New Roman" w:cs="Times New Roman"/>
          <w:sz w:val="24"/>
          <w:szCs w:val="24"/>
        </w:rPr>
        <w:t>.</w:t>
      </w:r>
    </w:p>
    <w:p w14:paraId="69570830" w14:textId="0BCCFAA6" w:rsidR="00AF3594" w:rsidRPr="006276F9" w:rsidRDefault="005C5EB2" w:rsidP="459B4744">
      <w:pPr>
        <w:autoSpaceDE w:val="0"/>
        <w:autoSpaceDN w:val="0"/>
        <w:adjustRightInd w:val="0"/>
        <w:spacing w:after="0" w:line="480" w:lineRule="auto"/>
        <w:ind w:firstLine="720"/>
        <w:rPr>
          <w:rFonts w:ascii="Times New Roman" w:eastAsia="Times New Roman" w:hAnsi="Times New Roman" w:cs="Times New Roman"/>
          <w:strike/>
          <w:sz w:val="24"/>
          <w:szCs w:val="24"/>
        </w:rPr>
      </w:pPr>
      <w:r w:rsidRPr="006276F9">
        <w:rPr>
          <w:rFonts w:ascii="Times New Roman" w:eastAsia="Times New Roman" w:hAnsi="Times New Roman" w:cs="Times New Roman"/>
          <w:sz w:val="24"/>
          <w:szCs w:val="24"/>
        </w:rPr>
        <w:t>We hypothesised that MMN and LDN responses recorded under the same conditions within two visits over a 10-day period would be similar in both detectability and response amplitude</w:t>
      </w:r>
      <w:r w:rsidR="00A210E4" w:rsidRPr="006276F9">
        <w:rPr>
          <w:rFonts w:ascii="Times New Roman" w:eastAsia="Times New Roman" w:hAnsi="Times New Roman" w:cs="Times New Roman"/>
          <w:sz w:val="24"/>
          <w:szCs w:val="24"/>
        </w:rPr>
        <w:t>, but that there would be differences between clusters since different MMN/LDN findings across studies are likely to reflect sample heterogeneity</w:t>
      </w:r>
      <w:r w:rsidRPr="006276F9">
        <w:rPr>
          <w:rFonts w:ascii="Times New Roman" w:eastAsia="Times New Roman" w:hAnsi="Times New Roman" w:cs="Times New Roman"/>
          <w:sz w:val="24"/>
          <w:szCs w:val="24"/>
        </w:rPr>
        <w:t>.</w:t>
      </w:r>
      <w:r w:rsidR="00FA564D" w:rsidRPr="006276F9">
        <w:rPr>
          <w:rFonts w:ascii="Times New Roman" w:eastAsia="Times New Roman" w:hAnsi="Times New Roman" w:cs="Times New Roman"/>
          <w:sz w:val="24"/>
          <w:szCs w:val="24"/>
        </w:rPr>
        <w:t xml:space="preserve"> </w:t>
      </w:r>
      <w:r w:rsidR="006D5A8B" w:rsidRPr="006276F9">
        <w:rPr>
          <w:rFonts w:ascii="Times New Roman" w:eastAsia="Times New Roman" w:hAnsi="Times New Roman" w:cs="Times New Roman"/>
          <w:sz w:val="24"/>
          <w:szCs w:val="24"/>
        </w:rPr>
        <w:t xml:space="preserve">We hypothesised that Cluster 1 participants would show absent MMN/LDN responses on visit 1, based on earlier evidence for MMN/LDN differences in children with reading, language and/or auditory processing difficulties (Bishop, 2007; Kujala and </w:t>
      </w:r>
      <w:proofErr w:type="spellStart"/>
      <w:r w:rsidR="006D5A8B" w:rsidRPr="006276F9">
        <w:rPr>
          <w:rFonts w:ascii="Times New Roman" w:eastAsia="Times New Roman" w:hAnsi="Times New Roman" w:cs="Times New Roman"/>
          <w:sz w:val="24"/>
          <w:szCs w:val="24"/>
        </w:rPr>
        <w:t>Leminen</w:t>
      </w:r>
      <w:proofErr w:type="spellEnd"/>
      <w:r w:rsidR="006D5A8B" w:rsidRPr="006276F9">
        <w:rPr>
          <w:rFonts w:ascii="Times New Roman" w:eastAsia="Times New Roman" w:hAnsi="Times New Roman" w:cs="Times New Roman"/>
          <w:sz w:val="24"/>
          <w:szCs w:val="24"/>
        </w:rPr>
        <w:t xml:space="preserve">, 2017; Sharma et al., 2006). </w:t>
      </w:r>
    </w:p>
    <w:p w14:paraId="5FA14754" w14:textId="77777777" w:rsidR="00C4191E" w:rsidRPr="006276F9" w:rsidRDefault="00C4191E" w:rsidP="459B4744">
      <w:pPr>
        <w:autoSpaceDE w:val="0"/>
        <w:autoSpaceDN w:val="0"/>
        <w:adjustRightInd w:val="0"/>
        <w:spacing w:after="0" w:line="480" w:lineRule="auto"/>
        <w:rPr>
          <w:rFonts w:ascii="Times New Roman" w:eastAsia="Times New Roman" w:hAnsi="Times New Roman" w:cs="Times New Roman"/>
          <w:sz w:val="24"/>
          <w:szCs w:val="24"/>
        </w:rPr>
      </w:pPr>
    </w:p>
    <w:p w14:paraId="0FD63B0E" w14:textId="54376398" w:rsidR="00E501CE" w:rsidRPr="006276F9" w:rsidRDefault="00EE6355"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2 MATERIALS AND METHODS</w:t>
      </w:r>
    </w:p>
    <w:p w14:paraId="28A4338C" w14:textId="591DC8B4" w:rsidR="00043963" w:rsidRPr="006276F9" w:rsidRDefault="00EE6355"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2.1 </w:t>
      </w:r>
      <w:r w:rsidR="00043963" w:rsidRPr="006276F9">
        <w:rPr>
          <w:rFonts w:ascii="Times New Roman" w:eastAsia="Times New Roman" w:hAnsi="Times New Roman" w:cs="Times New Roman"/>
          <w:sz w:val="24"/>
          <w:szCs w:val="24"/>
        </w:rPr>
        <w:t>Participants</w:t>
      </w:r>
    </w:p>
    <w:p w14:paraId="3E2175FC" w14:textId="77777777" w:rsidR="00B2002E" w:rsidRPr="006276F9" w:rsidRDefault="005E4F1E"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sz w:val="24"/>
          <w:szCs w:val="24"/>
        </w:rPr>
        <w:t xml:space="preserve">Ninety school-aged children aged 7-12 years </w:t>
      </w:r>
      <w:r w:rsidR="003666FF" w:rsidRPr="006276F9">
        <w:rPr>
          <w:rFonts w:ascii="Times New Roman" w:eastAsia="Times New Roman" w:hAnsi="Times New Roman" w:cs="Times New Roman"/>
          <w:sz w:val="24"/>
          <w:szCs w:val="24"/>
        </w:rPr>
        <w:t>with listening difficulties</w:t>
      </w:r>
      <w:r w:rsidR="005B6297"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 xml:space="preserve">participated in the study. Of the 90, </w:t>
      </w:r>
      <w:r w:rsidR="009221C9" w:rsidRPr="006276F9">
        <w:rPr>
          <w:rFonts w:ascii="Times New Roman" w:eastAsia="Times New Roman" w:hAnsi="Times New Roman" w:cs="Times New Roman"/>
          <w:sz w:val="24"/>
          <w:szCs w:val="24"/>
        </w:rPr>
        <w:t>eighty-five</w:t>
      </w:r>
      <w:r w:rsidR="00D77D25" w:rsidRPr="006276F9">
        <w:rPr>
          <w:rFonts w:ascii="Times New Roman" w:eastAsia="Times New Roman" w:hAnsi="Times New Roman" w:cs="Times New Roman"/>
          <w:sz w:val="24"/>
          <w:szCs w:val="24"/>
        </w:rPr>
        <w:t xml:space="preserve"> children (55 males and 30 females)</w:t>
      </w:r>
      <w:r w:rsidRPr="006276F9">
        <w:rPr>
          <w:rFonts w:ascii="Times New Roman" w:eastAsia="Times New Roman" w:hAnsi="Times New Roman" w:cs="Times New Roman"/>
          <w:sz w:val="24"/>
          <w:szCs w:val="24"/>
        </w:rPr>
        <w:t xml:space="preserve"> came in for</w:t>
      </w:r>
      <w:r w:rsidR="009221C9" w:rsidRPr="006276F9">
        <w:rPr>
          <w:rFonts w:ascii="Times New Roman" w:eastAsia="Times New Roman" w:hAnsi="Times New Roman" w:cs="Times New Roman"/>
          <w:sz w:val="24"/>
          <w:szCs w:val="24"/>
        </w:rPr>
        <w:t xml:space="preserve"> the</w:t>
      </w:r>
      <w:r w:rsidRPr="006276F9">
        <w:rPr>
          <w:rFonts w:ascii="Times New Roman" w:eastAsia="Times New Roman" w:hAnsi="Times New Roman" w:cs="Times New Roman"/>
          <w:sz w:val="24"/>
          <w:szCs w:val="24"/>
        </w:rPr>
        <w:t xml:space="preserve"> two visits and are included in the current study</w:t>
      </w:r>
      <w:r w:rsidR="00D77D25" w:rsidRPr="006276F9">
        <w:rPr>
          <w:rFonts w:ascii="Times New Roman" w:eastAsia="Times New Roman" w:hAnsi="Times New Roman" w:cs="Times New Roman"/>
          <w:sz w:val="24"/>
          <w:szCs w:val="24"/>
        </w:rPr>
        <w:t xml:space="preserve">. </w:t>
      </w:r>
      <w:r w:rsidR="00273293" w:rsidRPr="006276F9">
        <w:rPr>
          <w:rFonts w:ascii="Times New Roman" w:eastAsia="Times New Roman" w:hAnsi="Times New Roman" w:cs="Times New Roman"/>
          <w:sz w:val="24"/>
          <w:szCs w:val="24"/>
        </w:rPr>
        <w:t>The children aged 7.0 to 12.8 years (mean = 9.78 years ± 1.52 and median 9.8</w:t>
      </w:r>
      <w:r w:rsidR="00CB2149" w:rsidRPr="006276F9">
        <w:rPr>
          <w:rFonts w:ascii="Times New Roman" w:eastAsia="Times New Roman" w:hAnsi="Times New Roman" w:cs="Times New Roman"/>
          <w:sz w:val="24"/>
          <w:szCs w:val="24"/>
        </w:rPr>
        <w:t xml:space="preserve"> years</w:t>
      </w:r>
      <w:r w:rsidR="00273293" w:rsidRPr="006276F9">
        <w:rPr>
          <w:rFonts w:ascii="Times New Roman" w:eastAsia="Times New Roman" w:hAnsi="Times New Roman" w:cs="Times New Roman"/>
          <w:sz w:val="24"/>
          <w:szCs w:val="24"/>
        </w:rPr>
        <w:t xml:space="preserve">) </w:t>
      </w:r>
      <w:r w:rsidR="001639C4" w:rsidRPr="006276F9">
        <w:rPr>
          <w:rFonts w:ascii="Times New Roman" w:eastAsia="Times New Roman" w:hAnsi="Times New Roman" w:cs="Times New Roman"/>
          <w:sz w:val="24"/>
          <w:szCs w:val="24"/>
        </w:rPr>
        <w:t>participated in the study</w:t>
      </w:r>
      <w:r w:rsidR="00CB2149" w:rsidRPr="006276F9">
        <w:rPr>
          <w:rFonts w:ascii="Times New Roman" w:eastAsia="Times New Roman" w:hAnsi="Times New Roman" w:cs="Times New Roman"/>
          <w:sz w:val="24"/>
          <w:szCs w:val="24"/>
        </w:rPr>
        <w:t xml:space="preserve"> (F: 9.71 ±1.54; M: 9.82 ±1.51)</w:t>
      </w:r>
      <w:r w:rsidR="00273293" w:rsidRPr="006276F9">
        <w:rPr>
          <w:rFonts w:ascii="Times New Roman" w:eastAsia="Times New Roman" w:hAnsi="Times New Roman" w:cs="Times New Roman"/>
          <w:sz w:val="24"/>
          <w:szCs w:val="24"/>
        </w:rPr>
        <w:t xml:space="preserve">. </w:t>
      </w:r>
      <w:r w:rsidR="00CB2149" w:rsidRPr="006276F9">
        <w:rPr>
          <w:rFonts w:ascii="Times New Roman" w:eastAsia="Times New Roman" w:hAnsi="Times New Roman" w:cs="Times New Roman"/>
          <w:sz w:val="24"/>
          <w:szCs w:val="24"/>
        </w:rPr>
        <w:t xml:space="preserve">All children had hearing within 20 dB HL across all frequencies with normal compliance and peak pressure on the tympanometry on the day of the testing. </w:t>
      </w:r>
      <w:r w:rsidR="00697EDF" w:rsidRPr="006276F9">
        <w:rPr>
          <w:rFonts w:ascii="Times New Roman" w:eastAsia="Times New Roman" w:hAnsi="Times New Roman" w:cs="Times New Roman"/>
          <w:sz w:val="24"/>
          <w:szCs w:val="24"/>
        </w:rPr>
        <w:t xml:space="preserve">Based on their </w:t>
      </w:r>
      <w:r w:rsidR="00C528F0" w:rsidRPr="006276F9">
        <w:rPr>
          <w:rFonts w:ascii="Times New Roman" w:eastAsia="Times New Roman" w:hAnsi="Times New Roman" w:cs="Times New Roman"/>
          <w:sz w:val="24"/>
          <w:szCs w:val="24"/>
        </w:rPr>
        <w:t xml:space="preserve">performance on </w:t>
      </w:r>
      <w:r w:rsidR="00CB2149" w:rsidRPr="006276F9">
        <w:rPr>
          <w:rFonts w:ascii="Times New Roman" w:eastAsia="Times New Roman" w:hAnsi="Times New Roman" w:cs="Times New Roman"/>
          <w:sz w:val="24"/>
          <w:szCs w:val="24"/>
        </w:rPr>
        <w:t xml:space="preserve">auditory, phonological awareness, reading and language </w:t>
      </w:r>
      <w:r w:rsidR="00C528F0" w:rsidRPr="006276F9">
        <w:rPr>
          <w:rFonts w:ascii="Times New Roman" w:eastAsia="Times New Roman" w:hAnsi="Times New Roman" w:cs="Times New Roman"/>
          <w:sz w:val="24"/>
          <w:szCs w:val="24"/>
        </w:rPr>
        <w:t xml:space="preserve">tasks, all </w:t>
      </w:r>
      <w:r w:rsidR="00273293" w:rsidRPr="006276F9">
        <w:rPr>
          <w:rFonts w:ascii="Times New Roman" w:eastAsia="Times New Roman" w:hAnsi="Times New Roman" w:cs="Times New Roman"/>
          <w:sz w:val="24"/>
          <w:szCs w:val="24"/>
        </w:rPr>
        <w:t xml:space="preserve">children </w:t>
      </w:r>
      <w:r w:rsidR="00C528F0" w:rsidRPr="006276F9">
        <w:rPr>
          <w:rFonts w:ascii="Times New Roman" w:eastAsia="Times New Roman" w:hAnsi="Times New Roman" w:cs="Times New Roman"/>
          <w:sz w:val="24"/>
          <w:szCs w:val="24"/>
        </w:rPr>
        <w:t>were</w:t>
      </w:r>
      <w:r w:rsidR="0047107E" w:rsidRPr="006276F9">
        <w:rPr>
          <w:rFonts w:ascii="Times New Roman" w:eastAsia="Times New Roman" w:hAnsi="Times New Roman" w:cs="Times New Roman"/>
          <w:sz w:val="24"/>
          <w:szCs w:val="24"/>
        </w:rPr>
        <w:t xml:space="preserve"> grouped into </w:t>
      </w:r>
      <w:r w:rsidR="00A210E4" w:rsidRPr="006276F9">
        <w:rPr>
          <w:rFonts w:ascii="Times New Roman" w:eastAsia="Times New Roman" w:hAnsi="Times New Roman" w:cs="Times New Roman"/>
          <w:sz w:val="24"/>
          <w:szCs w:val="24"/>
        </w:rPr>
        <w:lastRenderedPageBreak/>
        <w:t xml:space="preserve">four </w:t>
      </w:r>
      <w:r w:rsidR="0047107E" w:rsidRPr="006276F9">
        <w:rPr>
          <w:rFonts w:ascii="Times New Roman" w:eastAsia="Times New Roman" w:hAnsi="Times New Roman" w:cs="Times New Roman"/>
          <w:sz w:val="24"/>
          <w:szCs w:val="24"/>
        </w:rPr>
        <w:t>clusters</w:t>
      </w:r>
      <w:r w:rsidR="00273293" w:rsidRPr="006276F9">
        <w:rPr>
          <w:rFonts w:ascii="Times New Roman" w:eastAsia="Times New Roman" w:hAnsi="Times New Roman" w:cs="Times New Roman"/>
          <w:sz w:val="24"/>
          <w:szCs w:val="24"/>
        </w:rPr>
        <w:t xml:space="preserve"> </w:t>
      </w:r>
      <w:r w:rsidR="0047107E" w:rsidRPr="006276F9">
        <w:rPr>
          <w:rFonts w:ascii="Times New Roman" w:eastAsia="Times New Roman" w:hAnsi="Times New Roman" w:cs="Times New Roman"/>
          <w:sz w:val="24"/>
          <w:szCs w:val="24"/>
        </w:rPr>
        <w:t xml:space="preserve">as </w:t>
      </w:r>
      <w:r w:rsidR="00273293" w:rsidRPr="006276F9">
        <w:rPr>
          <w:rFonts w:ascii="Times New Roman" w:eastAsia="Times New Roman" w:hAnsi="Times New Roman" w:cs="Times New Roman"/>
          <w:sz w:val="24"/>
          <w:szCs w:val="24"/>
        </w:rPr>
        <w:t>previously presented in</w:t>
      </w:r>
      <w:r w:rsidR="00604A0E" w:rsidRPr="006276F9">
        <w:rPr>
          <w:rFonts w:ascii="Times New Roman" w:eastAsia="Times New Roman" w:hAnsi="Times New Roman" w:cs="Times New Roman"/>
          <w:sz w:val="24"/>
          <w:szCs w:val="24"/>
        </w:rPr>
        <w:t xml:space="preserve"> Sharma et al. </w:t>
      </w:r>
      <w:r w:rsidR="000B2C13" w:rsidRPr="006276F9">
        <w:rPr>
          <w:rFonts w:ascii="Times New Roman" w:eastAsia="Times New Roman" w:hAnsi="Times New Roman" w:cs="Times New Roman"/>
          <w:sz w:val="24"/>
          <w:szCs w:val="24"/>
        </w:rPr>
        <w:t>(</w:t>
      </w:r>
      <w:r w:rsidR="00604A0E" w:rsidRPr="006276F9">
        <w:rPr>
          <w:rFonts w:ascii="Times New Roman" w:eastAsia="Times New Roman" w:hAnsi="Times New Roman" w:cs="Times New Roman"/>
          <w:sz w:val="24"/>
          <w:szCs w:val="24"/>
        </w:rPr>
        <w:t>2019)</w:t>
      </w:r>
      <w:r w:rsidR="00B61B8C" w:rsidRPr="006276F9">
        <w:rPr>
          <w:rFonts w:ascii="Times New Roman" w:eastAsia="Times New Roman" w:hAnsi="Times New Roman" w:cs="Times New Roman"/>
          <w:sz w:val="24"/>
          <w:szCs w:val="24"/>
        </w:rPr>
        <w:t xml:space="preserve"> and provided in Table 1</w:t>
      </w:r>
      <w:r w:rsidR="00CB2149" w:rsidRPr="006276F9">
        <w:rPr>
          <w:rFonts w:ascii="Times New Roman" w:eastAsia="Times New Roman" w:hAnsi="Times New Roman" w:cs="Times New Roman"/>
          <w:sz w:val="24"/>
          <w:szCs w:val="24"/>
        </w:rPr>
        <w:t xml:space="preserve">. </w:t>
      </w:r>
      <w:r w:rsidR="00B2002E" w:rsidRPr="006276F9">
        <w:rPr>
          <w:rFonts w:ascii="Times New Roman" w:eastAsia="Times New Roman" w:hAnsi="Times New Roman" w:cs="Times New Roman"/>
          <w:sz w:val="24"/>
          <w:szCs w:val="24"/>
        </w:rPr>
        <w:t>The study was approved under the University of Auckland Human Research Ethics for basic ethical considerations for the protection of human participants in research.</w:t>
      </w:r>
    </w:p>
    <w:p w14:paraId="1F98E9BB" w14:textId="151DE883" w:rsidR="00EE6355" w:rsidRPr="006276F9" w:rsidRDefault="00EE6355"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2.1.1 </w:t>
      </w:r>
      <w:r w:rsidR="00DE4EBE" w:rsidRPr="006276F9">
        <w:rPr>
          <w:rFonts w:ascii="Times New Roman" w:eastAsia="Times New Roman" w:hAnsi="Times New Roman" w:cs="Times New Roman"/>
          <w:sz w:val="24"/>
          <w:szCs w:val="24"/>
        </w:rPr>
        <w:t>Cluster</w:t>
      </w:r>
      <w:r w:rsidRPr="006276F9">
        <w:rPr>
          <w:rFonts w:ascii="Times New Roman" w:eastAsia="Times New Roman" w:hAnsi="Times New Roman" w:cs="Times New Roman"/>
          <w:sz w:val="24"/>
          <w:szCs w:val="24"/>
        </w:rPr>
        <w:t>s</w:t>
      </w:r>
      <w:r w:rsidR="00DE4EBE" w:rsidRPr="006276F9">
        <w:rPr>
          <w:rFonts w:ascii="Times New Roman" w:eastAsia="Times New Roman" w:hAnsi="Times New Roman" w:cs="Times New Roman"/>
          <w:sz w:val="24"/>
          <w:szCs w:val="24"/>
        </w:rPr>
        <w:t xml:space="preserve"> </w:t>
      </w:r>
    </w:p>
    <w:p w14:paraId="11425875" w14:textId="25521F77" w:rsidR="00183F30" w:rsidRPr="006276F9" w:rsidRDefault="00F04EE8"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The </w:t>
      </w:r>
      <w:r w:rsidR="00063DAB" w:rsidRPr="006276F9">
        <w:rPr>
          <w:rFonts w:ascii="Times New Roman" w:eastAsia="Times New Roman" w:hAnsi="Times New Roman" w:cs="Times New Roman"/>
          <w:sz w:val="24"/>
          <w:szCs w:val="24"/>
        </w:rPr>
        <w:t>Test of Nonverbal Intelligence (TONI</w:t>
      </w:r>
      <w:r w:rsidR="00193980" w:rsidRPr="006276F9">
        <w:rPr>
          <w:rFonts w:ascii="Times New Roman" w:eastAsia="Times New Roman" w:hAnsi="Times New Roman" w:cs="Times New Roman"/>
          <w:sz w:val="24"/>
          <w:szCs w:val="24"/>
        </w:rPr>
        <w:t>-3</w:t>
      </w:r>
      <w:r w:rsidR="00063DAB" w:rsidRPr="006276F9">
        <w:rPr>
          <w:rFonts w:ascii="Times New Roman" w:eastAsia="Times New Roman" w:hAnsi="Times New Roman" w:cs="Times New Roman"/>
          <w:sz w:val="24"/>
          <w:szCs w:val="24"/>
        </w:rPr>
        <w:t>), Queensland Inventory of Literacy</w:t>
      </w:r>
      <w:r w:rsidR="00980AD4" w:rsidRPr="006276F9">
        <w:rPr>
          <w:rFonts w:ascii="Times New Roman" w:eastAsia="Times New Roman" w:hAnsi="Times New Roman" w:cs="Times New Roman"/>
          <w:sz w:val="24"/>
          <w:szCs w:val="24"/>
        </w:rPr>
        <w:t xml:space="preserve"> (QUIL)</w:t>
      </w:r>
      <w:r w:rsidR="00063DAB" w:rsidRPr="006276F9">
        <w:rPr>
          <w:rFonts w:ascii="Times New Roman" w:eastAsia="Times New Roman" w:hAnsi="Times New Roman" w:cs="Times New Roman"/>
          <w:sz w:val="24"/>
          <w:szCs w:val="24"/>
        </w:rPr>
        <w:t xml:space="preserve"> subtest of phonemic manipulation, Castles and Coltheart </w:t>
      </w:r>
      <w:r w:rsidR="00980AD4" w:rsidRPr="006276F9">
        <w:rPr>
          <w:rFonts w:ascii="Times New Roman" w:eastAsia="Times New Roman" w:hAnsi="Times New Roman" w:cs="Times New Roman"/>
          <w:sz w:val="24"/>
          <w:szCs w:val="24"/>
        </w:rPr>
        <w:t>(CC) w</w:t>
      </w:r>
      <w:r w:rsidR="00063DAB" w:rsidRPr="006276F9">
        <w:rPr>
          <w:rFonts w:ascii="Times New Roman" w:eastAsia="Times New Roman" w:hAnsi="Times New Roman" w:cs="Times New Roman"/>
          <w:sz w:val="24"/>
          <w:szCs w:val="24"/>
        </w:rPr>
        <w:t>ord</w:t>
      </w:r>
      <w:r w:rsidR="00193980" w:rsidRPr="006276F9">
        <w:rPr>
          <w:rFonts w:ascii="Times New Roman" w:eastAsia="Times New Roman" w:hAnsi="Times New Roman" w:cs="Times New Roman"/>
          <w:sz w:val="24"/>
          <w:szCs w:val="24"/>
        </w:rPr>
        <w:t>/</w:t>
      </w:r>
      <w:r w:rsidR="00A210E4" w:rsidRPr="006276F9">
        <w:rPr>
          <w:rFonts w:ascii="Times New Roman" w:eastAsia="Times New Roman" w:hAnsi="Times New Roman" w:cs="Times New Roman"/>
          <w:sz w:val="24"/>
          <w:szCs w:val="24"/>
        </w:rPr>
        <w:t>n</w:t>
      </w:r>
      <w:r w:rsidR="00193980" w:rsidRPr="006276F9">
        <w:rPr>
          <w:rFonts w:ascii="Times New Roman" w:eastAsia="Times New Roman" w:hAnsi="Times New Roman" w:cs="Times New Roman"/>
          <w:sz w:val="24"/>
          <w:szCs w:val="24"/>
        </w:rPr>
        <w:t>onword</w:t>
      </w:r>
      <w:r w:rsidR="00063DAB" w:rsidRPr="006276F9">
        <w:rPr>
          <w:rFonts w:ascii="Times New Roman" w:eastAsia="Times New Roman" w:hAnsi="Times New Roman" w:cs="Times New Roman"/>
          <w:sz w:val="24"/>
          <w:szCs w:val="24"/>
        </w:rPr>
        <w:t xml:space="preserve"> reading</w:t>
      </w:r>
      <w:r w:rsidR="00980AD4" w:rsidRPr="006276F9">
        <w:rPr>
          <w:rFonts w:ascii="Times New Roman" w:eastAsia="Times New Roman" w:hAnsi="Times New Roman" w:cs="Times New Roman"/>
          <w:sz w:val="24"/>
          <w:szCs w:val="24"/>
        </w:rPr>
        <w:t xml:space="preserve"> task</w:t>
      </w:r>
      <w:r w:rsidR="00063DAB" w:rsidRPr="006276F9">
        <w:rPr>
          <w:rFonts w:ascii="Times New Roman" w:eastAsia="Times New Roman" w:hAnsi="Times New Roman" w:cs="Times New Roman"/>
          <w:sz w:val="24"/>
          <w:szCs w:val="24"/>
        </w:rPr>
        <w:t xml:space="preserve"> were used to </w:t>
      </w:r>
      <w:r w:rsidR="00F45C9E" w:rsidRPr="006276F9">
        <w:rPr>
          <w:rFonts w:ascii="Times New Roman" w:eastAsia="Times New Roman" w:hAnsi="Times New Roman" w:cs="Times New Roman"/>
          <w:sz w:val="24"/>
          <w:szCs w:val="24"/>
        </w:rPr>
        <w:t xml:space="preserve">create the </w:t>
      </w:r>
      <w:r w:rsidR="000C0009" w:rsidRPr="006276F9">
        <w:rPr>
          <w:rFonts w:ascii="Times New Roman" w:eastAsia="Times New Roman" w:hAnsi="Times New Roman" w:cs="Times New Roman"/>
          <w:sz w:val="24"/>
          <w:szCs w:val="24"/>
        </w:rPr>
        <w:t>four clusters</w:t>
      </w:r>
      <w:r w:rsidR="00C72C98" w:rsidRPr="006276F9">
        <w:rPr>
          <w:rFonts w:ascii="Times New Roman" w:eastAsia="Times New Roman" w:hAnsi="Times New Roman" w:cs="Times New Roman"/>
          <w:sz w:val="24"/>
          <w:szCs w:val="24"/>
        </w:rPr>
        <w:t xml:space="preserve"> (Sharma et al</w:t>
      </w:r>
      <w:r w:rsidR="006D5A8B" w:rsidRPr="006276F9">
        <w:rPr>
          <w:rFonts w:ascii="Times New Roman" w:eastAsia="Times New Roman" w:hAnsi="Times New Roman" w:cs="Times New Roman"/>
          <w:sz w:val="24"/>
          <w:szCs w:val="24"/>
        </w:rPr>
        <w:t>.,</w:t>
      </w:r>
      <w:r w:rsidR="00C72C98" w:rsidRPr="006276F9">
        <w:rPr>
          <w:rFonts w:ascii="Times New Roman" w:eastAsia="Times New Roman" w:hAnsi="Times New Roman" w:cs="Times New Roman"/>
          <w:sz w:val="24"/>
          <w:szCs w:val="24"/>
        </w:rPr>
        <w:t xml:space="preserve"> 2019)</w:t>
      </w:r>
      <w:r w:rsidR="00063DAB" w:rsidRPr="006276F9">
        <w:rPr>
          <w:rFonts w:ascii="Times New Roman" w:eastAsia="Times New Roman" w:hAnsi="Times New Roman" w:cs="Times New Roman"/>
          <w:sz w:val="24"/>
          <w:szCs w:val="24"/>
        </w:rPr>
        <w:t>. TONI</w:t>
      </w:r>
      <w:r w:rsidR="00193980" w:rsidRPr="006276F9">
        <w:rPr>
          <w:rFonts w:ascii="Times New Roman" w:eastAsia="Times New Roman" w:hAnsi="Times New Roman" w:cs="Times New Roman"/>
          <w:sz w:val="24"/>
          <w:szCs w:val="24"/>
        </w:rPr>
        <w:t>-3</w:t>
      </w:r>
      <w:r w:rsidR="00063DAB" w:rsidRPr="006276F9">
        <w:rPr>
          <w:rFonts w:ascii="Times New Roman" w:eastAsia="Times New Roman" w:hAnsi="Times New Roman" w:cs="Times New Roman"/>
          <w:sz w:val="24"/>
          <w:szCs w:val="24"/>
        </w:rPr>
        <w:t xml:space="preserve"> require</w:t>
      </w:r>
      <w:r w:rsidR="00193980" w:rsidRPr="006276F9">
        <w:rPr>
          <w:rFonts w:ascii="Times New Roman" w:eastAsia="Times New Roman" w:hAnsi="Times New Roman" w:cs="Times New Roman"/>
          <w:sz w:val="24"/>
          <w:szCs w:val="24"/>
        </w:rPr>
        <w:t>d</w:t>
      </w:r>
      <w:r w:rsidR="00063DAB" w:rsidRPr="006276F9">
        <w:rPr>
          <w:rFonts w:ascii="Times New Roman" w:eastAsia="Times New Roman" w:hAnsi="Times New Roman" w:cs="Times New Roman"/>
          <w:sz w:val="24"/>
          <w:szCs w:val="24"/>
        </w:rPr>
        <w:t xml:space="preserve"> children to </w:t>
      </w:r>
      <w:r w:rsidR="00193980" w:rsidRPr="006276F9">
        <w:rPr>
          <w:rFonts w:ascii="Times New Roman" w:eastAsia="Times New Roman" w:hAnsi="Times New Roman" w:cs="Times New Roman"/>
          <w:sz w:val="24"/>
          <w:szCs w:val="24"/>
        </w:rPr>
        <w:t>complete a matrix pattern based on shape, direction, position, or size and the</w:t>
      </w:r>
      <w:r w:rsidR="00063DAB" w:rsidRPr="006276F9">
        <w:rPr>
          <w:rFonts w:ascii="Times New Roman" w:eastAsia="Times New Roman" w:hAnsi="Times New Roman" w:cs="Times New Roman"/>
          <w:sz w:val="24"/>
          <w:szCs w:val="24"/>
        </w:rPr>
        <w:t xml:space="preserve"> test require</w:t>
      </w:r>
      <w:r w:rsidR="00193980" w:rsidRPr="006276F9">
        <w:rPr>
          <w:rFonts w:ascii="Times New Roman" w:eastAsia="Times New Roman" w:hAnsi="Times New Roman" w:cs="Times New Roman"/>
          <w:sz w:val="24"/>
          <w:szCs w:val="24"/>
        </w:rPr>
        <w:t>d</w:t>
      </w:r>
      <w:r w:rsidR="00063DAB" w:rsidRPr="006276F9">
        <w:rPr>
          <w:rFonts w:ascii="Times New Roman" w:eastAsia="Times New Roman" w:hAnsi="Times New Roman" w:cs="Times New Roman"/>
          <w:sz w:val="24"/>
          <w:szCs w:val="24"/>
        </w:rPr>
        <w:t xml:space="preserve"> minimal linguistic input. Phonemic manipulation task require</w:t>
      </w:r>
      <w:r w:rsidR="00193980" w:rsidRPr="006276F9">
        <w:rPr>
          <w:rFonts w:ascii="Times New Roman" w:eastAsia="Times New Roman" w:hAnsi="Times New Roman" w:cs="Times New Roman"/>
          <w:sz w:val="24"/>
          <w:szCs w:val="24"/>
        </w:rPr>
        <w:t>d</w:t>
      </w:r>
      <w:r w:rsidR="00063DAB" w:rsidRPr="006276F9">
        <w:rPr>
          <w:rFonts w:ascii="Times New Roman" w:eastAsia="Times New Roman" w:hAnsi="Times New Roman" w:cs="Times New Roman"/>
          <w:sz w:val="24"/>
          <w:szCs w:val="24"/>
        </w:rPr>
        <w:t xml:space="preserve"> children to determine new word</w:t>
      </w:r>
      <w:r w:rsidR="00193980" w:rsidRPr="006276F9">
        <w:rPr>
          <w:rFonts w:ascii="Times New Roman" w:eastAsia="Times New Roman" w:hAnsi="Times New Roman" w:cs="Times New Roman"/>
          <w:sz w:val="24"/>
          <w:szCs w:val="24"/>
        </w:rPr>
        <w:t xml:space="preserve"> when</w:t>
      </w:r>
      <w:r w:rsidR="00063DAB" w:rsidRPr="006276F9">
        <w:rPr>
          <w:rFonts w:ascii="Times New Roman" w:eastAsia="Times New Roman" w:hAnsi="Times New Roman" w:cs="Times New Roman"/>
          <w:sz w:val="24"/>
          <w:szCs w:val="24"/>
        </w:rPr>
        <w:t xml:space="preserve"> a phonemic </w:t>
      </w:r>
      <w:r w:rsidR="00193980" w:rsidRPr="006276F9">
        <w:rPr>
          <w:rFonts w:ascii="Times New Roman" w:eastAsia="Times New Roman" w:hAnsi="Times New Roman" w:cs="Times New Roman"/>
          <w:sz w:val="24"/>
          <w:szCs w:val="24"/>
        </w:rPr>
        <w:t>was</w:t>
      </w:r>
      <w:r w:rsidR="00063DAB" w:rsidRPr="006276F9">
        <w:rPr>
          <w:rFonts w:ascii="Times New Roman" w:eastAsia="Times New Roman" w:hAnsi="Times New Roman" w:cs="Times New Roman"/>
          <w:sz w:val="24"/>
          <w:szCs w:val="24"/>
        </w:rPr>
        <w:t xml:space="preserve"> removed from a word</w:t>
      </w:r>
      <w:r w:rsidR="00A210E4" w:rsidRPr="006276F9">
        <w:rPr>
          <w:rFonts w:ascii="Times New Roman" w:eastAsia="Times New Roman" w:hAnsi="Times New Roman" w:cs="Times New Roman"/>
          <w:sz w:val="24"/>
          <w:szCs w:val="24"/>
        </w:rPr>
        <w:t>,</w:t>
      </w:r>
      <w:r w:rsidR="00063DAB" w:rsidRPr="006276F9">
        <w:rPr>
          <w:rFonts w:ascii="Times New Roman" w:eastAsia="Times New Roman" w:hAnsi="Times New Roman" w:cs="Times New Roman"/>
          <w:sz w:val="24"/>
          <w:szCs w:val="24"/>
        </w:rPr>
        <w:t xml:space="preserve"> e</w:t>
      </w:r>
      <w:r w:rsidR="00A210E4" w:rsidRPr="006276F9">
        <w:rPr>
          <w:rFonts w:ascii="Times New Roman" w:eastAsia="Times New Roman" w:hAnsi="Times New Roman" w:cs="Times New Roman"/>
          <w:sz w:val="24"/>
          <w:szCs w:val="24"/>
        </w:rPr>
        <w:t>.</w:t>
      </w:r>
      <w:r w:rsidR="00063DAB" w:rsidRPr="006276F9">
        <w:rPr>
          <w:rFonts w:ascii="Times New Roman" w:eastAsia="Times New Roman" w:hAnsi="Times New Roman" w:cs="Times New Roman"/>
          <w:sz w:val="24"/>
          <w:szCs w:val="24"/>
        </w:rPr>
        <w:t>g</w:t>
      </w:r>
      <w:r w:rsidR="00A210E4" w:rsidRPr="006276F9">
        <w:rPr>
          <w:rFonts w:ascii="Times New Roman" w:eastAsia="Times New Roman" w:hAnsi="Times New Roman" w:cs="Times New Roman"/>
          <w:sz w:val="24"/>
          <w:szCs w:val="24"/>
        </w:rPr>
        <w:t>.</w:t>
      </w:r>
      <w:r w:rsidR="00063DAB" w:rsidRPr="006276F9">
        <w:rPr>
          <w:rFonts w:ascii="Times New Roman" w:eastAsia="Times New Roman" w:hAnsi="Times New Roman" w:cs="Times New Roman"/>
          <w:sz w:val="24"/>
          <w:szCs w:val="24"/>
        </w:rPr>
        <w:t xml:space="preserve"> </w:t>
      </w:r>
      <w:r w:rsidR="00193980" w:rsidRPr="006276F9">
        <w:rPr>
          <w:rFonts w:ascii="Times New Roman" w:eastAsia="Times New Roman" w:hAnsi="Times New Roman" w:cs="Times New Roman"/>
          <w:sz w:val="24"/>
          <w:szCs w:val="24"/>
        </w:rPr>
        <w:t>“</w:t>
      </w:r>
      <w:r w:rsidR="00063DAB" w:rsidRPr="006276F9">
        <w:rPr>
          <w:rFonts w:ascii="Times New Roman" w:eastAsia="Times New Roman" w:hAnsi="Times New Roman" w:cs="Times New Roman"/>
          <w:sz w:val="24"/>
          <w:szCs w:val="24"/>
        </w:rPr>
        <w:t>spit</w:t>
      </w:r>
      <w:r w:rsidR="00193980" w:rsidRPr="006276F9">
        <w:rPr>
          <w:rFonts w:ascii="Times New Roman" w:eastAsia="Times New Roman" w:hAnsi="Times New Roman" w:cs="Times New Roman"/>
          <w:sz w:val="24"/>
          <w:szCs w:val="24"/>
        </w:rPr>
        <w:t>”</w:t>
      </w:r>
      <w:r w:rsidR="00063DAB" w:rsidRPr="006276F9">
        <w:rPr>
          <w:rFonts w:ascii="Times New Roman" w:eastAsia="Times New Roman" w:hAnsi="Times New Roman" w:cs="Times New Roman"/>
          <w:sz w:val="24"/>
          <w:szCs w:val="24"/>
        </w:rPr>
        <w:t xml:space="preserve"> without /p/</w:t>
      </w:r>
      <w:r w:rsidR="00193980" w:rsidRPr="006276F9">
        <w:rPr>
          <w:rFonts w:ascii="Times New Roman" w:eastAsia="Times New Roman" w:hAnsi="Times New Roman" w:cs="Times New Roman"/>
          <w:sz w:val="24"/>
          <w:szCs w:val="24"/>
        </w:rPr>
        <w:t xml:space="preserve"> is “sit”</w:t>
      </w:r>
      <w:r w:rsidR="00063DAB" w:rsidRPr="006276F9">
        <w:rPr>
          <w:rFonts w:ascii="Times New Roman" w:eastAsia="Times New Roman" w:hAnsi="Times New Roman" w:cs="Times New Roman"/>
          <w:sz w:val="24"/>
          <w:szCs w:val="24"/>
        </w:rPr>
        <w:t xml:space="preserve">. </w:t>
      </w:r>
      <w:r w:rsidR="00A210E4" w:rsidRPr="006276F9">
        <w:rPr>
          <w:rFonts w:ascii="Times New Roman" w:eastAsia="Times New Roman" w:hAnsi="Times New Roman" w:cs="Times New Roman"/>
          <w:sz w:val="24"/>
          <w:szCs w:val="24"/>
        </w:rPr>
        <w:t xml:space="preserve">The </w:t>
      </w:r>
      <w:r w:rsidR="00193980" w:rsidRPr="006276F9">
        <w:rPr>
          <w:rFonts w:ascii="Times New Roman" w:eastAsia="Times New Roman" w:hAnsi="Times New Roman" w:cs="Times New Roman"/>
          <w:sz w:val="24"/>
          <w:szCs w:val="24"/>
        </w:rPr>
        <w:t xml:space="preserve">Castles and Coltheart </w:t>
      </w:r>
      <w:r w:rsidR="00980AD4" w:rsidRPr="006276F9">
        <w:rPr>
          <w:rFonts w:ascii="Times New Roman" w:eastAsia="Times New Roman" w:hAnsi="Times New Roman" w:cs="Times New Roman"/>
          <w:sz w:val="24"/>
          <w:szCs w:val="24"/>
        </w:rPr>
        <w:t>word</w:t>
      </w:r>
      <w:r w:rsidR="00193980" w:rsidRPr="006276F9">
        <w:rPr>
          <w:rFonts w:ascii="Times New Roman" w:eastAsia="Times New Roman" w:hAnsi="Times New Roman" w:cs="Times New Roman"/>
          <w:sz w:val="24"/>
          <w:szCs w:val="24"/>
        </w:rPr>
        <w:t>/nonword</w:t>
      </w:r>
      <w:r w:rsidR="00980AD4" w:rsidRPr="006276F9">
        <w:rPr>
          <w:rFonts w:ascii="Times New Roman" w:eastAsia="Times New Roman" w:hAnsi="Times New Roman" w:cs="Times New Roman"/>
          <w:sz w:val="24"/>
          <w:szCs w:val="24"/>
        </w:rPr>
        <w:t xml:space="preserve"> test require</w:t>
      </w:r>
      <w:r w:rsidR="00193980" w:rsidRPr="006276F9">
        <w:rPr>
          <w:rFonts w:ascii="Times New Roman" w:eastAsia="Times New Roman" w:hAnsi="Times New Roman" w:cs="Times New Roman"/>
          <w:sz w:val="24"/>
          <w:szCs w:val="24"/>
        </w:rPr>
        <w:t>d</w:t>
      </w:r>
      <w:r w:rsidR="00980AD4" w:rsidRPr="006276F9">
        <w:rPr>
          <w:rFonts w:ascii="Times New Roman" w:eastAsia="Times New Roman" w:hAnsi="Times New Roman" w:cs="Times New Roman"/>
          <w:sz w:val="24"/>
          <w:szCs w:val="24"/>
        </w:rPr>
        <w:t xml:space="preserve"> children to read a list of words </w:t>
      </w:r>
      <w:r w:rsidR="00193980" w:rsidRPr="006276F9">
        <w:rPr>
          <w:rFonts w:ascii="Times New Roman" w:eastAsia="Times New Roman" w:hAnsi="Times New Roman" w:cs="Times New Roman"/>
          <w:sz w:val="24"/>
          <w:szCs w:val="24"/>
        </w:rPr>
        <w:t xml:space="preserve">(30 were made-up words) </w:t>
      </w:r>
      <w:r w:rsidR="00980AD4" w:rsidRPr="006276F9">
        <w:rPr>
          <w:rFonts w:ascii="Times New Roman" w:eastAsia="Times New Roman" w:hAnsi="Times New Roman" w:cs="Times New Roman"/>
          <w:sz w:val="24"/>
          <w:szCs w:val="24"/>
        </w:rPr>
        <w:t xml:space="preserve">and the score of nonword reading were considered here. In addition, CELF–IV was used to measure receptive language </w:t>
      </w:r>
      <w:r w:rsidR="00DE0362" w:rsidRPr="006276F9">
        <w:rPr>
          <w:rFonts w:ascii="Times New Roman" w:eastAsia="Times New Roman" w:hAnsi="Times New Roman" w:cs="Times New Roman"/>
          <w:sz w:val="24"/>
          <w:szCs w:val="24"/>
        </w:rPr>
        <w:t>and</w:t>
      </w:r>
      <w:r w:rsidR="00A210E4" w:rsidRPr="006276F9">
        <w:rPr>
          <w:rFonts w:ascii="Times New Roman" w:eastAsia="Times New Roman" w:hAnsi="Times New Roman" w:cs="Times New Roman"/>
          <w:sz w:val="24"/>
          <w:szCs w:val="24"/>
        </w:rPr>
        <w:t xml:space="preserve"> included a </w:t>
      </w:r>
      <w:r w:rsidR="00980AD4" w:rsidRPr="006276F9">
        <w:rPr>
          <w:rFonts w:ascii="Times New Roman" w:eastAsia="Times New Roman" w:hAnsi="Times New Roman" w:cs="Times New Roman"/>
          <w:sz w:val="24"/>
          <w:szCs w:val="24"/>
        </w:rPr>
        <w:t xml:space="preserve">digit span </w:t>
      </w:r>
      <w:r w:rsidR="00A210E4" w:rsidRPr="006276F9">
        <w:rPr>
          <w:rFonts w:ascii="Times New Roman" w:eastAsia="Times New Roman" w:hAnsi="Times New Roman" w:cs="Times New Roman"/>
          <w:sz w:val="24"/>
          <w:szCs w:val="24"/>
        </w:rPr>
        <w:t xml:space="preserve">(working memory) </w:t>
      </w:r>
      <w:r w:rsidR="00980AD4" w:rsidRPr="006276F9">
        <w:rPr>
          <w:rFonts w:ascii="Times New Roman" w:eastAsia="Times New Roman" w:hAnsi="Times New Roman" w:cs="Times New Roman"/>
          <w:sz w:val="24"/>
          <w:szCs w:val="24"/>
        </w:rPr>
        <w:t>task</w:t>
      </w:r>
      <w:r w:rsidR="003F7C01" w:rsidRPr="006276F9">
        <w:rPr>
          <w:rFonts w:ascii="Times New Roman" w:eastAsia="Times New Roman" w:hAnsi="Times New Roman" w:cs="Times New Roman"/>
          <w:sz w:val="24"/>
          <w:szCs w:val="24"/>
        </w:rPr>
        <w:t xml:space="preserve">. </w:t>
      </w:r>
      <w:r w:rsidR="00980AD4" w:rsidRPr="006276F9">
        <w:rPr>
          <w:rFonts w:ascii="Times New Roman" w:eastAsia="Times New Roman" w:hAnsi="Times New Roman" w:cs="Times New Roman"/>
          <w:sz w:val="24"/>
          <w:szCs w:val="24"/>
        </w:rPr>
        <w:t>Receptive language is a composite score that include</w:t>
      </w:r>
      <w:r w:rsidR="003F7C01" w:rsidRPr="006276F9">
        <w:rPr>
          <w:rFonts w:ascii="Times New Roman" w:eastAsia="Times New Roman" w:hAnsi="Times New Roman" w:cs="Times New Roman"/>
          <w:sz w:val="24"/>
          <w:szCs w:val="24"/>
        </w:rPr>
        <w:t xml:space="preserve">d Concepts and Following Directions, Receptive </w:t>
      </w:r>
      <w:r w:rsidR="00A210E4" w:rsidRPr="006276F9">
        <w:rPr>
          <w:rFonts w:ascii="Times New Roman" w:eastAsia="Times New Roman" w:hAnsi="Times New Roman" w:cs="Times New Roman"/>
          <w:sz w:val="24"/>
          <w:szCs w:val="24"/>
        </w:rPr>
        <w:t>W</w:t>
      </w:r>
      <w:r w:rsidR="003F7C01" w:rsidRPr="006276F9">
        <w:rPr>
          <w:rFonts w:ascii="Times New Roman" w:eastAsia="Times New Roman" w:hAnsi="Times New Roman" w:cs="Times New Roman"/>
          <w:sz w:val="24"/>
          <w:szCs w:val="24"/>
        </w:rPr>
        <w:t xml:space="preserve">ord </w:t>
      </w:r>
      <w:r w:rsidR="00A210E4" w:rsidRPr="006276F9">
        <w:rPr>
          <w:rFonts w:ascii="Times New Roman" w:eastAsia="Times New Roman" w:hAnsi="Times New Roman" w:cs="Times New Roman"/>
          <w:sz w:val="24"/>
          <w:szCs w:val="24"/>
        </w:rPr>
        <w:t>C</w:t>
      </w:r>
      <w:r w:rsidR="003F7C01" w:rsidRPr="006276F9">
        <w:rPr>
          <w:rFonts w:ascii="Times New Roman" w:eastAsia="Times New Roman" w:hAnsi="Times New Roman" w:cs="Times New Roman"/>
          <w:sz w:val="24"/>
          <w:szCs w:val="24"/>
        </w:rPr>
        <w:t>lasses</w:t>
      </w:r>
      <w:r w:rsidR="00777DFF" w:rsidRPr="006276F9">
        <w:rPr>
          <w:rFonts w:ascii="Times New Roman" w:eastAsia="Times New Roman" w:hAnsi="Times New Roman" w:cs="Times New Roman"/>
          <w:sz w:val="24"/>
          <w:szCs w:val="24"/>
        </w:rPr>
        <w:t>,</w:t>
      </w:r>
      <w:r w:rsidR="003F7C01" w:rsidRPr="006276F9">
        <w:rPr>
          <w:rFonts w:ascii="Times New Roman" w:eastAsia="Times New Roman" w:hAnsi="Times New Roman" w:cs="Times New Roman"/>
          <w:sz w:val="24"/>
          <w:szCs w:val="24"/>
        </w:rPr>
        <w:t xml:space="preserve"> and </w:t>
      </w:r>
      <w:r w:rsidR="00A210E4" w:rsidRPr="006276F9">
        <w:rPr>
          <w:rFonts w:ascii="Times New Roman" w:eastAsia="Times New Roman" w:hAnsi="Times New Roman" w:cs="Times New Roman"/>
          <w:sz w:val="24"/>
          <w:szCs w:val="24"/>
        </w:rPr>
        <w:t>S</w:t>
      </w:r>
      <w:r w:rsidR="003F7C01" w:rsidRPr="006276F9">
        <w:rPr>
          <w:rFonts w:ascii="Times New Roman" w:eastAsia="Times New Roman" w:hAnsi="Times New Roman" w:cs="Times New Roman"/>
          <w:sz w:val="24"/>
          <w:szCs w:val="24"/>
        </w:rPr>
        <w:t xml:space="preserve">entence </w:t>
      </w:r>
      <w:r w:rsidR="00A210E4" w:rsidRPr="006276F9">
        <w:rPr>
          <w:rFonts w:ascii="Times New Roman" w:eastAsia="Times New Roman" w:hAnsi="Times New Roman" w:cs="Times New Roman"/>
          <w:sz w:val="24"/>
          <w:szCs w:val="24"/>
        </w:rPr>
        <w:t>S</w:t>
      </w:r>
      <w:r w:rsidR="003F7C01" w:rsidRPr="006276F9">
        <w:rPr>
          <w:rFonts w:ascii="Times New Roman" w:eastAsia="Times New Roman" w:hAnsi="Times New Roman" w:cs="Times New Roman"/>
          <w:sz w:val="24"/>
          <w:szCs w:val="24"/>
        </w:rPr>
        <w:t>tructure</w:t>
      </w:r>
      <w:r w:rsidR="00A210E4" w:rsidRPr="006276F9">
        <w:rPr>
          <w:rFonts w:ascii="Times New Roman" w:eastAsia="Times New Roman" w:hAnsi="Times New Roman" w:cs="Times New Roman"/>
          <w:sz w:val="24"/>
          <w:szCs w:val="24"/>
        </w:rPr>
        <w:t xml:space="preserve"> subtests</w:t>
      </w:r>
      <w:r w:rsidR="003F7C01" w:rsidRPr="006276F9">
        <w:rPr>
          <w:rFonts w:ascii="Times New Roman" w:eastAsia="Times New Roman" w:hAnsi="Times New Roman" w:cs="Times New Roman"/>
          <w:sz w:val="24"/>
          <w:szCs w:val="24"/>
        </w:rPr>
        <w:t>.</w:t>
      </w:r>
      <w:r w:rsidR="00980AD4" w:rsidRPr="006276F9">
        <w:rPr>
          <w:rFonts w:ascii="Times New Roman" w:eastAsia="Times New Roman" w:hAnsi="Times New Roman" w:cs="Times New Roman"/>
          <w:sz w:val="24"/>
          <w:szCs w:val="24"/>
        </w:rPr>
        <w:t xml:space="preserve"> </w:t>
      </w:r>
      <w:r w:rsidR="00A210E4" w:rsidRPr="006276F9">
        <w:rPr>
          <w:rFonts w:ascii="Times New Roman" w:eastAsia="Times New Roman" w:hAnsi="Times New Roman" w:cs="Times New Roman"/>
          <w:sz w:val="24"/>
          <w:szCs w:val="24"/>
        </w:rPr>
        <w:t xml:space="preserve">The </w:t>
      </w:r>
      <w:r w:rsidR="003F7C01" w:rsidRPr="006276F9">
        <w:rPr>
          <w:rFonts w:ascii="Times New Roman" w:eastAsia="Times New Roman" w:hAnsi="Times New Roman" w:cs="Times New Roman"/>
          <w:sz w:val="24"/>
          <w:szCs w:val="24"/>
        </w:rPr>
        <w:t xml:space="preserve">Digit Span </w:t>
      </w:r>
      <w:r w:rsidR="00A210E4" w:rsidRPr="006276F9">
        <w:rPr>
          <w:rFonts w:ascii="Times New Roman" w:eastAsia="Times New Roman" w:hAnsi="Times New Roman" w:cs="Times New Roman"/>
          <w:sz w:val="24"/>
          <w:szCs w:val="24"/>
        </w:rPr>
        <w:t>B</w:t>
      </w:r>
      <w:r w:rsidR="003F7C01" w:rsidRPr="006276F9">
        <w:rPr>
          <w:rFonts w:ascii="Times New Roman" w:eastAsia="Times New Roman" w:hAnsi="Times New Roman" w:cs="Times New Roman"/>
          <w:sz w:val="24"/>
          <w:szCs w:val="24"/>
        </w:rPr>
        <w:t xml:space="preserve">ackward Test required children to listen and repeat numbers in reverse order. </w:t>
      </w:r>
      <w:r w:rsidR="008B48B6" w:rsidRPr="006276F9">
        <w:rPr>
          <w:rFonts w:ascii="Times New Roman" w:eastAsia="Times New Roman" w:hAnsi="Times New Roman" w:cs="Times New Roman"/>
          <w:sz w:val="24"/>
          <w:szCs w:val="24"/>
        </w:rPr>
        <w:t>For t</w:t>
      </w:r>
      <w:r w:rsidR="00980AD4" w:rsidRPr="006276F9">
        <w:rPr>
          <w:rFonts w:ascii="Times New Roman" w:eastAsia="Times New Roman" w:hAnsi="Times New Roman" w:cs="Times New Roman"/>
          <w:sz w:val="24"/>
          <w:szCs w:val="24"/>
        </w:rPr>
        <w:t>he sustained attention task</w:t>
      </w:r>
      <w:r w:rsidR="003F7C01" w:rsidRPr="006276F9">
        <w:rPr>
          <w:rFonts w:ascii="Times New Roman" w:eastAsia="Times New Roman" w:hAnsi="Times New Roman" w:cs="Times New Roman"/>
          <w:sz w:val="24"/>
          <w:szCs w:val="24"/>
        </w:rPr>
        <w:t xml:space="preserve"> (IVA Integrated Visual and Auditory Continuous Performance Test)</w:t>
      </w:r>
      <w:r w:rsidR="008B48B6" w:rsidRPr="006276F9">
        <w:rPr>
          <w:rFonts w:ascii="Times New Roman" w:eastAsia="Times New Roman" w:hAnsi="Times New Roman" w:cs="Times New Roman"/>
          <w:sz w:val="24"/>
          <w:szCs w:val="24"/>
        </w:rPr>
        <w:t xml:space="preserve">, </w:t>
      </w:r>
      <w:r w:rsidR="00980AD4" w:rsidRPr="006276F9">
        <w:rPr>
          <w:rFonts w:ascii="Times New Roman" w:eastAsia="Times New Roman" w:hAnsi="Times New Roman" w:cs="Times New Roman"/>
          <w:sz w:val="24"/>
          <w:szCs w:val="24"/>
        </w:rPr>
        <w:t>children respond</w:t>
      </w:r>
      <w:r w:rsidR="008B48B6" w:rsidRPr="006276F9">
        <w:rPr>
          <w:rFonts w:ascii="Times New Roman" w:eastAsia="Times New Roman" w:hAnsi="Times New Roman" w:cs="Times New Roman"/>
          <w:sz w:val="24"/>
          <w:szCs w:val="24"/>
        </w:rPr>
        <w:t>ed</w:t>
      </w:r>
      <w:r w:rsidR="00980AD4" w:rsidRPr="006276F9">
        <w:rPr>
          <w:rFonts w:ascii="Times New Roman" w:eastAsia="Times New Roman" w:hAnsi="Times New Roman" w:cs="Times New Roman"/>
          <w:sz w:val="24"/>
          <w:szCs w:val="24"/>
        </w:rPr>
        <w:t xml:space="preserve"> to number 1 while ignoring number 2</w:t>
      </w:r>
      <w:r w:rsidR="008B48B6" w:rsidRPr="006276F9">
        <w:rPr>
          <w:rFonts w:ascii="Times New Roman" w:eastAsia="Times New Roman" w:hAnsi="Times New Roman" w:cs="Times New Roman"/>
          <w:sz w:val="24"/>
          <w:szCs w:val="24"/>
        </w:rPr>
        <w:t>; this task</w:t>
      </w:r>
      <w:r w:rsidR="00980AD4" w:rsidRPr="006276F9">
        <w:rPr>
          <w:rFonts w:ascii="Times New Roman" w:eastAsia="Times New Roman" w:hAnsi="Times New Roman" w:cs="Times New Roman"/>
          <w:sz w:val="24"/>
          <w:szCs w:val="24"/>
        </w:rPr>
        <w:t xml:space="preserve"> </w:t>
      </w:r>
      <w:r w:rsidR="003F7C01" w:rsidRPr="006276F9">
        <w:rPr>
          <w:rFonts w:ascii="Times New Roman" w:eastAsia="Times New Roman" w:hAnsi="Times New Roman" w:cs="Times New Roman"/>
          <w:sz w:val="24"/>
          <w:szCs w:val="24"/>
        </w:rPr>
        <w:t>took</w:t>
      </w:r>
      <w:r w:rsidR="00980AD4" w:rsidRPr="006276F9">
        <w:rPr>
          <w:rFonts w:ascii="Times New Roman" w:eastAsia="Times New Roman" w:hAnsi="Times New Roman" w:cs="Times New Roman"/>
          <w:sz w:val="24"/>
          <w:szCs w:val="24"/>
        </w:rPr>
        <w:t xml:space="preserve"> about 15 minutes to complete </w:t>
      </w:r>
      <w:r w:rsidR="003F7C01" w:rsidRPr="006276F9">
        <w:rPr>
          <w:rFonts w:ascii="Times New Roman" w:eastAsia="Times New Roman" w:hAnsi="Times New Roman" w:cs="Times New Roman"/>
          <w:sz w:val="24"/>
          <w:szCs w:val="24"/>
        </w:rPr>
        <w:t xml:space="preserve">(more details of testing </w:t>
      </w:r>
      <w:r w:rsidR="00463631" w:rsidRPr="006276F9">
        <w:rPr>
          <w:rFonts w:ascii="Times New Roman" w:eastAsia="Times New Roman" w:hAnsi="Times New Roman" w:cs="Times New Roman"/>
          <w:sz w:val="24"/>
          <w:szCs w:val="24"/>
        </w:rPr>
        <w:t>provided</w:t>
      </w:r>
      <w:r w:rsidR="003F7C01" w:rsidRPr="006276F9">
        <w:rPr>
          <w:rFonts w:ascii="Times New Roman" w:eastAsia="Times New Roman" w:hAnsi="Times New Roman" w:cs="Times New Roman"/>
          <w:sz w:val="24"/>
          <w:szCs w:val="24"/>
        </w:rPr>
        <w:t xml:space="preserve"> in Sharma et al</w:t>
      </w:r>
      <w:r w:rsidR="00463631" w:rsidRPr="006276F9">
        <w:rPr>
          <w:rFonts w:ascii="Times New Roman" w:eastAsia="Times New Roman" w:hAnsi="Times New Roman" w:cs="Times New Roman"/>
          <w:sz w:val="24"/>
          <w:szCs w:val="24"/>
        </w:rPr>
        <w:t>.,</w:t>
      </w:r>
      <w:r w:rsidR="003F7C01" w:rsidRPr="006276F9">
        <w:rPr>
          <w:rFonts w:ascii="Times New Roman" w:eastAsia="Times New Roman" w:hAnsi="Times New Roman" w:cs="Times New Roman"/>
          <w:sz w:val="24"/>
          <w:szCs w:val="24"/>
        </w:rPr>
        <w:t xml:space="preserve"> 2019)</w:t>
      </w:r>
      <w:r w:rsidR="00980AD4" w:rsidRPr="006276F9">
        <w:rPr>
          <w:rFonts w:ascii="Times New Roman" w:eastAsia="Times New Roman" w:hAnsi="Times New Roman" w:cs="Times New Roman"/>
          <w:sz w:val="24"/>
          <w:szCs w:val="24"/>
        </w:rPr>
        <w:t xml:space="preserve">. </w:t>
      </w:r>
      <w:r w:rsidR="001901B0" w:rsidRPr="006276F9">
        <w:rPr>
          <w:rFonts w:ascii="Times New Roman" w:eastAsia="Times New Roman" w:hAnsi="Times New Roman" w:cs="Times New Roman"/>
          <w:sz w:val="24"/>
          <w:szCs w:val="24"/>
        </w:rPr>
        <w:t xml:space="preserve">To evaluate </w:t>
      </w:r>
      <w:r w:rsidR="00A210E4" w:rsidRPr="006276F9">
        <w:rPr>
          <w:rFonts w:ascii="Times New Roman" w:eastAsia="Times New Roman" w:hAnsi="Times New Roman" w:cs="Times New Roman"/>
          <w:sz w:val="24"/>
          <w:szCs w:val="24"/>
        </w:rPr>
        <w:t>MMN/LDN t</w:t>
      </w:r>
      <w:r w:rsidR="001901B0" w:rsidRPr="006276F9">
        <w:rPr>
          <w:rFonts w:ascii="Times New Roman" w:eastAsia="Times New Roman" w:hAnsi="Times New Roman" w:cs="Times New Roman"/>
          <w:sz w:val="24"/>
          <w:szCs w:val="24"/>
        </w:rPr>
        <w:t>est-retest, each participant was tested on the paradigm twice within 10 days.</w:t>
      </w:r>
    </w:p>
    <w:p w14:paraId="41DFD5F5" w14:textId="7F0180F6" w:rsidR="005B6297" w:rsidRPr="006276F9" w:rsidRDefault="00A135F6"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The</w:t>
      </w:r>
      <w:r w:rsidR="00A210E4" w:rsidRPr="006276F9">
        <w:rPr>
          <w:rFonts w:ascii="Times New Roman" w:eastAsia="Times New Roman" w:hAnsi="Times New Roman" w:cs="Times New Roman"/>
          <w:sz w:val="24"/>
          <w:szCs w:val="24"/>
        </w:rPr>
        <w:t xml:space="preserve"> </w:t>
      </w:r>
      <w:r w:rsidR="000F6800" w:rsidRPr="006276F9">
        <w:rPr>
          <w:rFonts w:ascii="Times New Roman" w:eastAsia="Times New Roman" w:hAnsi="Times New Roman" w:cs="Times New Roman"/>
          <w:sz w:val="24"/>
          <w:szCs w:val="24"/>
        </w:rPr>
        <w:t>c</w:t>
      </w:r>
      <w:r w:rsidR="00A210E4" w:rsidRPr="006276F9">
        <w:rPr>
          <w:rFonts w:ascii="Times New Roman" w:eastAsia="Times New Roman" w:hAnsi="Times New Roman" w:cs="Times New Roman"/>
          <w:sz w:val="24"/>
          <w:szCs w:val="24"/>
        </w:rPr>
        <w:t>luster analysis</w:t>
      </w:r>
      <w:r w:rsidR="00EF3731" w:rsidRPr="006276F9">
        <w:rPr>
          <w:rFonts w:ascii="Times New Roman" w:eastAsia="Times New Roman" w:hAnsi="Times New Roman" w:cs="Times New Roman"/>
          <w:sz w:val="24"/>
          <w:szCs w:val="24"/>
        </w:rPr>
        <w:t>, as reported in Sharma et al (2019)</w:t>
      </w:r>
      <w:r w:rsidR="00F04EE8" w:rsidRPr="006276F9">
        <w:rPr>
          <w:rFonts w:ascii="Times New Roman" w:eastAsia="Times New Roman" w:hAnsi="Times New Roman" w:cs="Times New Roman"/>
          <w:sz w:val="24"/>
          <w:szCs w:val="24"/>
        </w:rPr>
        <w:t>,</w:t>
      </w:r>
      <w:r w:rsidR="00A210E4" w:rsidRPr="006276F9">
        <w:rPr>
          <w:rFonts w:ascii="Times New Roman" w:eastAsia="Times New Roman" w:hAnsi="Times New Roman" w:cs="Times New Roman"/>
          <w:sz w:val="24"/>
          <w:szCs w:val="24"/>
        </w:rPr>
        <w:t xml:space="preserve"> </w:t>
      </w:r>
      <w:r w:rsidR="00613BC7" w:rsidRPr="006276F9">
        <w:rPr>
          <w:rFonts w:ascii="Times New Roman" w:eastAsia="Times New Roman" w:hAnsi="Times New Roman" w:cs="Times New Roman"/>
          <w:sz w:val="24"/>
          <w:szCs w:val="24"/>
        </w:rPr>
        <w:t xml:space="preserve">had </w:t>
      </w:r>
      <w:r w:rsidR="00A210E4" w:rsidRPr="006276F9">
        <w:rPr>
          <w:rFonts w:ascii="Times New Roman" w:eastAsia="Times New Roman" w:hAnsi="Times New Roman" w:cs="Times New Roman"/>
          <w:sz w:val="24"/>
          <w:szCs w:val="24"/>
        </w:rPr>
        <w:t>revealed</w:t>
      </w:r>
      <w:r w:rsidRPr="006276F9">
        <w:rPr>
          <w:rFonts w:ascii="Times New Roman" w:eastAsia="Times New Roman" w:hAnsi="Times New Roman" w:cs="Times New Roman"/>
          <w:sz w:val="24"/>
          <w:szCs w:val="24"/>
        </w:rPr>
        <w:t xml:space="preserve"> four clusters consisted of children with</w:t>
      </w:r>
      <w:r w:rsidR="00A210E4"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1) global difficulties on auditory processing, reading, language and cognitive skills, </w:t>
      </w:r>
      <w:r w:rsidR="00AF3107" w:rsidRPr="006276F9">
        <w:rPr>
          <w:rFonts w:ascii="Times New Roman" w:eastAsia="Times New Roman" w:hAnsi="Times New Roman" w:cs="Times New Roman"/>
          <w:i/>
          <w:iCs/>
          <w:sz w:val="24"/>
          <w:szCs w:val="24"/>
        </w:rPr>
        <w:t>n</w:t>
      </w:r>
      <w:r w:rsidR="00AF3107" w:rsidRPr="006276F9">
        <w:rPr>
          <w:rFonts w:ascii="Times New Roman" w:eastAsia="Times New Roman" w:hAnsi="Times New Roman" w:cs="Times New Roman"/>
          <w:sz w:val="24"/>
          <w:szCs w:val="24"/>
        </w:rPr>
        <w:t xml:space="preserve">= 34; </w:t>
      </w:r>
      <w:r w:rsidRPr="006276F9">
        <w:rPr>
          <w:rFonts w:ascii="Times New Roman" w:eastAsia="Times New Roman" w:hAnsi="Times New Roman" w:cs="Times New Roman"/>
          <w:sz w:val="24"/>
          <w:szCs w:val="24"/>
        </w:rPr>
        <w:t>2) poor auditory processing with good word reading skills,</w:t>
      </w:r>
      <w:r w:rsidR="00AF3107" w:rsidRPr="006276F9">
        <w:rPr>
          <w:rFonts w:ascii="Times New Roman" w:eastAsia="Times New Roman" w:hAnsi="Times New Roman" w:cs="Times New Roman"/>
          <w:sz w:val="24"/>
          <w:szCs w:val="24"/>
        </w:rPr>
        <w:t xml:space="preserve"> </w:t>
      </w:r>
      <w:r w:rsidR="00AF3107" w:rsidRPr="006276F9">
        <w:rPr>
          <w:rFonts w:ascii="Times New Roman" w:eastAsia="Times New Roman" w:hAnsi="Times New Roman" w:cs="Times New Roman"/>
          <w:i/>
          <w:iCs/>
          <w:sz w:val="24"/>
          <w:szCs w:val="24"/>
        </w:rPr>
        <w:t>n</w:t>
      </w:r>
      <w:r w:rsidR="00AF3107" w:rsidRPr="006276F9">
        <w:rPr>
          <w:rFonts w:ascii="Times New Roman" w:eastAsia="Times New Roman" w:hAnsi="Times New Roman" w:cs="Times New Roman"/>
          <w:sz w:val="24"/>
          <w:szCs w:val="24"/>
        </w:rPr>
        <w:t>=</w:t>
      </w:r>
      <w:r w:rsidR="0042503B" w:rsidRPr="006276F9">
        <w:rPr>
          <w:rFonts w:ascii="Times New Roman" w:eastAsia="Times New Roman" w:hAnsi="Times New Roman" w:cs="Times New Roman"/>
          <w:sz w:val="24"/>
          <w:szCs w:val="24"/>
        </w:rPr>
        <w:t>1</w:t>
      </w:r>
      <w:r w:rsidR="0066340E" w:rsidRPr="006276F9">
        <w:rPr>
          <w:rFonts w:ascii="Times New Roman" w:eastAsia="Times New Roman" w:hAnsi="Times New Roman" w:cs="Times New Roman"/>
          <w:sz w:val="24"/>
          <w:szCs w:val="24"/>
        </w:rPr>
        <w:t>9</w:t>
      </w:r>
      <w:r w:rsidR="0042503B"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3) poor auditory processing, attention, and memory but good non-verbal intelligence and </w:t>
      </w:r>
      <w:r w:rsidRPr="006276F9">
        <w:rPr>
          <w:rFonts w:ascii="Times New Roman" w:eastAsia="Times New Roman" w:hAnsi="Times New Roman" w:cs="Times New Roman"/>
          <w:sz w:val="24"/>
          <w:szCs w:val="24"/>
        </w:rPr>
        <w:lastRenderedPageBreak/>
        <w:t xml:space="preserve">language, </w:t>
      </w:r>
      <w:r w:rsidR="0042503B" w:rsidRPr="006276F9">
        <w:rPr>
          <w:rFonts w:ascii="Times New Roman" w:eastAsia="Times New Roman" w:hAnsi="Times New Roman" w:cs="Times New Roman"/>
          <w:i/>
          <w:iCs/>
          <w:sz w:val="24"/>
          <w:szCs w:val="24"/>
        </w:rPr>
        <w:t>n</w:t>
      </w:r>
      <w:r w:rsidR="0042503B" w:rsidRPr="006276F9">
        <w:rPr>
          <w:rFonts w:ascii="Times New Roman" w:eastAsia="Times New Roman" w:hAnsi="Times New Roman" w:cs="Times New Roman"/>
          <w:sz w:val="24"/>
          <w:szCs w:val="24"/>
        </w:rPr>
        <w:t>=1</w:t>
      </w:r>
      <w:r w:rsidR="0066340E" w:rsidRPr="006276F9">
        <w:rPr>
          <w:rFonts w:ascii="Times New Roman" w:eastAsia="Times New Roman" w:hAnsi="Times New Roman" w:cs="Times New Roman"/>
          <w:sz w:val="24"/>
          <w:szCs w:val="24"/>
        </w:rPr>
        <w:t>4</w:t>
      </w:r>
      <w:r w:rsidR="0042503B"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and 4) poor auditory processing and attention with good memory skills</w:t>
      </w:r>
      <w:r w:rsidR="0066340E" w:rsidRPr="006276F9">
        <w:rPr>
          <w:rFonts w:ascii="Times New Roman" w:eastAsia="Times New Roman" w:hAnsi="Times New Roman" w:cs="Times New Roman"/>
          <w:sz w:val="24"/>
          <w:szCs w:val="24"/>
        </w:rPr>
        <w:t xml:space="preserve">, </w:t>
      </w:r>
      <w:r w:rsidR="0066340E" w:rsidRPr="006276F9">
        <w:rPr>
          <w:rFonts w:ascii="Times New Roman" w:eastAsia="Times New Roman" w:hAnsi="Times New Roman" w:cs="Times New Roman"/>
          <w:i/>
          <w:iCs/>
          <w:sz w:val="24"/>
          <w:szCs w:val="24"/>
        </w:rPr>
        <w:t>n</w:t>
      </w:r>
      <w:r w:rsidR="0066340E" w:rsidRPr="006276F9">
        <w:rPr>
          <w:rFonts w:ascii="Times New Roman" w:eastAsia="Times New Roman" w:hAnsi="Times New Roman" w:cs="Times New Roman"/>
          <w:sz w:val="24"/>
          <w:szCs w:val="24"/>
        </w:rPr>
        <w:t>=18 (Table 1)</w:t>
      </w:r>
      <w:r w:rsidRPr="006276F9">
        <w:rPr>
          <w:rFonts w:ascii="Times New Roman" w:eastAsia="Times New Roman" w:hAnsi="Times New Roman" w:cs="Times New Roman"/>
          <w:sz w:val="24"/>
          <w:szCs w:val="24"/>
        </w:rPr>
        <w:t>.</w:t>
      </w:r>
      <w:r w:rsidR="0036095D" w:rsidRPr="006276F9">
        <w:rPr>
          <w:rFonts w:ascii="Times New Roman" w:eastAsia="Times New Roman" w:hAnsi="Times New Roman" w:cs="Times New Roman"/>
          <w:sz w:val="24"/>
          <w:szCs w:val="24"/>
        </w:rPr>
        <w:t xml:space="preserve"> </w:t>
      </w:r>
    </w:p>
    <w:p w14:paraId="5D681224" w14:textId="0D8339E2" w:rsidR="00026FB9" w:rsidRPr="006276F9" w:rsidRDefault="00026FB9" w:rsidP="459B4744">
      <w:pPr>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INSERT Table 1.</w:t>
      </w:r>
    </w:p>
    <w:p w14:paraId="3F71E24D" w14:textId="20CAD8FD" w:rsidR="003A1659" w:rsidRPr="006276F9" w:rsidRDefault="00EE6355" w:rsidP="459B4744">
      <w:pPr>
        <w:spacing w:after="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2.2 </w:t>
      </w:r>
      <w:r w:rsidR="003A1659" w:rsidRPr="006276F9">
        <w:rPr>
          <w:rFonts w:ascii="Times New Roman" w:eastAsia="Times New Roman" w:hAnsi="Times New Roman" w:cs="Times New Roman"/>
          <w:sz w:val="24"/>
          <w:szCs w:val="24"/>
        </w:rPr>
        <w:t>Stimuli</w:t>
      </w:r>
    </w:p>
    <w:p w14:paraId="65BBAB0D" w14:textId="64A32FB4" w:rsidR="003A1659" w:rsidRPr="006276F9" w:rsidRDefault="00E26CC1" w:rsidP="459B4744">
      <w:pPr>
        <w:spacing w:after="0"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Short natural speech tokens /da/ and /ga/ </w:t>
      </w:r>
      <w:r w:rsidR="005D6627" w:rsidRPr="006276F9">
        <w:rPr>
          <w:rFonts w:ascii="Times New Roman" w:eastAsia="Times New Roman" w:hAnsi="Times New Roman" w:cs="Times New Roman"/>
          <w:sz w:val="24"/>
          <w:szCs w:val="24"/>
        </w:rPr>
        <w:t>(</w:t>
      </w:r>
      <w:r w:rsidR="00A03E9D" w:rsidRPr="006276F9">
        <w:rPr>
          <w:rFonts w:ascii="Times New Roman" w:eastAsia="Times New Roman" w:hAnsi="Times New Roman" w:cs="Times New Roman"/>
          <w:sz w:val="24"/>
          <w:szCs w:val="24"/>
        </w:rPr>
        <w:t>16</w:t>
      </w:r>
      <w:r w:rsidR="005D6627" w:rsidRPr="006276F9">
        <w:rPr>
          <w:rFonts w:ascii="Times New Roman" w:eastAsia="Times New Roman" w:hAnsi="Times New Roman" w:cs="Times New Roman"/>
          <w:sz w:val="24"/>
          <w:szCs w:val="24"/>
        </w:rPr>
        <w:t>0±</w:t>
      </w:r>
      <w:r w:rsidR="00C6468F" w:rsidRPr="006276F9">
        <w:rPr>
          <w:rFonts w:ascii="Times New Roman" w:eastAsia="Times New Roman" w:hAnsi="Times New Roman" w:cs="Times New Roman"/>
          <w:sz w:val="24"/>
          <w:szCs w:val="24"/>
        </w:rPr>
        <w:t>4</w:t>
      </w:r>
      <w:r w:rsidR="005D6627" w:rsidRPr="006276F9">
        <w:rPr>
          <w:rFonts w:ascii="Times New Roman" w:eastAsia="Times New Roman" w:hAnsi="Times New Roman" w:cs="Times New Roman"/>
          <w:sz w:val="24"/>
          <w:szCs w:val="24"/>
        </w:rPr>
        <w:t xml:space="preserve"> </w:t>
      </w:r>
      <w:proofErr w:type="spellStart"/>
      <w:r w:rsidR="005D6627" w:rsidRPr="006276F9">
        <w:rPr>
          <w:rFonts w:ascii="Times New Roman" w:eastAsia="Times New Roman" w:hAnsi="Times New Roman" w:cs="Times New Roman"/>
          <w:sz w:val="24"/>
          <w:szCs w:val="24"/>
        </w:rPr>
        <w:t>ms</w:t>
      </w:r>
      <w:proofErr w:type="spellEnd"/>
      <w:r w:rsidR="005D6627"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were used to elicit MMN</w:t>
      </w:r>
      <w:r w:rsidR="00C278AB" w:rsidRPr="006276F9">
        <w:rPr>
          <w:rFonts w:ascii="Times New Roman" w:eastAsia="Times New Roman" w:hAnsi="Times New Roman" w:cs="Times New Roman"/>
          <w:sz w:val="24"/>
          <w:szCs w:val="24"/>
        </w:rPr>
        <w:t xml:space="preserve"> and LDN</w:t>
      </w:r>
      <w:r w:rsidR="00DD4203" w:rsidRPr="006276F9">
        <w:rPr>
          <w:rFonts w:ascii="Times New Roman" w:eastAsia="Times New Roman" w:hAnsi="Times New Roman" w:cs="Times New Roman"/>
          <w:sz w:val="24"/>
          <w:szCs w:val="24"/>
        </w:rPr>
        <w:t xml:space="preserve"> (</w:t>
      </w:r>
      <w:r w:rsidR="00266859" w:rsidRPr="006276F9">
        <w:rPr>
          <w:rFonts w:ascii="Times New Roman" w:eastAsia="Times New Roman" w:hAnsi="Times New Roman" w:cs="Times New Roman"/>
          <w:sz w:val="24"/>
          <w:szCs w:val="24"/>
        </w:rPr>
        <w:t xml:space="preserve">as previously </w:t>
      </w:r>
      <w:r w:rsidR="005D464B" w:rsidRPr="006276F9">
        <w:rPr>
          <w:rFonts w:ascii="Times New Roman" w:eastAsia="Times New Roman" w:hAnsi="Times New Roman" w:cs="Times New Roman"/>
          <w:sz w:val="24"/>
          <w:szCs w:val="24"/>
        </w:rPr>
        <w:t xml:space="preserve">published in </w:t>
      </w:r>
      <w:r w:rsidR="00DD4203" w:rsidRPr="006276F9">
        <w:rPr>
          <w:rFonts w:ascii="Times New Roman" w:eastAsia="Times New Roman" w:hAnsi="Times New Roman" w:cs="Times New Roman"/>
          <w:sz w:val="24"/>
          <w:szCs w:val="24"/>
        </w:rPr>
        <w:t>Sharma et al</w:t>
      </w:r>
      <w:r w:rsidR="006D5A8B" w:rsidRPr="006276F9">
        <w:rPr>
          <w:rFonts w:ascii="Times New Roman" w:eastAsia="Times New Roman" w:hAnsi="Times New Roman" w:cs="Times New Roman"/>
          <w:sz w:val="24"/>
          <w:szCs w:val="24"/>
        </w:rPr>
        <w:t>.,</w:t>
      </w:r>
      <w:r w:rsidR="00DD4203" w:rsidRPr="006276F9">
        <w:rPr>
          <w:rFonts w:ascii="Times New Roman" w:eastAsia="Times New Roman" w:hAnsi="Times New Roman" w:cs="Times New Roman"/>
          <w:sz w:val="24"/>
          <w:szCs w:val="24"/>
        </w:rPr>
        <w:t xml:space="preserve"> 2004; 2006)</w:t>
      </w:r>
      <w:r w:rsidRPr="006276F9">
        <w:rPr>
          <w:rFonts w:ascii="Times New Roman" w:eastAsia="Times New Roman" w:hAnsi="Times New Roman" w:cs="Times New Roman"/>
          <w:sz w:val="24"/>
          <w:szCs w:val="24"/>
        </w:rPr>
        <w:t xml:space="preserve">. </w:t>
      </w:r>
      <w:r w:rsidR="005D6627" w:rsidRPr="006276F9">
        <w:rPr>
          <w:rFonts w:ascii="Times New Roman" w:eastAsia="Times New Roman" w:hAnsi="Times New Roman" w:cs="Times New Roman"/>
          <w:sz w:val="24"/>
          <w:szCs w:val="24"/>
        </w:rPr>
        <w:t>The oddball paradigm included</w:t>
      </w:r>
      <w:r w:rsidRPr="006276F9">
        <w:rPr>
          <w:rFonts w:ascii="Times New Roman" w:eastAsia="Times New Roman" w:hAnsi="Times New Roman" w:cs="Times New Roman"/>
          <w:sz w:val="24"/>
          <w:szCs w:val="24"/>
        </w:rPr>
        <w:t xml:space="preserve"> /da/</w:t>
      </w:r>
      <w:r w:rsidR="005D6627" w:rsidRPr="006276F9">
        <w:rPr>
          <w:rFonts w:ascii="Times New Roman" w:eastAsia="Times New Roman" w:hAnsi="Times New Roman" w:cs="Times New Roman"/>
          <w:sz w:val="24"/>
          <w:szCs w:val="24"/>
        </w:rPr>
        <w:t xml:space="preserve"> as standard presented 90% with</w:t>
      </w:r>
      <w:r w:rsidRPr="006276F9">
        <w:rPr>
          <w:rFonts w:ascii="Times New Roman" w:eastAsia="Times New Roman" w:hAnsi="Times New Roman" w:cs="Times New Roman"/>
          <w:sz w:val="24"/>
          <w:szCs w:val="24"/>
        </w:rPr>
        <w:t xml:space="preserve"> /ga/ as deviant (10%). </w:t>
      </w:r>
      <w:r w:rsidR="005D6627" w:rsidRPr="006276F9">
        <w:rPr>
          <w:rFonts w:ascii="Times New Roman" w:eastAsia="Times New Roman" w:hAnsi="Times New Roman" w:cs="Times New Roman"/>
          <w:sz w:val="24"/>
          <w:szCs w:val="24"/>
        </w:rPr>
        <w:t>The speech stimuli, /da/ and /ga/ [/a/ as in the word h</w:t>
      </w:r>
      <w:r w:rsidR="005D6627" w:rsidRPr="006276F9">
        <w:rPr>
          <w:rStyle w:val="Strong"/>
          <w:rFonts w:ascii="Times New Roman" w:eastAsia="Times New Roman" w:hAnsi="Times New Roman" w:cs="Times New Roman"/>
          <w:sz w:val="24"/>
          <w:szCs w:val="24"/>
        </w:rPr>
        <w:t>a</w:t>
      </w:r>
      <w:r w:rsidR="005D6627" w:rsidRPr="006276F9">
        <w:rPr>
          <w:rFonts w:ascii="Times New Roman" w:eastAsia="Times New Roman" w:hAnsi="Times New Roman" w:cs="Times New Roman"/>
          <w:sz w:val="24"/>
          <w:szCs w:val="24"/>
        </w:rPr>
        <w:t>rd], were spoken in isolation by an Australian female. The low back ‘ah’ vowel is produced without the ‘r’ sound in the word ‘hard’ in Australian English</w:t>
      </w:r>
      <w:r w:rsidR="0033614B" w:rsidRPr="006276F9">
        <w:rPr>
          <w:rFonts w:ascii="Times New Roman" w:eastAsia="Times New Roman" w:hAnsi="Times New Roman" w:cs="Times New Roman"/>
          <w:sz w:val="24"/>
          <w:szCs w:val="24"/>
        </w:rPr>
        <w:t xml:space="preserve"> </w:t>
      </w:r>
      <w:r w:rsidR="00604A0E" w:rsidRPr="006276F9">
        <w:rPr>
          <w:rFonts w:ascii="Times New Roman" w:eastAsia="Times New Roman" w:hAnsi="Times New Roman" w:cs="Times New Roman"/>
          <w:sz w:val="24"/>
          <w:szCs w:val="24"/>
        </w:rPr>
        <w:t>(Sharma et al., 2004)</w:t>
      </w:r>
      <w:r w:rsidR="005D6627" w:rsidRPr="006276F9">
        <w:rPr>
          <w:rFonts w:ascii="Times New Roman" w:eastAsia="Times New Roman" w:hAnsi="Times New Roman" w:cs="Times New Roman"/>
          <w:sz w:val="24"/>
          <w:szCs w:val="24"/>
        </w:rPr>
        <w:t xml:space="preserve">. </w:t>
      </w:r>
      <w:r w:rsidR="00477190" w:rsidRPr="006276F9">
        <w:rPr>
          <w:rFonts w:ascii="Times New Roman" w:eastAsia="Times New Roman" w:hAnsi="Times New Roman" w:cs="Times New Roman"/>
          <w:sz w:val="24"/>
          <w:szCs w:val="24"/>
        </w:rPr>
        <w:t xml:space="preserve">In addition, /ga/ was also presented 100% </w:t>
      </w:r>
      <w:r w:rsidR="005B09F9" w:rsidRPr="006276F9">
        <w:rPr>
          <w:rFonts w:ascii="Times New Roman" w:eastAsia="Times New Roman" w:hAnsi="Times New Roman" w:cs="Times New Roman"/>
          <w:sz w:val="24"/>
          <w:szCs w:val="24"/>
        </w:rPr>
        <w:t xml:space="preserve">of the time </w:t>
      </w:r>
      <w:r w:rsidR="00477190" w:rsidRPr="006276F9">
        <w:rPr>
          <w:rFonts w:ascii="Times New Roman" w:eastAsia="Times New Roman" w:hAnsi="Times New Roman" w:cs="Times New Roman"/>
          <w:sz w:val="24"/>
          <w:szCs w:val="24"/>
        </w:rPr>
        <w:t xml:space="preserve">in </w:t>
      </w:r>
      <w:r w:rsidR="005B09F9" w:rsidRPr="006276F9">
        <w:rPr>
          <w:rFonts w:ascii="Times New Roman" w:eastAsia="Times New Roman" w:hAnsi="Times New Roman" w:cs="Times New Roman"/>
          <w:sz w:val="24"/>
          <w:szCs w:val="24"/>
        </w:rPr>
        <w:t xml:space="preserve">a separate </w:t>
      </w:r>
      <w:r w:rsidR="002C05D2" w:rsidRPr="006276F9">
        <w:rPr>
          <w:rFonts w:ascii="Times New Roman" w:eastAsia="Times New Roman" w:hAnsi="Times New Roman" w:cs="Times New Roman"/>
          <w:sz w:val="24"/>
          <w:szCs w:val="24"/>
        </w:rPr>
        <w:t>deviant</w:t>
      </w:r>
      <w:r w:rsidR="004F02FE" w:rsidRPr="006276F9">
        <w:rPr>
          <w:rFonts w:ascii="Times New Roman" w:eastAsia="Times New Roman" w:hAnsi="Times New Roman" w:cs="Times New Roman"/>
          <w:sz w:val="24"/>
          <w:szCs w:val="24"/>
        </w:rPr>
        <w:t>-only (control)</w:t>
      </w:r>
      <w:r w:rsidR="005B09F9" w:rsidRPr="006276F9">
        <w:rPr>
          <w:rFonts w:ascii="Times New Roman" w:eastAsia="Times New Roman" w:hAnsi="Times New Roman" w:cs="Times New Roman"/>
          <w:sz w:val="24"/>
          <w:szCs w:val="24"/>
        </w:rPr>
        <w:t xml:space="preserve"> stimulus </w:t>
      </w:r>
      <w:r w:rsidR="00477190" w:rsidRPr="006276F9">
        <w:rPr>
          <w:rFonts w:ascii="Times New Roman" w:eastAsia="Times New Roman" w:hAnsi="Times New Roman" w:cs="Times New Roman"/>
          <w:sz w:val="24"/>
          <w:szCs w:val="24"/>
        </w:rPr>
        <w:t xml:space="preserve">block. </w:t>
      </w:r>
    </w:p>
    <w:p w14:paraId="025F5F01" w14:textId="36B0A348" w:rsidR="00A03E9D" w:rsidRPr="006276F9" w:rsidRDefault="00EE6355" w:rsidP="459B4744">
      <w:pPr>
        <w:spacing w:after="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2.</w:t>
      </w:r>
      <w:r w:rsidR="00866D6D" w:rsidRPr="006276F9">
        <w:rPr>
          <w:rFonts w:ascii="Times New Roman" w:eastAsia="Times New Roman" w:hAnsi="Times New Roman" w:cs="Times New Roman"/>
          <w:sz w:val="24"/>
          <w:szCs w:val="24"/>
        </w:rPr>
        <w:t xml:space="preserve">3 </w:t>
      </w:r>
      <w:r w:rsidR="00A03E9D" w:rsidRPr="006276F9">
        <w:rPr>
          <w:rFonts w:ascii="Times New Roman" w:eastAsia="Times New Roman" w:hAnsi="Times New Roman" w:cs="Times New Roman"/>
          <w:sz w:val="24"/>
          <w:szCs w:val="24"/>
        </w:rPr>
        <w:t>Paradigm</w:t>
      </w:r>
    </w:p>
    <w:p w14:paraId="19EFCBA6" w14:textId="510B5C78" w:rsidR="00A03E9D" w:rsidRPr="006276F9" w:rsidRDefault="00E043BF" w:rsidP="459B4744">
      <w:pPr>
        <w:spacing w:after="0"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A</w:t>
      </w:r>
      <w:r w:rsidR="001901B0" w:rsidRPr="006276F9">
        <w:rPr>
          <w:rFonts w:ascii="Times New Roman" w:eastAsia="Times New Roman" w:hAnsi="Times New Roman" w:cs="Times New Roman"/>
          <w:sz w:val="24"/>
          <w:szCs w:val="24"/>
        </w:rPr>
        <w:t xml:space="preserve">ll children watched a silent movie of their choice with subtitles during the task. They were instructed to not pay attention to the stimuli. </w:t>
      </w:r>
      <w:r w:rsidR="00D57BBC" w:rsidRPr="006276F9">
        <w:rPr>
          <w:rFonts w:ascii="Times New Roman" w:eastAsia="Times New Roman" w:hAnsi="Times New Roman" w:cs="Times New Roman"/>
          <w:sz w:val="24"/>
          <w:szCs w:val="24"/>
        </w:rPr>
        <w:t xml:space="preserve">The </w:t>
      </w:r>
      <w:r w:rsidR="00817FEE" w:rsidRPr="006276F9">
        <w:rPr>
          <w:rFonts w:ascii="Times New Roman" w:eastAsia="Times New Roman" w:hAnsi="Times New Roman" w:cs="Times New Roman"/>
          <w:sz w:val="24"/>
          <w:szCs w:val="24"/>
        </w:rPr>
        <w:t>stimuli were presented in an oddball paradigm</w:t>
      </w:r>
      <w:r w:rsidR="00D57BBC" w:rsidRPr="006276F9">
        <w:rPr>
          <w:rFonts w:ascii="Times New Roman" w:eastAsia="Times New Roman" w:hAnsi="Times New Roman" w:cs="Times New Roman"/>
          <w:sz w:val="24"/>
          <w:szCs w:val="24"/>
        </w:rPr>
        <w:t xml:space="preserve"> </w:t>
      </w:r>
      <w:r w:rsidR="00817FEE" w:rsidRPr="006276F9">
        <w:rPr>
          <w:rFonts w:ascii="Times New Roman" w:eastAsia="Times New Roman" w:hAnsi="Times New Roman" w:cs="Times New Roman"/>
          <w:sz w:val="24"/>
          <w:szCs w:val="24"/>
        </w:rPr>
        <w:t>where</w:t>
      </w:r>
      <w:r w:rsidR="00D57BBC" w:rsidRPr="006276F9">
        <w:rPr>
          <w:rFonts w:ascii="Times New Roman" w:eastAsia="Times New Roman" w:hAnsi="Times New Roman" w:cs="Times New Roman"/>
          <w:sz w:val="24"/>
          <w:szCs w:val="24"/>
        </w:rPr>
        <w:t xml:space="preserve"> the first 10 stimuli were all standard while there were at least 3 standard stimuli in between deviant sounds. There were </w:t>
      </w:r>
      <w:r w:rsidR="00236842" w:rsidRPr="006276F9">
        <w:rPr>
          <w:rFonts w:ascii="Times New Roman" w:eastAsia="Times New Roman" w:hAnsi="Times New Roman" w:cs="Times New Roman"/>
          <w:sz w:val="24"/>
          <w:szCs w:val="24"/>
        </w:rPr>
        <w:t>200</w:t>
      </w:r>
      <w:r w:rsidR="00D57BBC" w:rsidRPr="006276F9">
        <w:rPr>
          <w:rFonts w:ascii="Times New Roman" w:eastAsia="Times New Roman" w:hAnsi="Times New Roman" w:cs="Times New Roman"/>
          <w:sz w:val="24"/>
          <w:szCs w:val="24"/>
        </w:rPr>
        <w:t xml:space="preserve">0 standards with </w:t>
      </w:r>
      <w:r w:rsidR="00F849FC" w:rsidRPr="006276F9">
        <w:rPr>
          <w:rFonts w:ascii="Times New Roman" w:eastAsia="Times New Roman" w:hAnsi="Times New Roman" w:cs="Times New Roman"/>
          <w:sz w:val="24"/>
          <w:szCs w:val="24"/>
        </w:rPr>
        <w:t>20</w:t>
      </w:r>
      <w:r w:rsidR="00D57BBC" w:rsidRPr="006276F9">
        <w:rPr>
          <w:rFonts w:ascii="Times New Roman" w:eastAsia="Times New Roman" w:hAnsi="Times New Roman" w:cs="Times New Roman"/>
          <w:sz w:val="24"/>
          <w:szCs w:val="24"/>
        </w:rPr>
        <w:t>0 deviants</w:t>
      </w:r>
      <w:r w:rsidR="004E111D" w:rsidRPr="006276F9">
        <w:rPr>
          <w:rFonts w:ascii="Times New Roman" w:eastAsia="Times New Roman" w:hAnsi="Times New Roman" w:cs="Times New Roman"/>
          <w:sz w:val="24"/>
          <w:szCs w:val="24"/>
        </w:rPr>
        <w:t xml:space="preserve">, split into </w:t>
      </w:r>
      <w:r w:rsidR="00F04EE8" w:rsidRPr="006276F9">
        <w:rPr>
          <w:rFonts w:ascii="Times New Roman" w:eastAsia="Times New Roman" w:hAnsi="Times New Roman" w:cs="Times New Roman"/>
          <w:sz w:val="24"/>
          <w:szCs w:val="24"/>
        </w:rPr>
        <w:t xml:space="preserve">three </w:t>
      </w:r>
      <w:r w:rsidR="004E111D" w:rsidRPr="006276F9">
        <w:rPr>
          <w:rFonts w:ascii="Times New Roman" w:eastAsia="Times New Roman" w:hAnsi="Times New Roman" w:cs="Times New Roman"/>
          <w:sz w:val="24"/>
          <w:szCs w:val="24"/>
        </w:rPr>
        <w:t>blocks</w:t>
      </w:r>
      <w:r w:rsidR="00016A2E" w:rsidRPr="006276F9">
        <w:rPr>
          <w:rFonts w:ascii="Times New Roman" w:eastAsia="Times New Roman" w:hAnsi="Times New Roman" w:cs="Times New Roman"/>
          <w:sz w:val="24"/>
          <w:szCs w:val="24"/>
        </w:rPr>
        <w:t xml:space="preserve"> of </w:t>
      </w:r>
      <w:r w:rsidR="0088419B" w:rsidRPr="006276F9">
        <w:rPr>
          <w:rFonts w:ascii="Times New Roman" w:eastAsia="Times New Roman" w:hAnsi="Times New Roman" w:cs="Times New Roman"/>
          <w:sz w:val="24"/>
          <w:szCs w:val="24"/>
        </w:rPr>
        <w:t xml:space="preserve">about </w:t>
      </w:r>
      <w:r w:rsidR="00016A2E" w:rsidRPr="006276F9">
        <w:rPr>
          <w:rFonts w:ascii="Times New Roman" w:eastAsia="Times New Roman" w:hAnsi="Times New Roman" w:cs="Times New Roman"/>
          <w:sz w:val="24"/>
          <w:szCs w:val="24"/>
        </w:rPr>
        <w:t>5 minutes each</w:t>
      </w:r>
      <w:r w:rsidR="008E2357" w:rsidRPr="006276F9">
        <w:rPr>
          <w:rFonts w:ascii="Times New Roman" w:eastAsia="Times New Roman" w:hAnsi="Times New Roman" w:cs="Times New Roman"/>
          <w:sz w:val="24"/>
          <w:szCs w:val="24"/>
        </w:rPr>
        <w:t>,</w:t>
      </w:r>
      <w:r w:rsidR="002C7B20" w:rsidRPr="006276F9">
        <w:rPr>
          <w:rFonts w:ascii="Times New Roman" w:eastAsia="Times New Roman" w:hAnsi="Times New Roman" w:cs="Times New Roman"/>
          <w:sz w:val="24"/>
          <w:szCs w:val="24"/>
        </w:rPr>
        <w:t xml:space="preserve"> presented to each participant.</w:t>
      </w:r>
      <w:r w:rsidR="00817FEE" w:rsidRPr="006276F9">
        <w:rPr>
          <w:rFonts w:ascii="Times New Roman" w:eastAsia="Times New Roman" w:hAnsi="Times New Roman" w:cs="Times New Roman"/>
          <w:sz w:val="24"/>
          <w:szCs w:val="24"/>
        </w:rPr>
        <w:t xml:space="preserve"> Interstimulus stimulus (ISI), the duration from offset of a stimulus to onset of the following stimulus, was 550ms.</w:t>
      </w:r>
      <w:r w:rsidR="000F3671" w:rsidRPr="006276F9">
        <w:rPr>
          <w:rFonts w:ascii="Times New Roman" w:eastAsia="Times New Roman" w:hAnsi="Times New Roman" w:cs="Times New Roman"/>
          <w:sz w:val="24"/>
          <w:szCs w:val="24"/>
        </w:rPr>
        <w:t xml:space="preserve"> </w:t>
      </w:r>
      <w:r w:rsidR="0079364A" w:rsidRPr="006276F9">
        <w:rPr>
          <w:rFonts w:ascii="Times New Roman" w:eastAsia="Times New Roman" w:hAnsi="Times New Roman" w:cs="Times New Roman"/>
          <w:sz w:val="24"/>
          <w:szCs w:val="24"/>
        </w:rPr>
        <w:t>After the presentation of the</w:t>
      </w:r>
      <w:r w:rsidR="0061373B" w:rsidRPr="006276F9">
        <w:rPr>
          <w:rFonts w:ascii="Times New Roman" w:eastAsia="Times New Roman" w:hAnsi="Times New Roman" w:cs="Times New Roman"/>
          <w:sz w:val="24"/>
          <w:szCs w:val="24"/>
        </w:rPr>
        <w:t xml:space="preserve"> three</w:t>
      </w:r>
      <w:r w:rsidR="0079364A" w:rsidRPr="006276F9">
        <w:rPr>
          <w:rFonts w:ascii="Times New Roman" w:eastAsia="Times New Roman" w:hAnsi="Times New Roman" w:cs="Times New Roman"/>
          <w:sz w:val="24"/>
          <w:szCs w:val="24"/>
        </w:rPr>
        <w:t xml:space="preserve"> oddball </w:t>
      </w:r>
      <w:r w:rsidR="00817FEE" w:rsidRPr="006276F9">
        <w:rPr>
          <w:rFonts w:ascii="Times New Roman" w:eastAsia="Times New Roman" w:hAnsi="Times New Roman" w:cs="Times New Roman"/>
          <w:sz w:val="24"/>
          <w:szCs w:val="24"/>
        </w:rPr>
        <w:t>block</w:t>
      </w:r>
      <w:r w:rsidR="0061373B" w:rsidRPr="006276F9">
        <w:rPr>
          <w:rFonts w:ascii="Times New Roman" w:eastAsia="Times New Roman" w:hAnsi="Times New Roman" w:cs="Times New Roman"/>
          <w:sz w:val="24"/>
          <w:szCs w:val="24"/>
        </w:rPr>
        <w:t>s</w:t>
      </w:r>
      <w:r w:rsidR="00817FEE" w:rsidRPr="006276F9">
        <w:rPr>
          <w:rFonts w:ascii="Times New Roman" w:eastAsia="Times New Roman" w:hAnsi="Times New Roman" w:cs="Times New Roman"/>
          <w:sz w:val="24"/>
          <w:szCs w:val="24"/>
        </w:rPr>
        <w:t xml:space="preserve">, the deviant stimuli were presented </w:t>
      </w:r>
      <w:r w:rsidR="00F3314F" w:rsidRPr="006276F9">
        <w:rPr>
          <w:rFonts w:ascii="Times New Roman" w:eastAsia="Times New Roman" w:hAnsi="Times New Roman" w:cs="Times New Roman"/>
          <w:sz w:val="24"/>
          <w:szCs w:val="24"/>
        </w:rPr>
        <w:t>5</w:t>
      </w:r>
      <w:r w:rsidR="00817FEE" w:rsidRPr="006276F9">
        <w:rPr>
          <w:rFonts w:ascii="Times New Roman" w:eastAsia="Times New Roman" w:hAnsi="Times New Roman" w:cs="Times New Roman"/>
          <w:sz w:val="24"/>
          <w:szCs w:val="24"/>
        </w:rPr>
        <w:t>00 times without the intervening standards (control block).</w:t>
      </w:r>
      <w:r w:rsidR="00764118" w:rsidRPr="006276F9">
        <w:rPr>
          <w:rFonts w:ascii="Times New Roman" w:eastAsia="Times New Roman" w:hAnsi="Times New Roman" w:cs="Times New Roman"/>
          <w:sz w:val="24"/>
          <w:szCs w:val="24"/>
        </w:rPr>
        <w:t xml:space="preserve"> </w:t>
      </w:r>
    </w:p>
    <w:p w14:paraId="5A697D5D" w14:textId="5C521549" w:rsidR="000F3671" w:rsidRPr="006276F9" w:rsidRDefault="00817FEE"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The continuous EEG was recorded using SynApms2 system (</w:t>
      </w:r>
      <w:proofErr w:type="spellStart"/>
      <w:r w:rsidRPr="006276F9">
        <w:rPr>
          <w:rFonts w:ascii="Times New Roman" w:eastAsia="Times New Roman" w:hAnsi="Times New Roman" w:cs="Times New Roman"/>
          <w:sz w:val="24"/>
          <w:szCs w:val="24"/>
        </w:rPr>
        <w:t>Compumedics</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Neuroscan</w:t>
      </w:r>
      <w:proofErr w:type="spellEnd"/>
      <w:r w:rsidR="00B34418" w:rsidRPr="006276F9">
        <w:rPr>
          <w:rFonts w:ascii="Times New Roman" w:eastAsia="Times New Roman" w:hAnsi="Times New Roman" w:cs="Times New Roman"/>
          <w:sz w:val="24"/>
          <w:szCs w:val="24"/>
        </w:rPr>
        <w:t>).</w:t>
      </w:r>
      <w:r w:rsidR="000F3671" w:rsidRPr="006276F9">
        <w:rPr>
          <w:rFonts w:ascii="Times New Roman" w:eastAsia="Times New Roman" w:hAnsi="Times New Roman" w:cs="Times New Roman"/>
          <w:sz w:val="24"/>
          <w:szCs w:val="24"/>
        </w:rPr>
        <w:t xml:space="preserve"> Sounds were presented using STIM software and hardware to an ER-3A insert earphone bilaterally at 70 dB SPL (re: 2cc coupler). </w:t>
      </w:r>
      <w:r w:rsidR="00F3314F" w:rsidRPr="006276F9">
        <w:rPr>
          <w:rFonts w:ascii="Times New Roman" w:eastAsia="Times New Roman" w:hAnsi="Times New Roman" w:cs="Times New Roman"/>
          <w:sz w:val="24"/>
          <w:szCs w:val="24"/>
        </w:rPr>
        <w:t>EEG was</w:t>
      </w:r>
      <w:r w:rsidR="000F3671" w:rsidRPr="006276F9">
        <w:rPr>
          <w:rFonts w:ascii="Times New Roman" w:eastAsia="Times New Roman" w:hAnsi="Times New Roman" w:cs="Times New Roman"/>
          <w:sz w:val="24"/>
          <w:szCs w:val="24"/>
        </w:rPr>
        <w:t xml:space="preserve"> recorded in continuous mode (gain 500, filter 0.1–100 Hz) using SCAN (version 4.2) via gold cup electrodes placed at Fz, and </w:t>
      </w:r>
      <w:proofErr w:type="spellStart"/>
      <w:r w:rsidR="000F3671" w:rsidRPr="006276F9">
        <w:rPr>
          <w:rFonts w:ascii="Times New Roman" w:eastAsia="Times New Roman" w:hAnsi="Times New Roman" w:cs="Times New Roman"/>
          <w:sz w:val="24"/>
          <w:szCs w:val="24"/>
        </w:rPr>
        <w:t>Cz</w:t>
      </w:r>
      <w:proofErr w:type="spellEnd"/>
      <w:r w:rsidR="000F3671" w:rsidRPr="006276F9">
        <w:rPr>
          <w:rFonts w:ascii="Times New Roman" w:eastAsia="Times New Roman" w:hAnsi="Times New Roman" w:cs="Times New Roman"/>
          <w:sz w:val="24"/>
          <w:szCs w:val="24"/>
        </w:rPr>
        <w:t xml:space="preserve"> with the reference electrode on the right earlobe and ground on the forehead. </w:t>
      </w:r>
    </w:p>
    <w:p w14:paraId="06D7C5C1" w14:textId="093D0649" w:rsidR="00F3314F" w:rsidRPr="006276F9" w:rsidRDefault="00866D6D"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lastRenderedPageBreak/>
        <w:t xml:space="preserve">2.4 </w:t>
      </w:r>
      <w:r w:rsidR="00F3314F" w:rsidRPr="006276F9">
        <w:rPr>
          <w:rFonts w:ascii="Times New Roman" w:eastAsia="Times New Roman" w:hAnsi="Times New Roman" w:cs="Times New Roman"/>
          <w:sz w:val="24"/>
          <w:szCs w:val="24"/>
        </w:rPr>
        <w:t>Offline analysis</w:t>
      </w:r>
    </w:p>
    <w:p w14:paraId="2F63E967" w14:textId="040BCBBB" w:rsidR="00A710A9" w:rsidRPr="006276F9" w:rsidRDefault="00F3314F"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The EEG was analysed offline using EEGLAB</w:t>
      </w:r>
      <w:r w:rsidR="00604A0E" w:rsidRPr="006276F9">
        <w:rPr>
          <w:rFonts w:ascii="Times New Roman" w:eastAsia="Times New Roman" w:hAnsi="Times New Roman" w:cs="Times New Roman"/>
          <w:sz w:val="24"/>
          <w:szCs w:val="24"/>
        </w:rPr>
        <w:t xml:space="preserve"> (Delorme and </w:t>
      </w:r>
      <w:proofErr w:type="spellStart"/>
      <w:r w:rsidR="00604A0E" w:rsidRPr="006276F9">
        <w:rPr>
          <w:rFonts w:ascii="Times New Roman" w:eastAsia="Times New Roman" w:hAnsi="Times New Roman" w:cs="Times New Roman"/>
          <w:sz w:val="24"/>
          <w:szCs w:val="24"/>
        </w:rPr>
        <w:t>Makeig</w:t>
      </w:r>
      <w:proofErr w:type="spellEnd"/>
      <w:r w:rsidR="00604A0E" w:rsidRPr="006276F9">
        <w:rPr>
          <w:rFonts w:ascii="Times New Roman" w:eastAsia="Times New Roman" w:hAnsi="Times New Roman" w:cs="Times New Roman"/>
          <w:sz w:val="24"/>
          <w:szCs w:val="24"/>
        </w:rPr>
        <w:t>, 2004)</w:t>
      </w:r>
      <w:r w:rsidRPr="006276F9">
        <w:rPr>
          <w:rFonts w:ascii="Times New Roman" w:eastAsia="Times New Roman" w:hAnsi="Times New Roman" w:cs="Times New Roman"/>
          <w:sz w:val="24"/>
          <w:szCs w:val="24"/>
        </w:rPr>
        <w:t xml:space="preserve"> and ERPLAB</w:t>
      </w:r>
      <w:r w:rsidR="00604A0E" w:rsidRPr="006276F9">
        <w:rPr>
          <w:rFonts w:ascii="Times New Roman" w:eastAsia="Times New Roman" w:hAnsi="Times New Roman" w:cs="Times New Roman"/>
          <w:sz w:val="24"/>
          <w:szCs w:val="24"/>
        </w:rPr>
        <w:t xml:space="preserve"> (Lopez-Calderon and Luck, 2014)</w:t>
      </w:r>
      <w:r w:rsidRPr="006276F9">
        <w:rPr>
          <w:rFonts w:ascii="Times New Roman" w:eastAsia="Times New Roman" w:hAnsi="Times New Roman" w:cs="Times New Roman"/>
          <w:sz w:val="24"/>
          <w:szCs w:val="24"/>
        </w:rPr>
        <w:t xml:space="preserve"> toolboxes running in MATLAB 2019a (</w:t>
      </w:r>
      <w:proofErr w:type="spellStart"/>
      <w:r w:rsidRPr="006276F9">
        <w:rPr>
          <w:rFonts w:ascii="Times New Roman" w:eastAsia="Times New Roman" w:hAnsi="Times New Roman" w:cs="Times New Roman"/>
          <w:sz w:val="24"/>
          <w:szCs w:val="24"/>
        </w:rPr>
        <w:t>Mathworks</w:t>
      </w:r>
      <w:proofErr w:type="spellEnd"/>
      <w:r w:rsidRPr="006276F9">
        <w:rPr>
          <w:rFonts w:ascii="Times New Roman" w:eastAsia="Times New Roman" w:hAnsi="Times New Roman" w:cs="Times New Roman"/>
          <w:sz w:val="24"/>
          <w:szCs w:val="24"/>
        </w:rPr>
        <w:t>, Natick, MA, USA). The EEG was first bandpass filtered between 0.1 and 30 Hz (‘</w:t>
      </w:r>
      <w:proofErr w:type="spellStart"/>
      <w:r w:rsidRPr="006276F9">
        <w:rPr>
          <w:rFonts w:ascii="Times New Roman" w:eastAsia="Times New Roman" w:hAnsi="Times New Roman" w:cs="Times New Roman"/>
          <w:sz w:val="24"/>
          <w:szCs w:val="24"/>
        </w:rPr>
        <w:t>pop_eegfiltnew</w:t>
      </w:r>
      <w:proofErr w:type="spellEnd"/>
      <w:r w:rsidRPr="006276F9">
        <w:rPr>
          <w:rFonts w:ascii="Times New Roman" w:eastAsia="Times New Roman" w:hAnsi="Times New Roman" w:cs="Times New Roman"/>
          <w:sz w:val="24"/>
          <w:szCs w:val="24"/>
        </w:rPr>
        <w:t xml:space="preserve">’ function in EEGLAB). The EEG was then divided into epochs between -100 to 500 </w:t>
      </w:r>
      <w:proofErr w:type="spellStart"/>
      <w:r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relative to the sound onset. As there were 500 control stimuli, 200 epochs for the controls were randomly selected to match the number of epochs for deviants. Epochs with amplitude exceeding ± 100 mV were rejected. </w:t>
      </w:r>
      <w:r w:rsidR="0006045A" w:rsidRPr="006276F9">
        <w:rPr>
          <w:rFonts w:ascii="Times New Roman" w:eastAsia="Times New Roman" w:hAnsi="Times New Roman" w:cs="Times New Roman"/>
          <w:sz w:val="24"/>
          <w:szCs w:val="24"/>
        </w:rPr>
        <w:t>Prior to averaging, EEG epochs were baseline corrected using the pre-stimulus period (−100 to 0 </w:t>
      </w:r>
      <w:proofErr w:type="spellStart"/>
      <w:r w:rsidR="0006045A" w:rsidRPr="006276F9">
        <w:rPr>
          <w:rFonts w:ascii="Times New Roman" w:eastAsia="Times New Roman" w:hAnsi="Times New Roman" w:cs="Times New Roman"/>
          <w:sz w:val="24"/>
          <w:szCs w:val="24"/>
        </w:rPr>
        <w:t>ms</w:t>
      </w:r>
      <w:proofErr w:type="spellEnd"/>
      <w:r w:rsidR="0006045A" w:rsidRPr="006276F9">
        <w:rPr>
          <w:rFonts w:ascii="Times New Roman" w:eastAsia="Times New Roman" w:hAnsi="Times New Roman" w:cs="Times New Roman"/>
          <w:sz w:val="24"/>
          <w:szCs w:val="24"/>
        </w:rPr>
        <w:t xml:space="preserve">). </w:t>
      </w:r>
      <w:r w:rsidR="00165C2D" w:rsidRPr="006276F9">
        <w:rPr>
          <w:rFonts w:ascii="Times New Roman" w:eastAsia="Times New Roman" w:hAnsi="Times New Roman" w:cs="Times New Roman"/>
          <w:sz w:val="24"/>
          <w:szCs w:val="24"/>
        </w:rPr>
        <w:t>The average number</w:t>
      </w:r>
      <w:r w:rsidR="00011768" w:rsidRPr="006276F9">
        <w:rPr>
          <w:rFonts w:ascii="Times New Roman" w:eastAsia="Times New Roman" w:hAnsi="Times New Roman" w:cs="Times New Roman"/>
          <w:sz w:val="24"/>
          <w:szCs w:val="24"/>
        </w:rPr>
        <w:t>s</w:t>
      </w:r>
      <w:r w:rsidR="00165C2D" w:rsidRPr="006276F9">
        <w:rPr>
          <w:rFonts w:ascii="Times New Roman" w:eastAsia="Times New Roman" w:hAnsi="Times New Roman" w:cs="Times New Roman"/>
          <w:sz w:val="24"/>
          <w:szCs w:val="24"/>
        </w:rPr>
        <w:t xml:space="preserve"> </w:t>
      </w:r>
      <w:r w:rsidR="00011768" w:rsidRPr="006276F9">
        <w:rPr>
          <w:rFonts w:ascii="Times New Roman" w:eastAsia="Times New Roman" w:hAnsi="Times New Roman" w:cs="Times New Roman"/>
          <w:sz w:val="24"/>
          <w:szCs w:val="24"/>
        </w:rPr>
        <w:t xml:space="preserve">of </w:t>
      </w:r>
      <w:r w:rsidR="00165C2D" w:rsidRPr="006276F9">
        <w:rPr>
          <w:rFonts w:ascii="Times New Roman" w:eastAsia="Times New Roman" w:hAnsi="Times New Roman" w:cs="Times New Roman"/>
          <w:sz w:val="24"/>
          <w:szCs w:val="24"/>
        </w:rPr>
        <w:t xml:space="preserve">accepted </w:t>
      </w:r>
      <w:r w:rsidR="00A710A9" w:rsidRPr="006276F9">
        <w:rPr>
          <w:rFonts w:ascii="Times New Roman" w:eastAsia="Times New Roman" w:hAnsi="Times New Roman" w:cs="Times New Roman"/>
          <w:sz w:val="24"/>
          <w:szCs w:val="24"/>
        </w:rPr>
        <w:t>epochs across clusters</w:t>
      </w:r>
      <w:r w:rsidR="007D060E" w:rsidRPr="006276F9">
        <w:rPr>
          <w:rFonts w:ascii="Times New Roman" w:eastAsia="Times New Roman" w:hAnsi="Times New Roman" w:cs="Times New Roman"/>
          <w:sz w:val="24"/>
          <w:szCs w:val="24"/>
        </w:rPr>
        <w:t xml:space="preserve">, stimuli and visits are shown in Table </w:t>
      </w:r>
      <w:r w:rsidR="002C0AC2" w:rsidRPr="006276F9">
        <w:rPr>
          <w:rFonts w:ascii="Times New Roman" w:eastAsia="Times New Roman" w:hAnsi="Times New Roman" w:cs="Times New Roman"/>
          <w:sz w:val="24"/>
          <w:szCs w:val="24"/>
        </w:rPr>
        <w:t>2</w:t>
      </w:r>
      <w:r w:rsidR="00A710A9" w:rsidRPr="006276F9">
        <w:rPr>
          <w:rFonts w:ascii="Times New Roman" w:eastAsia="Times New Roman" w:hAnsi="Times New Roman" w:cs="Times New Roman"/>
          <w:sz w:val="24"/>
          <w:szCs w:val="24"/>
        </w:rPr>
        <w:t>.</w:t>
      </w:r>
      <w:r w:rsidR="00165C2D" w:rsidRPr="006276F9">
        <w:rPr>
          <w:rFonts w:ascii="Times New Roman" w:eastAsia="Times New Roman" w:hAnsi="Times New Roman" w:cs="Times New Roman"/>
          <w:sz w:val="24"/>
          <w:szCs w:val="24"/>
        </w:rPr>
        <w:t xml:space="preserve"> </w:t>
      </w:r>
    </w:p>
    <w:p w14:paraId="4816CC60" w14:textId="3D31B77A" w:rsidR="00A57417" w:rsidRPr="006276F9" w:rsidRDefault="002C0AC2"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Insert Table 2</w:t>
      </w:r>
      <w:r w:rsidR="00CD60A6" w:rsidRPr="006276F9">
        <w:rPr>
          <w:rFonts w:ascii="Times New Roman" w:eastAsia="Times New Roman" w:hAnsi="Times New Roman" w:cs="Times New Roman"/>
          <w:sz w:val="24"/>
          <w:szCs w:val="24"/>
        </w:rPr>
        <w:t xml:space="preserve"> </w:t>
      </w:r>
    </w:p>
    <w:p w14:paraId="45351BD0" w14:textId="63B98515" w:rsidR="00CD60A6" w:rsidRPr="006276F9" w:rsidRDefault="00EE2995"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A 3-way mixed ANOVA </w:t>
      </w:r>
      <w:r w:rsidR="00157378" w:rsidRPr="006276F9">
        <w:rPr>
          <w:rFonts w:ascii="Times New Roman" w:eastAsia="Times New Roman" w:hAnsi="Times New Roman" w:cs="Times New Roman"/>
          <w:sz w:val="24"/>
          <w:szCs w:val="24"/>
        </w:rPr>
        <w:t xml:space="preserve">for the number of accepted epochs </w:t>
      </w:r>
      <w:r w:rsidRPr="006276F9">
        <w:rPr>
          <w:rFonts w:ascii="Times New Roman" w:eastAsia="Times New Roman" w:hAnsi="Times New Roman" w:cs="Times New Roman"/>
          <w:sz w:val="24"/>
          <w:szCs w:val="24"/>
        </w:rPr>
        <w:t>with between subject factor Cluster (4 levels: Cluster 1,2,3,4) and within subject factors visit (2 levels: visit 1, visit 2) and stimuli (2 levels: deviants, controls) did not reveal any significant main effects or interactions (all F&lt;3.5, all p&lt;.05)</w:t>
      </w:r>
      <w:r w:rsidR="00157378"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w:t>
      </w:r>
      <w:r w:rsidR="00106BB9" w:rsidRPr="006276F9">
        <w:rPr>
          <w:rFonts w:ascii="Times New Roman" w:eastAsia="Times New Roman" w:hAnsi="Times New Roman" w:cs="Times New Roman"/>
          <w:sz w:val="24"/>
          <w:szCs w:val="24"/>
        </w:rPr>
        <w:t xml:space="preserve">suggesting no </w:t>
      </w:r>
      <w:r w:rsidR="0010440F" w:rsidRPr="006276F9">
        <w:rPr>
          <w:rFonts w:ascii="Times New Roman" w:eastAsia="Times New Roman" w:hAnsi="Times New Roman" w:cs="Times New Roman"/>
          <w:sz w:val="24"/>
          <w:szCs w:val="24"/>
        </w:rPr>
        <w:t>systematic</w:t>
      </w:r>
      <w:r w:rsidR="00106BB9" w:rsidRPr="006276F9">
        <w:rPr>
          <w:rFonts w:ascii="Times New Roman" w:eastAsia="Times New Roman" w:hAnsi="Times New Roman" w:cs="Times New Roman"/>
          <w:sz w:val="24"/>
          <w:szCs w:val="24"/>
        </w:rPr>
        <w:t xml:space="preserve"> signal</w:t>
      </w:r>
      <w:r w:rsidR="00157378" w:rsidRPr="006276F9">
        <w:rPr>
          <w:rFonts w:ascii="Times New Roman" w:eastAsia="Times New Roman" w:hAnsi="Times New Roman" w:cs="Times New Roman"/>
          <w:sz w:val="24"/>
          <w:szCs w:val="24"/>
        </w:rPr>
        <w:t>-</w:t>
      </w:r>
      <w:r w:rsidR="00106BB9" w:rsidRPr="006276F9">
        <w:rPr>
          <w:rFonts w:ascii="Times New Roman" w:eastAsia="Times New Roman" w:hAnsi="Times New Roman" w:cs="Times New Roman"/>
          <w:sz w:val="24"/>
          <w:szCs w:val="24"/>
        </w:rPr>
        <w:t>to</w:t>
      </w:r>
      <w:r w:rsidR="00157378" w:rsidRPr="006276F9">
        <w:rPr>
          <w:rFonts w:ascii="Times New Roman" w:eastAsia="Times New Roman" w:hAnsi="Times New Roman" w:cs="Times New Roman"/>
          <w:sz w:val="24"/>
          <w:szCs w:val="24"/>
        </w:rPr>
        <w:t>-</w:t>
      </w:r>
      <w:r w:rsidR="00106BB9" w:rsidRPr="006276F9">
        <w:rPr>
          <w:rFonts w:ascii="Times New Roman" w:eastAsia="Times New Roman" w:hAnsi="Times New Roman" w:cs="Times New Roman"/>
          <w:sz w:val="24"/>
          <w:szCs w:val="24"/>
        </w:rPr>
        <w:t xml:space="preserve">noise ratio difference between </w:t>
      </w:r>
      <w:r w:rsidRPr="006276F9">
        <w:rPr>
          <w:rFonts w:ascii="Times New Roman" w:eastAsia="Times New Roman" w:hAnsi="Times New Roman" w:cs="Times New Roman"/>
          <w:sz w:val="24"/>
          <w:szCs w:val="24"/>
        </w:rPr>
        <w:t xml:space="preserve">clusters, </w:t>
      </w:r>
      <w:r w:rsidR="00106BB9" w:rsidRPr="006276F9">
        <w:rPr>
          <w:rFonts w:ascii="Times New Roman" w:eastAsia="Times New Roman" w:hAnsi="Times New Roman" w:cs="Times New Roman"/>
          <w:sz w:val="24"/>
          <w:szCs w:val="24"/>
        </w:rPr>
        <w:t>stimuli and visits</w:t>
      </w:r>
      <w:r w:rsidR="00CD60A6" w:rsidRPr="006276F9">
        <w:rPr>
          <w:rFonts w:ascii="Times New Roman" w:eastAsia="Times New Roman" w:hAnsi="Times New Roman" w:cs="Times New Roman"/>
          <w:sz w:val="24"/>
          <w:szCs w:val="24"/>
        </w:rPr>
        <w:t xml:space="preserve">. The epochs were then averaged to </w:t>
      </w:r>
      <w:r w:rsidR="00AC2CC8" w:rsidRPr="006276F9">
        <w:rPr>
          <w:rFonts w:ascii="Times New Roman" w:eastAsia="Times New Roman" w:hAnsi="Times New Roman" w:cs="Times New Roman"/>
          <w:sz w:val="24"/>
          <w:szCs w:val="24"/>
        </w:rPr>
        <w:t xml:space="preserve">derive </w:t>
      </w:r>
      <w:r w:rsidR="00CD60A6" w:rsidRPr="006276F9">
        <w:rPr>
          <w:rFonts w:ascii="Times New Roman" w:eastAsia="Times New Roman" w:hAnsi="Times New Roman" w:cs="Times New Roman"/>
          <w:sz w:val="24"/>
          <w:szCs w:val="24"/>
        </w:rPr>
        <w:t xml:space="preserve">the ERPs for </w:t>
      </w:r>
      <w:r w:rsidR="005F65E9" w:rsidRPr="006276F9">
        <w:rPr>
          <w:rFonts w:ascii="Times New Roman" w:eastAsia="Times New Roman" w:hAnsi="Times New Roman" w:cs="Times New Roman"/>
          <w:sz w:val="24"/>
          <w:szCs w:val="24"/>
        </w:rPr>
        <w:t>controls and</w:t>
      </w:r>
      <w:r w:rsidR="00CD60A6" w:rsidRPr="006276F9">
        <w:rPr>
          <w:rFonts w:ascii="Times New Roman" w:eastAsia="Times New Roman" w:hAnsi="Times New Roman" w:cs="Times New Roman"/>
          <w:sz w:val="24"/>
          <w:szCs w:val="24"/>
        </w:rPr>
        <w:t xml:space="preserve"> deviants for each visit. The difference waves were computed by subtracting the ERPs to the control</w:t>
      </w:r>
      <w:r w:rsidR="00167244" w:rsidRPr="006276F9">
        <w:rPr>
          <w:rFonts w:ascii="Times New Roman" w:eastAsia="Times New Roman" w:hAnsi="Times New Roman" w:cs="Times New Roman"/>
          <w:sz w:val="24"/>
          <w:szCs w:val="24"/>
        </w:rPr>
        <w:t xml:space="preserve"> stimuli</w:t>
      </w:r>
      <w:r w:rsidR="00B13F30" w:rsidRPr="006276F9">
        <w:rPr>
          <w:rFonts w:ascii="Times New Roman" w:eastAsia="Times New Roman" w:hAnsi="Times New Roman" w:cs="Times New Roman"/>
          <w:sz w:val="24"/>
          <w:szCs w:val="24"/>
        </w:rPr>
        <w:t xml:space="preserve"> (deviant alone)</w:t>
      </w:r>
      <w:r w:rsidR="00CD60A6" w:rsidRPr="006276F9">
        <w:rPr>
          <w:rFonts w:ascii="Times New Roman" w:eastAsia="Times New Roman" w:hAnsi="Times New Roman" w:cs="Times New Roman"/>
          <w:sz w:val="24"/>
          <w:szCs w:val="24"/>
        </w:rPr>
        <w:t xml:space="preserve"> from </w:t>
      </w:r>
      <w:r w:rsidR="00167244" w:rsidRPr="006276F9">
        <w:rPr>
          <w:rFonts w:ascii="Times New Roman" w:eastAsia="Times New Roman" w:hAnsi="Times New Roman" w:cs="Times New Roman"/>
          <w:sz w:val="24"/>
          <w:szCs w:val="24"/>
        </w:rPr>
        <w:t>the</w:t>
      </w:r>
      <w:r w:rsidR="00CD60A6" w:rsidRPr="006276F9">
        <w:rPr>
          <w:rFonts w:ascii="Times New Roman" w:eastAsia="Times New Roman" w:hAnsi="Times New Roman" w:cs="Times New Roman"/>
          <w:sz w:val="24"/>
          <w:szCs w:val="24"/>
        </w:rPr>
        <w:t xml:space="preserve"> deviant</w:t>
      </w:r>
      <w:r w:rsidR="00167244" w:rsidRPr="006276F9">
        <w:rPr>
          <w:rFonts w:ascii="Times New Roman" w:eastAsia="Times New Roman" w:hAnsi="Times New Roman" w:cs="Times New Roman"/>
          <w:sz w:val="24"/>
          <w:szCs w:val="24"/>
        </w:rPr>
        <w:t xml:space="preserve"> </w:t>
      </w:r>
      <w:r w:rsidR="00B13F30" w:rsidRPr="006276F9">
        <w:rPr>
          <w:rFonts w:ascii="Times New Roman" w:eastAsia="Times New Roman" w:hAnsi="Times New Roman" w:cs="Times New Roman"/>
          <w:sz w:val="24"/>
          <w:szCs w:val="24"/>
        </w:rPr>
        <w:t>(</w:t>
      </w:r>
      <w:r w:rsidR="007751E7" w:rsidRPr="006276F9">
        <w:rPr>
          <w:rFonts w:ascii="Times New Roman" w:eastAsia="Times New Roman" w:hAnsi="Times New Roman" w:cs="Times New Roman"/>
          <w:sz w:val="24"/>
          <w:szCs w:val="24"/>
        </w:rPr>
        <w:t xml:space="preserve">within the oddball) </w:t>
      </w:r>
      <w:r w:rsidR="00167244" w:rsidRPr="006276F9">
        <w:rPr>
          <w:rFonts w:ascii="Times New Roman" w:eastAsia="Times New Roman" w:hAnsi="Times New Roman" w:cs="Times New Roman"/>
          <w:sz w:val="24"/>
          <w:szCs w:val="24"/>
        </w:rPr>
        <w:t>responses</w:t>
      </w:r>
      <w:r w:rsidR="00CD60A6" w:rsidRPr="006276F9">
        <w:rPr>
          <w:rFonts w:ascii="Times New Roman" w:eastAsia="Times New Roman" w:hAnsi="Times New Roman" w:cs="Times New Roman"/>
          <w:sz w:val="24"/>
          <w:szCs w:val="24"/>
        </w:rPr>
        <w:t xml:space="preserve">. The ERPs from individual subjects were averaged to </w:t>
      </w:r>
      <w:r w:rsidR="00167244" w:rsidRPr="006276F9">
        <w:rPr>
          <w:rFonts w:ascii="Times New Roman" w:eastAsia="Times New Roman" w:hAnsi="Times New Roman" w:cs="Times New Roman"/>
          <w:sz w:val="24"/>
          <w:szCs w:val="24"/>
        </w:rPr>
        <w:t xml:space="preserve">obtain </w:t>
      </w:r>
      <w:r w:rsidR="00CD60A6" w:rsidRPr="006276F9">
        <w:rPr>
          <w:rFonts w:ascii="Times New Roman" w:eastAsia="Times New Roman" w:hAnsi="Times New Roman" w:cs="Times New Roman"/>
          <w:sz w:val="24"/>
          <w:szCs w:val="24"/>
        </w:rPr>
        <w:t>the grand averaged ERPs.</w:t>
      </w:r>
    </w:p>
    <w:p w14:paraId="20DEC7DD" w14:textId="7679F95A" w:rsidR="00812E4E" w:rsidRPr="006276F9" w:rsidRDefault="00CD60A6" w:rsidP="459B4744">
      <w:pPr>
        <w:spacing w:line="480" w:lineRule="auto"/>
        <w:ind w:firstLine="720"/>
        <w:rPr>
          <w:rFonts w:ascii="Times New Roman" w:eastAsia="Times New Roman" w:hAnsi="Times New Roman" w:cs="Times New Roman"/>
          <w:sz w:val="24"/>
          <w:szCs w:val="24"/>
        </w:rPr>
      </w:pPr>
      <w:bookmarkStart w:id="3" w:name="_Hlk59736283"/>
      <w:r w:rsidRPr="006276F9">
        <w:rPr>
          <w:rFonts w:ascii="Times New Roman" w:eastAsia="Times New Roman" w:hAnsi="Times New Roman" w:cs="Times New Roman"/>
          <w:sz w:val="24"/>
          <w:szCs w:val="24"/>
        </w:rPr>
        <w:t>The significance of MMN</w:t>
      </w:r>
      <w:r w:rsidR="008455EC" w:rsidRPr="006276F9">
        <w:rPr>
          <w:rFonts w:ascii="Times New Roman" w:eastAsia="Times New Roman" w:hAnsi="Times New Roman" w:cs="Times New Roman"/>
          <w:sz w:val="24"/>
          <w:szCs w:val="24"/>
        </w:rPr>
        <w:t>/</w:t>
      </w:r>
      <w:r w:rsidR="004F02FE" w:rsidRPr="006276F9">
        <w:rPr>
          <w:rFonts w:ascii="Times New Roman" w:eastAsia="Times New Roman" w:hAnsi="Times New Roman" w:cs="Times New Roman"/>
          <w:sz w:val="24"/>
          <w:szCs w:val="24"/>
        </w:rPr>
        <w:t>LDN</w:t>
      </w:r>
      <w:r w:rsidRPr="006276F9">
        <w:rPr>
          <w:rFonts w:ascii="Times New Roman" w:eastAsia="Times New Roman" w:hAnsi="Times New Roman" w:cs="Times New Roman"/>
          <w:sz w:val="24"/>
          <w:szCs w:val="24"/>
        </w:rPr>
        <w:t xml:space="preserve"> in the grand averaged waveform was </w:t>
      </w:r>
      <w:r w:rsidR="00812E4E" w:rsidRPr="006276F9">
        <w:rPr>
          <w:rFonts w:ascii="Times New Roman" w:eastAsia="Times New Roman" w:hAnsi="Times New Roman" w:cs="Times New Roman"/>
          <w:sz w:val="24"/>
          <w:szCs w:val="24"/>
        </w:rPr>
        <w:t xml:space="preserve">analysed using </w:t>
      </w:r>
      <w:r w:rsidR="00137479" w:rsidRPr="006276F9">
        <w:rPr>
          <w:rFonts w:ascii="Times New Roman" w:eastAsia="Times New Roman" w:hAnsi="Times New Roman" w:cs="Times New Roman"/>
          <w:sz w:val="24"/>
          <w:szCs w:val="24"/>
        </w:rPr>
        <w:t xml:space="preserve">a paired t test </w:t>
      </w:r>
      <w:r w:rsidR="00CB0F2B" w:rsidRPr="006276F9">
        <w:rPr>
          <w:rFonts w:ascii="Times New Roman" w:eastAsia="Times New Roman" w:hAnsi="Times New Roman" w:cs="Times New Roman"/>
          <w:sz w:val="24"/>
          <w:szCs w:val="24"/>
        </w:rPr>
        <w:t xml:space="preserve">at each time point </w:t>
      </w:r>
      <w:r w:rsidR="00586624" w:rsidRPr="006276F9">
        <w:rPr>
          <w:rFonts w:ascii="Times New Roman" w:eastAsia="Times New Roman" w:hAnsi="Times New Roman" w:cs="Times New Roman"/>
          <w:sz w:val="24"/>
          <w:szCs w:val="24"/>
        </w:rPr>
        <w:t xml:space="preserve">after 100 </w:t>
      </w:r>
      <w:proofErr w:type="spellStart"/>
      <w:r w:rsidR="00586624" w:rsidRPr="006276F9">
        <w:rPr>
          <w:rFonts w:ascii="Times New Roman" w:eastAsia="Times New Roman" w:hAnsi="Times New Roman" w:cs="Times New Roman"/>
          <w:sz w:val="24"/>
          <w:szCs w:val="24"/>
        </w:rPr>
        <w:t>ms</w:t>
      </w:r>
      <w:proofErr w:type="spellEnd"/>
      <w:r w:rsidR="00503C8D" w:rsidRPr="006276F9">
        <w:rPr>
          <w:rFonts w:ascii="Times New Roman" w:eastAsia="Times New Roman" w:hAnsi="Times New Roman" w:cs="Times New Roman"/>
          <w:sz w:val="24"/>
          <w:szCs w:val="24"/>
        </w:rPr>
        <w:t xml:space="preserve"> </w:t>
      </w:r>
      <w:r w:rsidR="00157378" w:rsidRPr="006276F9">
        <w:rPr>
          <w:rFonts w:ascii="Times New Roman" w:eastAsia="Times New Roman" w:hAnsi="Times New Roman" w:cs="Times New Roman"/>
          <w:sz w:val="24"/>
          <w:szCs w:val="24"/>
        </w:rPr>
        <w:t>for</w:t>
      </w:r>
      <w:r w:rsidR="00503C8D" w:rsidRPr="006276F9">
        <w:rPr>
          <w:rFonts w:ascii="Times New Roman" w:eastAsia="Times New Roman" w:hAnsi="Times New Roman" w:cs="Times New Roman"/>
          <w:sz w:val="24"/>
          <w:szCs w:val="24"/>
        </w:rPr>
        <w:t xml:space="preserve"> the individual ERP waveforms </w:t>
      </w:r>
      <w:r w:rsidR="007568A5" w:rsidRPr="006276F9">
        <w:rPr>
          <w:rFonts w:ascii="Times New Roman" w:eastAsia="Times New Roman" w:hAnsi="Times New Roman" w:cs="Times New Roman"/>
          <w:sz w:val="24"/>
          <w:szCs w:val="24"/>
        </w:rPr>
        <w:t>for deviants and controls</w:t>
      </w:r>
      <w:r w:rsidR="00586624" w:rsidRPr="006276F9">
        <w:rPr>
          <w:rFonts w:ascii="Times New Roman" w:eastAsia="Times New Roman" w:hAnsi="Times New Roman" w:cs="Times New Roman"/>
          <w:sz w:val="24"/>
          <w:szCs w:val="24"/>
        </w:rPr>
        <w:t xml:space="preserve">. </w:t>
      </w:r>
      <w:r w:rsidR="00996EC6" w:rsidRPr="006276F9">
        <w:rPr>
          <w:rFonts w:ascii="Times New Roman" w:eastAsia="Times New Roman" w:hAnsi="Times New Roman" w:cs="Times New Roman"/>
          <w:sz w:val="24"/>
          <w:szCs w:val="24"/>
        </w:rPr>
        <w:t xml:space="preserve">We applied a correction for multiple comparisons using a statistical temporal cluster extent threshold (Guthrie </w:t>
      </w:r>
      <w:r w:rsidR="00157378" w:rsidRPr="006276F9">
        <w:rPr>
          <w:rFonts w:ascii="Times New Roman" w:eastAsia="Times New Roman" w:hAnsi="Times New Roman" w:cs="Times New Roman"/>
          <w:sz w:val="24"/>
          <w:szCs w:val="24"/>
        </w:rPr>
        <w:t xml:space="preserve">and </w:t>
      </w:r>
      <w:r w:rsidR="00996EC6" w:rsidRPr="006276F9">
        <w:rPr>
          <w:rFonts w:ascii="Times New Roman" w:eastAsia="Times New Roman" w:hAnsi="Times New Roman" w:cs="Times New Roman"/>
          <w:sz w:val="24"/>
          <w:szCs w:val="24"/>
        </w:rPr>
        <w:t xml:space="preserve">Buchwald 1991). This approach assesses the autocorrelation across consecutive time points in the ERP signal, allowing us to establish the </w:t>
      </w:r>
      <w:r w:rsidR="00996EC6" w:rsidRPr="006276F9">
        <w:rPr>
          <w:rFonts w:ascii="Times New Roman" w:eastAsia="Times New Roman" w:hAnsi="Times New Roman" w:cs="Times New Roman"/>
          <w:sz w:val="24"/>
          <w:szCs w:val="24"/>
        </w:rPr>
        <w:lastRenderedPageBreak/>
        <w:t xml:space="preserve">minimum consecutive time points required to display a statistically significant difference between the </w:t>
      </w:r>
      <w:r w:rsidR="00084C23" w:rsidRPr="006276F9">
        <w:rPr>
          <w:rFonts w:ascii="Times New Roman" w:eastAsia="Times New Roman" w:hAnsi="Times New Roman" w:cs="Times New Roman"/>
          <w:sz w:val="24"/>
          <w:szCs w:val="24"/>
        </w:rPr>
        <w:t>deviant and control</w:t>
      </w:r>
      <w:r w:rsidR="006B34FD" w:rsidRPr="006276F9">
        <w:rPr>
          <w:rFonts w:ascii="Times New Roman" w:eastAsia="Times New Roman" w:hAnsi="Times New Roman" w:cs="Times New Roman"/>
          <w:sz w:val="24"/>
          <w:szCs w:val="24"/>
        </w:rPr>
        <w:t xml:space="preserve"> waveforms</w:t>
      </w:r>
      <w:r w:rsidR="00996EC6" w:rsidRPr="006276F9">
        <w:rPr>
          <w:rFonts w:ascii="Times New Roman" w:eastAsia="Times New Roman" w:hAnsi="Times New Roman" w:cs="Times New Roman"/>
          <w:sz w:val="24"/>
          <w:szCs w:val="24"/>
        </w:rPr>
        <w:t xml:space="preserve"> </w:t>
      </w:r>
      <w:r w:rsidR="00157378" w:rsidRPr="006276F9">
        <w:rPr>
          <w:rFonts w:ascii="Times New Roman" w:eastAsia="Times New Roman" w:hAnsi="Times New Roman" w:cs="Times New Roman"/>
          <w:sz w:val="24"/>
          <w:szCs w:val="24"/>
        </w:rPr>
        <w:t xml:space="preserve">using </w:t>
      </w:r>
      <w:r w:rsidR="00996EC6" w:rsidRPr="006276F9">
        <w:rPr>
          <w:rFonts w:ascii="Times New Roman" w:eastAsia="Times New Roman" w:hAnsi="Times New Roman" w:cs="Times New Roman"/>
          <w:sz w:val="24"/>
          <w:szCs w:val="24"/>
        </w:rPr>
        <w:t xml:space="preserve">a </w:t>
      </w:r>
      <w:r w:rsidR="006B34FD" w:rsidRPr="006276F9">
        <w:rPr>
          <w:rFonts w:ascii="Times New Roman" w:eastAsia="Times New Roman" w:hAnsi="Times New Roman" w:cs="Times New Roman"/>
          <w:sz w:val="24"/>
          <w:szCs w:val="24"/>
        </w:rPr>
        <w:t>two</w:t>
      </w:r>
      <w:r w:rsidR="00996EC6" w:rsidRPr="006276F9">
        <w:rPr>
          <w:rFonts w:ascii="Times New Roman" w:eastAsia="Times New Roman" w:hAnsi="Times New Roman" w:cs="Times New Roman"/>
          <w:sz w:val="24"/>
          <w:szCs w:val="24"/>
        </w:rPr>
        <w:t>-tailed p &lt; .05</w:t>
      </w:r>
      <w:r w:rsidR="00157378" w:rsidRPr="006276F9">
        <w:rPr>
          <w:rFonts w:ascii="Times New Roman" w:eastAsia="Times New Roman" w:hAnsi="Times New Roman" w:cs="Times New Roman"/>
          <w:sz w:val="24"/>
          <w:szCs w:val="24"/>
        </w:rPr>
        <w:t xml:space="preserve"> significance level</w:t>
      </w:r>
      <w:r w:rsidR="00996EC6" w:rsidRPr="006276F9">
        <w:rPr>
          <w:rFonts w:ascii="Times New Roman" w:eastAsia="Times New Roman" w:hAnsi="Times New Roman" w:cs="Times New Roman"/>
          <w:sz w:val="24"/>
          <w:szCs w:val="24"/>
        </w:rPr>
        <w:t xml:space="preserve">, corrected for cluster significance (for further details, see Guthrie </w:t>
      </w:r>
      <w:r w:rsidR="00157378" w:rsidRPr="006276F9">
        <w:rPr>
          <w:rFonts w:ascii="Times New Roman" w:eastAsia="Times New Roman" w:hAnsi="Times New Roman" w:cs="Times New Roman"/>
          <w:sz w:val="24"/>
          <w:szCs w:val="24"/>
        </w:rPr>
        <w:t xml:space="preserve">and </w:t>
      </w:r>
      <w:r w:rsidR="00996EC6" w:rsidRPr="006276F9">
        <w:rPr>
          <w:rFonts w:ascii="Times New Roman" w:eastAsia="Times New Roman" w:hAnsi="Times New Roman" w:cs="Times New Roman"/>
          <w:sz w:val="24"/>
          <w:szCs w:val="24"/>
        </w:rPr>
        <w:t>Buchwald 1991).</w:t>
      </w:r>
    </w:p>
    <w:p w14:paraId="2178CF62" w14:textId="0780ED2C" w:rsidR="00CD60A6" w:rsidRPr="006276F9" w:rsidRDefault="00CD60A6"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The significance of MMN</w:t>
      </w:r>
      <w:r w:rsidR="008455EC" w:rsidRPr="006276F9">
        <w:rPr>
          <w:rFonts w:ascii="Times New Roman" w:eastAsia="Times New Roman" w:hAnsi="Times New Roman" w:cs="Times New Roman"/>
          <w:sz w:val="24"/>
          <w:szCs w:val="24"/>
        </w:rPr>
        <w:t>/LDN</w:t>
      </w:r>
      <w:r w:rsidRPr="006276F9">
        <w:rPr>
          <w:rFonts w:ascii="Times New Roman" w:eastAsia="Times New Roman" w:hAnsi="Times New Roman" w:cs="Times New Roman"/>
          <w:sz w:val="24"/>
          <w:szCs w:val="24"/>
        </w:rPr>
        <w:t xml:space="preserve"> was also tested at an individual level using the same method </w:t>
      </w:r>
      <w:r w:rsidR="007568A5" w:rsidRPr="006276F9">
        <w:rPr>
          <w:rFonts w:ascii="Times New Roman" w:eastAsia="Times New Roman" w:hAnsi="Times New Roman" w:cs="Times New Roman"/>
          <w:sz w:val="24"/>
          <w:szCs w:val="24"/>
        </w:rPr>
        <w:t xml:space="preserve">where instead of participants, we used </w:t>
      </w:r>
      <w:r w:rsidR="00AA3834" w:rsidRPr="006276F9">
        <w:rPr>
          <w:rFonts w:ascii="Times New Roman" w:eastAsia="Times New Roman" w:hAnsi="Times New Roman" w:cs="Times New Roman"/>
          <w:sz w:val="24"/>
          <w:szCs w:val="24"/>
        </w:rPr>
        <w:t>individual trials</w:t>
      </w:r>
      <w:r w:rsidRPr="006276F9">
        <w:rPr>
          <w:rFonts w:ascii="Times New Roman" w:eastAsia="Times New Roman" w:hAnsi="Times New Roman" w:cs="Times New Roman"/>
          <w:sz w:val="24"/>
          <w:szCs w:val="24"/>
        </w:rPr>
        <w:t xml:space="preserve">. </w:t>
      </w:r>
      <w:r w:rsidR="000B55B6" w:rsidRPr="006276F9">
        <w:rPr>
          <w:rFonts w:ascii="Times New Roman" w:eastAsia="Times New Roman" w:hAnsi="Times New Roman" w:cs="Times New Roman"/>
          <w:sz w:val="24"/>
          <w:szCs w:val="24"/>
        </w:rPr>
        <w:t xml:space="preserve">This approach for significance testing is common </w:t>
      </w:r>
      <w:r w:rsidR="00EA325F" w:rsidRPr="006276F9">
        <w:rPr>
          <w:rFonts w:ascii="Times New Roman" w:eastAsia="Times New Roman" w:hAnsi="Times New Roman" w:cs="Times New Roman"/>
          <w:sz w:val="24"/>
          <w:szCs w:val="24"/>
        </w:rPr>
        <w:t xml:space="preserve">in studies using sparse electrodes </w:t>
      </w:r>
      <w:r w:rsidR="004C281E" w:rsidRPr="006276F9">
        <w:rPr>
          <w:rFonts w:ascii="Times New Roman" w:eastAsia="Times New Roman" w:hAnsi="Times New Roman" w:cs="Times New Roman"/>
          <w:sz w:val="24"/>
          <w:szCs w:val="24"/>
        </w:rPr>
        <w:t>(Petit et al., 2020</w:t>
      </w:r>
      <w:r w:rsidR="00F81429" w:rsidRPr="006276F9">
        <w:rPr>
          <w:rFonts w:ascii="Times New Roman" w:eastAsia="Times New Roman" w:hAnsi="Times New Roman" w:cs="Times New Roman"/>
          <w:sz w:val="24"/>
          <w:szCs w:val="24"/>
        </w:rPr>
        <w:t>; Vergara-Martínez et al., 2020</w:t>
      </w:r>
      <w:r w:rsidR="004C281E"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The MMN amplitude was calculated from individual subjects in a 50</w:t>
      </w:r>
      <w:r w:rsidR="00BF7137"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ms time window around the peak of MMN in the grand averaged waveform.</w:t>
      </w:r>
      <w:bookmarkEnd w:id="3"/>
      <w:r w:rsidRPr="006276F9">
        <w:rPr>
          <w:rFonts w:ascii="Times New Roman" w:eastAsia="Times New Roman" w:hAnsi="Times New Roman" w:cs="Times New Roman"/>
          <w:sz w:val="24"/>
          <w:szCs w:val="24"/>
        </w:rPr>
        <w:t xml:space="preserve"> </w:t>
      </w:r>
      <w:bookmarkStart w:id="4" w:name="_Hlk144658147"/>
      <w:r w:rsidR="00FD3BE5" w:rsidRPr="006276F9">
        <w:rPr>
          <w:rFonts w:ascii="Times New Roman" w:eastAsia="Times New Roman" w:hAnsi="Times New Roman" w:cs="Times New Roman"/>
          <w:sz w:val="24"/>
          <w:szCs w:val="24"/>
        </w:rPr>
        <w:t xml:space="preserve">In the absence of a significant peak, the amplitude calculated was used as a measure of noise in the same period. </w:t>
      </w:r>
      <w:bookmarkEnd w:id="4"/>
      <w:r w:rsidRPr="006276F9">
        <w:rPr>
          <w:rFonts w:ascii="Times New Roman" w:eastAsia="Times New Roman" w:hAnsi="Times New Roman" w:cs="Times New Roman"/>
          <w:sz w:val="24"/>
          <w:szCs w:val="24"/>
        </w:rPr>
        <w:t xml:space="preserve">We also calculated the noise levels in the MMN calculation window using the measure </w:t>
      </w:r>
      <w:proofErr w:type="spellStart"/>
      <w:r w:rsidRPr="006276F9">
        <w:rPr>
          <w:rFonts w:ascii="Times New Roman" w:eastAsia="Times New Roman" w:hAnsi="Times New Roman" w:cs="Times New Roman"/>
          <w:sz w:val="24"/>
          <w:szCs w:val="24"/>
        </w:rPr>
        <w:t>aSME</w:t>
      </w:r>
      <w:proofErr w:type="spellEnd"/>
      <w:r w:rsidRPr="006276F9">
        <w:rPr>
          <w:rFonts w:ascii="Times New Roman" w:eastAsia="Times New Roman" w:hAnsi="Times New Roman" w:cs="Times New Roman"/>
          <w:sz w:val="24"/>
          <w:szCs w:val="24"/>
        </w:rPr>
        <w:t xml:space="preserve"> (analytic standard measurement error) </w:t>
      </w:r>
      <w:r w:rsidR="00CD6A09" w:rsidRPr="006276F9">
        <w:rPr>
          <w:rFonts w:ascii="Times New Roman" w:eastAsia="Times New Roman" w:hAnsi="Times New Roman" w:cs="Times New Roman"/>
          <w:sz w:val="24"/>
          <w:szCs w:val="24"/>
        </w:rPr>
        <w:t xml:space="preserve">to </w:t>
      </w:r>
      <w:r w:rsidR="0003101D" w:rsidRPr="006276F9">
        <w:rPr>
          <w:rFonts w:ascii="Times New Roman" w:eastAsia="Times New Roman" w:hAnsi="Times New Roman" w:cs="Times New Roman"/>
          <w:sz w:val="24"/>
          <w:szCs w:val="24"/>
        </w:rPr>
        <w:t>qualify the quality of the</w:t>
      </w:r>
      <w:r w:rsidR="00982A39" w:rsidRPr="006276F9">
        <w:rPr>
          <w:rFonts w:ascii="Times New Roman" w:eastAsia="Times New Roman" w:hAnsi="Times New Roman" w:cs="Times New Roman"/>
          <w:sz w:val="24"/>
          <w:szCs w:val="24"/>
        </w:rPr>
        <w:t xml:space="preserve"> EEG specifically at </w:t>
      </w:r>
      <w:r w:rsidR="00A74ED6" w:rsidRPr="006276F9">
        <w:rPr>
          <w:rFonts w:ascii="Times New Roman" w:eastAsia="Times New Roman" w:hAnsi="Times New Roman" w:cs="Times New Roman"/>
          <w:sz w:val="24"/>
          <w:szCs w:val="24"/>
        </w:rPr>
        <w:t xml:space="preserve">latencies where MMN and LDN were calculated, </w:t>
      </w:r>
      <w:r w:rsidRPr="006276F9">
        <w:rPr>
          <w:rFonts w:ascii="Times New Roman" w:eastAsia="Times New Roman" w:hAnsi="Times New Roman" w:cs="Times New Roman"/>
          <w:sz w:val="24"/>
          <w:szCs w:val="24"/>
        </w:rPr>
        <w:t>as implemented in ERPLAB</w:t>
      </w:r>
      <w:r w:rsidR="00604A0E" w:rsidRPr="006276F9">
        <w:rPr>
          <w:rFonts w:ascii="Times New Roman" w:eastAsia="Times New Roman" w:hAnsi="Times New Roman" w:cs="Times New Roman"/>
          <w:sz w:val="24"/>
          <w:szCs w:val="24"/>
        </w:rPr>
        <w:t xml:space="preserve"> (Luck et al., 2021)</w:t>
      </w:r>
      <w:r w:rsidRPr="006276F9">
        <w:rPr>
          <w:rFonts w:ascii="Times New Roman" w:eastAsia="Times New Roman" w:hAnsi="Times New Roman" w:cs="Times New Roman"/>
          <w:sz w:val="24"/>
          <w:szCs w:val="24"/>
        </w:rPr>
        <w:t>.</w:t>
      </w:r>
    </w:p>
    <w:p w14:paraId="68D0EE19" w14:textId="79B16506" w:rsidR="00474DCF" w:rsidRPr="006276F9" w:rsidRDefault="00CD60A6" w:rsidP="459B4744">
      <w:pPr>
        <w:spacing w:line="480" w:lineRule="auto"/>
        <w:ind w:firstLine="720"/>
        <w:rPr>
          <w:rFonts w:ascii="Times New Roman" w:eastAsia="Times New Roman" w:hAnsi="Times New Roman" w:cs="Times New Roman"/>
          <w:b/>
          <w:bCs/>
          <w:sz w:val="24"/>
          <w:szCs w:val="24"/>
        </w:rPr>
      </w:pPr>
      <w:r w:rsidRPr="006276F9">
        <w:rPr>
          <w:rFonts w:ascii="Times New Roman" w:eastAsia="Times New Roman" w:hAnsi="Times New Roman" w:cs="Times New Roman"/>
          <w:sz w:val="24"/>
          <w:szCs w:val="24"/>
        </w:rPr>
        <w:t>The point</w:t>
      </w:r>
      <w:r w:rsidR="0088788D"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by</w:t>
      </w:r>
      <w:r w:rsidR="0088788D"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point t-test between deviants and controls in the group level analysis also showed significant effects in </w:t>
      </w:r>
      <w:r w:rsidR="00BF7137" w:rsidRPr="006276F9">
        <w:rPr>
          <w:rFonts w:ascii="Times New Roman" w:eastAsia="Times New Roman" w:hAnsi="Times New Roman" w:cs="Times New Roman"/>
          <w:sz w:val="24"/>
          <w:szCs w:val="24"/>
        </w:rPr>
        <w:t xml:space="preserve">a </w:t>
      </w:r>
      <w:r w:rsidRPr="006276F9">
        <w:rPr>
          <w:rFonts w:ascii="Times New Roman" w:eastAsia="Times New Roman" w:hAnsi="Times New Roman" w:cs="Times New Roman"/>
          <w:sz w:val="24"/>
          <w:szCs w:val="24"/>
        </w:rPr>
        <w:t xml:space="preserve">time range beyond the MMN time window. This response was </w:t>
      </w:r>
      <w:r w:rsidR="00BF7137" w:rsidRPr="006276F9">
        <w:rPr>
          <w:rFonts w:ascii="Times New Roman" w:eastAsia="Times New Roman" w:hAnsi="Times New Roman" w:cs="Times New Roman"/>
          <w:sz w:val="24"/>
          <w:szCs w:val="24"/>
        </w:rPr>
        <w:t xml:space="preserve">consistent with </w:t>
      </w:r>
      <w:r w:rsidRPr="006276F9">
        <w:rPr>
          <w:rFonts w:ascii="Times New Roman" w:eastAsia="Times New Roman" w:hAnsi="Times New Roman" w:cs="Times New Roman"/>
          <w:sz w:val="24"/>
          <w:szCs w:val="24"/>
        </w:rPr>
        <w:t xml:space="preserve">the late discriminative negativity (LDN). LDN amplitude was calculated as the mean amplitude </w:t>
      </w:r>
      <w:r w:rsidR="00BF7137" w:rsidRPr="006276F9">
        <w:rPr>
          <w:rFonts w:ascii="Times New Roman" w:eastAsia="Times New Roman" w:hAnsi="Times New Roman" w:cs="Times New Roman"/>
          <w:sz w:val="24"/>
          <w:szCs w:val="24"/>
        </w:rPr>
        <w:t xml:space="preserve">within a </w:t>
      </w:r>
      <w:r w:rsidRPr="006276F9">
        <w:rPr>
          <w:rFonts w:ascii="Times New Roman" w:eastAsia="Times New Roman" w:hAnsi="Times New Roman" w:cs="Times New Roman"/>
          <w:sz w:val="24"/>
          <w:szCs w:val="24"/>
        </w:rPr>
        <w:t xml:space="preserve">350-500 </w:t>
      </w:r>
      <w:proofErr w:type="spellStart"/>
      <w:r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time window </w:t>
      </w:r>
      <w:r w:rsidR="00B45FC4" w:rsidRPr="006276F9">
        <w:rPr>
          <w:rFonts w:ascii="Times New Roman" w:eastAsia="Times New Roman" w:hAnsi="Times New Roman" w:cs="Times New Roman"/>
          <w:sz w:val="24"/>
          <w:szCs w:val="24"/>
        </w:rPr>
        <w:t xml:space="preserve">after the onset of </w:t>
      </w:r>
      <w:r w:rsidR="00BF7137" w:rsidRPr="006276F9">
        <w:rPr>
          <w:rFonts w:ascii="Times New Roman" w:eastAsia="Times New Roman" w:hAnsi="Times New Roman" w:cs="Times New Roman"/>
          <w:sz w:val="24"/>
          <w:szCs w:val="24"/>
        </w:rPr>
        <w:t xml:space="preserve">the </w:t>
      </w:r>
      <w:r w:rsidR="00B45FC4" w:rsidRPr="006276F9">
        <w:rPr>
          <w:rFonts w:ascii="Times New Roman" w:eastAsia="Times New Roman" w:hAnsi="Times New Roman" w:cs="Times New Roman"/>
          <w:sz w:val="24"/>
          <w:szCs w:val="24"/>
        </w:rPr>
        <w:t>stimulus</w:t>
      </w:r>
      <w:r w:rsidR="00BE035F" w:rsidRPr="006276F9">
        <w:rPr>
          <w:rFonts w:ascii="Times New Roman" w:eastAsia="Times New Roman" w:hAnsi="Times New Roman" w:cs="Times New Roman"/>
          <w:sz w:val="24"/>
          <w:szCs w:val="24"/>
        </w:rPr>
        <w:t xml:space="preserve"> as has been previously described</w:t>
      </w:r>
      <w:r w:rsidR="00604A0E" w:rsidRPr="006276F9">
        <w:rPr>
          <w:rFonts w:ascii="Times New Roman" w:eastAsia="Times New Roman" w:hAnsi="Times New Roman" w:cs="Times New Roman"/>
          <w:sz w:val="24"/>
          <w:szCs w:val="24"/>
        </w:rPr>
        <w:t xml:space="preserve"> (</w:t>
      </w:r>
      <w:proofErr w:type="spellStart"/>
      <w:r w:rsidR="00604A0E" w:rsidRPr="006276F9">
        <w:rPr>
          <w:rFonts w:ascii="Times New Roman" w:eastAsia="Times New Roman" w:hAnsi="Times New Roman" w:cs="Times New Roman"/>
          <w:sz w:val="24"/>
          <w:szCs w:val="24"/>
        </w:rPr>
        <w:t>Cheour</w:t>
      </w:r>
      <w:proofErr w:type="spellEnd"/>
      <w:r w:rsidR="00604A0E" w:rsidRPr="006276F9">
        <w:rPr>
          <w:rFonts w:ascii="Times New Roman" w:eastAsia="Times New Roman" w:hAnsi="Times New Roman" w:cs="Times New Roman"/>
          <w:sz w:val="24"/>
          <w:szCs w:val="24"/>
        </w:rPr>
        <w:t xml:space="preserve"> et al., 2001)</w:t>
      </w:r>
      <w:r w:rsidRPr="006276F9">
        <w:rPr>
          <w:rFonts w:ascii="Times New Roman" w:eastAsia="Times New Roman" w:hAnsi="Times New Roman" w:cs="Times New Roman"/>
          <w:sz w:val="24"/>
          <w:szCs w:val="24"/>
        </w:rPr>
        <w:t xml:space="preserve">. </w:t>
      </w:r>
      <w:bookmarkStart w:id="5" w:name="_Hlk101174403"/>
      <w:proofErr w:type="spellStart"/>
      <w:r w:rsidRPr="006276F9">
        <w:rPr>
          <w:rFonts w:ascii="Times New Roman" w:eastAsia="Times New Roman" w:hAnsi="Times New Roman" w:cs="Times New Roman"/>
          <w:sz w:val="24"/>
          <w:szCs w:val="24"/>
        </w:rPr>
        <w:t>aSME</w:t>
      </w:r>
      <w:proofErr w:type="spellEnd"/>
      <w:r w:rsidRPr="006276F9">
        <w:rPr>
          <w:rFonts w:ascii="Times New Roman" w:eastAsia="Times New Roman" w:hAnsi="Times New Roman" w:cs="Times New Roman"/>
          <w:sz w:val="24"/>
          <w:szCs w:val="24"/>
        </w:rPr>
        <w:t xml:space="preserve"> was calculated as a measure of noise levels in this range. </w:t>
      </w:r>
      <w:bookmarkEnd w:id="5"/>
    </w:p>
    <w:p w14:paraId="0B2ADC8D" w14:textId="3D42B314" w:rsidR="00BB39EC" w:rsidRPr="006276F9" w:rsidRDefault="00116419" w:rsidP="459B4744">
      <w:pPr>
        <w:spacing w:after="0"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3 RESULTS</w:t>
      </w:r>
    </w:p>
    <w:p w14:paraId="5D5732FC" w14:textId="1B63002D" w:rsidR="00FA58C6" w:rsidRPr="006276F9" w:rsidRDefault="00063EEF" w:rsidP="00EE4411">
      <w:pPr>
        <w:spacing w:after="0"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MMN peak latencies at Fz and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were noted between 242</w:t>
      </w:r>
      <w:r w:rsidR="00EE4411"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292 </w:t>
      </w:r>
      <w:proofErr w:type="spellStart"/>
      <w:r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for visit 1 and between 244</w:t>
      </w:r>
      <w:r w:rsidR="00EE4411"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294 </w:t>
      </w:r>
      <w:proofErr w:type="spellStart"/>
      <w:r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at Fz and 229</w:t>
      </w:r>
      <w:r w:rsidR="00EE4411"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279 </w:t>
      </w:r>
      <w:proofErr w:type="spellStart"/>
      <w:r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at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for visit 2. </w:t>
      </w:r>
      <w:r w:rsidR="00FA58C6" w:rsidRPr="006276F9">
        <w:rPr>
          <w:rFonts w:ascii="Times New Roman" w:eastAsia="Times New Roman" w:hAnsi="Times New Roman" w:cs="Times New Roman"/>
          <w:sz w:val="24"/>
          <w:szCs w:val="24"/>
        </w:rPr>
        <w:t xml:space="preserve">The </w:t>
      </w:r>
      <w:proofErr w:type="spellStart"/>
      <w:r w:rsidR="00FA58C6" w:rsidRPr="006276F9">
        <w:rPr>
          <w:rFonts w:ascii="Times New Roman" w:eastAsia="Times New Roman" w:hAnsi="Times New Roman" w:cs="Times New Roman"/>
          <w:sz w:val="24"/>
          <w:szCs w:val="24"/>
        </w:rPr>
        <w:t>aSME</w:t>
      </w:r>
      <w:proofErr w:type="spellEnd"/>
      <w:r w:rsidR="00FA58C6" w:rsidRPr="006276F9">
        <w:rPr>
          <w:rFonts w:ascii="Times New Roman" w:eastAsia="Times New Roman" w:hAnsi="Times New Roman" w:cs="Times New Roman"/>
          <w:sz w:val="24"/>
          <w:szCs w:val="24"/>
        </w:rPr>
        <w:t xml:space="preserve"> value</w:t>
      </w:r>
      <w:r w:rsidR="00474DCF" w:rsidRPr="006276F9">
        <w:rPr>
          <w:rFonts w:ascii="Times New Roman" w:eastAsia="Times New Roman" w:hAnsi="Times New Roman" w:cs="Times New Roman"/>
          <w:sz w:val="24"/>
          <w:szCs w:val="24"/>
        </w:rPr>
        <w:t>s</w:t>
      </w:r>
      <w:r w:rsidR="00FA58C6" w:rsidRPr="006276F9">
        <w:rPr>
          <w:rFonts w:ascii="Times New Roman" w:eastAsia="Times New Roman" w:hAnsi="Times New Roman" w:cs="Times New Roman"/>
          <w:sz w:val="24"/>
          <w:szCs w:val="24"/>
        </w:rPr>
        <w:t xml:space="preserve"> across participants for MMN w</w:t>
      </w:r>
      <w:r w:rsidR="00474DCF" w:rsidRPr="006276F9">
        <w:rPr>
          <w:rFonts w:ascii="Times New Roman" w:eastAsia="Times New Roman" w:hAnsi="Times New Roman" w:cs="Times New Roman"/>
          <w:sz w:val="24"/>
          <w:szCs w:val="24"/>
        </w:rPr>
        <w:t>ere</w:t>
      </w:r>
      <w:r w:rsidR="00FA58C6" w:rsidRPr="006276F9">
        <w:rPr>
          <w:rFonts w:ascii="Times New Roman" w:eastAsia="Times New Roman" w:hAnsi="Times New Roman" w:cs="Times New Roman"/>
          <w:sz w:val="24"/>
          <w:szCs w:val="24"/>
        </w:rPr>
        <w:t xml:space="preserve"> 1.76 and 1.73 for visit 1 and 1.73 and 1.69 for visit 2 at the two electrodes (Fz and </w:t>
      </w:r>
      <w:proofErr w:type="spellStart"/>
      <w:r w:rsidR="00FA58C6" w:rsidRPr="006276F9">
        <w:rPr>
          <w:rFonts w:ascii="Times New Roman" w:eastAsia="Times New Roman" w:hAnsi="Times New Roman" w:cs="Times New Roman"/>
          <w:sz w:val="24"/>
          <w:szCs w:val="24"/>
        </w:rPr>
        <w:t>Cz</w:t>
      </w:r>
      <w:proofErr w:type="spellEnd"/>
      <w:r w:rsidR="00EE4411" w:rsidRPr="006276F9">
        <w:rPr>
          <w:rFonts w:ascii="Times New Roman" w:eastAsia="Times New Roman" w:hAnsi="Times New Roman" w:cs="Times New Roman"/>
          <w:sz w:val="24"/>
          <w:szCs w:val="24"/>
        </w:rPr>
        <w:t>,</w:t>
      </w:r>
      <w:r w:rsidR="00FA58C6" w:rsidRPr="006276F9">
        <w:rPr>
          <w:rFonts w:ascii="Times New Roman" w:eastAsia="Times New Roman" w:hAnsi="Times New Roman" w:cs="Times New Roman"/>
          <w:sz w:val="24"/>
          <w:szCs w:val="24"/>
        </w:rPr>
        <w:t xml:space="preserve"> respectively). LDN </w:t>
      </w:r>
      <w:r w:rsidR="00FD7066" w:rsidRPr="006276F9">
        <w:rPr>
          <w:rFonts w:ascii="Times New Roman" w:eastAsia="Times New Roman" w:hAnsi="Times New Roman" w:cs="Times New Roman"/>
          <w:sz w:val="24"/>
          <w:szCs w:val="24"/>
        </w:rPr>
        <w:t xml:space="preserve">was noted to be a broad negative response and </w:t>
      </w:r>
      <w:r w:rsidR="00FD7066" w:rsidRPr="006276F9">
        <w:rPr>
          <w:rFonts w:ascii="Times New Roman" w:eastAsia="Times New Roman" w:hAnsi="Times New Roman" w:cs="Times New Roman"/>
          <w:sz w:val="24"/>
          <w:szCs w:val="24"/>
        </w:rPr>
        <w:lastRenderedPageBreak/>
        <w:t xml:space="preserve">therefore did not necessarily have a </w:t>
      </w:r>
      <w:r w:rsidR="00FA58C6" w:rsidRPr="006276F9">
        <w:rPr>
          <w:rFonts w:ascii="Times New Roman" w:eastAsia="Times New Roman" w:hAnsi="Times New Roman" w:cs="Times New Roman"/>
          <w:sz w:val="24"/>
          <w:szCs w:val="24"/>
        </w:rPr>
        <w:t>peak latenc</w:t>
      </w:r>
      <w:r w:rsidR="00FD7066" w:rsidRPr="006276F9">
        <w:rPr>
          <w:rFonts w:ascii="Times New Roman" w:eastAsia="Times New Roman" w:hAnsi="Times New Roman" w:cs="Times New Roman"/>
          <w:sz w:val="24"/>
          <w:szCs w:val="24"/>
        </w:rPr>
        <w:t xml:space="preserve">y. LDN amplitude and </w:t>
      </w:r>
      <w:proofErr w:type="spellStart"/>
      <w:r w:rsidR="00FD7066" w:rsidRPr="006276F9">
        <w:rPr>
          <w:rFonts w:ascii="Times New Roman" w:eastAsia="Times New Roman" w:hAnsi="Times New Roman" w:cs="Times New Roman"/>
          <w:sz w:val="24"/>
          <w:szCs w:val="24"/>
        </w:rPr>
        <w:t>aSM</w:t>
      </w:r>
      <w:r w:rsidR="00866324" w:rsidRPr="006276F9">
        <w:rPr>
          <w:rFonts w:ascii="Times New Roman" w:eastAsia="Times New Roman" w:hAnsi="Times New Roman" w:cs="Times New Roman"/>
          <w:sz w:val="24"/>
          <w:szCs w:val="24"/>
        </w:rPr>
        <w:t>E</w:t>
      </w:r>
      <w:proofErr w:type="spellEnd"/>
      <w:r w:rsidR="00FD7066" w:rsidRPr="006276F9">
        <w:rPr>
          <w:rFonts w:ascii="Times New Roman" w:eastAsia="Times New Roman" w:hAnsi="Times New Roman" w:cs="Times New Roman"/>
          <w:sz w:val="24"/>
          <w:szCs w:val="24"/>
        </w:rPr>
        <w:t xml:space="preserve"> </w:t>
      </w:r>
      <w:r w:rsidR="00866324" w:rsidRPr="006276F9">
        <w:rPr>
          <w:rFonts w:ascii="Times New Roman" w:eastAsia="Times New Roman" w:hAnsi="Times New Roman" w:cs="Times New Roman"/>
          <w:sz w:val="24"/>
          <w:szCs w:val="24"/>
        </w:rPr>
        <w:t xml:space="preserve">were </w:t>
      </w:r>
      <w:r w:rsidR="00FD7066" w:rsidRPr="006276F9">
        <w:rPr>
          <w:rFonts w:ascii="Times New Roman" w:eastAsia="Times New Roman" w:hAnsi="Times New Roman" w:cs="Times New Roman"/>
          <w:sz w:val="24"/>
          <w:szCs w:val="24"/>
        </w:rPr>
        <w:t xml:space="preserve">determined as the mean amplitude within </w:t>
      </w:r>
      <w:r w:rsidR="00866324" w:rsidRPr="006276F9">
        <w:rPr>
          <w:rFonts w:ascii="Times New Roman" w:eastAsia="Times New Roman" w:hAnsi="Times New Roman" w:cs="Times New Roman"/>
          <w:sz w:val="24"/>
          <w:szCs w:val="24"/>
        </w:rPr>
        <w:t xml:space="preserve">the </w:t>
      </w:r>
      <w:r w:rsidR="00FD7066" w:rsidRPr="006276F9">
        <w:rPr>
          <w:rFonts w:ascii="Times New Roman" w:eastAsia="Times New Roman" w:hAnsi="Times New Roman" w:cs="Times New Roman"/>
          <w:sz w:val="24"/>
          <w:szCs w:val="24"/>
        </w:rPr>
        <w:t>350</w:t>
      </w:r>
      <w:r w:rsidR="00EE4411" w:rsidRPr="006276F9">
        <w:rPr>
          <w:rFonts w:ascii="Times New Roman" w:eastAsia="Times New Roman" w:hAnsi="Times New Roman" w:cs="Times New Roman"/>
          <w:sz w:val="24"/>
          <w:szCs w:val="24"/>
        </w:rPr>
        <w:t>–</w:t>
      </w:r>
      <w:r w:rsidR="00FD7066" w:rsidRPr="006276F9">
        <w:rPr>
          <w:rFonts w:ascii="Times New Roman" w:eastAsia="Times New Roman" w:hAnsi="Times New Roman" w:cs="Times New Roman"/>
          <w:sz w:val="24"/>
          <w:szCs w:val="24"/>
        </w:rPr>
        <w:t>500ms wi</w:t>
      </w:r>
      <w:r w:rsidR="00B42D5F" w:rsidRPr="006276F9">
        <w:rPr>
          <w:rFonts w:ascii="Times New Roman" w:eastAsia="Times New Roman" w:hAnsi="Times New Roman" w:cs="Times New Roman"/>
          <w:sz w:val="24"/>
          <w:szCs w:val="24"/>
        </w:rPr>
        <w:t>n</w:t>
      </w:r>
      <w:r w:rsidR="00FD7066" w:rsidRPr="006276F9">
        <w:rPr>
          <w:rFonts w:ascii="Times New Roman" w:eastAsia="Times New Roman" w:hAnsi="Times New Roman" w:cs="Times New Roman"/>
          <w:sz w:val="24"/>
          <w:szCs w:val="24"/>
        </w:rPr>
        <w:t>dow</w:t>
      </w:r>
      <w:r w:rsidR="00FA58C6" w:rsidRPr="006276F9">
        <w:rPr>
          <w:rFonts w:ascii="Times New Roman" w:eastAsia="Times New Roman" w:hAnsi="Times New Roman" w:cs="Times New Roman"/>
          <w:sz w:val="24"/>
          <w:szCs w:val="24"/>
        </w:rPr>
        <w:t xml:space="preserve"> at Fz and </w:t>
      </w:r>
      <w:proofErr w:type="spellStart"/>
      <w:r w:rsidR="00FA58C6" w:rsidRPr="006276F9">
        <w:rPr>
          <w:rFonts w:ascii="Times New Roman" w:eastAsia="Times New Roman" w:hAnsi="Times New Roman" w:cs="Times New Roman"/>
          <w:sz w:val="24"/>
          <w:szCs w:val="24"/>
        </w:rPr>
        <w:t>Cz</w:t>
      </w:r>
      <w:proofErr w:type="spellEnd"/>
      <w:r w:rsidR="00FA58C6" w:rsidRPr="006276F9">
        <w:rPr>
          <w:rFonts w:ascii="Times New Roman" w:eastAsia="Times New Roman" w:hAnsi="Times New Roman" w:cs="Times New Roman"/>
          <w:sz w:val="24"/>
          <w:szCs w:val="24"/>
        </w:rPr>
        <w:t xml:space="preserve">. The </w:t>
      </w:r>
      <w:proofErr w:type="spellStart"/>
      <w:r w:rsidR="00FA58C6" w:rsidRPr="006276F9">
        <w:rPr>
          <w:rFonts w:ascii="Times New Roman" w:eastAsia="Times New Roman" w:hAnsi="Times New Roman" w:cs="Times New Roman"/>
          <w:sz w:val="24"/>
          <w:szCs w:val="24"/>
        </w:rPr>
        <w:t>aSME</w:t>
      </w:r>
      <w:proofErr w:type="spellEnd"/>
      <w:r w:rsidR="00FA58C6" w:rsidRPr="006276F9">
        <w:rPr>
          <w:rFonts w:ascii="Times New Roman" w:eastAsia="Times New Roman" w:hAnsi="Times New Roman" w:cs="Times New Roman"/>
          <w:sz w:val="24"/>
          <w:szCs w:val="24"/>
        </w:rPr>
        <w:t xml:space="preserve"> value across participants for LDN was 1.67 at each electrode for visit 1 and 1.71 and 1.70 </w:t>
      </w:r>
      <w:r w:rsidR="00B42D5F" w:rsidRPr="006276F9">
        <w:rPr>
          <w:rFonts w:ascii="Times New Roman" w:eastAsia="Times New Roman" w:hAnsi="Times New Roman" w:cs="Times New Roman"/>
          <w:sz w:val="24"/>
          <w:szCs w:val="24"/>
        </w:rPr>
        <w:t xml:space="preserve">at the two electrodes (Fz and </w:t>
      </w:r>
      <w:proofErr w:type="spellStart"/>
      <w:r w:rsidR="00B42D5F" w:rsidRPr="006276F9">
        <w:rPr>
          <w:rFonts w:ascii="Times New Roman" w:eastAsia="Times New Roman" w:hAnsi="Times New Roman" w:cs="Times New Roman"/>
          <w:sz w:val="24"/>
          <w:szCs w:val="24"/>
        </w:rPr>
        <w:t>Cz</w:t>
      </w:r>
      <w:proofErr w:type="spellEnd"/>
      <w:r w:rsidR="00B42D5F" w:rsidRPr="006276F9">
        <w:rPr>
          <w:rFonts w:ascii="Times New Roman" w:eastAsia="Times New Roman" w:hAnsi="Times New Roman" w:cs="Times New Roman"/>
          <w:sz w:val="24"/>
          <w:szCs w:val="24"/>
        </w:rPr>
        <w:t xml:space="preserve"> respectively) </w:t>
      </w:r>
      <w:r w:rsidR="00FA58C6" w:rsidRPr="006276F9">
        <w:rPr>
          <w:rFonts w:ascii="Times New Roman" w:eastAsia="Times New Roman" w:hAnsi="Times New Roman" w:cs="Times New Roman"/>
          <w:sz w:val="24"/>
          <w:szCs w:val="24"/>
        </w:rPr>
        <w:t>for visit 2.</w:t>
      </w:r>
    </w:p>
    <w:p w14:paraId="2FB6B1F0" w14:textId="1EE3223D" w:rsidR="00A02C08" w:rsidRPr="006276F9" w:rsidRDefault="00FB1275" w:rsidP="459B4744">
      <w:pPr>
        <w:spacing w:line="480" w:lineRule="auto"/>
        <w:ind w:firstLine="720"/>
        <w:rPr>
          <w:rFonts w:ascii="Times New Roman" w:eastAsia="Times New Roman" w:hAnsi="Times New Roman" w:cs="Times New Roman"/>
          <w:i/>
          <w:iCs/>
          <w:strike/>
          <w:sz w:val="24"/>
          <w:szCs w:val="24"/>
        </w:rPr>
      </w:pPr>
      <w:r w:rsidRPr="006276F9">
        <w:rPr>
          <w:rFonts w:ascii="Times New Roman" w:eastAsia="Times New Roman" w:hAnsi="Times New Roman" w:cs="Times New Roman"/>
          <w:sz w:val="24"/>
          <w:szCs w:val="24"/>
        </w:rPr>
        <w:t>Preliminary analyses using repeated</w:t>
      </w:r>
      <w:r w:rsidR="00115E8E"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measure</w:t>
      </w:r>
      <w:r w:rsidR="001B0757"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 ANOVA </w:t>
      </w:r>
      <w:r w:rsidR="001B0757" w:rsidRPr="006276F9">
        <w:rPr>
          <w:rFonts w:ascii="Times New Roman" w:eastAsia="Times New Roman" w:hAnsi="Times New Roman" w:cs="Times New Roman"/>
          <w:sz w:val="24"/>
          <w:szCs w:val="24"/>
        </w:rPr>
        <w:t xml:space="preserve">with participant age as a covariate </w:t>
      </w:r>
      <w:r w:rsidR="0071673B" w:rsidRPr="006276F9">
        <w:rPr>
          <w:rFonts w:ascii="Times New Roman" w:eastAsia="Times New Roman" w:hAnsi="Times New Roman" w:cs="Times New Roman"/>
          <w:sz w:val="24"/>
          <w:szCs w:val="24"/>
        </w:rPr>
        <w:t>(as there are changes in cortical responses between 7-12</w:t>
      </w:r>
      <w:r w:rsidR="008B48B6" w:rsidRPr="006276F9">
        <w:rPr>
          <w:rFonts w:ascii="Times New Roman" w:eastAsia="Times New Roman" w:hAnsi="Times New Roman" w:cs="Times New Roman"/>
          <w:sz w:val="24"/>
          <w:szCs w:val="24"/>
        </w:rPr>
        <w:t xml:space="preserve"> </w:t>
      </w:r>
      <w:r w:rsidR="0071673B" w:rsidRPr="006276F9">
        <w:rPr>
          <w:rFonts w:ascii="Times New Roman" w:eastAsia="Times New Roman" w:hAnsi="Times New Roman" w:cs="Times New Roman"/>
          <w:sz w:val="24"/>
          <w:szCs w:val="24"/>
        </w:rPr>
        <w:t>y</w:t>
      </w:r>
      <w:r w:rsidR="008B48B6" w:rsidRPr="006276F9">
        <w:rPr>
          <w:rFonts w:ascii="Times New Roman" w:eastAsia="Times New Roman" w:hAnsi="Times New Roman" w:cs="Times New Roman"/>
          <w:sz w:val="24"/>
          <w:szCs w:val="24"/>
        </w:rPr>
        <w:t>ea</w:t>
      </w:r>
      <w:r w:rsidR="0071673B" w:rsidRPr="006276F9">
        <w:rPr>
          <w:rFonts w:ascii="Times New Roman" w:eastAsia="Times New Roman" w:hAnsi="Times New Roman" w:cs="Times New Roman"/>
          <w:sz w:val="24"/>
          <w:szCs w:val="24"/>
        </w:rPr>
        <w:t xml:space="preserve">rs of age) </w:t>
      </w:r>
      <w:r w:rsidR="00965239" w:rsidRPr="006276F9">
        <w:rPr>
          <w:rFonts w:ascii="Times New Roman" w:eastAsia="Times New Roman" w:hAnsi="Times New Roman" w:cs="Times New Roman"/>
          <w:sz w:val="24"/>
          <w:szCs w:val="24"/>
        </w:rPr>
        <w:t xml:space="preserve">and for visit 1 </w:t>
      </w:r>
      <w:r w:rsidRPr="006276F9">
        <w:rPr>
          <w:rFonts w:ascii="Times New Roman" w:eastAsia="Times New Roman" w:hAnsi="Times New Roman" w:cs="Times New Roman"/>
          <w:sz w:val="24"/>
          <w:szCs w:val="24"/>
        </w:rPr>
        <w:t xml:space="preserve">showed no significant effects of recording electrode (Fz vs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w:t>
      </w:r>
      <w:r w:rsidR="00F053FD" w:rsidRPr="006276F9">
        <w:rPr>
          <w:rFonts w:ascii="Times New Roman" w:eastAsia="Times New Roman" w:hAnsi="Times New Roman" w:cs="Times New Roman"/>
          <w:sz w:val="24"/>
          <w:szCs w:val="24"/>
        </w:rPr>
        <w:t>for MMN [</w:t>
      </w:r>
      <w:proofErr w:type="gramStart"/>
      <w:r w:rsidR="00F053FD" w:rsidRPr="006276F9">
        <w:rPr>
          <w:rFonts w:ascii="Times New Roman" w:eastAsia="Times New Roman" w:hAnsi="Times New Roman" w:cs="Times New Roman"/>
          <w:sz w:val="24"/>
          <w:szCs w:val="24"/>
        </w:rPr>
        <w:t>F(</w:t>
      </w:r>
      <w:proofErr w:type="gramEnd"/>
      <w:r w:rsidR="00F053FD" w:rsidRPr="006276F9">
        <w:rPr>
          <w:rFonts w:ascii="Times New Roman" w:eastAsia="Times New Roman" w:hAnsi="Times New Roman" w:cs="Times New Roman"/>
          <w:sz w:val="24"/>
          <w:szCs w:val="24"/>
        </w:rPr>
        <w:t>1, 83)=1.</w:t>
      </w:r>
      <w:r w:rsidR="00737632" w:rsidRPr="006276F9">
        <w:rPr>
          <w:rFonts w:ascii="Times New Roman" w:eastAsia="Times New Roman" w:hAnsi="Times New Roman" w:cs="Times New Roman"/>
          <w:sz w:val="24"/>
          <w:szCs w:val="24"/>
        </w:rPr>
        <w:t>29</w:t>
      </w:r>
      <w:r w:rsidR="00F053FD" w:rsidRPr="006276F9">
        <w:rPr>
          <w:rFonts w:ascii="Times New Roman" w:eastAsia="Times New Roman" w:hAnsi="Times New Roman" w:cs="Times New Roman"/>
          <w:sz w:val="24"/>
          <w:szCs w:val="24"/>
        </w:rPr>
        <w:t xml:space="preserve">, </w:t>
      </w:r>
      <w:r w:rsidR="00F053FD" w:rsidRPr="006276F9">
        <w:rPr>
          <w:rFonts w:ascii="Times New Roman" w:eastAsia="Times New Roman" w:hAnsi="Times New Roman" w:cs="Times New Roman"/>
          <w:i/>
          <w:iCs/>
          <w:sz w:val="24"/>
          <w:szCs w:val="24"/>
        </w:rPr>
        <w:t>p</w:t>
      </w:r>
      <w:r w:rsidR="00F053FD" w:rsidRPr="006276F9">
        <w:rPr>
          <w:rFonts w:ascii="Times New Roman" w:eastAsia="Times New Roman" w:hAnsi="Times New Roman" w:cs="Times New Roman"/>
          <w:sz w:val="24"/>
          <w:szCs w:val="24"/>
        </w:rPr>
        <w:t>=0.2</w:t>
      </w:r>
      <w:r w:rsidR="00737632" w:rsidRPr="006276F9">
        <w:rPr>
          <w:rFonts w:ascii="Times New Roman" w:eastAsia="Times New Roman" w:hAnsi="Times New Roman" w:cs="Times New Roman"/>
          <w:sz w:val="24"/>
          <w:szCs w:val="24"/>
        </w:rPr>
        <w:t>6</w:t>
      </w:r>
      <w:r w:rsidR="00F053FD" w:rsidRPr="006276F9">
        <w:rPr>
          <w:rFonts w:ascii="Times New Roman" w:eastAsia="Times New Roman" w:hAnsi="Times New Roman" w:cs="Times New Roman"/>
          <w:sz w:val="24"/>
          <w:szCs w:val="24"/>
        </w:rPr>
        <w:t xml:space="preserve">] or LDN </w:t>
      </w:r>
      <w:r w:rsidR="00A01708" w:rsidRPr="006276F9">
        <w:rPr>
          <w:rFonts w:ascii="Times New Roman" w:eastAsia="Times New Roman" w:hAnsi="Times New Roman" w:cs="Times New Roman"/>
          <w:sz w:val="24"/>
          <w:szCs w:val="24"/>
        </w:rPr>
        <w:t>[</w:t>
      </w:r>
      <w:r w:rsidR="00B60F0B" w:rsidRPr="006276F9">
        <w:rPr>
          <w:rFonts w:ascii="Times New Roman" w:eastAsia="Times New Roman" w:hAnsi="Times New Roman" w:cs="Times New Roman"/>
          <w:sz w:val="24"/>
          <w:szCs w:val="24"/>
        </w:rPr>
        <w:t xml:space="preserve">F(1, 83) =1.63, </w:t>
      </w:r>
      <w:r w:rsidR="00B60F0B" w:rsidRPr="006276F9">
        <w:rPr>
          <w:rFonts w:ascii="Times New Roman" w:eastAsia="Times New Roman" w:hAnsi="Times New Roman" w:cs="Times New Roman"/>
          <w:i/>
          <w:iCs/>
          <w:sz w:val="24"/>
          <w:szCs w:val="24"/>
        </w:rPr>
        <w:t>p</w:t>
      </w:r>
      <w:r w:rsidR="00B60F0B" w:rsidRPr="006276F9">
        <w:rPr>
          <w:rFonts w:ascii="Times New Roman" w:eastAsia="Times New Roman" w:hAnsi="Times New Roman" w:cs="Times New Roman"/>
          <w:sz w:val="24"/>
          <w:szCs w:val="24"/>
        </w:rPr>
        <w:t>=0.21]</w:t>
      </w:r>
      <w:r w:rsidR="00EE4411" w:rsidRPr="006276F9">
        <w:rPr>
          <w:rFonts w:ascii="Times New Roman" w:eastAsia="Times New Roman" w:hAnsi="Times New Roman" w:cs="Times New Roman"/>
          <w:sz w:val="24"/>
          <w:szCs w:val="24"/>
        </w:rPr>
        <w:t xml:space="preserve"> </w:t>
      </w:r>
      <w:r w:rsidR="00722162" w:rsidRPr="006276F9">
        <w:rPr>
          <w:rFonts w:ascii="Times New Roman" w:eastAsia="Times New Roman" w:hAnsi="Times New Roman" w:cs="Times New Roman"/>
          <w:sz w:val="24"/>
          <w:szCs w:val="24"/>
        </w:rPr>
        <w:t>(</w:t>
      </w:r>
      <w:r w:rsidR="003F6E30" w:rsidRPr="006276F9">
        <w:rPr>
          <w:rFonts w:ascii="Times New Roman" w:eastAsia="Times New Roman" w:hAnsi="Times New Roman" w:cs="Times New Roman"/>
          <w:sz w:val="24"/>
          <w:szCs w:val="24"/>
        </w:rPr>
        <w:t xml:space="preserve">Supplementary </w:t>
      </w:r>
      <w:r w:rsidR="00722162" w:rsidRPr="006276F9">
        <w:rPr>
          <w:rFonts w:ascii="Times New Roman" w:eastAsia="Times New Roman" w:hAnsi="Times New Roman" w:cs="Times New Roman"/>
          <w:sz w:val="24"/>
          <w:szCs w:val="24"/>
        </w:rPr>
        <w:t>Figure 1)</w:t>
      </w:r>
      <w:r w:rsidR="007776DE"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w:t>
      </w:r>
      <w:r w:rsidR="00BB0152" w:rsidRPr="006276F9">
        <w:rPr>
          <w:rFonts w:ascii="Times New Roman" w:eastAsia="Times New Roman" w:hAnsi="Times New Roman" w:cs="Times New Roman"/>
          <w:sz w:val="24"/>
          <w:szCs w:val="24"/>
        </w:rPr>
        <w:t xml:space="preserve">To ensure </w:t>
      </w:r>
      <w:r w:rsidR="000B445C" w:rsidRPr="006276F9">
        <w:rPr>
          <w:rFonts w:ascii="Times New Roman" w:eastAsia="Times New Roman" w:hAnsi="Times New Roman" w:cs="Times New Roman"/>
          <w:sz w:val="24"/>
          <w:szCs w:val="24"/>
        </w:rPr>
        <w:t xml:space="preserve">that the </w:t>
      </w:r>
      <w:r w:rsidR="009D4123" w:rsidRPr="006276F9">
        <w:rPr>
          <w:rFonts w:ascii="Times New Roman" w:eastAsia="Times New Roman" w:hAnsi="Times New Roman" w:cs="Times New Roman"/>
          <w:sz w:val="24"/>
          <w:szCs w:val="24"/>
        </w:rPr>
        <w:t>results across the two channels are similar, a</w:t>
      </w:r>
      <w:r w:rsidR="00664DD4" w:rsidRPr="006276F9">
        <w:rPr>
          <w:rFonts w:ascii="Times New Roman" w:eastAsia="Times New Roman" w:hAnsi="Times New Roman" w:cs="Times New Roman"/>
          <w:sz w:val="24"/>
          <w:szCs w:val="24"/>
        </w:rPr>
        <w:t xml:space="preserve"> two-way random effects model of </w:t>
      </w:r>
      <w:r w:rsidR="0064241C" w:rsidRPr="006276F9">
        <w:rPr>
          <w:rFonts w:ascii="Times New Roman" w:eastAsia="Times New Roman" w:hAnsi="Times New Roman" w:cs="Times New Roman"/>
          <w:sz w:val="24"/>
          <w:szCs w:val="24"/>
        </w:rPr>
        <w:t xml:space="preserve">intraclass correlation (ICC) coefficient </w:t>
      </w:r>
      <w:r w:rsidR="00664DD4" w:rsidRPr="006276F9">
        <w:rPr>
          <w:rFonts w:ascii="Times New Roman" w:eastAsia="Times New Roman" w:hAnsi="Times New Roman" w:cs="Times New Roman"/>
          <w:sz w:val="24"/>
          <w:szCs w:val="24"/>
        </w:rPr>
        <w:t xml:space="preserve">was determined </w:t>
      </w:r>
      <w:r w:rsidR="0064241C" w:rsidRPr="006276F9">
        <w:rPr>
          <w:rFonts w:ascii="Times New Roman" w:eastAsia="Times New Roman" w:hAnsi="Times New Roman" w:cs="Times New Roman"/>
          <w:sz w:val="24"/>
          <w:szCs w:val="24"/>
        </w:rPr>
        <w:t>for MMN</w:t>
      </w:r>
      <w:r w:rsidR="00664DD4" w:rsidRPr="006276F9">
        <w:rPr>
          <w:rFonts w:ascii="Times New Roman" w:eastAsia="Times New Roman" w:hAnsi="Times New Roman" w:cs="Times New Roman"/>
          <w:sz w:val="24"/>
          <w:szCs w:val="24"/>
        </w:rPr>
        <w:t xml:space="preserve"> and LDN</w:t>
      </w:r>
      <w:r w:rsidR="0064241C" w:rsidRPr="006276F9">
        <w:rPr>
          <w:rFonts w:ascii="Times New Roman" w:eastAsia="Times New Roman" w:hAnsi="Times New Roman" w:cs="Times New Roman"/>
          <w:sz w:val="24"/>
          <w:szCs w:val="24"/>
        </w:rPr>
        <w:t xml:space="preserve"> between </w:t>
      </w:r>
      <w:proofErr w:type="spellStart"/>
      <w:r w:rsidR="0064241C" w:rsidRPr="006276F9">
        <w:rPr>
          <w:rFonts w:ascii="Times New Roman" w:eastAsia="Times New Roman" w:hAnsi="Times New Roman" w:cs="Times New Roman"/>
          <w:sz w:val="24"/>
          <w:szCs w:val="24"/>
        </w:rPr>
        <w:t>Cz</w:t>
      </w:r>
      <w:proofErr w:type="spellEnd"/>
      <w:r w:rsidR="0064241C" w:rsidRPr="006276F9">
        <w:rPr>
          <w:rFonts w:ascii="Times New Roman" w:eastAsia="Times New Roman" w:hAnsi="Times New Roman" w:cs="Times New Roman"/>
          <w:sz w:val="24"/>
          <w:szCs w:val="24"/>
        </w:rPr>
        <w:t xml:space="preserve"> and Fz for visit</w:t>
      </w:r>
      <w:r w:rsidR="00664DD4" w:rsidRPr="006276F9">
        <w:rPr>
          <w:rFonts w:ascii="Times New Roman" w:eastAsia="Times New Roman" w:hAnsi="Times New Roman" w:cs="Times New Roman"/>
          <w:sz w:val="24"/>
          <w:szCs w:val="24"/>
        </w:rPr>
        <w:t xml:space="preserve"> 1. </w:t>
      </w:r>
      <w:r w:rsidR="00BD2A52" w:rsidRPr="006276F9">
        <w:rPr>
          <w:rFonts w:ascii="Times New Roman" w:eastAsia="Times New Roman" w:hAnsi="Times New Roman" w:cs="Times New Roman"/>
          <w:sz w:val="24"/>
          <w:szCs w:val="24"/>
        </w:rPr>
        <w:t xml:space="preserve">ICC has been recommended as a </w:t>
      </w:r>
      <w:r w:rsidR="001F211D" w:rsidRPr="006276F9">
        <w:rPr>
          <w:rFonts w:ascii="Times New Roman" w:eastAsia="Times New Roman" w:hAnsi="Times New Roman" w:cs="Times New Roman"/>
          <w:sz w:val="24"/>
          <w:szCs w:val="24"/>
        </w:rPr>
        <w:t xml:space="preserve">preferred measure of </w:t>
      </w:r>
      <w:r w:rsidR="00BD2A52" w:rsidRPr="006276F9">
        <w:rPr>
          <w:rFonts w:ascii="Times New Roman" w:eastAsia="Times New Roman" w:hAnsi="Times New Roman" w:cs="Times New Roman"/>
          <w:sz w:val="24"/>
          <w:szCs w:val="24"/>
        </w:rPr>
        <w:t>test-retest reliability</w:t>
      </w:r>
      <w:r w:rsidR="001F211D" w:rsidRPr="006276F9">
        <w:rPr>
          <w:rFonts w:ascii="Times New Roman" w:eastAsia="Times New Roman" w:hAnsi="Times New Roman" w:cs="Times New Roman"/>
          <w:sz w:val="24"/>
          <w:szCs w:val="24"/>
        </w:rPr>
        <w:t xml:space="preserve"> </w:t>
      </w:r>
      <w:r w:rsidR="00730EC5" w:rsidRPr="006276F9">
        <w:rPr>
          <w:rFonts w:ascii="Times New Roman" w:eastAsia="Times New Roman" w:hAnsi="Times New Roman" w:cs="Times New Roman"/>
          <w:sz w:val="24"/>
          <w:szCs w:val="24"/>
        </w:rPr>
        <w:t>(Koo and L</w:t>
      </w:r>
      <w:r w:rsidR="00223B4F" w:rsidRPr="006276F9">
        <w:rPr>
          <w:rFonts w:ascii="Times New Roman" w:eastAsia="Times New Roman" w:hAnsi="Times New Roman" w:cs="Times New Roman"/>
          <w:sz w:val="24"/>
          <w:szCs w:val="24"/>
        </w:rPr>
        <w:t>i, 2016)</w:t>
      </w:r>
      <w:r w:rsidR="001F211D" w:rsidRPr="006276F9">
        <w:rPr>
          <w:rFonts w:ascii="Times New Roman" w:eastAsia="Times New Roman" w:hAnsi="Times New Roman" w:cs="Times New Roman"/>
          <w:sz w:val="24"/>
          <w:szCs w:val="24"/>
        </w:rPr>
        <w:t xml:space="preserve">. </w:t>
      </w:r>
      <w:r w:rsidR="00664DD4" w:rsidRPr="006276F9">
        <w:rPr>
          <w:rFonts w:ascii="Times New Roman" w:eastAsia="Times New Roman" w:hAnsi="Times New Roman" w:cs="Times New Roman"/>
          <w:sz w:val="24"/>
          <w:szCs w:val="24"/>
        </w:rPr>
        <w:t xml:space="preserve">The ICC coefficients were </w:t>
      </w:r>
      <w:r w:rsidR="0064241C" w:rsidRPr="006276F9">
        <w:rPr>
          <w:rFonts w:ascii="Times New Roman" w:eastAsia="Times New Roman" w:hAnsi="Times New Roman" w:cs="Times New Roman"/>
          <w:sz w:val="24"/>
          <w:szCs w:val="24"/>
        </w:rPr>
        <w:t xml:space="preserve">found to be </w:t>
      </w:r>
      <w:r w:rsidR="00135336" w:rsidRPr="006276F9">
        <w:rPr>
          <w:rFonts w:ascii="Times New Roman" w:eastAsia="Times New Roman" w:hAnsi="Times New Roman" w:cs="Times New Roman"/>
          <w:sz w:val="24"/>
          <w:szCs w:val="24"/>
        </w:rPr>
        <w:t xml:space="preserve">highly reliable at </w:t>
      </w:r>
      <w:r w:rsidR="006C7EE0" w:rsidRPr="006276F9">
        <w:rPr>
          <w:rFonts w:ascii="Times New Roman" w:eastAsia="Times New Roman" w:hAnsi="Times New Roman" w:cs="Times New Roman"/>
          <w:sz w:val="24"/>
          <w:szCs w:val="24"/>
        </w:rPr>
        <w:t xml:space="preserve">0.93 (95% CI 0.90 to 0.96) and </w:t>
      </w:r>
      <w:r w:rsidR="00135336" w:rsidRPr="006276F9">
        <w:rPr>
          <w:rFonts w:ascii="Times New Roman" w:eastAsia="Times New Roman" w:hAnsi="Times New Roman" w:cs="Times New Roman"/>
          <w:sz w:val="24"/>
          <w:szCs w:val="24"/>
        </w:rPr>
        <w:t>0.9</w:t>
      </w:r>
      <w:r w:rsidR="006C7EE0" w:rsidRPr="006276F9">
        <w:rPr>
          <w:rFonts w:ascii="Times New Roman" w:eastAsia="Times New Roman" w:hAnsi="Times New Roman" w:cs="Times New Roman"/>
          <w:sz w:val="24"/>
          <w:szCs w:val="24"/>
        </w:rPr>
        <w:t>3</w:t>
      </w:r>
      <w:r w:rsidR="00135336" w:rsidRPr="006276F9">
        <w:rPr>
          <w:rFonts w:ascii="Times New Roman" w:eastAsia="Times New Roman" w:hAnsi="Times New Roman" w:cs="Times New Roman"/>
          <w:sz w:val="24"/>
          <w:szCs w:val="24"/>
        </w:rPr>
        <w:t xml:space="preserve"> (95% CI 0.</w:t>
      </w:r>
      <w:r w:rsidR="006C7EE0" w:rsidRPr="006276F9">
        <w:rPr>
          <w:rFonts w:ascii="Times New Roman" w:eastAsia="Times New Roman" w:hAnsi="Times New Roman" w:cs="Times New Roman"/>
          <w:sz w:val="24"/>
          <w:szCs w:val="24"/>
        </w:rPr>
        <w:t>90</w:t>
      </w:r>
      <w:r w:rsidR="00135336" w:rsidRPr="006276F9">
        <w:rPr>
          <w:rFonts w:ascii="Times New Roman" w:eastAsia="Times New Roman" w:hAnsi="Times New Roman" w:cs="Times New Roman"/>
          <w:sz w:val="24"/>
          <w:szCs w:val="24"/>
        </w:rPr>
        <w:t xml:space="preserve"> to </w:t>
      </w:r>
      <w:r w:rsidR="006C7EE0" w:rsidRPr="006276F9">
        <w:rPr>
          <w:rFonts w:ascii="Times New Roman" w:eastAsia="Times New Roman" w:hAnsi="Times New Roman" w:cs="Times New Roman"/>
          <w:sz w:val="24"/>
          <w:szCs w:val="24"/>
        </w:rPr>
        <w:t>0.96</w:t>
      </w:r>
      <w:r w:rsidR="00135336" w:rsidRPr="006276F9">
        <w:rPr>
          <w:rFonts w:ascii="Times New Roman" w:eastAsia="Times New Roman" w:hAnsi="Times New Roman" w:cs="Times New Roman"/>
          <w:sz w:val="24"/>
          <w:szCs w:val="24"/>
        </w:rPr>
        <w:t xml:space="preserve">) </w:t>
      </w:r>
      <w:r w:rsidR="006C7EE0" w:rsidRPr="006276F9">
        <w:rPr>
          <w:rFonts w:ascii="Times New Roman" w:eastAsia="Times New Roman" w:hAnsi="Times New Roman" w:cs="Times New Roman"/>
          <w:sz w:val="24"/>
          <w:szCs w:val="24"/>
        </w:rPr>
        <w:t>respectively</w:t>
      </w:r>
      <w:r w:rsidR="00135336" w:rsidRPr="006276F9">
        <w:rPr>
          <w:rFonts w:ascii="Times New Roman" w:eastAsia="Times New Roman" w:hAnsi="Times New Roman" w:cs="Times New Roman"/>
          <w:sz w:val="24"/>
          <w:szCs w:val="24"/>
        </w:rPr>
        <w:t>.</w:t>
      </w:r>
      <w:r w:rsidR="0064241C" w:rsidRPr="006276F9">
        <w:rPr>
          <w:rFonts w:ascii="Times New Roman" w:eastAsia="Times New Roman" w:hAnsi="Times New Roman" w:cs="Times New Roman"/>
          <w:sz w:val="24"/>
          <w:szCs w:val="24"/>
        </w:rPr>
        <w:t xml:space="preserve"> </w:t>
      </w:r>
      <w:r w:rsidR="00135336" w:rsidRPr="006276F9">
        <w:rPr>
          <w:rFonts w:ascii="Times New Roman" w:eastAsia="Times New Roman" w:hAnsi="Times New Roman" w:cs="Times New Roman"/>
          <w:sz w:val="24"/>
          <w:szCs w:val="24"/>
        </w:rPr>
        <w:t xml:space="preserve">The ICC coefficients were similarly high for visit 2 between Fz and </w:t>
      </w:r>
      <w:proofErr w:type="spellStart"/>
      <w:r w:rsidR="00135336" w:rsidRPr="006276F9">
        <w:rPr>
          <w:rFonts w:ascii="Times New Roman" w:eastAsia="Times New Roman" w:hAnsi="Times New Roman" w:cs="Times New Roman"/>
          <w:sz w:val="24"/>
          <w:szCs w:val="24"/>
        </w:rPr>
        <w:t>Cz</w:t>
      </w:r>
      <w:proofErr w:type="spellEnd"/>
      <w:r w:rsidR="00135336" w:rsidRPr="006276F9">
        <w:rPr>
          <w:rFonts w:ascii="Times New Roman" w:eastAsia="Times New Roman" w:hAnsi="Times New Roman" w:cs="Times New Roman"/>
          <w:sz w:val="24"/>
          <w:szCs w:val="24"/>
        </w:rPr>
        <w:t xml:space="preserve"> for MMN </w:t>
      </w:r>
      <w:r w:rsidR="006C7EE0" w:rsidRPr="006276F9">
        <w:rPr>
          <w:rFonts w:ascii="Times New Roman" w:eastAsia="Times New Roman" w:hAnsi="Times New Roman" w:cs="Times New Roman"/>
          <w:sz w:val="24"/>
          <w:szCs w:val="24"/>
        </w:rPr>
        <w:t xml:space="preserve">at 0.93 (95% CI 0.89 to 0.95) </w:t>
      </w:r>
      <w:r w:rsidR="00135336" w:rsidRPr="006276F9">
        <w:rPr>
          <w:rFonts w:ascii="Times New Roman" w:eastAsia="Times New Roman" w:hAnsi="Times New Roman" w:cs="Times New Roman"/>
          <w:sz w:val="24"/>
          <w:szCs w:val="24"/>
        </w:rPr>
        <w:t>and LDN</w:t>
      </w:r>
      <w:r w:rsidR="006C7EE0" w:rsidRPr="006276F9">
        <w:rPr>
          <w:rFonts w:ascii="Times New Roman" w:eastAsia="Times New Roman" w:hAnsi="Times New Roman" w:cs="Times New Roman"/>
          <w:sz w:val="24"/>
          <w:szCs w:val="24"/>
        </w:rPr>
        <w:t xml:space="preserve"> at</w:t>
      </w:r>
      <w:r w:rsidR="00135336" w:rsidRPr="006276F9">
        <w:rPr>
          <w:rFonts w:ascii="Times New Roman" w:eastAsia="Times New Roman" w:hAnsi="Times New Roman" w:cs="Times New Roman"/>
          <w:sz w:val="24"/>
          <w:szCs w:val="24"/>
        </w:rPr>
        <w:t xml:space="preserve"> </w:t>
      </w:r>
      <w:r w:rsidR="006C7EE0" w:rsidRPr="006276F9">
        <w:rPr>
          <w:rFonts w:ascii="Times New Roman" w:eastAsia="Times New Roman" w:hAnsi="Times New Roman" w:cs="Times New Roman"/>
          <w:sz w:val="24"/>
          <w:szCs w:val="24"/>
        </w:rPr>
        <w:t>0.94 (95% CI 0.91 to 0.96)</w:t>
      </w:r>
      <w:r w:rsidR="00135336" w:rsidRPr="006276F9">
        <w:rPr>
          <w:rFonts w:ascii="Times New Roman" w:eastAsia="Times New Roman" w:hAnsi="Times New Roman" w:cs="Times New Roman"/>
          <w:sz w:val="24"/>
          <w:szCs w:val="24"/>
        </w:rPr>
        <w:t xml:space="preserve">. </w:t>
      </w:r>
      <w:r w:rsidR="00F83D84" w:rsidRPr="006276F9">
        <w:rPr>
          <w:rFonts w:ascii="Times New Roman" w:eastAsia="Times New Roman" w:hAnsi="Times New Roman" w:cs="Times New Roman"/>
          <w:sz w:val="24"/>
          <w:szCs w:val="24"/>
        </w:rPr>
        <w:t xml:space="preserve">Given the highly similar results across </w:t>
      </w:r>
      <w:r w:rsidR="00801F81" w:rsidRPr="006276F9">
        <w:rPr>
          <w:rFonts w:ascii="Times New Roman" w:eastAsia="Times New Roman" w:hAnsi="Times New Roman" w:cs="Times New Roman"/>
          <w:sz w:val="24"/>
          <w:szCs w:val="24"/>
        </w:rPr>
        <w:t xml:space="preserve">the two </w:t>
      </w:r>
      <w:r w:rsidR="00F83D84" w:rsidRPr="006276F9">
        <w:rPr>
          <w:rFonts w:ascii="Times New Roman" w:eastAsia="Times New Roman" w:hAnsi="Times New Roman" w:cs="Times New Roman"/>
          <w:sz w:val="24"/>
          <w:szCs w:val="24"/>
        </w:rPr>
        <w:t xml:space="preserve">channels, from this point on, only </w:t>
      </w:r>
      <w:proofErr w:type="spellStart"/>
      <w:r w:rsidR="00F83D84" w:rsidRPr="006276F9">
        <w:rPr>
          <w:rFonts w:ascii="Times New Roman" w:eastAsia="Times New Roman" w:hAnsi="Times New Roman" w:cs="Times New Roman"/>
          <w:sz w:val="24"/>
          <w:szCs w:val="24"/>
        </w:rPr>
        <w:t>Cz</w:t>
      </w:r>
      <w:proofErr w:type="spellEnd"/>
      <w:r w:rsidR="00F83D84" w:rsidRPr="006276F9">
        <w:rPr>
          <w:rFonts w:ascii="Times New Roman" w:eastAsia="Times New Roman" w:hAnsi="Times New Roman" w:cs="Times New Roman"/>
          <w:sz w:val="24"/>
          <w:szCs w:val="24"/>
        </w:rPr>
        <w:t xml:space="preserve"> results will be reported. </w:t>
      </w:r>
    </w:p>
    <w:p w14:paraId="3DABCACC" w14:textId="59782D0C" w:rsidR="00FB5AAB" w:rsidRPr="006276F9" w:rsidRDefault="00116419"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3.1 </w:t>
      </w:r>
      <w:r w:rsidR="00065516" w:rsidRPr="006276F9">
        <w:rPr>
          <w:rFonts w:ascii="Times New Roman" w:eastAsia="Times New Roman" w:hAnsi="Times New Roman" w:cs="Times New Roman"/>
          <w:sz w:val="24"/>
          <w:szCs w:val="24"/>
        </w:rPr>
        <w:t>Re</w:t>
      </w:r>
      <w:r w:rsidR="000011C9" w:rsidRPr="006276F9">
        <w:rPr>
          <w:rFonts w:ascii="Times New Roman" w:eastAsia="Times New Roman" w:hAnsi="Times New Roman" w:cs="Times New Roman"/>
          <w:sz w:val="24"/>
          <w:szCs w:val="24"/>
        </w:rPr>
        <w:t>liability</w:t>
      </w:r>
      <w:r w:rsidR="00065516" w:rsidRPr="006276F9">
        <w:rPr>
          <w:rFonts w:ascii="Times New Roman" w:eastAsia="Times New Roman" w:hAnsi="Times New Roman" w:cs="Times New Roman"/>
          <w:sz w:val="24"/>
          <w:szCs w:val="24"/>
        </w:rPr>
        <w:t xml:space="preserve"> of MMN </w:t>
      </w:r>
      <w:r w:rsidR="00500337" w:rsidRPr="006276F9">
        <w:rPr>
          <w:rFonts w:ascii="Times New Roman" w:eastAsia="Times New Roman" w:hAnsi="Times New Roman" w:cs="Times New Roman"/>
          <w:sz w:val="24"/>
          <w:szCs w:val="24"/>
        </w:rPr>
        <w:t xml:space="preserve">and LDN </w:t>
      </w:r>
      <w:r w:rsidR="00065516" w:rsidRPr="006276F9">
        <w:rPr>
          <w:rFonts w:ascii="Times New Roman" w:eastAsia="Times New Roman" w:hAnsi="Times New Roman" w:cs="Times New Roman"/>
          <w:sz w:val="24"/>
          <w:szCs w:val="24"/>
        </w:rPr>
        <w:t>across visit 1 and visit 2</w:t>
      </w:r>
      <w:r w:rsidR="0034434F" w:rsidRPr="006276F9">
        <w:rPr>
          <w:rFonts w:ascii="Times New Roman" w:eastAsia="Times New Roman" w:hAnsi="Times New Roman" w:cs="Times New Roman"/>
          <w:sz w:val="24"/>
          <w:szCs w:val="24"/>
        </w:rPr>
        <w:t xml:space="preserve"> </w:t>
      </w:r>
      <w:r w:rsidR="00280352" w:rsidRPr="006276F9">
        <w:rPr>
          <w:rFonts w:ascii="Times New Roman" w:eastAsia="Times New Roman" w:hAnsi="Times New Roman" w:cs="Times New Roman"/>
          <w:sz w:val="24"/>
          <w:szCs w:val="24"/>
        </w:rPr>
        <w:t xml:space="preserve">for </w:t>
      </w:r>
      <w:r w:rsidR="0034434F" w:rsidRPr="006276F9">
        <w:rPr>
          <w:rFonts w:ascii="Times New Roman" w:eastAsia="Times New Roman" w:hAnsi="Times New Roman" w:cs="Times New Roman"/>
          <w:sz w:val="24"/>
          <w:szCs w:val="24"/>
        </w:rPr>
        <w:t xml:space="preserve">all </w:t>
      </w:r>
      <w:r w:rsidR="007A3EAF" w:rsidRPr="006276F9">
        <w:rPr>
          <w:rFonts w:ascii="Times New Roman" w:eastAsia="Times New Roman" w:hAnsi="Times New Roman" w:cs="Times New Roman"/>
          <w:sz w:val="24"/>
          <w:szCs w:val="24"/>
        </w:rPr>
        <w:t>children</w:t>
      </w:r>
      <w:r w:rsidR="0034434F" w:rsidRPr="006276F9">
        <w:rPr>
          <w:rFonts w:ascii="Times New Roman" w:eastAsia="Times New Roman" w:hAnsi="Times New Roman" w:cs="Times New Roman"/>
          <w:sz w:val="24"/>
          <w:szCs w:val="24"/>
        </w:rPr>
        <w:t xml:space="preserve"> </w:t>
      </w:r>
      <w:r w:rsidR="007A3EAF" w:rsidRPr="006276F9">
        <w:rPr>
          <w:rFonts w:ascii="Times New Roman" w:eastAsia="Times New Roman" w:hAnsi="Times New Roman" w:cs="Times New Roman"/>
          <w:sz w:val="24"/>
          <w:szCs w:val="24"/>
        </w:rPr>
        <w:t>(</w:t>
      </w:r>
      <w:r w:rsidR="0034434F" w:rsidRPr="006276F9">
        <w:rPr>
          <w:rFonts w:ascii="Times New Roman" w:eastAsia="Times New Roman" w:hAnsi="Times New Roman" w:cs="Times New Roman"/>
          <w:i/>
          <w:iCs/>
          <w:sz w:val="24"/>
          <w:szCs w:val="24"/>
        </w:rPr>
        <w:t>n</w:t>
      </w:r>
      <w:r w:rsidR="0034434F" w:rsidRPr="006276F9">
        <w:rPr>
          <w:rFonts w:ascii="Times New Roman" w:eastAsia="Times New Roman" w:hAnsi="Times New Roman" w:cs="Times New Roman"/>
          <w:sz w:val="24"/>
          <w:szCs w:val="24"/>
        </w:rPr>
        <w:t>=85</w:t>
      </w:r>
      <w:r w:rsidR="007A3EAF" w:rsidRPr="006276F9">
        <w:rPr>
          <w:rFonts w:ascii="Times New Roman" w:eastAsia="Times New Roman" w:hAnsi="Times New Roman" w:cs="Times New Roman"/>
          <w:sz w:val="24"/>
          <w:szCs w:val="24"/>
        </w:rPr>
        <w:t>)</w:t>
      </w:r>
      <w:r w:rsidR="00DF6058" w:rsidRPr="006276F9">
        <w:rPr>
          <w:rFonts w:ascii="Times New Roman" w:eastAsia="Times New Roman" w:hAnsi="Times New Roman" w:cs="Times New Roman"/>
          <w:sz w:val="24"/>
          <w:szCs w:val="24"/>
        </w:rPr>
        <w:t xml:space="preserve"> </w:t>
      </w:r>
    </w:p>
    <w:p w14:paraId="68F76D74" w14:textId="4329913E" w:rsidR="00B85583" w:rsidRPr="006276F9" w:rsidRDefault="00F33A8C"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MMN latency at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for visit 1 was 267 </w:t>
      </w:r>
      <w:proofErr w:type="spellStart"/>
      <w:r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(window of 242</w:t>
      </w:r>
      <w:r w:rsidR="00EE4411"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292) and for visit 2 </w:t>
      </w:r>
      <w:r w:rsidR="00A14968" w:rsidRPr="006276F9">
        <w:rPr>
          <w:rFonts w:ascii="Times New Roman" w:eastAsia="Times New Roman" w:hAnsi="Times New Roman" w:cs="Times New Roman"/>
          <w:sz w:val="24"/>
          <w:szCs w:val="24"/>
        </w:rPr>
        <w:t xml:space="preserve">was </w:t>
      </w:r>
      <w:r w:rsidRPr="006276F9">
        <w:rPr>
          <w:rFonts w:ascii="Times New Roman" w:eastAsia="Times New Roman" w:hAnsi="Times New Roman" w:cs="Times New Roman"/>
          <w:sz w:val="24"/>
          <w:szCs w:val="24"/>
        </w:rPr>
        <w:t>254</w:t>
      </w:r>
      <w:r w:rsidR="00EE4411"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(window of 229</w:t>
      </w:r>
      <w:r w:rsidR="00EE4411"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279</w:t>
      </w:r>
      <w:r w:rsidR="008B48B6" w:rsidRPr="006276F9">
        <w:rPr>
          <w:rFonts w:ascii="Times New Roman" w:eastAsia="Times New Roman" w:hAnsi="Times New Roman" w:cs="Times New Roman"/>
          <w:sz w:val="24"/>
          <w:szCs w:val="24"/>
        </w:rPr>
        <w:t xml:space="preserve"> </w:t>
      </w:r>
      <w:proofErr w:type="spellStart"/>
      <w:r w:rsidR="008B48B6" w:rsidRPr="006276F9">
        <w:rPr>
          <w:rFonts w:ascii="Times New Roman" w:eastAsia="Times New Roman" w:hAnsi="Times New Roman" w:cs="Times New Roman"/>
          <w:sz w:val="24"/>
          <w:szCs w:val="24"/>
        </w:rPr>
        <w:t>ms</w:t>
      </w:r>
      <w:proofErr w:type="spellEnd"/>
      <w:r w:rsidRPr="006276F9">
        <w:rPr>
          <w:rFonts w:ascii="Times New Roman" w:eastAsia="Times New Roman" w:hAnsi="Times New Roman" w:cs="Times New Roman"/>
          <w:sz w:val="24"/>
          <w:szCs w:val="24"/>
        </w:rPr>
        <w:t xml:space="preserve">). </w:t>
      </w:r>
      <w:r w:rsidR="00082E84" w:rsidRPr="006276F9">
        <w:rPr>
          <w:rFonts w:ascii="Times New Roman" w:eastAsia="Times New Roman" w:hAnsi="Times New Roman" w:cs="Times New Roman"/>
          <w:sz w:val="24"/>
          <w:szCs w:val="24"/>
        </w:rPr>
        <w:t xml:space="preserve">Supplementary </w:t>
      </w:r>
      <w:r w:rsidR="00397EB9" w:rsidRPr="006276F9">
        <w:rPr>
          <w:rFonts w:ascii="Times New Roman" w:eastAsia="Times New Roman" w:hAnsi="Times New Roman" w:cs="Times New Roman"/>
          <w:sz w:val="24"/>
          <w:szCs w:val="24"/>
        </w:rPr>
        <w:t xml:space="preserve">Table </w:t>
      </w:r>
      <w:r w:rsidR="0032496A" w:rsidRPr="006276F9">
        <w:rPr>
          <w:rFonts w:ascii="Times New Roman" w:eastAsia="Times New Roman" w:hAnsi="Times New Roman" w:cs="Times New Roman"/>
          <w:sz w:val="24"/>
          <w:szCs w:val="24"/>
        </w:rPr>
        <w:t>1</w:t>
      </w:r>
      <w:r w:rsidR="00397EB9" w:rsidRPr="006276F9">
        <w:rPr>
          <w:rFonts w:ascii="Times New Roman" w:eastAsia="Times New Roman" w:hAnsi="Times New Roman" w:cs="Times New Roman"/>
          <w:sz w:val="24"/>
          <w:szCs w:val="24"/>
        </w:rPr>
        <w:t xml:space="preserve"> shows the grand averages of MMN and LDN amplitudes for the two visits. </w:t>
      </w:r>
      <w:r w:rsidR="0064241C" w:rsidRPr="006276F9">
        <w:rPr>
          <w:rFonts w:ascii="Times New Roman" w:eastAsia="Times New Roman" w:hAnsi="Times New Roman" w:cs="Times New Roman"/>
          <w:sz w:val="24"/>
          <w:szCs w:val="24"/>
        </w:rPr>
        <w:t xml:space="preserve">The ICC coefficient </w:t>
      </w:r>
      <w:r w:rsidR="00664DD4" w:rsidRPr="006276F9">
        <w:rPr>
          <w:rFonts w:ascii="Times New Roman" w:eastAsia="Times New Roman" w:hAnsi="Times New Roman" w:cs="Times New Roman"/>
          <w:sz w:val="24"/>
          <w:szCs w:val="24"/>
        </w:rPr>
        <w:t xml:space="preserve">between two visits (two-way random effects model) </w:t>
      </w:r>
      <w:r w:rsidR="00135336" w:rsidRPr="006276F9">
        <w:rPr>
          <w:rFonts w:ascii="Times New Roman" w:eastAsia="Times New Roman" w:hAnsi="Times New Roman" w:cs="Times New Roman"/>
          <w:sz w:val="24"/>
          <w:szCs w:val="24"/>
        </w:rPr>
        <w:t xml:space="preserve">at </w:t>
      </w:r>
      <w:proofErr w:type="spellStart"/>
      <w:r w:rsidR="00135336" w:rsidRPr="006276F9">
        <w:rPr>
          <w:rFonts w:ascii="Times New Roman" w:eastAsia="Times New Roman" w:hAnsi="Times New Roman" w:cs="Times New Roman"/>
          <w:sz w:val="24"/>
          <w:szCs w:val="24"/>
        </w:rPr>
        <w:t>Cz</w:t>
      </w:r>
      <w:proofErr w:type="spellEnd"/>
      <w:r w:rsidR="00135336" w:rsidRPr="006276F9">
        <w:rPr>
          <w:rFonts w:ascii="Times New Roman" w:eastAsia="Times New Roman" w:hAnsi="Times New Roman" w:cs="Times New Roman"/>
          <w:sz w:val="24"/>
          <w:szCs w:val="24"/>
        </w:rPr>
        <w:t xml:space="preserve"> </w:t>
      </w:r>
      <w:r w:rsidR="0064241C" w:rsidRPr="006276F9">
        <w:rPr>
          <w:rFonts w:ascii="Times New Roman" w:eastAsia="Times New Roman" w:hAnsi="Times New Roman" w:cs="Times New Roman"/>
          <w:sz w:val="24"/>
          <w:szCs w:val="24"/>
        </w:rPr>
        <w:t xml:space="preserve">was found to be </w:t>
      </w:r>
      <w:r w:rsidR="000013FA" w:rsidRPr="006276F9">
        <w:rPr>
          <w:rFonts w:ascii="Times New Roman" w:eastAsia="Times New Roman" w:hAnsi="Times New Roman" w:cs="Times New Roman"/>
          <w:sz w:val="24"/>
          <w:szCs w:val="24"/>
        </w:rPr>
        <w:t>moderate</w:t>
      </w:r>
      <w:r w:rsidR="00135336" w:rsidRPr="006276F9">
        <w:rPr>
          <w:rFonts w:ascii="Times New Roman" w:eastAsia="Times New Roman" w:hAnsi="Times New Roman" w:cs="Times New Roman"/>
          <w:sz w:val="24"/>
          <w:szCs w:val="24"/>
        </w:rPr>
        <w:t xml:space="preserve"> </w:t>
      </w:r>
      <w:r w:rsidR="00EE4411" w:rsidRPr="006276F9">
        <w:rPr>
          <w:rFonts w:ascii="Times New Roman" w:eastAsia="Times New Roman" w:hAnsi="Times New Roman" w:cs="Times New Roman"/>
          <w:sz w:val="24"/>
          <w:szCs w:val="24"/>
        </w:rPr>
        <w:t xml:space="preserve">for MMN </w:t>
      </w:r>
      <w:r w:rsidR="00135336" w:rsidRPr="006276F9">
        <w:rPr>
          <w:rFonts w:ascii="Times New Roman" w:eastAsia="Times New Roman" w:hAnsi="Times New Roman" w:cs="Times New Roman"/>
          <w:sz w:val="24"/>
          <w:szCs w:val="24"/>
        </w:rPr>
        <w:t>at 0.</w:t>
      </w:r>
      <w:r w:rsidR="000013FA" w:rsidRPr="006276F9">
        <w:rPr>
          <w:rFonts w:ascii="Times New Roman" w:eastAsia="Times New Roman" w:hAnsi="Times New Roman" w:cs="Times New Roman"/>
          <w:sz w:val="24"/>
          <w:szCs w:val="24"/>
        </w:rPr>
        <w:t>58</w:t>
      </w:r>
      <w:r w:rsidR="00135336" w:rsidRPr="006276F9">
        <w:rPr>
          <w:rFonts w:ascii="Times New Roman" w:eastAsia="Times New Roman" w:hAnsi="Times New Roman" w:cs="Times New Roman"/>
          <w:sz w:val="24"/>
          <w:szCs w:val="24"/>
        </w:rPr>
        <w:t xml:space="preserve"> (95% CI 0.</w:t>
      </w:r>
      <w:r w:rsidR="000013FA" w:rsidRPr="006276F9">
        <w:rPr>
          <w:rFonts w:ascii="Times New Roman" w:eastAsia="Times New Roman" w:hAnsi="Times New Roman" w:cs="Times New Roman"/>
          <w:sz w:val="24"/>
          <w:szCs w:val="24"/>
        </w:rPr>
        <w:t>35</w:t>
      </w:r>
      <w:r w:rsidR="00135336" w:rsidRPr="006276F9">
        <w:rPr>
          <w:rFonts w:ascii="Times New Roman" w:eastAsia="Times New Roman" w:hAnsi="Times New Roman" w:cs="Times New Roman"/>
          <w:sz w:val="24"/>
          <w:szCs w:val="24"/>
        </w:rPr>
        <w:t xml:space="preserve"> to 0.7</w:t>
      </w:r>
      <w:r w:rsidR="000013FA" w:rsidRPr="006276F9">
        <w:rPr>
          <w:rFonts w:ascii="Times New Roman" w:eastAsia="Times New Roman" w:hAnsi="Times New Roman" w:cs="Times New Roman"/>
          <w:sz w:val="24"/>
          <w:szCs w:val="24"/>
        </w:rPr>
        <w:t>3</w:t>
      </w:r>
      <w:r w:rsidR="00135336" w:rsidRPr="006276F9">
        <w:rPr>
          <w:rFonts w:ascii="Times New Roman" w:eastAsia="Times New Roman" w:hAnsi="Times New Roman" w:cs="Times New Roman"/>
          <w:sz w:val="24"/>
          <w:szCs w:val="24"/>
        </w:rPr>
        <w:t>) and</w:t>
      </w:r>
      <w:r w:rsidR="00857538" w:rsidRPr="006276F9">
        <w:rPr>
          <w:rFonts w:ascii="Times New Roman" w:eastAsia="Times New Roman" w:hAnsi="Times New Roman" w:cs="Times New Roman"/>
          <w:sz w:val="24"/>
          <w:szCs w:val="24"/>
        </w:rPr>
        <w:t xml:space="preserve"> poor</w:t>
      </w:r>
      <w:r w:rsidR="0064241C" w:rsidRPr="006276F9">
        <w:rPr>
          <w:rFonts w:ascii="Times New Roman" w:eastAsia="Times New Roman" w:hAnsi="Times New Roman" w:cs="Times New Roman"/>
          <w:sz w:val="24"/>
          <w:szCs w:val="24"/>
        </w:rPr>
        <w:t xml:space="preserve"> </w:t>
      </w:r>
      <w:r w:rsidR="00135336" w:rsidRPr="006276F9">
        <w:rPr>
          <w:rFonts w:ascii="Times New Roman" w:eastAsia="Times New Roman" w:hAnsi="Times New Roman" w:cs="Times New Roman"/>
          <w:sz w:val="24"/>
          <w:szCs w:val="24"/>
        </w:rPr>
        <w:t xml:space="preserve">for LDN </w:t>
      </w:r>
      <w:r w:rsidR="0064241C" w:rsidRPr="006276F9">
        <w:rPr>
          <w:rFonts w:ascii="Times New Roman" w:eastAsia="Times New Roman" w:hAnsi="Times New Roman" w:cs="Times New Roman"/>
          <w:sz w:val="24"/>
          <w:szCs w:val="24"/>
        </w:rPr>
        <w:t>at 0.</w:t>
      </w:r>
      <w:r w:rsidR="002F114E" w:rsidRPr="006276F9">
        <w:rPr>
          <w:rFonts w:ascii="Times New Roman" w:eastAsia="Times New Roman" w:hAnsi="Times New Roman" w:cs="Times New Roman"/>
          <w:sz w:val="24"/>
          <w:szCs w:val="24"/>
        </w:rPr>
        <w:t>42</w:t>
      </w:r>
      <w:r w:rsidR="0064241C" w:rsidRPr="006276F9">
        <w:rPr>
          <w:rFonts w:ascii="Times New Roman" w:eastAsia="Times New Roman" w:hAnsi="Times New Roman" w:cs="Times New Roman"/>
          <w:sz w:val="24"/>
          <w:szCs w:val="24"/>
        </w:rPr>
        <w:t xml:space="preserve"> (95% CI 0.</w:t>
      </w:r>
      <w:r w:rsidR="004078FB" w:rsidRPr="006276F9">
        <w:rPr>
          <w:rFonts w:ascii="Times New Roman" w:eastAsia="Times New Roman" w:hAnsi="Times New Roman" w:cs="Times New Roman"/>
          <w:sz w:val="24"/>
          <w:szCs w:val="24"/>
        </w:rPr>
        <w:t>06</w:t>
      </w:r>
      <w:r w:rsidR="0064241C" w:rsidRPr="006276F9">
        <w:rPr>
          <w:rFonts w:ascii="Times New Roman" w:eastAsia="Times New Roman" w:hAnsi="Times New Roman" w:cs="Times New Roman"/>
          <w:sz w:val="24"/>
          <w:szCs w:val="24"/>
        </w:rPr>
        <w:t xml:space="preserve"> to 0.</w:t>
      </w:r>
      <w:r w:rsidR="000013FA" w:rsidRPr="006276F9">
        <w:rPr>
          <w:rFonts w:ascii="Times New Roman" w:eastAsia="Times New Roman" w:hAnsi="Times New Roman" w:cs="Times New Roman"/>
          <w:sz w:val="24"/>
          <w:szCs w:val="24"/>
        </w:rPr>
        <w:t>6</w:t>
      </w:r>
      <w:r w:rsidR="004078FB" w:rsidRPr="006276F9">
        <w:rPr>
          <w:rFonts w:ascii="Times New Roman" w:eastAsia="Times New Roman" w:hAnsi="Times New Roman" w:cs="Times New Roman"/>
          <w:sz w:val="24"/>
          <w:szCs w:val="24"/>
        </w:rPr>
        <w:t>4</w:t>
      </w:r>
      <w:r w:rsidR="0064241C" w:rsidRPr="006276F9">
        <w:rPr>
          <w:rFonts w:ascii="Times New Roman" w:eastAsia="Times New Roman" w:hAnsi="Times New Roman" w:cs="Times New Roman"/>
          <w:sz w:val="24"/>
          <w:szCs w:val="24"/>
        </w:rPr>
        <w:t>).</w:t>
      </w:r>
      <w:r w:rsidR="00135336" w:rsidRPr="006276F9">
        <w:rPr>
          <w:rFonts w:ascii="Times New Roman" w:eastAsia="Times New Roman" w:hAnsi="Times New Roman" w:cs="Times New Roman"/>
          <w:sz w:val="24"/>
          <w:szCs w:val="24"/>
        </w:rPr>
        <w:t xml:space="preserve"> </w:t>
      </w:r>
    </w:p>
    <w:p w14:paraId="320BA556" w14:textId="17C3D5E3" w:rsidR="00DF6058" w:rsidRPr="006276F9" w:rsidRDefault="00E3157A"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R</w:t>
      </w:r>
      <w:r w:rsidR="00DF6058" w:rsidRPr="006276F9">
        <w:rPr>
          <w:rFonts w:ascii="Times New Roman" w:eastAsia="Times New Roman" w:hAnsi="Times New Roman" w:cs="Times New Roman"/>
          <w:sz w:val="24"/>
          <w:szCs w:val="24"/>
        </w:rPr>
        <w:t xml:space="preserve">epeated measures ANOVA (2 visits) </w:t>
      </w:r>
      <w:r w:rsidR="00041336" w:rsidRPr="006276F9">
        <w:rPr>
          <w:rFonts w:ascii="Times New Roman" w:eastAsia="Times New Roman" w:hAnsi="Times New Roman" w:cs="Times New Roman"/>
          <w:sz w:val="24"/>
          <w:szCs w:val="24"/>
        </w:rPr>
        <w:t xml:space="preserve">at </w:t>
      </w:r>
      <w:proofErr w:type="spellStart"/>
      <w:r w:rsidR="00041336" w:rsidRPr="006276F9">
        <w:rPr>
          <w:rFonts w:ascii="Times New Roman" w:eastAsia="Times New Roman" w:hAnsi="Times New Roman" w:cs="Times New Roman"/>
          <w:sz w:val="24"/>
          <w:szCs w:val="24"/>
        </w:rPr>
        <w:t>Cz</w:t>
      </w:r>
      <w:proofErr w:type="spellEnd"/>
      <w:r w:rsidR="00041336" w:rsidRPr="006276F9">
        <w:rPr>
          <w:rFonts w:ascii="Times New Roman" w:eastAsia="Times New Roman" w:hAnsi="Times New Roman" w:cs="Times New Roman"/>
          <w:sz w:val="24"/>
          <w:szCs w:val="24"/>
        </w:rPr>
        <w:t xml:space="preserve"> </w:t>
      </w:r>
      <w:r w:rsidR="00DF6058" w:rsidRPr="006276F9">
        <w:rPr>
          <w:rFonts w:ascii="Times New Roman" w:eastAsia="Times New Roman" w:hAnsi="Times New Roman" w:cs="Times New Roman"/>
          <w:sz w:val="24"/>
          <w:szCs w:val="24"/>
        </w:rPr>
        <w:t xml:space="preserve">with age as </w:t>
      </w:r>
      <w:r w:rsidR="00D818B2" w:rsidRPr="006276F9">
        <w:rPr>
          <w:rFonts w:ascii="Times New Roman" w:eastAsia="Times New Roman" w:hAnsi="Times New Roman" w:cs="Times New Roman"/>
          <w:sz w:val="24"/>
          <w:szCs w:val="24"/>
        </w:rPr>
        <w:t xml:space="preserve">a </w:t>
      </w:r>
      <w:r w:rsidR="00DF6058" w:rsidRPr="006276F9">
        <w:rPr>
          <w:rFonts w:ascii="Times New Roman" w:eastAsia="Times New Roman" w:hAnsi="Times New Roman" w:cs="Times New Roman"/>
          <w:sz w:val="24"/>
          <w:szCs w:val="24"/>
        </w:rPr>
        <w:t>covariate</w:t>
      </w:r>
      <w:r w:rsidRPr="006276F9">
        <w:rPr>
          <w:rFonts w:ascii="Times New Roman" w:eastAsia="Times New Roman" w:hAnsi="Times New Roman" w:cs="Times New Roman"/>
          <w:sz w:val="24"/>
          <w:szCs w:val="24"/>
        </w:rPr>
        <w:t xml:space="preserve"> showed</w:t>
      </w:r>
      <w:r w:rsidR="00545C7A" w:rsidRPr="006276F9">
        <w:rPr>
          <w:rFonts w:ascii="Times New Roman" w:eastAsia="Times New Roman" w:hAnsi="Times New Roman" w:cs="Times New Roman"/>
          <w:sz w:val="24"/>
          <w:szCs w:val="24"/>
        </w:rPr>
        <w:t xml:space="preserve"> </w:t>
      </w:r>
      <w:r w:rsidR="001B75F2" w:rsidRPr="006276F9">
        <w:rPr>
          <w:rFonts w:ascii="Times New Roman" w:eastAsia="Times New Roman" w:hAnsi="Times New Roman" w:cs="Times New Roman"/>
          <w:sz w:val="24"/>
          <w:szCs w:val="24"/>
        </w:rPr>
        <w:t xml:space="preserve">no visit effect for MMN </w:t>
      </w:r>
      <w:r w:rsidRPr="006276F9">
        <w:rPr>
          <w:rFonts w:ascii="Times New Roman" w:eastAsia="Times New Roman" w:hAnsi="Times New Roman" w:cs="Times New Roman"/>
          <w:sz w:val="24"/>
          <w:szCs w:val="24"/>
        </w:rPr>
        <w:t xml:space="preserve">amplitude </w:t>
      </w:r>
      <w:r w:rsidR="001B75F2" w:rsidRPr="006276F9">
        <w:rPr>
          <w:rFonts w:ascii="Times New Roman" w:eastAsia="Times New Roman" w:hAnsi="Times New Roman" w:cs="Times New Roman"/>
          <w:sz w:val="24"/>
          <w:szCs w:val="24"/>
        </w:rPr>
        <w:t>[</w:t>
      </w:r>
      <w:proofErr w:type="gramStart"/>
      <w:r w:rsidR="001B75F2" w:rsidRPr="006276F9">
        <w:rPr>
          <w:rFonts w:ascii="Times New Roman" w:eastAsia="Times New Roman" w:hAnsi="Times New Roman" w:cs="Times New Roman"/>
          <w:sz w:val="24"/>
          <w:szCs w:val="24"/>
        </w:rPr>
        <w:t>F(</w:t>
      </w:r>
      <w:proofErr w:type="gramEnd"/>
      <w:r w:rsidR="001B75F2" w:rsidRPr="006276F9">
        <w:rPr>
          <w:rFonts w:ascii="Times New Roman" w:eastAsia="Times New Roman" w:hAnsi="Times New Roman" w:cs="Times New Roman"/>
          <w:sz w:val="24"/>
          <w:szCs w:val="24"/>
        </w:rPr>
        <w:t>1, 83)</w:t>
      </w:r>
      <w:r w:rsidR="00EC6A14" w:rsidRPr="006276F9">
        <w:rPr>
          <w:rFonts w:ascii="Times New Roman" w:eastAsia="Times New Roman" w:hAnsi="Times New Roman" w:cs="Times New Roman"/>
          <w:sz w:val="24"/>
          <w:szCs w:val="24"/>
        </w:rPr>
        <w:t xml:space="preserve"> </w:t>
      </w:r>
      <w:r w:rsidR="001B75F2" w:rsidRPr="006276F9">
        <w:rPr>
          <w:rFonts w:ascii="Times New Roman" w:eastAsia="Times New Roman" w:hAnsi="Times New Roman" w:cs="Times New Roman"/>
          <w:sz w:val="24"/>
          <w:szCs w:val="24"/>
        </w:rPr>
        <w:t>=</w:t>
      </w:r>
      <w:r w:rsidR="005D0DAD" w:rsidRPr="006276F9">
        <w:rPr>
          <w:rFonts w:ascii="Times New Roman" w:eastAsia="Times New Roman" w:hAnsi="Times New Roman" w:cs="Times New Roman"/>
          <w:sz w:val="24"/>
          <w:szCs w:val="24"/>
        </w:rPr>
        <w:t>0.44</w:t>
      </w:r>
      <w:r w:rsidR="001B75F2" w:rsidRPr="006276F9">
        <w:rPr>
          <w:rFonts w:ascii="Times New Roman" w:eastAsia="Times New Roman" w:hAnsi="Times New Roman" w:cs="Times New Roman"/>
          <w:sz w:val="24"/>
          <w:szCs w:val="24"/>
        </w:rPr>
        <w:t xml:space="preserve">, </w:t>
      </w:r>
      <w:r w:rsidR="001B75F2" w:rsidRPr="006276F9">
        <w:rPr>
          <w:rFonts w:ascii="Times New Roman" w:eastAsia="Times New Roman" w:hAnsi="Times New Roman" w:cs="Times New Roman"/>
          <w:i/>
          <w:iCs/>
          <w:sz w:val="24"/>
          <w:szCs w:val="24"/>
        </w:rPr>
        <w:t>p</w:t>
      </w:r>
      <w:r w:rsidR="001B75F2" w:rsidRPr="006276F9">
        <w:rPr>
          <w:rFonts w:ascii="Times New Roman" w:eastAsia="Times New Roman" w:hAnsi="Times New Roman" w:cs="Times New Roman"/>
          <w:sz w:val="24"/>
          <w:szCs w:val="24"/>
        </w:rPr>
        <w:t>=0.</w:t>
      </w:r>
      <w:r w:rsidR="00840294" w:rsidRPr="006276F9">
        <w:rPr>
          <w:rFonts w:ascii="Times New Roman" w:eastAsia="Times New Roman" w:hAnsi="Times New Roman" w:cs="Times New Roman"/>
          <w:strike/>
          <w:sz w:val="24"/>
          <w:szCs w:val="24"/>
        </w:rPr>
        <w:t>68</w:t>
      </w:r>
      <w:r w:rsidR="005D0DAD" w:rsidRPr="006276F9">
        <w:rPr>
          <w:rFonts w:ascii="Times New Roman" w:eastAsia="Times New Roman" w:hAnsi="Times New Roman" w:cs="Times New Roman"/>
          <w:sz w:val="24"/>
          <w:szCs w:val="24"/>
        </w:rPr>
        <w:t>51</w:t>
      </w:r>
      <w:r w:rsidR="001B75F2" w:rsidRPr="006276F9">
        <w:rPr>
          <w:rFonts w:ascii="Times New Roman" w:eastAsia="Times New Roman" w:hAnsi="Times New Roman" w:cs="Times New Roman"/>
          <w:sz w:val="24"/>
          <w:szCs w:val="24"/>
        </w:rPr>
        <w:t>]</w:t>
      </w:r>
      <w:r w:rsidR="00D818B2" w:rsidRPr="006276F9">
        <w:rPr>
          <w:rFonts w:ascii="Times New Roman" w:eastAsia="Times New Roman" w:hAnsi="Times New Roman" w:cs="Times New Roman"/>
          <w:sz w:val="24"/>
          <w:szCs w:val="24"/>
        </w:rPr>
        <w:t xml:space="preserve">. </w:t>
      </w:r>
      <w:r w:rsidR="00323F96" w:rsidRPr="006276F9">
        <w:rPr>
          <w:rFonts w:ascii="Times New Roman" w:eastAsia="Times New Roman" w:hAnsi="Times New Roman" w:cs="Times New Roman"/>
          <w:sz w:val="24"/>
          <w:szCs w:val="24"/>
        </w:rPr>
        <w:t>A</w:t>
      </w:r>
      <w:r w:rsidR="00545C7A" w:rsidRPr="006276F9">
        <w:rPr>
          <w:rFonts w:ascii="Times New Roman" w:eastAsia="Times New Roman" w:hAnsi="Times New Roman" w:cs="Times New Roman"/>
          <w:sz w:val="24"/>
          <w:szCs w:val="24"/>
        </w:rPr>
        <w:t xml:space="preserve"> significa</w:t>
      </w:r>
      <w:r w:rsidR="00D818B2" w:rsidRPr="006276F9">
        <w:rPr>
          <w:rFonts w:ascii="Times New Roman" w:eastAsia="Times New Roman" w:hAnsi="Times New Roman" w:cs="Times New Roman"/>
          <w:sz w:val="24"/>
          <w:szCs w:val="24"/>
        </w:rPr>
        <w:t>nt visit</w:t>
      </w:r>
      <w:r w:rsidR="00545C7A" w:rsidRPr="006276F9">
        <w:rPr>
          <w:rFonts w:ascii="Times New Roman" w:eastAsia="Times New Roman" w:hAnsi="Times New Roman" w:cs="Times New Roman"/>
          <w:sz w:val="24"/>
          <w:szCs w:val="24"/>
        </w:rPr>
        <w:t xml:space="preserve"> </w:t>
      </w:r>
      <w:r w:rsidR="00323F96" w:rsidRPr="006276F9">
        <w:rPr>
          <w:rFonts w:ascii="Times New Roman" w:eastAsia="Times New Roman" w:hAnsi="Times New Roman" w:cs="Times New Roman"/>
          <w:sz w:val="24"/>
          <w:szCs w:val="24"/>
        </w:rPr>
        <w:t xml:space="preserve">effect was observed </w:t>
      </w:r>
      <w:r w:rsidR="00545C7A" w:rsidRPr="006276F9">
        <w:rPr>
          <w:rFonts w:ascii="Times New Roman" w:eastAsia="Times New Roman" w:hAnsi="Times New Roman" w:cs="Times New Roman"/>
          <w:sz w:val="24"/>
          <w:szCs w:val="24"/>
        </w:rPr>
        <w:lastRenderedPageBreak/>
        <w:t>for LDN</w:t>
      </w:r>
      <w:r w:rsidRPr="006276F9">
        <w:rPr>
          <w:rFonts w:ascii="Times New Roman" w:eastAsia="Times New Roman" w:hAnsi="Times New Roman" w:cs="Times New Roman"/>
          <w:sz w:val="24"/>
          <w:szCs w:val="24"/>
        </w:rPr>
        <w:t xml:space="preserve"> amplitude</w:t>
      </w:r>
      <w:r w:rsidR="00545C7A" w:rsidRPr="006276F9">
        <w:rPr>
          <w:rFonts w:ascii="Times New Roman" w:eastAsia="Times New Roman" w:hAnsi="Times New Roman" w:cs="Times New Roman"/>
          <w:sz w:val="24"/>
          <w:szCs w:val="24"/>
        </w:rPr>
        <w:t xml:space="preserve"> [</w:t>
      </w:r>
      <w:proofErr w:type="gramStart"/>
      <w:r w:rsidR="00545C7A" w:rsidRPr="006276F9">
        <w:rPr>
          <w:rFonts w:ascii="Times New Roman" w:eastAsia="Times New Roman" w:hAnsi="Times New Roman" w:cs="Times New Roman"/>
          <w:sz w:val="24"/>
          <w:szCs w:val="24"/>
        </w:rPr>
        <w:t>F(</w:t>
      </w:r>
      <w:proofErr w:type="gramEnd"/>
      <w:r w:rsidR="00545C7A" w:rsidRPr="006276F9">
        <w:rPr>
          <w:rFonts w:ascii="Times New Roman" w:eastAsia="Times New Roman" w:hAnsi="Times New Roman" w:cs="Times New Roman"/>
          <w:sz w:val="24"/>
          <w:szCs w:val="24"/>
        </w:rPr>
        <w:t>1, 83)</w:t>
      </w:r>
      <w:r w:rsidR="00EC6A14" w:rsidRPr="006276F9">
        <w:rPr>
          <w:rFonts w:ascii="Times New Roman" w:eastAsia="Times New Roman" w:hAnsi="Times New Roman" w:cs="Times New Roman"/>
          <w:sz w:val="24"/>
          <w:szCs w:val="24"/>
        </w:rPr>
        <w:t xml:space="preserve"> </w:t>
      </w:r>
      <w:r w:rsidR="00545C7A" w:rsidRPr="006276F9">
        <w:rPr>
          <w:rFonts w:ascii="Times New Roman" w:eastAsia="Times New Roman" w:hAnsi="Times New Roman" w:cs="Times New Roman"/>
          <w:sz w:val="24"/>
          <w:szCs w:val="24"/>
        </w:rPr>
        <w:t>=</w:t>
      </w:r>
      <w:r w:rsidR="00CC5AA4" w:rsidRPr="006276F9">
        <w:rPr>
          <w:rFonts w:ascii="Times New Roman" w:eastAsia="Times New Roman" w:hAnsi="Times New Roman" w:cs="Times New Roman"/>
          <w:sz w:val="24"/>
          <w:szCs w:val="24"/>
        </w:rPr>
        <w:t>10.11</w:t>
      </w:r>
      <w:r w:rsidR="00545C7A" w:rsidRPr="006276F9">
        <w:rPr>
          <w:rFonts w:ascii="Times New Roman" w:eastAsia="Times New Roman" w:hAnsi="Times New Roman" w:cs="Times New Roman"/>
          <w:sz w:val="24"/>
          <w:szCs w:val="24"/>
        </w:rPr>
        <w:t xml:space="preserve">, </w:t>
      </w:r>
      <w:r w:rsidR="00545C7A" w:rsidRPr="006276F9">
        <w:rPr>
          <w:rFonts w:ascii="Times New Roman" w:eastAsia="Times New Roman" w:hAnsi="Times New Roman" w:cs="Times New Roman"/>
          <w:i/>
          <w:iCs/>
          <w:sz w:val="24"/>
          <w:szCs w:val="24"/>
        </w:rPr>
        <w:t>p</w:t>
      </w:r>
      <w:r w:rsidR="00545C7A" w:rsidRPr="006276F9">
        <w:rPr>
          <w:rFonts w:ascii="Times New Roman" w:eastAsia="Times New Roman" w:hAnsi="Times New Roman" w:cs="Times New Roman"/>
          <w:sz w:val="24"/>
          <w:szCs w:val="24"/>
        </w:rPr>
        <w:t>=0.0</w:t>
      </w:r>
      <w:r w:rsidR="00CC5AA4" w:rsidRPr="006276F9">
        <w:rPr>
          <w:rFonts w:ascii="Times New Roman" w:eastAsia="Times New Roman" w:hAnsi="Times New Roman" w:cs="Times New Roman"/>
          <w:sz w:val="24"/>
          <w:szCs w:val="24"/>
        </w:rPr>
        <w:t>02</w:t>
      </w:r>
      <w:r w:rsidR="00545C7A" w:rsidRPr="006276F9">
        <w:rPr>
          <w:rFonts w:ascii="Times New Roman" w:eastAsia="Times New Roman" w:hAnsi="Times New Roman" w:cs="Times New Roman"/>
          <w:sz w:val="24"/>
          <w:szCs w:val="24"/>
        </w:rPr>
        <w:t>]</w:t>
      </w:r>
      <w:r w:rsidR="007E3704" w:rsidRPr="006276F9">
        <w:rPr>
          <w:rFonts w:ascii="Times New Roman" w:eastAsia="Times New Roman" w:hAnsi="Times New Roman" w:cs="Times New Roman"/>
          <w:sz w:val="24"/>
          <w:szCs w:val="24"/>
        </w:rPr>
        <w:t xml:space="preserve">; </w:t>
      </w:r>
      <w:r w:rsidR="00B77ACD" w:rsidRPr="006276F9">
        <w:rPr>
          <w:rFonts w:ascii="Times New Roman" w:eastAsia="Times New Roman" w:hAnsi="Times New Roman" w:cs="Times New Roman"/>
          <w:sz w:val="24"/>
          <w:szCs w:val="24"/>
        </w:rPr>
        <w:t xml:space="preserve">LDN amplitude was </w:t>
      </w:r>
      <w:r w:rsidR="00421D15" w:rsidRPr="006276F9">
        <w:rPr>
          <w:rFonts w:ascii="Times New Roman" w:eastAsia="Times New Roman" w:hAnsi="Times New Roman" w:cs="Times New Roman"/>
          <w:sz w:val="24"/>
          <w:szCs w:val="24"/>
        </w:rPr>
        <w:t>significantly</w:t>
      </w:r>
      <w:r w:rsidR="00B77ACD" w:rsidRPr="006276F9">
        <w:rPr>
          <w:rFonts w:ascii="Times New Roman" w:eastAsia="Times New Roman" w:hAnsi="Times New Roman" w:cs="Times New Roman"/>
          <w:sz w:val="24"/>
          <w:szCs w:val="24"/>
        </w:rPr>
        <w:t xml:space="preserve"> more positive</w:t>
      </w:r>
      <w:r w:rsidR="00323F96" w:rsidRPr="006276F9">
        <w:rPr>
          <w:rFonts w:ascii="Times New Roman" w:eastAsia="Times New Roman" w:hAnsi="Times New Roman" w:cs="Times New Roman"/>
          <w:sz w:val="24"/>
          <w:szCs w:val="24"/>
        </w:rPr>
        <w:t xml:space="preserve">, </w:t>
      </w:r>
      <w:r w:rsidR="00421D15" w:rsidRPr="006276F9">
        <w:rPr>
          <w:rFonts w:ascii="Times New Roman" w:eastAsia="Times New Roman" w:hAnsi="Times New Roman" w:cs="Times New Roman"/>
          <w:sz w:val="24"/>
          <w:szCs w:val="24"/>
        </w:rPr>
        <w:t xml:space="preserve">i.e., </w:t>
      </w:r>
      <w:r w:rsidR="00B77ACD" w:rsidRPr="006276F9">
        <w:rPr>
          <w:rFonts w:ascii="Times New Roman" w:eastAsia="Times New Roman" w:hAnsi="Times New Roman" w:cs="Times New Roman"/>
          <w:sz w:val="24"/>
          <w:szCs w:val="24"/>
        </w:rPr>
        <w:t xml:space="preserve">showed </w:t>
      </w:r>
      <w:r w:rsidR="00545C7A" w:rsidRPr="006276F9">
        <w:rPr>
          <w:rFonts w:ascii="Times New Roman" w:eastAsia="Times New Roman" w:hAnsi="Times New Roman" w:cs="Times New Roman"/>
          <w:sz w:val="24"/>
          <w:szCs w:val="24"/>
        </w:rPr>
        <w:t>reduced amplitude</w:t>
      </w:r>
      <w:r w:rsidR="00421D15" w:rsidRPr="006276F9">
        <w:rPr>
          <w:rFonts w:ascii="Times New Roman" w:eastAsia="Times New Roman" w:hAnsi="Times New Roman" w:cs="Times New Roman"/>
          <w:sz w:val="24"/>
          <w:szCs w:val="24"/>
        </w:rPr>
        <w:t>,</w:t>
      </w:r>
      <w:r w:rsidR="00545C7A" w:rsidRPr="006276F9">
        <w:rPr>
          <w:rFonts w:ascii="Times New Roman" w:eastAsia="Times New Roman" w:hAnsi="Times New Roman" w:cs="Times New Roman"/>
          <w:sz w:val="24"/>
          <w:szCs w:val="24"/>
        </w:rPr>
        <w:t xml:space="preserve"> for visit 2</w:t>
      </w:r>
      <w:r w:rsidR="001B75F2" w:rsidRPr="006276F9">
        <w:rPr>
          <w:rFonts w:ascii="Times New Roman" w:eastAsia="Times New Roman" w:hAnsi="Times New Roman" w:cs="Times New Roman"/>
          <w:sz w:val="24"/>
          <w:szCs w:val="24"/>
        </w:rPr>
        <w:t xml:space="preserve"> </w:t>
      </w:r>
      <w:r w:rsidR="00421D15" w:rsidRPr="006276F9">
        <w:rPr>
          <w:rFonts w:ascii="Times New Roman" w:eastAsia="Times New Roman" w:hAnsi="Times New Roman" w:cs="Times New Roman"/>
          <w:sz w:val="24"/>
          <w:szCs w:val="24"/>
        </w:rPr>
        <w:t xml:space="preserve">compared to visit </w:t>
      </w:r>
      <w:r w:rsidR="00A14989" w:rsidRPr="006276F9">
        <w:rPr>
          <w:rFonts w:ascii="Times New Roman" w:eastAsia="Times New Roman" w:hAnsi="Times New Roman" w:cs="Times New Roman"/>
          <w:sz w:val="24"/>
          <w:szCs w:val="24"/>
        </w:rPr>
        <w:t xml:space="preserve">1 </w:t>
      </w:r>
      <w:r w:rsidR="001B75F2" w:rsidRPr="006276F9">
        <w:rPr>
          <w:rFonts w:ascii="Times New Roman" w:eastAsia="Times New Roman" w:hAnsi="Times New Roman" w:cs="Times New Roman"/>
          <w:sz w:val="24"/>
          <w:szCs w:val="24"/>
        </w:rPr>
        <w:t xml:space="preserve">(Figure </w:t>
      </w:r>
      <w:r w:rsidR="00A97F6E" w:rsidRPr="006276F9">
        <w:rPr>
          <w:rFonts w:ascii="Times New Roman" w:eastAsia="Times New Roman" w:hAnsi="Times New Roman" w:cs="Times New Roman"/>
          <w:sz w:val="24"/>
          <w:szCs w:val="24"/>
        </w:rPr>
        <w:t>1</w:t>
      </w:r>
      <w:r w:rsidR="001B75F2" w:rsidRPr="006276F9">
        <w:rPr>
          <w:rFonts w:ascii="Times New Roman" w:eastAsia="Times New Roman" w:hAnsi="Times New Roman" w:cs="Times New Roman"/>
          <w:sz w:val="24"/>
          <w:szCs w:val="24"/>
        </w:rPr>
        <w:t>)</w:t>
      </w:r>
      <w:r w:rsidR="00545C7A" w:rsidRPr="006276F9">
        <w:rPr>
          <w:rFonts w:ascii="Times New Roman" w:eastAsia="Times New Roman" w:hAnsi="Times New Roman" w:cs="Times New Roman"/>
          <w:sz w:val="24"/>
          <w:szCs w:val="24"/>
        </w:rPr>
        <w:t xml:space="preserve">. </w:t>
      </w:r>
      <w:r w:rsidR="00F16507" w:rsidRPr="006276F9">
        <w:rPr>
          <w:rFonts w:ascii="Times New Roman" w:eastAsia="Times New Roman" w:hAnsi="Times New Roman" w:cs="Times New Roman"/>
          <w:sz w:val="24"/>
          <w:szCs w:val="24"/>
        </w:rPr>
        <w:t xml:space="preserve">There was a between-subject significant age effect for </w:t>
      </w:r>
      <w:r w:rsidR="00EE4411" w:rsidRPr="006276F9">
        <w:rPr>
          <w:rFonts w:ascii="Times New Roman" w:eastAsia="Times New Roman" w:hAnsi="Times New Roman" w:cs="Times New Roman"/>
          <w:sz w:val="24"/>
          <w:szCs w:val="24"/>
        </w:rPr>
        <w:t xml:space="preserve">both </w:t>
      </w:r>
      <w:r w:rsidR="00F16507" w:rsidRPr="006276F9">
        <w:rPr>
          <w:rFonts w:ascii="Times New Roman" w:eastAsia="Times New Roman" w:hAnsi="Times New Roman" w:cs="Times New Roman"/>
          <w:sz w:val="24"/>
          <w:szCs w:val="24"/>
        </w:rPr>
        <w:t>MMN [</w:t>
      </w:r>
      <w:proofErr w:type="gramStart"/>
      <w:r w:rsidR="00F16507" w:rsidRPr="006276F9">
        <w:rPr>
          <w:rFonts w:ascii="Times New Roman" w:eastAsia="Times New Roman" w:hAnsi="Times New Roman" w:cs="Times New Roman"/>
          <w:sz w:val="24"/>
          <w:szCs w:val="24"/>
        </w:rPr>
        <w:t>F(</w:t>
      </w:r>
      <w:proofErr w:type="gramEnd"/>
      <w:r w:rsidR="00F16507" w:rsidRPr="006276F9">
        <w:rPr>
          <w:rFonts w:ascii="Times New Roman" w:eastAsia="Times New Roman" w:hAnsi="Times New Roman" w:cs="Times New Roman"/>
          <w:sz w:val="24"/>
          <w:szCs w:val="24"/>
        </w:rPr>
        <w:t>1,83)</w:t>
      </w:r>
      <w:r w:rsidR="00EC6A14" w:rsidRPr="006276F9">
        <w:rPr>
          <w:rFonts w:ascii="Times New Roman" w:eastAsia="Times New Roman" w:hAnsi="Times New Roman" w:cs="Times New Roman"/>
          <w:sz w:val="24"/>
          <w:szCs w:val="24"/>
        </w:rPr>
        <w:t xml:space="preserve"> </w:t>
      </w:r>
      <w:r w:rsidR="00F16507" w:rsidRPr="006276F9">
        <w:rPr>
          <w:rFonts w:ascii="Times New Roman" w:eastAsia="Times New Roman" w:hAnsi="Times New Roman" w:cs="Times New Roman"/>
          <w:sz w:val="24"/>
          <w:szCs w:val="24"/>
        </w:rPr>
        <w:t>=</w:t>
      </w:r>
      <w:r w:rsidR="00EC6A14" w:rsidRPr="006276F9">
        <w:rPr>
          <w:rFonts w:ascii="Times New Roman" w:eastAsia="Times New Roman" w:hAnsi="Times New Roman" w:cs="Times New Roman"/>
          <w:sz w:val="24"/>
          <w:szCs w:val="24"/>
        </w:rPr>
        <w:t xml:space="preserve"> </w:t>
      </w:r>
      <w:r w:rsidR="00F16507" w:rsidRPr="006276F9">
        <w:rPr>
          <w:rFonts w:ascii="Times New Roman" w:eastAsia="Times New Roman" w:hAnsi="Times New Roman" w:cs="Times New Roman"/>
          <w:sz w:val="24"/>
          <w:szCs w:val="24"/>
        </w:rPr>
        <w:t>5.</w:t>
      </w:r>
      <w:r w:rsidR="00082462" w:rsidRPr="006276F9">
        <w:rPr>
          <w:rFonts w:ascii="Times New Roman" w:eastAsia="Times New Roman" w:hAnsi="Times New Roman" w:cs="Times New Roman"/>
          <w:sz w:val="24"/>
          <w:szCs w:val="24"/>
        </w:rPr>
        <w:t>19</w:t>
      </w:r>
      <w:r w:rsidR="00F16507" w:rsidRPr="006276F9">
        <w:rPr>
          <w:rFonts w:ascii="Times New Roman" w:eastAsia="Times New Roman" w:hAnsi="Times New Roman" w:cs="Times New Roman"/>
          <w:sz w:val="24"/>
          <w:szCs w:val="24"/>
        </w:rPr>
        <w:t xml:space="preserve">, </w:t>
      </w:r>
      <w:r w:rsidR="00F16507" w:rsidRPr="006276F9">
        <w:rPr>
          <w:rFonts w:ascii="Times New Roman" w:eastAsia="Times New Roman" w:hAnsi="Times New Roman" w:cs="Times New Roman"/>
          <w:i/>
          <w:iCs/>
          <w:sz w:val="24"/>
          <w:szCs w:val="24"/>
        </w:rPr>
        <w:t>p</w:t>
      </w:r>
      <w:r w:rsidR="00F16507" w:rsidRPr="006276F9">
        <w:rPr>
          <w:rFonts w:ascii="Times New Roman" w:eastAsia="Times New Roman" w:hAnsi="Times New Roman" w:cs="Times New Roman"/>
          <w:sz w:val="24"/>
          <w:szCs w:val="24"/>
        </w:rPr>
        <w:t>=0.0</w:t>
      </w:r>
      <w:r w:rsidR="00082462" w:rsidRPr="006276F9">
        <w:rPr>
          <w:rFonts w:ascii="Times New Roman" w:eastAsia="Times New Roman" w:hAnsi="Times New Roman" w:cs="Times New Roman"/>
          <w:sz w:val="24"/>
          <w:szCs w:val="24"/>
        </w:rPr>
        <w:t>3</w:t>
      </w:r>
      <w:r w:rsidR="00F16507" w:rsidRPr="006276F9">
        <w:rPr>
          <w:rFonts w:ascii="Times New Roman" w:eastAsia="Times New Roman" w:hAnsi="Times New Roman" w:cs="Times New Roman"/>
          <w:sz w:val="24"/>
          <w:szCs w:val="24"/>
        </w:rPr>
        <w:t>] and LDN [F(</w:t>
      </w:r>
      <w:r w:rsidR="00DA01F6" w:rsidRPr="006276F9">
        <w:rPr>
          <w:rFonts w:ascii="Times New Roman" w:eastAsia="Times New Roman" w:hAnsi="Times New Roman" w:cs="Times New Roman"/>
          <w:sz w:val="24"/>
          <w:szCs w:val="24"/>
        </w:rPr>
        <w:t xml:space="preserve">1,83) = 12.88, </w:t>
      </w:r>
      <w:r w:rsidR="00DA01F6" w:rsidRPr="006276F9">
        <w:rPr>
          <w:rFonts w:ascii="Times New Roman" w:eastAsia="Times New Roman" w:hAnsi="Times New Roman" w:cs="Times New Roman"/>
          <w:i/>
          <w:iCs/>
          <w:sz w:val="24"/>
          <w:szCs w:val="24"/>
        </w:rPr>
        <w:t>p</w:t>
      </w:r>
      <w:r w:rsidR="00DA01F6" w:rsidRPr="006276F9">
        <w:rPr>
          <w:rFonts w:ascii="Times New Roman" w:eastAsia="Times New Roman" w:hAnsi="Times New Roman" w:cs="Times New Roman"/>
          <w:sz w:val="24"/>
          <w:szCs w:val="24"/>
        </w:rPr>
        <w:t>&lt;0.001]</w:t>
      </w:r>
      <w:r w:rsidR="00F16507" w:rsidRPr="006276F9">
        <w:rPr>
          <w:rFonts w:ascii="Times New Roman" w:eastAsia="Times New Roman" w:hAnsi="Times New Roman" w:cs="Times New Roman"/>
          <w:sz w:val="24"/>
          <w:szCs w:val="24"/>
        </w:rPr>
        <w:t>.</w:t>
      </w:r>
    </w:p>
    <w:p w14:paraId="2EFB18D9" w14:textId="513184F1" w:rsidR="00E4208C" w:rsidRPr="006276F9" w:rsidRDefault="00E4208C"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INSERT Figure 1</w:t>
      </w:r>
    </w:p>
    <w:p w14:paraId="2CE6242D" w14:textId="61365442" w:rsidR="00BB39EC" w:rsidRPr="006276F9" w:rsidRDefault="00116419"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3.</w:t>
      </w:r>
      <w:r w:rsidR="0053528E" w:rsidRPr="006276F9">
        <w:rPr>
          <w:rFonts w:ascii="Times New Roman" w:eastAsia="Times New Roman" w:hAnsi="Times New Roman" w:cs="Times New Roman"/>
          <w:sz w:val="24"/>
          <w:szCs w:val="24"/>
        </w:rPr>
        <w:t>1.1</w:t>
      </w:r>
      <w:r w:rsidRPr="006276F9">
        <w:rPr>
          <w:rFonts w:ascii="Times New Roman" w:eastAsia="Times New Roman" w:hAnsi="Times New Roman" w:cs="Times New Roman"/>
          <w:sz w:val="24"/>
          <w:szCs w:val="24"/>
        </w:rPr>
        <w:t xml:space="preserve"> </w:t>
      </w:r>
      <w:r w:rsidR="00BB39EC" w:rsidRPr="006276F9">
        <w:rPr>
          <w:rFonts w:ascii="Times New Roman" w:eastAsia="Times New Roman" w:hAnsi="Times New Roman" w:cs="Times New Roman"/>
          <w:sz w:val="24"/>
          <w:szCs w:val="24"/>
        </w:rPr>
        <w:t xml:space="preserve">Differences in MMN and LDN amplitudes across the four clusters </w:t>
      </w:r>
    </w:p>
    <w:p w14:paraId="66BC247E" w14:textId="77E834A9" w:rsidR="001B6955" w:rsidRPr="006276F9" w:rsidRDefault="00EB08C8"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Table </w:t>
      </w:r>
      <w:r w:rsidRPr="006276F9">
        <w:rPr>
          <w:rFonts w:ascii="Times New Roman" w:eastAsia="Times New Roman" w:hAnsi="Times New Roman" w:cs="Times New Roman"/>
          <w:strike/>
          <w:sz w:val="24"/>
          <w:szCs w:val="24"/>
        </w:rPr>
        <w:t>2</w:t>
      </w:r>
      <w:r w:rsidR="000D3644" w:rsidRPr="006276F9">
        <w:rPr>
          <w:rFonts w:ascii="Times New Roman" w:eastAsia="Times New Roman" w:hAnsi="Times New Roman" w:cs="Times New Roman"/>
          <w:sz w:val="24"/>
          <w:szCs w:val="24"/>
        </w:rPr>
        <w:t>3</w:t>
      </w:r>
      <w:r w:rsidRPr="006276F9">
        <w:rPr>
          <w:rFonts w:ascii="Times New Roman" w:eastAsia="Times New Roman" w:hAnsi="Times New Roman" w:cs="Times New Roman"/>
          <w:sz w:val="24"/>
          <w:szCs w:val="24"/>
        </w:rPr>
        <w:t xml:space="preserve"> shows the grand average amplitudes for MMN and LDN at for the </w:t>
      </w:r>
      <w:r w:rsidR="00A14989" w:rsidRPr="006276F9">
        <w:rPr>
          <w:rFonts w:ascii="Times New Roman" w:eastAsia="Times New Roman" w:hAnsi="Times New Roman" w:cs="Times New Roman"/>
          <w:sz w:val="24"/>
          <w:szCs w:val="24"/>
        </w:rPr>
        <w:t xml:space="preserve">four </w:t>
      </w:r>
      <w:r w:rsidRPr="006276F9">
        <w:rPr>
          <w:rFonts w:ascii="Times New Roman" w:eastAsia="Times New Roman" w:hAnsi="Times New Roman" w:cs="Times New Roman"/>
          <w:sz w:val="24"/>
          <w:szCs w:val="24"/>
        </w:rPr>
        <w:t xml:space="preserve">clusters. </w:t>
      </w:r>
    </w:p>
    <w:p w14:paraId="7542C74E" w14:textId="2B819A87" w:rsidR="00E4208C" w:rsidRPr="006276F9" w:rsidRDefault="00E4208C"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INSERT Table</w:t>
      </w:r>
      <w:r w:rsidR="000D3644" w:rsidRPr="006276F9">
        <w:rPr>
          <w:rFonts w:ascii="Times New Roman" w:eastAsia="Times New Roman" w:hAnsi="Times New Roman" w:cs="Times New Roman"/>
          <w:sz w:val="24"/>
          <w:szCs w:val="24"/>
        </w:rPr>
        <w:t xml:space="preserve"> </w:t>
      </w:r>
      <w:r w:rsidR="00351979" w:rsidRPr="006276F9">
        <w:rPr>
          <w:rFonts w:ascii="Times New Roman" w:eastAsia="Times New Roman" w:hAnsi="Times New Roman" w:cs="Times New Roman"/>
          <w:sz w:val="24"/>
          <w:szCs w:val="24"/>
        </w:rPr>
        <w:t>3</w:t>
      </w:r>
      <w:r w:rsidRPr="006276F9">
        <w:rPr>
          <w:rFonts w:ascii="Times New Roman" w:eastAsia="Times New Roman" w:hAnsi="Times New Roman" w:cs="Times New Roman"/>
          <w:sz w:val="24"/>
          <w:szCs w:val="24"/>
        </w:rPr>
        <w:t xml:space="preserve"> </w:t>
      </w:r>
    </w:p>
    <w:p w14:paraId="23117EAB" w14:textId="762C603A" w:rsidR="00BA1A20" w:rsidRPr="006276F9" w:rsidRDefault="006B61BE"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A </w:t>
      </w:r>
      <w:r w:rsidR="00EE4411" w:rsidRPr="006276F9">
        <w:rPr>
          <w:rFonts w:ascii="Times New Roman" w:eastAsia="Times New Roman" w:hAnsi="Times New Roman" w:cs="Times New Roman"/>
          <w:sz w:val="24"/>
          <w:szCs w:val="24"/>
        </w:rPr>
        <w:t>2</w:t>
      </w:r>
      <w:r w:rsidRPr="006276F9">
        <w:rPr>
          <w:rFonts w:ascii="Times New Roman" w:eastAsia="Times New Roman" w:hAnsi="Times New Roman" w:cs="Times New Roman"/>
          <w:sz w:val="24"/>
          <w:szCs w:val="24"/>
        </w:rPr>
        <w:t>-way random effects model of ICC coefficient</w:t>
      </w:r>
      <w:r w:rsidR="00EE4411"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 was determined for MMN and LDN at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w:t>
      </w:r>
      <w:r w:rsidR="00C57F94" w:rsidRPr="006276F9">
        <w:rPr>
          <w:rFonts w:ascii="Times New Roman" w:eastAsia="Times New Roman" w:hAnsi="Times New Roman" w:cs="Times New Roman"/>
          <w:sz w:val="24"/>
          <w:szCs w:val="24"/>
        </w:rPr>
        <w:t xml:space="preserve">for </w:t>
      </w:r>
      <w:r w:rsidRPr="006276F9">
        <w:rPr>
          <w:rFonts w:ascii="Times New Roman" w:eastAsia="Times New Roman" w:hAnsi="Times New Roman" w:cs="Times New Roman"/>
          <w:sz w:val="24"/>
          <w:szCs w:val="24"/>
        </w:rPr>
        <w:t xml:space="preserve">the two visits for </w:t>
      </w:r>
      <w:r w:rsidR="00924598" w:rsidRPr="006276F9">
        <w:rPr>
          <w:rFonts w:ascii="Times New Roman" w:eastAsia="Times New Roman" w:hAnsi="Times New Roman" w:cs="Times New Roman"/>
          <w:sz w:val="24"/>
          <w:szCs w:val="24"/>
        </w:rPr>
        <w:t>each</w:t>
      </w:r>
      <w:r w:rsidRPr="006276F9">
        <w:rPr>
          <w:rFonts w:ascii="Times New Roman" w:eastAsia="Times New Roman" w:hAnsi="Times New Roman" w:cs="Times New Roman"/>
          <w:sz w:val="24"/>
          <w:szCs w:val="24"/>
        </w:rPr>
        <w:t xml:space="preserve"> cluster</w:t>
      </w:r>
      <w:r w:rsidR="00384E02" w:rsidRPr="006276F9">
        <w:rPr>
          <w:rFonts w:ascii="Times New Roman" w:eastAsia="Times New Roman" w:hAnsi="Times New Roman" w:cs="Times New Roman"/>
          <w:sz w:val="24"/>
          <w:szCs w:val="24"/>
        </w:rPr>
        <w:t xml:space="preserve"> (Table</w:t>
      </w:r>
      <w:r w:rsidR="00A67CB1" w:rsidRPr="006276F9">
        <w:rPr>
          <w:rFonts w:ascii="Times New Roman" w:eastAsia="Times New Roman" w:hAnsi="Times New Roman" w:cs="Times New Roman"/>
          <w:sz w:val="24"/>
          <w:szCs w:val="24"/>
        </w:rPr>
        <w:t xml:space="preserve"> </w:t>
      </w:r>
      <w:r w:rsidR="00A67CB1" w:rsidRPr="006276F9">
        <w:rPr>
          <w:rFonts w:ascii="Times New Roman" w:eastAsia="Times New Roman" w:hAnsi="Times New Roman" w:cs="Times New Roman"/>
          <w:strike/>
          <w:sz w:val="24"/>
          <w:szCs w:val="24"/>
        </w:rPr>
        <w:t>3</w:t>
      </w:r>
      <w:r w:rsidR="00A67CB1" w:rsidRPr="006276F9">
        <w:rPr>
          <w:rFonts w:ascii="Times New Roman" w:eastAsia="Times New Roman" w:hAnsi="Times New Roman" w:cs="Times New Roman"/>
          <w:sz w:val="24"/>
          <w:szCs w:val="24"/>
        </w:rPr>
        <w:t xml:space="preserve"> 4</w:t>
      </w:r>
      <w:r w:rsidR="00384E02"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The ICC coefficients </w:t>
      </w:r>
      <w:r w:rsidR="008A0042" w:rsidRPr="006276F9">
        <w:rPr>
          <w:rFonts w:ascii="Times New Roman" w:eastAsia="Times New Roman" w:hAnsi="Times New Roman" w:cs="Times New Roman"/>
          <w:sz w:val="24"/>
          <w:szCs w:val="24"/>
        </w:rPr>
        <w:t xml:space="preserve">for </w:t>
      </w:r>
      <w:r w:rsidR="00772BC8" w:rsidRPr="006276F9">
        <w:rPr>
          <w:rFonts w:ascii="Times New Roman" w:eastAsia="Times New Roman" w:hAnsi="Times New Roman" w:cs="Times New Roman"/>
          <w:sz w:val="24"/>
          <w:szCs w:val="24"/>
        </w:rPr>
        <w:t xml:space="preserve">both responses were poor but </w:t>
      </w:r>
      <w:r w:rsidR="00924598" w:rsidRPr="006276F9">
        <w:rPr>
          <w:rFonts w:ascii="Times New Roman" w:eastAsia="Times New Roman" w:hAnsi="Times New Roman" w:cs="Times New Roman"/>
          <w:sz w:val="24"/>
          <w:szCs w:val="24"/>
        </w:rPr>
        <w:t xml:space="preserve">MMN </w:t>
      </w:r>
      <w:r w:rsidR="00325613" w:rsidRPr="006276F9">
        <w:rPr>
          <w:rFonts w:ascii="Times New Roman" w:eastAsia="Times New Roman" w:hAnsi="Times New Roman" w:cs="Times New Roman"/>
          <w:sz w:val="24"/>
          <w:szCs w:val="24"/>
        </w:rPr>
        <w:t xml:space="preserve">showed </w:t>
      </w:r>
      <w:r w:rsidR="00772BC8" w:rsidRPr="006276F9">
        <w:rPr>
          <w:rFonts w:ascii="Times New Roman" w:eastAsia="Times New Roman" w:hAnsi="Times New Roman" w:cs="Times New Roman"/>
          <w:sz w:val="24"/>
          <w:szCs w:val="24"/>
        </w:rPr>
        <w:t xml:space="preserve">relatively </w:t>
      </w:r>
      <w:r w:rsidR="00325613" w:rsidRPr="006276F9">
        <w:rPr>
          <w:rFonts w:ascii="Times New Roman" w:eastAsia="Times New Roman" w:hAnsi="Times New Roman" w:cs="Times New Roman"/>
          <w:sz w:val="24"/>
          <w:szCs w:val="24"/>
        </w:rPr>
        <w:t>better reliability than LDN</w:t>
      </w:r>
      <w:r w:rsidR="00964788" w:rsidRPr="006276F9">
        <w:rPr>
          <w:rFonts w:ascii="Times New Roman" w:eastAsia="Times New Roman" w:hAnsi="Times New Roman" w:cs="Times New Roman"/>
          <w:sz w:val="24"/>
          <w:szCs w:val="24"/>
        </w:rPr>
        <w:t xml:space="preserve">. </w:t>
      </w:r>
    </w:p>
    <w:p w14:paraId="0855B704" w14:textId="4EA3F7D9" w:rsidR="00BA1A20" w:rsidRPr="006276F9" w:rsidRDefault="00BA1A20"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INSERT Table</w:t>
      </w:r>
      <w:r w:rsidR="00A67CB1" w:rsidRPr="006276F9">
        <w:rPr>
          <w:rFonts w:ascii="Times New Roman" w:eastAsia="Times New Roman" w:hAnsi="Times New Roman" w:cs="Times New Roman"/>
          <w:sz w:val="24"/>
          <w:szCs w:val="24"/>
        </w:rPr>
        <w:t xml:space="preserve"> </w:t>
      </w:r>
      <w:r w:rsidR="00A67CB1" w:rsidRPr="006276F9">
        <w:rPr>
          <w:rFonts w:ascii="Times New Roman" w:eastAsia="Times New Roman" w:hAnsi="Times New Roman" w:cs="Times New Roman"/>
          <w:strike/>
          <w:sz w:val="24"/>
          <w:szCs w:val="24"/>
        </w:rPr>
        <w:t xml:space="preserve">3 </w:t>
      </w:r>
      <w:r w:rsidR="00A67CB1" w:rsidRPr="006276F9">
        <w:rPr>
          <w:rFonts w:ascii="Times New Roman" w:eastAsia="Times New Roman" w:hAnsi="Times New Roman" w:cs="Times New Roman"/>
          <w:sz w:val="24"/>
          <w:szCs w:val="24"/>
        </w:rPr>
        <w:t>4</w:t>
      </w:r>
      <w:r w:rsidRPr="006276F9">
        <w:rPr>
          <w:rFonts w:ascii="Times New Roman" w:eastAsia="Times New Roman" w:hAnsi="Times New Roman" w:cs="Times New Roman"/>
          <w:sz w:val="24"/>
          <w:szCs w:val="24"/>
        </w:rPr>
        <w:t xml:space="preserve"> </w:t>
      </w:r>
    </w:p>
    <w:p w14:paraId="02A63842" w14:textId="07131DF1" w:rsidR="00107892" w:rsidRPr="006276F9" w:rsidRDefault="00846B8E"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To explore differences between clusters and across visits, repeated measures ANOVAs were conducted, with age as a co-variate</w:t>
      </w:r>
      <w:r w:rsidR="007467A8"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for MMN and LDN amplitudes (averaged across electrode montage, Table </w:t>
      </w:r>
      <w:r w:rsidR="00C34FD8" w:rsidRPr="006276F9">
        <w:rPr>
          <w:rFonts w:ascii="Times New Roman" w:eastAsia="Times New Roman" w:hAnsi="Times New Roman" w:cs="Times New Roman"/>
          <w:sz w:val="24"/>
          <w:szCs w:val="24"/>
        </w:rPr>
        <w:t>3</w:t>
      </w:r>
      <w:r w:rsidRPr="006276F9">
        <w:rPr>
          <w:rFonts w:ascii="Times New Roman" w:eastAsia="Times New Roman" w:hAnsi="Times New Roman" w:cs="Times New Roman"/>
          <w:sz w:val="24"/>
          <w:szCs w:val="24"/>
        </w:rPr>
        <w:t xml:space="preserve">). </w:t>
      </w:r>
      <w:r w:rsidR="00190FAB" w:rsidRPr="006276F9">
        <w:rPr>
          <w:rFonts w:ascii="Times New Roman" w:eastAsia="Times New Roman" w:hAnsi="Times New Roman" w:cs="Times New Roman"/>
          <w:sz w:val="24"/>
          <w:szCs w:val="24"/>
        </w:rPr>
        <w:t>Levene’s tests showed the variance across the groups to be equal for visit 1 for MMN [</w:t>
      </w:r>
      <w:proofErr w:type="gramStart"/>
      <w:r w:rsidR="00190FAB" w:rsidRPr="006276F9">
        <w:rPr>
          <w:rFonts w:ascii="Times New Roman" w:eastAsia="Times New Roman" w:hAnsi="Times New Roman" w:cs="Times New Roman"/>
          <w:sz w:val="24"/>
          <w:szCs w:val="24"/>
        </w:rPr>
        <w:t>F(</w:t>
      </w:r>
      <w:proofErr w:type="gramEnd"/>
      <w:r w:rsidR="00190FAB" w:rsidRPr="006276F9">
        <w:rPr>
          <w:rFonts w:ascii="Times New Roman" w:eastAsia="Times New Roman" w:hAnsi="Times New Roman" w:cs="Times New Roman"/>
          <w:sz w:val="24"/>
          <w:szCs w:val="24"/>
        </w:rPr>
        <w:t xml:space="preserve">3, 81) = 0.62, </w:t>
      </w:r>
      <w:r w:rsidR="00190FAB" w:rsidRPr="006276F9">
        <w:rPr>
          <w:rFonts w:ascii="Times New Roman" w:eastAsia="Times New Roman" w:hAnsi="Times New Roman" w:cs="Times New Roman"/>
          <w:i/>
          <w:iCs/>
          <w:sz w:val="24"/>
          <w:szCs w:val="24"/>
        </w:rPr>
        <w:t>p</w:t>
      </w:r>
      <w:r w:rsidR="00190FAB" w:rsidRPr="006276F9">
        <w:rPr>
          <w:rFonts w:ascii="Times New Roman" w:eastAsia="Times New Roman" w:hAnsi="Times New Roman" w:cs="Times New Roman"/>
          <w:sz w:val="24"/>
          <w:szCs w:val="24"/>
        </w:rPr>
        <w:t xml:space="preserve">=0.61] and LDN [F(3, 81) = 0.15, </w:t>
      </w:r>
      <w:r w:rsidR="00190FAB" w:rsidRPr="006276F9">
        <w:rPr>
          <w:rFonts w:ascii="Times New Roman" w:eastAsia="Times New Roman" w:hAnsi="Times New Roman" w:cs="Times New Roman"/>
          <w:i/>
          <w:iCs/>
          <w:sz w:val="24"/>
          <w:szCs w:val="24"/>
        </w:rPr>
        <w:t>p</w:t>
      </w:r>
      <w:r w:rsidR="00190FAB" w:rsidRPr="006276F9">
        <w:rPr>
          <w:rFonts w:ascii="Times New Roman" w:eastAsia="Times New Roman" w:hAnsi="Times New Roman" w:cs="Times New Roman"/>
          <w:sz w:val="24"/>
          <w:szCs w:val="24"/>
        </w:rPr>
        <w:t xml:space="preserve">=0.99] and similarly for visit 2 MMN [F(3, 81) = 0.41, </w:t>
      </w:r>
      <w:r w:rsidR="00190FAB" w:rsidRPr="006276F9">
        <w:rPr>
          <w:rFonts w:ascii="Times New Roman" w:eastAsia="Times New Roman" w:hAnsi="Times New Roman" w:cs="Times New Roman"/>
          <w:i/>
          <w:iCs/>
          <w:sz w:val="24"/>
          <w:szCs w:val="24"/>
        </w:rPr>
        <w:t>p</w:t>
      </w:r>
      <w:r w:rsidR="00190FAB" w:rsidRPr="006276F9">
        <w:rPr>
          <w:rFonts w:ascii="Times New Roman" w:eastAsia="Times New Roman" w:hAnsi="Times New Roman" w:cs="Times New Roman"/>
          <w:sz w:val="24"/>
          <w:szCs w:val="24"/>
        </w:rPr>
        <w:t xml:space="preserve">=0.07] and LDN [F(3, 81) = 0.72, </w:t>
      </w:r>
      <w:r w:rsidR="00190FAB" w:rsidRPr="006276F9">
        <w:rPr>
          <w:rFonts w:ascii="Times New Roman" w:eastAsia="Times New Roman" w:hAnsi="Times New Roman" w:cs="Times New Roman"/>
          <w:i/>
          <w:iCs/>
          <w:sz w:val="24"/>
          <w:szCs w:val="24"/>
        </w:rPr>
        <w:t>p</w:t>
      </w:r>
      <w:r w:rsidR="00190FAB" w:rsidRPr="006276F9">
        <w:rPr>
          <w:rFonts w:ascii="Times New Roman" w:eastAsia="Times New Roman" w:hAnsi="Times New Roman" w:cs="Times New Roman"/>
          <w:sz w:val="24"/>
          <w:szCs w:val="24"/>
        </w:rPr>
        <w:t xml:space="preserve">=0.54]. </w:t>
      </w:r>
    </w:p>
    <w:p w14:paraId="4610E2E7" w14:textId="5206836B" w:rsidR="008E62D2" w:rsidRPr="006276F9" w:rsidRDefault="008E62D2"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Repeated measures</w:t>
      </w:r>
      <w:r w:rsidR="00E06026" w:rsidRPr="006276F9">
        <w:rPr>
          <w:rFonts w:ascii="Times New Roman" w:eastAsia="Times New Roman" w:hAnsi="Times New Roman" w:cs="Times New Roman"/>
          <w:sz w:val="24"/>
          <w:szCs w:val="24"/>
        </w:rPr>
        <w:t xml:space="preserve"> ANOVA </w:t>
      </w:r>
      <w:r w:rsidRPr="006276F9">
        <w:rPr>
          <w:rFonts w:ascii="Times New Roman" w:eastAsia="Times New Roman" w:hAnsi="Times New Roman" w:cs="Times New Roman"/>
          <w:sz w:val="24"/>
          <w:szCs w:val="24"/>
        </w:rPr>
        <w:t>(2 visits, 4 clusters</w:t>
      </w:r>
      <w:r w:rsidR="007467A8"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age as co-variate) </w:t>
      </w:r>
      <w:r w:rsidR="00E06026" w:rsidRPr="006276F9">
        <w:rPr>
          <w:rFonts w:ascii="Times New Roman" w:eastAsia="Times New Roman" w:hAnsi="Times New Roman" w:cs="Times New Roman"/>
          <w:sz w:val="24"/>
          <w:szCs w:val="24"/>
        </w:rPr>
        <w:t>showed</w:t>
      </w:r>
      <w:r w:rsidR="008C242F" w:rsidRPr="006276F9">
        <w:rPr>
          <w:rFonts w:ascii="Times New Roman" w:eastAsia="Times New Roman" w:hAnsi="Times New Roman" w:cs="Times New Roman"/>
          <w:sz w:val="24"/>
          <w:szCs w:val="24"/>
        </w:rPr>
        <w:t xml:space="preserve"> no visit</w:t>
      </w:r>
      <w:r w:rsidR="006D0EB5" w:rsidRPr="006276F9">
        <w:rPr>
          <w:rFonts w:ascii="Times New Roman" w:eastAsia="Times New Roman" w:hAnsi="Times New Roman" w:cs="Times New Roman"/>
          <w:sz w:val="24"/>
          <w:szCs w:val="24"/>
        </w:rPr>
        <w:t xml:space="preserve"> [</w:t>
      </w:r>
      <w:proofErr w:type="gramStart"/>
      <w:r w:rsidR="006D0EB5" w:rsidRPr="006276F9">
        <w:rPr>
          <w:rFonts w:ascii="Times New Roman" w:eastAsia="Times New Roman" w:hAnsi="Times New Roman" w:cs="Times New Roman"/>
          <w:sz w:val="24"/>
          <w:szCs w:val="24"/>
        </w:rPr>
        <w:t>F(</w:t>
      </w:r>
      <w:proofErr w:type="gramEnd"/>
      <w:r w:rsidR="006D0EB5" w:rsidRPr="006276F9">
        <w:rPr>
          <w:rFonts w:ascii="Times New Roman" w:eastAsia="Times New Roman" w:hAnsi="Times New Roman" w:cs="Times New Roman"/>
          <w:sz w:val="24"/>
          <w:szCs w:val="24"/>
        </w:rPr>
        <w:t xml:space="preserve">3, 80) = 0.01, </w:t>
      </w:r>
      <w:r w:rsidR="006D0EB5" w:rsidRPr="006276F9">
        <w:rPr>
          <w:rFonts w:ascii="Times New Roman" w:eastAsia="Times New Roman" w:hAnsi="Times New Roman" w:cs="Times New Roman"/>
          <w:i/>
          <w:iCs/>
          <w:sz w:val="24"/>
          <w:szCs w:val="24"/>
        </w:rPr>
        <w:t>p</w:t>
      </w:r>
      <w:r w:rsidR="006D0EB5" w:rsidRPr="006276F9">
        <w:rPr>
          <w:rFonts w:ascii="Times New Roman" w:eastAsia="Times New Roman" w:hAnsi="Times New Roman" w:cs="Times New Roman"/>
          <w:sz w:val="24"/>
          <w:szCs w:val="24"/>
        </w:rPr>
        <w:t xml:space="preserve">=0.93] </w:t>
      </w:r>
      <w:r w:rsidR="007467A8" w:rsidRPr="006276F9">
        <w:rPr>
          <w:rFonts w:ascii="Times New Roman" w:eastAsia="Times New Roman" w:hAnsi="Times New Roman" w:cs="Times New Roman"/>
          <w:sz w:val="24"/>
          <w:szCs w:val="24"/>
        </w:rPr>
        <w:t xml:space="preserve">or cluster </w:t>
      </w:r>
      <w:r w:rsidR="006D0EB5" w:rsidRPr="006276F9">
        <w:rPr>
          <w:rFonts w:ascii="Times New Roman" w:eastAsia="Times New Roman" w:hAnsi="Times New Roman" w:cs="Times New Roman"/>
          <w:sz w:val="24"/>
          <w:szCs w:val="24"/>
        </w:rPr>
        <w:t xml:space="preserve">[F(3, 80) = 1.23, </w:t>
      </w:r>
      <w:r w:rsidR="006D0EB5" w:rsidRPr="006276F9">
        <w:rPr>
          <w:rFonts w:ascii="Times New Roman" w:eastAsia="Times New Roman" w:hAnsi="Times New Roman" w:cs="Times New Roman"/>
          <w:i/>
          <w:iCs/>
          <w:sz w:val="24"/>
          <w:szCs w:val="24"/>
        </w:rPr>
        <w:t>p</w:t>
      </w:r>
      <w:r w:rsidR="006D0EB5" w:rsidRPr="006276F9">
        <w:rPr>
          <w:rFonts w:ascii="Times New Roman" w:eastAsia="Times New Roman" w:hAnsi="Times New Roman" w:cs="Times New Roman"/>
          <w:sz w:val="24"/>
          <w:szCs w:val="24"/>
        </w:rPr>
        <w:t>=0.30]</w:t>
      </w:r>
      <w:r w:rsidR="007467A8" w:rsidRPr="006276F9">
        <w:rPr>
          <w:rFonts w:ascii="Times New Roman" w:eastAsia="Times New Roman" w:hAnsi="Times New Roman" w:cs="Times New Roman"/>
          <w:sz w:val="24"/>
          <w:szCs w:val="24"/>
        </w:rPr>
        <w:t xml:space="preserve"> effect for MMN</w:t>
      </w:r>
      <w:r w:rsidR="006D0EB5" w:rsidRPr="006276F9">
        <w:rPr>
          <w:rFonts w:ascii="Times New Roman" w:eastAsia="Times New Roman" w:hAnsi="Times New Roman" w:cs="Times New Roman"/>
          <w:sz w:val="24"/>
          <w:szCs w:val="24"/>
        </w:rPr>
        <w:t xml:space="preserve">. </w:t>
      </w:r>
      <w:r w:rsidR="00846B8E" w:rsidRPr="006276F9">
        <w:rPr>
          <w:rFonts w:ascii="Times New Roman" w:eastAsia="Times New Roman" w:hAnsi="Times New Roman" w:cs="Times New Roman"/>
          <w:sz w:val="24"/>
          <w:szCs w:val="24"/>
        </w:rPr>
        <w:t>There was</w:t>
      </w:r>
      <w:r w:rsidR="00C928B6"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 xml:space="preserve">a significant overall visit effect </w:t>
      </w:r>
      <w:r w:rsidR="001B6955" w:rsidRPr="006276F9">
        <w:rPr>
          <w:rFonts w:ascii="Times New Roman" w:eastAsia="Times New Roman" w:hAnsi="Times New Roman" w:cs="Times New Roman"/>
          <w:sz w:val="24"/>
          <w:szCs w:val="24"/>
        </w:rPr>
        <w:t>for LDN [</w:t>
      </w:r>
      <w:proofErr w:type="gramStart"/>
      <w:r w:rsidR="001B6955" w:rsidRPr="006276F9">
        <w:rPr>
          <w:rFonts w:ascii="Times New Roman" w:eastAsia="Times New Roman" w:hAnsi="Times New Roman" w:cs="Times New Roman"/>
          <w:sz w:val="24"/>
          <w:szCs w:val="24"/>
        </w:rPr>
        <w:t>F(</w:t>
      </w:r>
      <w:proofErr w:type="gramEnd"/>
      <w:r w:rsidR="001B6955" w:rsidRPr="006276F9">
        <w:rPr>
          <w:rFonts w:ascii="Times New Roman" w:eastAsia="Times New Roman" w:hAnsi="Times New Roman" w:cs="Times New Roman"/>
          <w:sz w:val="24"/>
          <w:szCs w:val="24"/>
        </w:rPr>
        <w:t xml:space="preserve">1, 80) = 4.71, </w:t>
      </w:r>
      <w:r w:rsidR="001B6955" w:rsidRPr="006276F9">
        <w:rPr>
          <w:rFonts w:ascii="Times New Roman" w:eastAsia="Times New Roman" w:hAnsi="Times New Roman" w:cs="Times New Roman"/>
          <w:i/>
          <w:iCs/>
          <w:sz w:val="24"/>
          <w:szCs w:val="24"/>
        </w:rPr>
        <w:t>p</w:t>
      </w:r>
      <w:r w:rsidR="001B6955" w:rsidRPr="006276F9">
        <w:rPr>
          <w:rFonts w:ascii="Times New Roman" w:eastAsia="Times New Roman" w:hAnsi="Times New Roman" w:cs="Times New Roman"/>
          <w:sz w:val="24"/>
          <w:szCs w:val="24"/>
        </w:rPr>
        <w:t>=0.03]</w:t>
      </w:r>
      <w:r w:rsidR="00892CCE" w:rsidRPr="006276F9">
        <w:rPr>
          <w:rFonts w:ascii="Times New Roman" w:eastAsia="Times New Roman" w:hAnsi="Times New Roman" w:cs="Times New Roman"/>
          <w:sz w:val="24"/>
          <w:szCs w:val="24"/>
        </w:rPr>
        <w:t>,</w:t>
      </w:r>
      <w:r w:rsidR="001B6955" w:rsidRPr="006276F9">
        <w:rPr>
          <w:rFonts w:ascii="Times New Roman" w:eastAsia="Times New Roman" w:hAnsi="Times New Roman" w:cs="Times New Roman"/>
          <w:sz w:val="24"/>
          <w:szCs w:val="24"/>
        </w:rPr>
        <w:t xml:space="preserve"> </w:t>
      </w:r>
      <w:r w:rsidR="00846B8E" w:rsidRPr="006276F9">
        <w:rPr>
          <w:rFonts w:ascii="Times New Roman" w:eastAsia="Times New Roman" w:hAnsi="Times New Roman" w:cs="Times New Roman"/>
          <w:sz w:val="24"/>
          <w:szCs w:val="24"/>
        </w:rPr>
        <w:t>but</w:t>
      </w:r>
      <w:r w:rsidRPr="006276F9">
        <w:rPr>
          <w:rFonts w:ascii="Times New Roman" w:eastAsia="Times New Roman" w:hAnsi="Times New Roman" w:cs="Times New Roman"/>
          <w:sz w:val="24"/>
          <w:szCs w:val="24"/>
        </w:rPr>
        <w:t xml:space="preserve"> </w:t>
      </w:r>
      <w:r w:rsidR="00E06026" w:rsidRPr="006276F9">
        <w:rPr>
          <w:rFonts w:ascii="Times New Roman" w:eastAsia="Times New Roman" w:hAnsi="Times New Roman" w:cs="Times New Roman"/>
          <w:sz w:val="24"/>
          <w:szCs w:val="24"/>
        </w:rPr>
        <w:t xml:space="preserve">no </w:t>
      </w:r>
      <w:r w:rsidR="00594179" w:rsidRPr="006276F9">
        <w:rPr>
          <w:rFonts w:ascii="Times New Roman" w:eastAsia="Times New Roman" w:hAnsi="Times New Roman" w:cs="Times New Roman"/>
          <w:sz w:val="24"/>
          <w:szCs w:val="24"/>
        </w:rPr>
        <w:t xml:space="preserve">LDN </w:t>
      </w:r>
      <w:r w:rsidR="00E06026" w:rsidRPr="006276F9">
        <w:rPr>
          <w:rFonts w:ascii="Times New Roman" w:eastAsia="Times New Roman" w:hAnsi="Times New Roman" w:cs="Times New Roman"/>
          <w:sz w:val="24"/>
          <w:szCs w:val="24"/>
        </w:rPr>
        <w:t>differences across clusters [F(3, 8</w:t>
      </w:r>
      <w:r w:rsidRPr="006276F9">
        <w:rPr>
          <w:rFonts w:ascii="Times New Roman" w:eastAsia="Times New Roman" w:hAnsi="Times New Roman" w:cs="Times New Roman"/>
          <w:sz w:val="24"/>
          <w:szCs w:val="24"/>
        </w:rPr>
        <w:t>0</w:t>
      </w:r>
      <w:r w:rsidR="00E06026" w:rsidRPr="006276F9">
        <w:rPr>
          <w:rFonts w:ascii="Times New Roman" w:eastAsia="Times New Roman" w:hAnsi="Times New Roman" w:cs="Times New Roman"/>
          <w:sz w:val="24"/>
          <w:szCs w:val="24"/>
        </w:rPr>
        <w:t xml:space="preserve">) = </w:t>
      </w:r>
      <w:r w:rsidR="00B51665" w:rsidRPr="006276F9">
        <w:rPr>
          <w:rFonts w:ascii="Times New Roman" w:eastAsia="Times New Roman" w:hAnsi="Times New Roman" w:cs="Times New Roman"/>
          <w:sz w:val="24"/>
          <w:szCs w:val="24"/>
        </w:rPr>
        <w:t>0.</w:t>
      </w:r>
      <w:r w:rsidRPr="006276F9">
        <w:rPr>
          <w:rFonts w:ascii="Times New Roman" w:eastAsia="Times New Roman" w:hAnsi="Times New Roman" w:cs="Times New Roman"/>
          <w:sz w:val="24"/>
          <w:szCs w:val="24"/>
        </w:rPr>
        <w:t>06</w:t>
      </w:r>
      <w:r w:rsidR="00E06026" w:rsidRPr="006276F9">
        <w:rPr>
          <w:rFonts w:ascii="Times New Roman" w:eastAsia="Times New Roman" w:hAnsi="Times New Roman" w:cs="Times New Roman"/>
          <w:sz w:val="24"/>
          <w:szCs w:val="24"/>
        </w:rPr>
        <w:t xml:space="preserve">, </w:t>
      </w:r>
      <w:r w:rsidR="00E06026" w:rsidRPr="006276F9">
        <w:rPr>
          <w:rFonts w:ascii="Times New Roman" w:eastAsia="Times New Roman" w:hAnsi="Times New Roman" w:cs="Times New Roman"/>
          <w:i/>
          <w:iCs/>
          <w:sz w:val="24"/>
          <w:szCs w:val="24"/>
        </w:rPr>
        <w:t>p</w:t>
      </w:r>
      <w:r w:rsidR="00E06026" w:rsidRPr="006276F9">
        <w:rPr>
          <w:rFonts w:ascii="Times New Roman" w:eastAsia="Times New Roman" w:hAnsi="Times New Roman" w:cs="Times New Roman"/>
          <w:sz w:val="24"/>
          <w:szCs w:val="24"/>
        </w:rPr>
        <w:t>=0.</w:t>
      </w:r>
      <w:r w:rsidRPr="006276F9">
        <w:rPr>
          <w:rFonts w:ascii="Times New Roman" w:eastAsia="Times New Roman" w:hAnsi="Times New Roman" w:cs="Times New Roman"/>
          <w:sz w:val="24"/>
          <w:szCs w:val="24"/>
        </w:rPr>
        <w:t>98</w:t>
      </w:r>
      <w:r w:rsidR="00E06026" w:rsidRPr="006276F9">
        <w:rPr>
          <w:rFonts w:ascii="Times New Roman" w:eastAsia="Times New Roman" w:hAnsi="Times New Roman" w:cs="Times New Roman"/>
          <w:sz w:val="24"/>
          <w:szCs w:val="24"/>
        </w:rPr>
        <w:t>].</w:t>
      </w:r>
      <w:r w:rsidR="003C1135"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 xml:space="preserve">There was </w:t>
      </w:r>
      <w:r w:rsidR="00892CCE" w:rsidRPr="006276F9">
        <w:rPr>
          <w:rFonts w:ascii="Times New Roman" w:eastAsia="Times New Roman" w:hAnsi="Times New Roman" w:cs="Times New Roman"/>
          <w:sz w:val="24"/>
          <w:szCs w:val="24"/>
        </w:rPr>
        <w:t xml:space="preserve">also </w:t>
      </w:r>
      <w:r w:rsidRPr="006276F9">
        <w:rPr>
          <w:rFonts w:ascii="Times New Roman" w:eastAsia="Times New Roman" w:hAnsi="Times New Roman" w:cs="Times New Roman"/>
          <w:sz w:val="24"/>
          <w:szCs w:val="24"/>
        </w:rPr>
        <w:t xml:space="preserve">no interaction between visit and </w:t>
      </w:r>
      <w:r w:rsidRPr="006276F9">
        <w:rPr>
          <w:rFonts w:ascii="Times New Roman" w:eastAsia="Times New Roman" w:hAnsi="Times New Roman" w:cs="Times New Roman"/>
          <w:sz w:val="24"/>
          <w:szCs w:val="24"/>
        </w:rPr>
        <w:lastRenderedPageBreak/>
        <w:t>cluster for LDN amplitude [</w:t>
      </w:r>
      <w:proofErr w:type="gramStart"/>
      <w:r w:rsidRPr="006276F9">
        <w:rPr>
          <w:rFonts w:ascii="Times New Roman" w:eastAsia="Times New Roman" w:hAnsi="Times New Roman" w:cs="Times New Roman"/>
          <w:sz w:val="24"/>
          <w:szCs w:val="24"/>
        </w:rPr>
        <w:t>F(</w:t>
      </w:r>
      <w:proofErr w:type="gramEnd"/>
      <w:r w:rsidRPr="006276F9">
        <w:rPr>
          <w:rFonts w:ascii="Times New Roman" w:eastAsia="Times New Roman" w:hAnsi="Times New Roman" w:cs="Times New Roman"/>
          <w:sz w:val="24"/>
          <w:szCs w:val="24"/>
        </w:rPr>
        <w:t xml:space="preserve">3, 80) = </w:t>
      </w:r>
      <w:r w:rsidR="001B6955" w:rsidRPr="006276F9">
        <w:rPr>
          <w:rFonts w:ascii="Times New Roman" w:eastAsia="Times New Roman" w:hAnsi="Times New Roman" w:cs="Times New Roman"/>
          <w:sz w:val="24"/>
          <w:szCs w:val="24"/>
        </w:rPr>
        <w:t>1.06</w:t>
      </w:r>
      <w:r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i/>
          <w:iCs/>
          <w:sz w:val="24"/>
          <w:szCs w:val="24"/>
        </w:rPr>
        <w:t>p</w:t>
      </w:r>
      <w:r w:rsidRPr="006276F9">
        <w:rPr>
          <w:rFonts w:ascii="Times New Roman" w:eastAsia="Times New Roman" w:hAnsi="Times New Roman" w:cs="Times New Roman"/>
          <w:sz w:val="24"/>
          <w:szCs w:val="24"/>
        </w:rPr>
        <w:t>=0.</w:t>
      </w:r>
      <w:r w:rsidR="001B6955" w:rsidRPr="006276F9">
        <w:rPr>
          <w:rFonts w:ascii="Times New Roman" w:eastAsia="Times New Roman" w:hAnsi="Times New Roman" w:cs="Times New Roman"/>
          <w:sz w:val="24"/>
          <w:szCs w:val="24"/>
        </w:rPr>
        <w:t>37</w:t>
      </w:r>
      <w:r w:rsidRPr="006276F9">
        <w:rPr>
          <w:rFonts w:ascii="Times New Roman" w:eastAsia="Times New Roman" w:hAnsi="Times New Roman" w:cs="Times New Roman"/>
          <w:sz w:val="24"/>
          <w:szCs w:val="24"/>
        </w:rPr>
        <w:t>]</w:t>
      </w:r>
      <w:r w:rsidR="00EA24AC" w:rsidRPr="006276F9">
        <w:rPr>
          <w:rFonts w:ascii="Times New Roman" w:eastAsia="Times New Roman" w:hAnsi="Times New Roman" w:cs="Times New Roman"/>
          <w:sz w:val="24"/>
          <w:szCs w:val="24"/>
        </w:rPr>
        <w:t>, thus the test-retest differences in LDN were consistent across participants</w:t>
      </w:r>
      <w:r w:rsidR="00846B8E" w:rsidRPr="006276F9">
        <w:rPr>
          <w:rFonts w:ascii="Times New Roman" w:eastAsia="Times New Roman" w:hAnsi="Times New Roman" w:cs="Times New Roman"/>
          <w:sz w:val="24"/>
          <w:szCs w:val="24"/>
        </w:rPr>
        <w:t>.</w:t>
      </w:r>
    </w:p>
    <w:p w14:paraId="4C7F97BF" w14:textId="7658C547" w:rsidR="00BA55BB" w:rsidRPr="006276F9" w:rsidRDefault="0053528E"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3.1.2 </w:t>
      </w:r>
      <w:r w:rsidR="008A2DEA" w:rsidRPr="006276F9">
        <w:rPr>
          <w:rFonts w:ascii="Times New Roman" w:eastAsia="Times New Roman" w:hAnsi="Times New Roman" w:cs="Times New Roman"/>
          <w:sz w:val="24"/>
          <w:szCs w:val="24"/>
        </w:rPr>
        <w:t>Presence of MMN and LDN at the individual level</w:t>
      </w:r>
    </w:p>
    <w:p w14:paraId="5AAFF806" w14:textId="7C84B24C" w:rsidR="002A2D07" w:rsidRPr="006276F9" w:rsidRDefault="00101C2F"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Table </w:t>
      </w:r>
      <w:r w:rsidR="00815CE0" w:rsidRPr="006276F9">
        <w:rPr>
          <w:rFonts w:ascii="Times New Roman" w:eastAsia="Times New Roman" w:hAnsi="Times New Roman" w:cs="Times New Roman"/>
          <w:strike/>
          <w:sz w:val="24"/>
          <w:szCs w:val="24"/>
        </w:rPr>
        <w:t xml:space="preserve">4 </w:t>
      </w:r>
      <w:r w:rsidR="002C0AC2" w:rsidRPr="006276F9">
        <w:rPr>
          <w:rFonts w:ascii="Times New Roman" w:eastAsia="Times New Roman" w:hAnsi="Times New Roman" w:cs="Times New Roman"/>
          <w:sz w:val="24"/>
          <w:szCs w:val="24"/>
        </w:rPr>
        <w:t xml:space="preserve">5 </w:t>
      </w:r>
      <w:r w:rsidRPr="006276F9">
        <w:rPr>
          <w:rFonts w:ascii="Times New Roman" w:eastAsia="Times New Roman" w:hAnsi="Times New Roman" w:cs="Times New Roman"/>
          <w:sz w:val="24"/>
          <w:szCs w:val="24"/>
        </w:rPr>
        <w:t>shows the distribution of the number of participants within each cluster who showed MMN and LDN</w:t>
      </w:r>
      <w:r w:rsidR="001B70F1" w:rsidRPr="006276F9">
        <w:rPr>
          <w:rFonts w:ascii="Times New Roman" w:eastAsia="Times New Roman" w:hAnsi="Times New Roman" w:cs="Times New Roman"/>
          <w:sz w:val="24"/>
          <w:szCs w:val="24"/>
        </w:rPr>
        <w:t xml:space="preserve"> at</w:t>
      </w:r>
      <w:r w:rsidR="007229C8" w:rsidRPr="006276F9">
        <w:rPr>
          <w:rFonts w:ascii="Times New Roman" w:eastAsia="Times New Roman" w:hAnsi="Times New Roman" w:cs="Times New Roman"/>
          <w:sz w:val="24"/>
          <w:szCs w:val="24"/>
        </w:rPr>
        <w:t xml:space="preserve"> </w:t>
      </w:r>
      <w:proofErr w:type="spellStart"/>
      <w:r w:rsidR="001B70F1"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w:t>
      </w:r>
      <w:bookmarkStart w:id="6" w:name="_Hlk118132496"/>
      <w:r w:rsidR="002D5244" w:rsidRPr="006276F9">
        <w:rPr>
          <w:rFonts w:ascii="Times New Roman" w:eastAsia="Times New Roman" w:hAnsi="Times New Roman" w:cs="Times New Roman"/>
          <w:sz w:val="24"/>
          <w:szCs w:val="24"/>
        </w:rPr>
        <w:t xml:space="preserve">The difference waves in </w:t>
      </w:r>
      <w:r w:rsidR="00FE2BC6" w:rsidRPr="006276F9">
        <w:rPr>
          <w:rFonts w:ascii="Times New Roman" w:eastAsia="Times New Roman" w:hAnsi="Times New Roman" w:cs="Times New Roman"/>
          <w:sz w:val="24"/>
          <w:szCs w:val="24"/>
        </w:rPr>
        <w:t xml:space="preserve">Figure </w:t>
      </w:r>
      <w:r w:rsidR="002D5244" w:rsidRPr="006276F9">
        <w:rPr>
          <w:rFonts w:ascii="Times New Roman" w:eastAsia="Times New Roman" w:hAnsi="Times New Roman" w:cs="Times New Roman"/>
          <w:sz w:val="24"/>
          <w:szCs w:val="24"/>
        </w:rPr>
        <w:t>2 show</w:t>
      </w:r>
      <w:r w:rsidR="00EB3DC3" w:rsidRPr="006276F9">
        <w:rPr>
          <w:rFonts w:ascii="Times New Roman" w:eastAsia="Times New Roman" w:hAnsi="Times New Roman" w:cs="Times New Roman"/>
          <w:sz w:val="24"/>
          <w:szCs w:val="24"/>
        </w:rPr>
        <w:t xml:space="preserve"> </w:t>
      </w:r>
      <w:r w:rsidR="00FE2BC6" w:rsidRPr="006276F9">
        <w:rPr>
          <w:rFonts w:ascii="Times New Roman" w:eastAsia="Times New Roman" w:hAnsi="Times New Roman" w:cs="Times New Roman"/>
          <w:sz w:val="24"/>
          <w:szCs w:val="24"/>
        </w:rPr>
        <w:t xml:space="preserve">MMN and LDN for the two visits across the four clusters. </w:t>
      </w:r>
      <w:bookmarkEnd w:id="6"/>
      <w:r w:rsidR="00AA5B44" w:rsidRPr="006276F9">
        <w:rPr>
          <w:rFonts w:ascii="Times New Roman" w:eastAsia="Times New Roman" w:hAnsi="Times New Roman" w:cs="Times New Roman"/>
          <w:sz w:val="24"/>
          <w:szCs w:val="24"/>
        </w:rPr>
        <w:t>For both visits, m</w:t>
      </w:r>
      <w:r w:rsidRPr="006276F9">
        <w:rPr>
          <w:rFonts w:ascii="Times New Roman" w:eastAsia="Times New Roman" w:hAnsi="Times New Roman" w:cs="Times New Roman"/>
          <w:sz w:val="24"/>
          <w:szCs w:val="24"/>
        </w:rPr>
        <w:t xml:space="preserve">ore children </w:t>
      </w:r>
      <w:r w:rsidR="00AA5B44" w:rsidRPr="006276F9">
        <w:rPr>
          <w:rFonts w:ascii="Times New Roman" w:eastAsia="Times New Roman" w:hAnsi="Times New Roman" w:cs="Times New Roman"/>
          <w:sz w:val="24"/>
          <w:szCs w:val="24"/>
        </w:rPr>
        <w:t xml:space="preserve">had </w:t>
      </w:r>
      <w:r w:rsidR="000E414E" w:rsidRPr="006276F9">
        <w:rPr>
          <w:rFonts w:ascii="Times New Roman" w:eastAsia="Times New Roman" w:hAnsi="Times New Roman" w:cs="Times New Roman"/>
          <w:sz w:val="24"/>
          <w:szCs w:val="24"/>
        </w:rPr>
        <w:t>measurable</w:t>
      </w:r>
      <w:r w:rsidR="00AA5B44"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MMN compared to LDN</w:t>
      </w:r>
      <w:r w:rsidR="009B6E13" w:rsidRPr="006276F9">
        <w:rPr>
          <w:rFonts w:ascii="Times New Roman" w:eastAsia="Times New Roman" w:hAnsi="Times New Roman" w:cs="Times New Roman"/>
          <w:sz w:val="24"/>
          <w:szCs w:val="24"/>
        </w:rPr>
        <w:t xml:space="preserve"> (see Supplementary figure for individual waveforms for all clusters</w:t>
      </w:r>
      <w:r w:rsidR="00A10D8C" w:rsidRPr="006276F9">
        <w:rPr>
          <w:rFonts w:ascii="Times New Roman" w:eastAsia="Times New Roman" w:hAnsi="Times New Roman" w:cs="Times New Roman"/>
          <w:sz w:val="24"/>
          <w:szCs w:val="24"/>
        </w:rPr>
        <w:t xml:space="preserve"> for the </w:t>
      </w:r>
      <w:r w:rsidR="002D5244" w:rsidRPr="006276F9">
        <w:rPr>
          <w:rFonts w:ascii="Times New Roman" w:eastAsia="Times New Roman" w:hAnsi="Times New Roman" w:cs="Times New Roman"/>
          <w:sz w:val="24"/>
          <w:szCs w:val="24"/>
        </w:rPr>
        <w:t xml:space="preserve">two </w:t>
      </w:r>
      <w:r w:rsidR="00A10D8C" w:rsidRPr="006276F9">
        <w:rPr>
          <w:rFonts w:ascii="Times New Roman" w:eastAsia="Times New Roman" w:hAnsi="Times New Roman" w:cs="Times New Roman"/>
          <w:sz w:val="24"/>
          <w:szCs w:val="24"/>
        </w:rPr>
        <w:t>visits</w:t>
      </w:r>
      <w:r w:rsidR="00C40085" w:rsidRPr="006276F9">
        <w:rPr>
          <w:rFonts w:ascii="Times New Roman" w:eastAsia="Times New Roman" w:hAnsi="Times New Roman" w:cs="Times New Roman"/>
          <w:sz w:val="24"/>
          <w:szCs w:val="24"/>
        </w:rPr>
        <w:t xml:space="preserve"> (red for visit 1 and blue for visit 2)</w:t>
      </w:r>
      <w:r w:rsidR="00AA5B44" w:rsidRPr="006276F9">
        <w:rPr>
          <w:rFonts w:ascii="Times New Roman" w:eastAsia="Times New Roman" w:hAnsi="Times New Roman" w:cs="Times New Roman"/>
          <w:sz w:val="24"/>
          <w:szCs w:val="24"/>
        </w:rPr>
        <w:t>. C</w:t>
      </w:r>
      <w:r w:rsidR="00951AA4" w:rsidRPr="006276F9">
        <w:rPr>
          <w:rFonts w:ascii="Times New Roman" w:eastAsia="Times New Roman" w:hAnsi="Times New Roman" w:cs="Times New Roman"/>
          <w:sz w:val="24"/>
          <w:szCs w:val="24"/>
        </w:rPr>
        <w:t>hildren in Cluster 3</w:t>
      </w:r>
      <w:r w:rsidR="002118AF" w:rsidRPr="006276F9">
        <w:rPr>
          <w:rFonts w:ascii="Times New Roman" w:eastAsia="Times New Roman" w:hAnsi="Times New Roman" w:cs="Times New Roman"/>
          <w:sz w:val="24"/>
          <w:szCs w:val="24"/>
        </w:rPr>
        <w:t xml:space="preserve">, with </w:t>
      </w:r>
      <w:r w:rsidR="002D5244" w:rsidRPr="006276F9">
        <w:rPr>
          <w:rFonts w:ascii="Times New Roman" w:eastAsia="Times New Roman" w:hAnsi="Times New Roman" w:cs="Times New Roman"/>
          <w:sz w:val="24"/>
          <w:szCs w:val="24"/>
        </w:rPr>
        <w:t xml:space="preserve">relatively </w:t>
      </w:r>
      <w:r w:rsidR="002118AF" w:rsidRPr="006276F9">
        <w:rPr>
          <w:rFonts w:ascii="Times New Roman" w:eastAsia="Times New Roman" w:hAnsi="Times New Roman" w:cs="Times New Roman"/>
          <w:sz w:val="24"/>
          <w:szCs w:val="24"/>
        </w:rPr>
        <w:t xml:space="preserve">good </w:t>
      </w:r>
      <w:r w:rsidR="00BA06B3" w:rsidRPr="006276F9">
        <w:rPr>
          <w:rFonts w:ascii="Times New Roman" w:eastAsia="Times New Roman" w:hAnsi="Times New Roman" w:cs="Times New Roman"/>
          <w:sz w:val="24"/>
          <w:szCs w:val="24"/>
        </w:rPr>
        <w:t xml:space="preserve">language skills and good </w:t>
      </w:r>
      <w:r w:rsidR="00F10EC2" w:rsidRPr="006276F9">
        <w:rPr>
          <w:rFonts w:ascii="Times New Roman" w:eastAsia="Times New Roman" w:hAnsi="Times New Roman" w:cs="Times New Roman"/>
          <w:sz w:val="24"/>
          <w:szCs w:val="24"/>
        </w:rPr>
        <w:t>nonverbal intelligence scores,</w:t>
      </w:r>
      <w:r w:rsidR="00951AA4" w:rsidRPr="006276F9">
        <w:rPr>
          <w:rFonts w:ascii="Times New Roman" w:eastAsia="Times New Roman" w:hAnsi="Times New Roman" w:cs="Times New Roman"/>
          <w:sz w:val="24"/>
          <w:szCs w:val="24"/>
        </w:rPr>
        <w:t xml:space="preserve"> showed the most consistent presence of MMN and LDN </w:t>
      </w:r>
      <w:r w:rsidR="00A9518A" w:rsidRPr="006276F9">
        <w:rPr>
          <w:rFonts w:ascii="Times New Roman" w:eastAsia="Times New Roman" w:hAnsi="Times New Roman" w:cs="Times New Roman"/>
          <w:sz w:val="24"/>
          <w:szCs w:val="24"/>
        </w:rPr>
        <w:t xml:space="preserve">for </w:t>
      </w:r>
      <w:r w:rsidR="00951AA4" w:rsidRPr="006276F9">
        <w:rPr>
          <w:rFonts w:ascii="Times New Roman" w:eastAsia="Times New Roman" w:hAnsi="Times New Roman" w:cs="Times New Roman"/>
          <w:sz w:val="24"/>
          <w:szCs w:val="24"/>
        </w:rPr>
        <w:t>both visits</w:t>
      </w:r>
      <w:r w:rsidR="00991ECC" w:rsidRPr="006276F9">
        <w:rPr>
          <w:rFonts w:ascii="Times New Roman" w:eastAsia="Times New Roman" w:hAnsi="Times New Roman" w:cs="Times New Roman"/>
          <w:sz w:val="24"/>
          <w:szCs w:val="24"/>
        </w:rPr>
        <w:t xml:space="preserve"> </w:t>
      </w:r>
      <w:r w:rsidR="003D1438" w:rsidRPr="006276F9">
        <w:rPr>
          <w:rFonts w:ascii="Times New Roman" w:eastAsia="Times New Roman" w:hAnsi="Times New Roman" w:cs="Times New Roman"/>
          <w:sz w:val="24"/>
          <w:szCs w:val="24"/>
        </w:rPr>
        <w:t>(</w:t>
      </w:r>
      <w:r w:rsidR="000B0ADB" w:rsidRPr="006276F9">
        <w:rPr>
          <w:rFonts w:ascii="Times New Roman" w:eastAsia="Times New Roman" w:hAnsi="Times New Roman" w:cs="Times New Roman"/>
          <w:sz w:val="24"/>
          <w:szCs w:val="24"/>
        </w:rPr>
        <w:t>T</w:t>
      </w:r>
      <w:r w:rsidR="003D1438" w:rsidRPr="006276F9">
        <w:rPr>
          <w:rFonts w:ascii="Times New Roman" w:eastAsia="Times New Roman" w:hAnsi="Times New Roman" w:cs="Times New Roman"/>
          <w:sz w:val="24"/>
          <w:szCs w:val="24"/>
        </w:rPr>
        <w:t xml:space="preserve">able </w:t>
      </w:r>
      <w:r w:rsidR="00F2658B" w:rsidRPr="006276F9">
        <w:rPr>
          <w:rFonts w:ascii="Times New Roman" w:eastAsia="Times New Roman" w:hAnsi="Times New Roman" w:cs="Times New Roman"/>
          <w:sz w:val="24"/>
          <w:szCs w:val="24"/>
        </w:rPr>
        <w:t>3</w:t>
      </w:r>
      <w:r w:rsidR="003D1438" w:rsidRPr="006276F9">
        <w:rPr>
          <w:rFonts w:ascii="Times New Roman" w:eastAsia="Times New Roman" w:hAnsi="Times New Roman" w:cs="Times New Roman"/>
          <w:sz w:val="24"/>
          <w:szCs w:val="24"/>
        </w:rPr>
        <w:t>)</w:t>
      </w:r>
      <w:r w:rsidR="00D0693E" w:rsidRPr="006276F9">
        <w:rPr>
          <w:rFonts w:ascii="Times New Roman" w:eastAsia="Times New Roman" w:hAnsi="Times New Roman" w:cs="Times New Roman"/>
          <w:sz w:val="24"/>
          <w:szCs w:val="24"/>
        </w:rPr>
        <w:t xml:space="preserve">, </w:t>
      </w:r>
      <w:r w:rsidR="0071267B" w:rsidRPr="006276F9">
        <w:rPr>
          <w:rFonts w:ascii="Times New Roman" w:eastAsia="Times New Roman" w:hAnsi="Times New Roman" w:cs="Times New Roman"/>
          <w:sz w:val="24"/>
          <w:szCs w:val="24"/>
        </w:rPr>
        <w:t xml:space="preserve">and </w:t>
      </w:r>
      <w:r w:rsidR="00942B62" w:rsidRPr="006276F9">
        <w:rPr>
          <w:rFonts w:ascii="Times New Roman" w:eastAsia="Times New Roman" w:hAnsi="Times New Roman" w:cs="Times New Roman"/>
          <w:sz w:val="24"/>
          <w:szCs w:val="24"/>
        </w:rPr>
        <w:t xml:space="preserve">relative to other clusters, </w:t>
      </w:r>
      <w:r w:rsidR="00D0693E" w:rsidRPr="006276F9">
        <w:rPr>
          <w:rFonts w:ascii="Times New Roman" w:eastAsia="Times New Roman" w:hAnsi="Times New Roman" w:cs="Times New Roman"/>
          <w:sz w:val="24"/>
          <w:szCs w:val="24"/>
        </w:rPr>
        <w:t xml:space="preserve">inter-individual reliability of MMN and LDN responses based on response detectability was </w:t>
      </w:r>
      <w:r w:rsidR="00F14134" w:rsidRPr="006276F9">
        <w:rPr>
          <w:rFonts w:ascii="Times New Roman" w:eastAsia="Times New Roman" w:hAnsi="Times New Roman" w:cs="Times New Roman"/>
          <w:sz w:val="24"/>
          <w:szCs w:val="24"/>
        </w:rPr>
        <w:t xml:space="preserve">high for </w:t>
      </w:r>
      <w:r w:rsidR="002D5244" w:rsidRPr="006276F9">
        <w:rPr>
          <w:rFonts w:ascii="Times New Roman" w:eastAsia="Times New Roman" w:hAnsi="Times New Roman" w:cs="Times New Roman"/>
          <w:sz w:val="24"/>
          <w:szCs w:val="24"/>
        </w:rPr>
        <w:t>C</w:t>
      </w:r>
      <w:r w:rsidR="00F14134" w:rsidRPr="006276F9">
        <w:rPr>
          <w:rFonts w:ascii="Times New Roman" w:eastAsia="Times New Roman" w:hAnsi="Times New Roman" w:cs="Times New Roman"/>
          <w:sz w:val="24"/>
          <w:szCs w:val="24"/>
        </w:rPr>
        <w:t>luster 3</w:t>
      </w:r>
      <w:r w:rsidR="00D0693E" w:rsidRPr="006276F9">
        <w:rPr>
          <w:rFonts w:ascii="Times New Roman" w:eastAsia="Times New Roman" w:hAnsi="Times New Roman" w:cs="Times New Roman"/>
          <w:sz w:val="24"/>
          <w:szCs w:val="24"/>
        </w:rPr>
        <w:t>.</w:t>
      </w:r>
      <w:r w:rsidR="002A2D07" w:rsidRPr="006276F9">
        <w:rPr>
          <w:rFonts w:ascii="Times New Roman" w:eastAsia="Times New Roman" w:hAnsi="Times New Roman" w:cs="Times New Roman"/>
          <w:sz w:val="24"/>
          <w:szCs w:val="24"/>
        </w:rPr>
        <w:t xml:space="preserve"> </w:t>
      </w:r>
    </w:p>
    <w:p w14:paraId="57DE217E" w14:textId="1B31C9FA" w:rsidR="002A2D07" w:rsidRPr="006276F9" w:rsidRDefault="002A2D07"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INSERT Table</w:t>
      </w:r>
      <w:r w:rsidR="00593B10" w:rsidRPr="006276F9">
        <w:rPr>
          <w:rFonts w:ascii="Times New Roman" w:eastAsia="Times New Roman" w:hAnsi="Times New Roman" w:cs="Times New Roman"/>
          <w:sz w:val="24"/>
          <w:szCs w:val="24"/>
        </w:rPr>
        <w:t xml:space="preserve"> </w:t>
      </w:r>
      <w:r w:rsidR="00593B10" w:rsidRPr="006276F9">
        <w:rPr>
          <w:rFonts w:ascii="Times New Roman" w:eastAsia="Times New Roman" w:hAnsi="Times New Roman" w:cs="Times New Roman"/>
          <w:strike/>
          <w:sz w:val="24"/>
          <w:szCs w:val="24"/>
        </w:rPr>
        <w:t>4</w:t>
      </w:r>
      <w:r w:rsidRPr="006276F9">
        <w:rPr>
          <w:rFonts w:ascii="Times New Roman" w:eastAsia="Times New Roman" w:hAnsi="Times New Roman" w:cs="Times New Roman"/>
          <w:strike/>
          <w:sz w:val="24"/>
          <w:szCs w:val="24"/>
        </w:rPr>
        <w:t xml:space="preserve"> </w:t>
      </w:r>
      <w:r w:rsidR="002C0AC2" w:rsidRPr="006276F9">
        <w:rPr>
          <w:rFonts w:ascii="Times New Roman" w:eastAsia="Times New Roman" w:hAnsi="Times New Roman" w:cs="Times New Roman"/>
          <w:sz w:val="24"/>
          <w:szCs w:val="24"/>
        </w:rPr>
        <w:t>5</w:t>
      </w:r>
    </w:p>
    <w:p w14:paraId="7FB7D349" w14:textId="0B557554" w:rsidR="002A2D07" w:rsidRPr="006276F9" w:rsidRDefault="002A2D07"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INSERT Figure 2</w:t>
      </w:r>
    </w:p>
    <w:p w14:paraId="3D9B4595" w14:textId="485939C9" w:rsidR="007F123F" w:rsidRPr="006276F9" w:rsidRDefault="00E73C61"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 xml:space="preserve">4 </w:t>
      </w:r>
      <w:proofErr w:type="gramStart"/>
      <w:r w:rsidRPr="006276F9">
        <w:rPr>
          <w:rFonts w:ascii="Times New Roman" w:eastAsia="Times New Roman" w:hAnsi="Times New Roman" w:cs="Times New Roman"/>
          <w:b/>
          <w:bCs/>
          <w:sz w:val="24"/>
          <w:szCs w:val="24"/>
        </w:rPr>
        <w:t>DISCUSSION</w:t>
      </w:r>
      <w:proofErr w:type="gramEnd"/>
    </w:p>
    <w:p w14:paraId="2B2560CA" w14:textId="245736F4" w:rsidR="00D2174D" w:rsidRPr="006276F9" w:rsidRDefault="00BF2590" w:rsidP="002D52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MMN and LDN are </w:t>
      </w:r>
      <w:r w:rsidR="0068264D" w:rsidRPr="006276F9">
        <w:rPr>
          <w:rFonts w:ascii="Times New Roman" w:eastAsia="Times New Roman" w:hAnsi="Times New Roman" w:cs="Times New Roman"/>
          <w:sz w:val="24"/>
          <w:szCs w:val="24"/>
        </w:rPr>
        <w:t xml:space="preserve">discriminatory cortical responses </w:t>
      </w:r>
      <w:r w:rsidR="005B18D8" w:rsidRPr="006276F9">
        <w:rPr>
          <w:rFonts w:ascii="Times New Roman" w:eastAsia="Times New Roman" w:hAnsi="Times New Roman" w:cs="Times New Roman"/>
          <w:sz w:val="24"/>
          <w:szCs w:val="24"/>
        </w:rPr>
        <w:t xml:space="preserve">evoked </w:t>
      </w:r>
      <w:r w:rsidR="0068264D" w:rsidRPr="006276F9">
        <w:rPr>
          <w:rFonts w:ascii="Times New Roman" w:eastAsia="Times New Roman" w:hAnsi="Times New Roman" w:cs="Times New Roman"/>
          <w:sz w:val="24"/>
          <w:szCs w:val="24"/>
        </w:rPr>
        <w:t>when the</w:t>
      </w:r>
      <w:r w:rsidRPr="006276F9">
        <w:rPr>
          <w:rFonts w:ascii="Times New Roman" w:eastAsia="Times New Roman" w:hAnsi="Times New Roman" w:cs="Times New Roman"/>
          <w:sz w:val="24"/>
          <w:szCs w:val="24"/>
        </w:rPr>
        <w:t xml:space="preserve"> deviant sound </w:t>
      </w:r>
      <w:r w:rsidR="0068264D" w:rsidRPr="006276F9">
        <w:rPr>
          <w:rFonts w:ascii="Times New Roman" w:eastAsia="Times New Roman" w:hAnsi="Times New Roman" w:cs="Times New Roman"/>
          <w:sz w:val="24"/>
          <w:szCs w:val="24"/>
        </w:rPr>
        <w:t>is perceived as different from</w:t>
      </w:r>
      <w:r w:rsidRPr="006276F9">
        <w:rPr>
          <w:rFonts w:ascii="Times New Roman" w:eastAsia="Times New Roman" w:hAnsi="Times New Roman" w:cs="Times New Roman"/>
          <w:sz w:val="24"/>
          <w:szCs w:val="24"/>
        </w:rPr>
        <w:t xml:space="preserve"> </w:t>
      </w:r>
      <w:r w:rsidR="005B18D8" w:rsidRPr="006276F9">
        <w:rPr>
          <w:rFonts w:ascii="Times New Roman" w:eastAsia="Times New Roman" w:hAnsi="Times New Roman" w:cs="Times New Roman"/>
          <w:sz w:val="24"/>
          <w:szCs w:val="24"/>
        </w:rPr>
        <w:t xml:space="preserve">the </w:t>
      </w:r>
      <w:r w:rsidRPr="006276F9">
        <w:rPr>
          <w:rFonts w:ascii="Times New Roman" w:eastAsia="Times New Roman" w:hAnsi="Times New Roman" w:cs="Times New Roman"/>
          <w:sz w:val="24"/>
          <w:szCs w:val="24"/>
        </w:rPr>
        <w:t>expected</w:t>
      </w:r>
      <w:r w:rsidR="00DB6C06" w:rsidRPr="006276F9">
        <w:rPr>
          <w:rFonts w:ascii="Times New Roman" w:eastAsia="Times New Roman" w:hAnsi="Times New Roman" w:cs="Times New Roman"/>
          <w:sz w:val="24"/>
          <w:szCs w:val="24"/>
        </w:rPr>
        <w:t>, standard</w:t>
      </w:r>
      <w:r w:rsidRPr="006276F9">
        <w:rPr>
          <w:rFonts w:ascii="Times New Roman" w:eastAsia="Times New Roman" w:hAnsi="Times New Roman" w:cs="Times New Roman"/>
          <w:sz w:val="24"/>
          <w:szCs w:val="24"/>
        </w:rPr>
        <w:t xml:space="preserve"> stimuli.</w:t>
      </w:r>
      <w:r w:rsidR="002D5244" w:rsidRPr="006276F9">
        <w:rPr>
          <w:rFonts w:ascii="Times New Roman" w:eastAsia="Times New Roman" w:hAnsi="Times New Roman" w:cs="Times New Roman"/>
          <w:sz w:val="24"/>
          <w:szCs w:val="24"/>
        </w:rPr>
        <w:t xml:space="preserve"> Previous studies have found that t</w:t>
      </w:r>
      <w:r w:rsidR="00DB6C06" w:rsidRPr="006276F9">
        <w:rPr>
          <w:rFonts w:ascii="Times New Roman" w:eastAsia="Times New Roman" w:hAnsi="Times New Roman" w:cs="Times New Roman"/>
          <w:sz w:val="24"/>
          <w:szCs w:val="24"/>
        </w:rPr>
        <w:t xml:space="preserve">he </w:t>
      </w:r>
      <w:r w:rsidRPr="006276F9">
        <w:rPr>
          <w:rFonts w:ascii="Times New Roman" w:eastAsia="Times New Roman" w:hAnsi="Times New Roman" w:cs="Times New Roman"/>
          <w:sz w:val="24"/>
          <w:szCs w:val="24"/>
        </w:rPr>
        <w:t xml:space="preserve">LDN response is most prominent </w:t>
      </w:r>
      <w:r w:rsidR="00DB6C06" w:rsidRPr="006276F9">
        <w:rPr>
          <w:rFonts w:ascii="Times New Roman" w:eastAsia="Times New Roman" w:hAnsi="Times New Roman" w:cs="Times New Roman"/>
          <w:sz w:val="24"/>
          <w:szCs w:val="24"/>
        </w:rPr>
        <w:t xml:space="preserve">in response </w:t>
      </w:r>
      <w:r w:rsidRPr="006276F9">
        <w:rPr>
          <w:rFonts w:ascii="Times New Roman" w:eastAsia="Times New Roman" w:hAnsi="Times New Roman" w:cs="Times New Roman"/>
          <w:sz w:val="24"/>
          <w:szCs w:val="24"/>
        </w:rPr>
        <w:t>to discrimination of speech sounds</w:t>
      </w:r>
      <w:r w:rsidR="00367A61" w:rsidRPr="006276F9">
        <w:rPr>
          <w:rFonts w:ascii="Times New Roman" w:eastAsia="Times New Roman" w:hAnsi="Times New Roman" w:cs="Times New Roman"/>
          <w:sz w:val="24"/>
          <w:szCs w:val="24"/>
        </w:rPr>
        <w:t xml:space="preserve"> (</w:t>
      </w:r>
      <w:proofErr w:type="spellStart"/>
      <w:r w:rsidR="00367A61" w:rsidRPr="006276F9">
        <w:rPr>
          <w:rFonts w:ascii="Times New Roman" w:eastAsia="Times New Roman" w:hAnsi="Times New Roman" w:cs="Times New Roman"/>
          <w:sz w:val="24"/>
          <w:szCs w:val="24"/>
        </w:rPr>
        <w:t>Cheour</w:t>
      </w:r>
      <w:proofErr w:type="spellEnd"/>
      <w:r w:rsidR="00367A61" w:rsidRPr="006276F9">
        <w:rPr>
          <w:rFonts w:ascii="Times New Roman" w:eastAsia="Times New Roman" w:hAnsi="Times New Roman" w:cs="Times New Roman"/>
          <w:sz w:val="24"/>
          <w:szCs w:val="24"/>
        </w:rPr>
        <w:t xml:space="preserve"> et al., 2001; </w:t>
      </w:r>
      <w:proofErr w:type="spellStart"/>
      <w:r w:rsidR="00367A61" w:rsidRPr="006276F9">
        <w:rPr>
          <w:rFonts w:ascii="Times New Roman" w:eastAsia="Times New Roman" w:hAnsi="Times New Roman" w:cs="Times New Roman"/>
          <w:sz w:val="24"/>
          <w:szCs w:val="24"/>
        </w:rPr>
        <w:t>Korpilahti</w:t>
      </w:r>
      <w:proofErr w:type="spellEnd"/>
      <w:r w:rsidR="00367A61" w:rsidRPr="006276F9">
        <w:rPr>
          <w:rFonts w:ascii="Times New Roman" w:eastAsia="Times New Roman" w:hAnsi="Times New Roman" w:cs="Times New Roman"/>
          <w:sz w:val="24"/>
          <w:szCs w:val="24"/>
        </w:rPr>
        <w:t xml:space="preserve"> et al., 2001)</w:t>
      </w:r>
      <w:r w:rsidR="00DF6D45"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w:t>
      </w:r>
      <w:r w:rsidR="00C968A9" w:rsidRPr="006276F9">
        <w:rPr>
          <w:rFonts w:ascii="Times New Roman" w:eastAsia="Times New Roman" w:hAnsi="Times New Roman" w:cs="Times New Roman"/>
          <w:sz w:val="24"/>
          <w:szCs w:val="24"/>
        </w:rPr>
        <w:t xml:space="preserve">and the </w:t>
      </w:r>
      <w:r w:rsidR="00BA2CA0" w:rsidRPr="006276F9">
        <w:rPr>
          <w:rFonts w:ascii="Times New Roman" w:eastAsia="Times New Roman" w:hAnsi="Times New Roman" w:cs="Times New Roman"/>
          <w:sz w:val="24"/>
          <w:szCs w:val="24"/>
        </w:rPr>
        <w:t xml:space="preserve">/da-ga/ </w:t>
      </w:r>
      <w:r w:rsidR="00C968A9" w:rsidRPr="006276F9">
        <w:rPr>
          <w:rFonts w:ascii="Times New Roman" w:eastAsia="Times New Roman" w:hAnsi="Times New Roman" w:cs="Times New Roman"/>
          <w:sz w:val="24"/>
          <w:szCs w:val="24"/>
        </w:rPr>
        <w:t xml:space="preserve">contrast </w:t>
      </w:r>
      <w:r w:rsidR="002D5244" w:rsidRPr="006276F9">
        <w:rPr>
          <w:rFonts w:ascii="Times New Roman" w:eastAsia="Times New Roman" w:hAnsi="Times New Roman" w:cs="Times New Roman"/>
          <w:sz w:val="24"/>
          <w:szCs w:val="24"/>
        </w:rPr>
        <w:t xml:space="preserve">has been used by this study’s authors to </w:t>
      </w:r>
      <w:r w:rsidR="00BA2CA0" w:rsidRPr="006276F9">
        <w:rPr>
          <w:rFonts w:ascii="Times New Roman" w:eastAsia="Times New Roman" w:hAnsi="Times New Roman" w:cs="Times New Roman"/>
          <w:sz w:val="24"/>
          <w:szCs w:val="24"/>
        </w:rPr>
        <w:t xml:space="preserve">elicit MMN </w:t>
      </w:r>
      <w:r w:rsidR="002D5244" w:rsidRPr="006276F9">
        <w:rPr>
          <w:rFonts w:ascii="Times New Roman" w:eastAsia="Times New Roman" w:hAnsi="Times New Roman" w:cs="Times New Roman"/>
          <w:sz w:val="24"/>
          <w:szCs w:val="24"/>
        </w:rPr>
        <w:t xml:space="preserve">in </w:t>
      </w:r>
      <w:r w:rsidR="00C968A9" w:rsidRPr="006276F9">
        <w:rPr>
          <w:rFonts w:ascii="Times New Roman" w:eastAsia="Times New Roman" w:hAnsi="Times New Roman" w:cs="Times New Roman"/>
          <w:sz w:val="24"/>
          <w:szCs w:val="24"/>
        </w:rPr>
        <w:t>typical children</w:t>
      </w:r>
      <w:r w:rsidR="00EE2F2A" w:rsidRPr="006276F9">
        <w:rPr>
          <w:rFonts w:ascii="Times New Roman" w:eastAsia="Times New Roman" w:hAnsi="Times New Roman" w:cs="Times New Roman"/>
          <w:sz w:val="24"/>
          <w:szCs w:val="24"/>
        </w:rPr>
        <w:t xml:space="preserve"> (Sharma et al</w:t>
      </w:r>
      <w:r w:rsidR="002D5244" w:rsidRPr="006276F9">
        <w:rPr>
          <w:rFonts w:ascii="Times New Roman" w:eastAsia="Times New Roman" w:hAnsi="Times New Roman" w:cs="Times New Roman"/>
          <w:sz w:val="24"/>
          <w:szCs w:val="24"/>
        </w:rPr>
        <w:t>.</w:t>
      </w:r>
      <w:r w:rsidR="00EE2F2A" w:rsidRPr="006276F9">
        <w:rPr>
          <w:rFonts w:ascii="Times New Roman" w:eastAsia="Times New Roman" w:hAnsi="Times New Roman" w:cs="Times New Roman"/>
          <w:sz w:val="24"/>
          <w:szCs w:val="24"/>
        </w:rPr>
        <w:t xml:space="preserve"> 2004). Sharma et al</w:t>
      </w:r>
      <w:r w:rsidR="002D5244" w:rsidRPr="006276F9">
        <w:rPr>
          <w:rFonts w:ascii="Times New Roman" w:eastAsia="Times New Roman" w:hAnsi="Times New Roman" w:cs="Times New Roman"/>
          <w:sz w:val="24"/>
          <w:szCs w:val="24"/>
        </w:rPr>
        <w:t>.</w:t>
      </w:r>
      <w:r w:rsidR="00EE2F2A" w:rsidRPr="006276F9">
        <w:rPr>
          <w:rFonts w:ascii="Times New Roman" w:eastAsia="Times New Roman" w:hAnsi="Times New Roman" w:cs="Times New Roman"/>
          <w:sz w:val="24"/>
          <w:szCs w:val="24"/>
        </w:rPr>
        <w:t xml:space="preserve"> (2006)</w:t>
      </w:r>
      <w:r w:rsidR="00C968A9" w:rsidRPr="006276F9">
        <w:rPr>
          <w:rFonts w:ascii="Times New Roman" w:eastAsia="Times New Roman" w:hAnsi="Times New Roman" w:cs="Times New Roman"/>
          <w:sz w:val="24"/>
          <w:szCs w:val="24"/>
        </w:rPr>
        <w:t xml:space="preserve"> </w:t>
      </w:r>
      <w:r w:rsidR="002D5244" w:rsidRPr="006276F9">
        <w:rPr>
          <w:rFonts w:ascii="Times New Roman" w:eastAsia="Times New Roman" w:hAnsi="Times New Roman" w:cs="Times New Roman"/>
          <w:sz w:val="24"/>
          <w:szCs w:val="24"/>
        </w:rPr>
        <w:t>found</w:t>
      </w:r>
      <w:r w:rsidR="008C5825" w:rsidRPr="006276F9">
        <w:rPr>
          <w:rFonts w:ascii="Times New Roman" w:eastAsia="Times New Roman" w:hAnsi="Times New Roman" w:cs="Times New Roman"/>
          <w:sz w:val="24"/>
          <w:szCs w:val="24"/>
        </w:rPr>
        <w:t xml:space="preserve"> </w:t>
      </w:r>
      <w:r w:rsidR="00707AE1" w:rsidRPr="006276F9">
        <w:rPr>
          <w:rFonts w:ascii="Times New Roman" w:eastAsia="Times New Roman" w:hAnsi="Times New Roman" w:cs="Times New Roman"/>
          <w:sz w:val="24"/>
          <w:szCs w:val="24"/>
        </w:rPr>
        <w:t>that /ga/ elicited MMN was the smallest in</w:t>
      </w:r>
      <w:r w:rsidR="00C968A9" w:rsidRPr="006276F9">
        <w:rPr>
          <w:rFonts w:ascii="Times New Roman" w:eastAsia="Times New Roman" w:hAnsi="Times New Roman" w:cs="Times New Roman"/>
          <w:sz w:val="24"/>
          <w:szCs w:val="24"/>
        </w:rPr>
        <w:t xml:space="preserve"> children with reading difficulties </w:t>
      </w:r>
      <w:r w:rsidR="00707AE1" w:rsidRPr="006276F9">
        <w:rPr>
          <w:rFonts w:ascii="Times New Roman" w:eastAsia="Times New Roman" w:hAnsi="Times New Roman" w:cs="Times New Roman"/>
          <w:sz w:val="24"/>
          <w:szCs w:val="24"/>
        </w:rPr>
        <w:t>compared to other stimuli</w:t>
      </w:r>
      <w:r w:rsidR="00EE2F2A" w:rsidRPr="006276F9">
        <w:rPr>
          <w:rFonts w:ascii="Times New Roman" w:eastAsia="Times New Roman" w:hAnsi="Times New Roman" w:cs="Times New Roman"/>
          <w:sz w:val="24"/>
          <w:szCs w:val="24"/>
        </w:rPr>
        <w:t>, hence</w:t>
      </w:r>
      <w:r w:rsidR="00285905" w:rsidRPr="006276F9">
        <w:rPr>
          <w:rFonts w:ascii="Times New Roman" w:eastAsia="Times New Roman" w:hAnsi="Times New Roman" w:cs="Times New Roman"/>
          <w:sz w:val="24"/>
          <w:szCs w:val="24"/>
        </w:rPr>
        <w:t xml:space="preserve"> </w:t>
      </w:r>
      <w:r w:rsidR="002D5244" w:rsidRPr="006276F9">
        <w:rPr>
          <w:rFonts w:ascii="Times New Roman" w:eastAsia="Times New Roman" w:hAnsi="Times New Roman" w:cs="Times New Roman"/>
          <w:sz w:val="24"/>
          <w:szCs w:val="24"/>
        </w:rPr>
        <w:t xml:space="preserve">the </w:t>
      </w:r>
      <w:r w:rsidR="00970AD8" w:rsidRPr="006276F9">
        <w:rPr>
          <w:rFonts w:ascii="Times New Roman" w:eastAsia="Times New Roman" w:hAnsi="Times New Roman" w:cs="Times New Roman"/>
          <w:sz w:val="24"/>
          <w:szCs w:val="24"/>
        </w:rPr>
        <w:t xml:space="preserve">/da-ga/ </w:t>
      </w:r>
      <w:r w:rsidR="00DB6C06" w:rsidRPr="006276F9">
        <w:rPr>
          <w:rFonts w:ascii="Times New Roman" w:eastAsia="Times New Roman" w:hAnsi="Times New Roman" w:cs="Times New Roman"/>
          <w:sz w:val="24"/>
          <w:szCs w:val="24"/>
        </w:rPr>
        <w:t xml:space="preserve">stimulus contrast </w:t>
      </w:r>
      <w:r w:rsidR="002D5244" w:rsidRPr="006276F9">
        <w:rPr>
          <w:rFonts w:ascii="Times New Roman" w:eastAsia="Times New Roman" w:hAnsi="Times New Roman" w:cs="Times New Roman"/>
          <w:sz w:val="24"/>
          <w:szCs w:val="24"/>
        </w:rPr>
        <w:t xml:space="preserve">is a potentially useful speech-contrast for showing individual differences and </w:t>
      </w:r>
      <w:r w:rsidR="00DB6C06" w:rsidRPr="006276F9">
        <w:rPr>
          <w:rFonts w:ascii="Times New Roman" w:eastAsia="Times New Roman" w:hAnsi="Times New Roman" w:cs="Times New Roman"/>
          <w:sz w:val="24"/>
          <w:szCs w:val="24"/>
        </w:rPr>
        <w:t>was</w:t>
      </w:r>
      <w:r w:rsidR="00970AD8" w:rsidRPr="006276F9">
        <w:rPr>
          <w:rFonts w:ascii="Times New Roman" w:eastAsia="Times New Roman" w:hAnsi="Times New Roman" w:cs="Times New Roman"/>
          <w:sz w:val="24"/>
          <w:szCs w:val="24"/>
        </w:rPr>
        <w:t xml:space="preserve"> used to elicit MMN</w:t>
      </w:r>
      <w:r w:rsidR="00DF6D45" w:rsidRPr="006276F9">
        <w:rPr>
          <w:rFonts w:ascii="Times New Roman" w:eastAsia="Times New Roman" w:hAnsi="Times New Roman" w:cs="Times New Roman"/>
          <w:sz w:val="24"/>
          <w:szCs w:val="24"/>
        </w:rPr>
        <w:t xml:space="preserve"> and LDN</w:t>
      </w:r>
      <w:r w:rsidR="005B18D8" w:rsidRPr="006276F9">
        <w:rPr>
          <w:rFonts w:ascii="Times New Roman" w:eastAsia="Times New Roman" w:hAnsi="Times New Roman" w:cs="Times New Roman"/>
          <w:sz w:val="24"/>
          <w:szCs w:val="24"/>
        </w:rPr>
        <w:t xml:space="preserve"> in this current study</w:t>
      </w:r>
      <w:r w:rsidR="004C751F" w:rsidRPr="006276F9">
        <w:rPr>
          <w:rFonts w:ascii="Times New Roman" w:eastAsia="Times New Roman" w:hAnsi="Times New Roman" w:cs="Times New Roman"/>
          <w:sz w:val="24"/>
          <w:szCs w:val="24"/>
        </w:rPr>
        <w:t>.</w:t>
      </w:r>
      <w:r w:rsidR="00DB6C06" w:rsidRPr="006276F9">
        <w:rPr>
          <w:rFonts w:ascii="Times New Roman" w:eastAsia="Times New Roman" w:hAnsi="Times New Roman" w:cs="Times New Roman"/>
          <w:sz w:val="24"/>
          <w:szCs w:val="24"/>
        </w:rPr>
        <w:t xml:space="preserve"> </w:t>
      </w:r>
      <w:r w:rsidR="004C751F" w:rsidRPr="006276F9">
        <w:rPr>
          <w:rFonts w:ascii="Times New Roman" w:eastAsia="Times New Roman" w:hAnsi="Times New Roman" w:cs="Times New Roman"/>
          <w:sz w:val="24"/>
          <w:szCs w:val="24"/>
        </w:rPr>
        <w:t>T</w:t>
      </w:r>
      <w:r w:rsidR="00DB6C06" w:rsidRPr="006276F9">
        <w:rPr>
          <w:rFonts w:ascii="Times New Roman" w:eastAsia="Times New Roman" w:hAnsi="Times New Roman" w:cs="Times New Roman"/>
          <w:sz w:val="24"/>
          <w:szCs w:val="24"/>
        </w:rPr>
        <w:t xml:space="preserve">his contrast </w:t>
      </w:r>
      <w:r w:rsidR="00970AD8" w:rsidRPr="006276F9">
        <w:rPr>
          <w:rFonts w:ascii="Times New Roman" w:eastAsia="Times New Roman" w:hAnsi="Times New Roman" w:cs="Times New Roman"/>
          <w:sz w:val="24"/>
          <w:szCs w:val="24"/>
        </w:rPr>
        <w:t xml:space="preserve">has been used </w:t>
      </w:r>
      <w:r w:rsidR="006D5A8B" w:rsidRPr="006276F9">
        <w:rPr>
          <w:rFonts w:ascii="Times New Roman" w:eastAsia="Times New Roman" w:hAnsi="Times New Roman" w:cs="Times New Roman"/>
          <w:sz w:val="24"/>
          <w:szCs w:val="24"/>
        </w:rPr>
        <w:t>in previous</w:t>
      </w:r>
      <w:r w:rsidR="00970AD8" w:rsidRPr="006276F9">
        <w:rPr>
          <w:rFonts w:ascii="Times New Roman" w:eastAsia="Times New Roman" w:hAnsi="Times New Roman" w:cs="Times New Roman"/>
          <w:sz w:val="24"/>
          <w:szCs w:val="24"/>
        </w:rPr>
        <w:t xml:space="preserve"> studies</w:t>
      </w:r>
      <w:r w:rsidR="005E77BA" w:rsidRPr="006276F9">
        <w:rPr>
          <w:rFonts w:ascii="Times New Roman" w:eastAsia="Times New Roman" w:hAnsi="Times New Roman" w:cs="Times New Roman"/>
          <w:sz w:val="24"/>
          <w:szCs w:val="24"/>
        </w:rPr>
        <w:t xml:space="preserve"> with </w:t>
      </w:r>
      <w:r w:rsidR="006D5A8B" w:rsidRPr="006276F9">
        <w:rPr>
          <w:rFonts w:ascii="Times New Roman" w:eastAsia="Times New Roman" w:hAnsi="Times New Roman" w:cs="Times New Roman"/>
          <w:sz w:val="24"/>
          <w:szCs w:val="24"/>
        </w:rPr>
        <w:t xml:space="preserve">moderately </w:t>
      </w:r>
      <w:r w:rsidR="005E77BA" w:rsidRPr="006276F9">
        <w:rPr>
          <w:rFonts w:ascii="Times New Roman" w:eastAsia="Times New Roman" w:hAnsi="Times New Roman" w:cs="Times New Roman"/>
          <w:sz w:val="24"/>
          <w:szCs w:val="24"/>
        </w:rPr>
        <w:t xml:space="preserve">reliable presence of MMN at </w:t>
      </w:r>
      <w:r w:rsidR="005E77BA" w:rsidRPr="006276F9">
        <w:rPr>
          <w:rFonts w:ascii="Times New Roman" w:eastAsia="Times New Roman" w:hAnsi="Times New Roman" w:cs="Times New Roman"/>
          <w:sz w:val="24"/>
          <w:szCs w:val="24"/>
        </w:rPr>
        <w:lastRenderedPageBreak/>
        <w:t>group level</w:t>
      </w:r>
      <w:r w:rsidR="00604A0E" w:rsidRPr="006276F9">
        <w:rPr>
          <w:rFonts w:ascii="Times New Roman" w:eastAsia="Times New Roman" w:hAnsi="Times New Roman" w:cs="Times New Roman"/>
          <w:sz w:val="24"/>
          <w:szCs w:val="24"/>
        </w:rPr>
        <w:t xml:space="preserve"> (</w:t>
      </w:r>
      <w:r w:rsidR="007756B5" w:rsidRPr="006276F9">
        <w:rPr>
          <w:rFonts w:ascii="Times New Roman" w:eastAsia="Times New Roman" w:hAnsi="Times New Roman" w:cs="Times New Roman"/>
          <w:sz w:val="24"/>
          <w:szCs w:val="24"/>
        </w:rPr>
        <w:t>Sharma et al</w:t>
      </w:r>
      <w:r w:rsidR="006D5A8B" w:rsidRPr="006276F9">
        <w:rPr>
          <w:rFonts w:ascii="Times New Roman" w:eastAsia="Times New Roman" w:hAnsi="Times New Roman" w:cs="Times New Roman"/>
          <w:sz w:val="24"/>
          <w:szCs w:val="24"/>
        </w:rPr>
        <w:t>.,</w:t>
      </w:r>
      <w:r w:rsidR="007756B5" w:rsidRPr="006276F9">
        <w:rPr>
          <w:rFonts w:ascii="Times New Roman" w:eastAsia="Times New Roman" w:hAnsi="Times New Roman" w:cs="Times New Roman"/>
          <w:sz w:val="24"/>
          <w:szCs w:val="24"/>
        </w:rPr>
        <w:t xml:space="preserve"> 2004</w:t>
      </w:r>
      <w:r w:rsidR="002067AB" w:rsidRPr="006276F9">
        <w:rPr>
          <w:rFonts w:ascii="Times New Roman" w:eastAsia="Times New Roman" w:hAnsi="Times New Roman" w:cs="Times New Roman"/>
          <w:sz w:val="24"/>
          <w:szCs w:val="24"/>
        </w:rPr>
        <w:t xml:space="preserve">; Sharma et al., 2006; </w:t>
      </w:r>
      <w:r w:rsidR="00604A0E" w:rsidRPr="006276F9">
        <w:rPr>
          <w:rFonts w:ascii="Times New Roman" w:eastAsia="Times New Roman" w:hAnsi="Times New Roman" w:cs="Times New Roman"/>
          <w:sz w:val="24"/>
          <w:szCs w:val="24"/>
        </w:rPr>
        <w:t>Bishop, 2007)</w:t>
      </w:r>
      <w:r w:rsidR="00970AD8" w:rsidRPr="006276F9">
        <w:rPr>
          <w:rFonts w:ascii="Times New Roman" w:eastAsia="Times New Roman" w:hAnsi="Times New Roman" w:cs="Times New Roman"/>
          <w:sz w:val="24"/>
          <w:szCs w:val="24"/>
        </w:rPr>
        <w:t xml:space="preserve">. </w:t>
      </w:r>
      <w:r w:rsidR="006D5A8B" w:rsidRPr="006276F9">
        <w:rPr>
          <w:rFonts w:ascii="Times New Roman" w:eastAsia="Times New Roman" w:hAnsi="Times New Roman" w:cs="Times New Roman"/>
          <w:sz w:val="24"/>
          <w:szCs w:val="24"/>
        </w:rPr>
        <w:t>Consistent with previous findings</w:t>
      </w:r>
      <w:r w:rsidR="002D5244" w:rsidRPr="006276F9">
        <w:rPr>
          <w:rFonts w:ascii="Times New Roman" w:eastAsia="Times New Roman" w:hAnsi="Times New Roman" w:cs="Times New Roman"/>
          <w:sz w:val="24"/>
          <w:szCs w:val="24"/>
        </w:rPr>
        <w:t xml:space="preserve"> (Bishop et al., 2011)</w:t>
      </w:r>
      <w:r w:rsidR="006D5A8B" w:rsidRPr="006276F9">
        <w:rPr>
          <w:rFonts w:ascii="Times New Roman" w:eastAsia="Times New Roman" w:hAnsi="Times New Roman" w:cs="Times New Roman"/>
          <w:sz w:val="24"/>
          <w:szCs w:val="24"/>
        </w:rPr>
        <w:t>, MMN was observed within 100</w:t>
      </w:r>
      <w:r w:rsidR="002D5244" w:rsidRPr="006276F9">
        <w:rPr>
          <w:rFonts w:ascii="Times New Roman" w:eastAsia="Times New Roman" w:hAnsi="Times New Roman" w:cs="Times New Roman"/>
          <w:sz w:val="24"/>
          <w:szCs w:val="24"/>
        </w:rPr>
        <w:t>–</w:t>
      </w:r>
      <w:r w:rsidR="006D5A8B" w:rsidRPr="006276F9">
        <w:rPr>
          <w:rFonts w:ascii="Times New Roman" w:eastAsia="Times New Roman" w:hAnsi="Times New Roman" w:cs="Times New Roman"/>
          <w:sz w:val="24"/>
          <w:szCs w:val="24"/>
        </w:rPr>
        <w:t>300ms and LDN between 350</w:t>
      </w:r>
      <w:r w:rsidR="002D5244" w:rsidRPr="006276F9">
        <w:rPr>
          <w:rFonts w:ascii="Times New Roman" w:eastAsia="Times New Roman" w:hAnsi="Times New Roman" w:cs="Times New Roman"/>
          <w:sz w:val="24"/>
          <w:szCs w:val="24"/>
        </w:rPr>
        <w:t>–</w:t>
      </w:r>
      <w:r w:rsidR="006D5A8B" w:rsidRPr="006276F9">
        <w:rPr>
          <w:rFonts w:ascii="Times New Roman" w:eastAsia="Times New Roman" w:hAnsi="Times New Roman" w:cs="Times New Roman"/>
          <w:sz w:val="24"/>
          <w:szCs w:val="24"/>
        </w:rPr>
        <w:t xml:space="preserve">500 </w:t>
      </w:r>
      <w:proofErr w:type="spellStart"/>
      <w:r w:rsidR="006D5A8B" w:rsidRPr="006276F9">
        <w:rPr>
          <w:rFonts w:ascii="Times New Roman" w:eastAsia="Times New Roman" w:hAnsi="Times New Roman" w:cs="Times New Roman"/>
          <w:sz w:val="24"/>
          <w:szCs w:val="24"/>
        </w:rPr>
        <w:t>ms</w:t>
      </w:r>
      <w:proofErr w:type="spellEnd"/>
      <w:r w:rsidR="006D5A8B" w:rsidRPr="006276F9">
        <w:rPr>
          <w:rFonts w:ascii="Times New Roman" w:eastAsia="Times New Roman" w:hAnsi="Times New Roman" w:cs="Times New Roman"/>
          <w:sz w:val="24"/>
          <w:szCs w:val="24"/>
        </w:rPr>
        <w:t xml:space="preserve"> after the stimulus for children in all four clusters.</w:t>
      </w:r>
      <w:r w:rsidR="00912E45" w:rsidRPr="006276F9">
        <w:rPr>
          <w:rFonts w:ascii="Times New Roman" w:eastAsia="Times New Roman" w:hAnsi="Times New Roman" w:cs="Times New Roman"/>
          <w:sz w:val="24"/>
          <w:szCs w:val="24"/>
        </w:rPr>
        <w:t xml:space="preserve"> Across the four clusters, between 32</w:t>
      </w:r>
      <w:r w:rsidR="002D5244" w:rsidRPr="006276F9">
        <w:rPr>
          <w:rFonts w:ascii="Times New Roman" w:eastAsia="Times New Roman" w:hAnsi="Times New Roman" w:cs="Times New Roman"/>
          <w:sz w:val="24"/>
          <w:szCs w:val="24"/>
        </w:rPr>
        <w:t>–</w:t>
      </w:r>
      <w:r w:rsidR="00912E45" w:rsidRPr="006276F9">
        <w:rPr>
          <w:rFonts w:ascii="Times New Roman" w:eastAsia="Times New Roman" w:hAnsi="Times New Roman" w:cs="Times New Roman"/>
          <w:sz w:val="24"/>
          <w:szCs w:val="24"/>
        </w:rPr>
        <w:t>71% of participants showed MMN and 15</w:t>
      </w:r>
      <w:r w:rsidR="002D5244" w:rsidRPr="006276F9">
        <w:rPr>
          <w:rFonts w:ascii="Times New Roman" w:eastAsia="Times New Roman" w:hAnsi="Times New Roman" w:cs="Times New Roman"/>
          <w:sz w:val="24"/>
          <w:szCs w:val="24"/>
        </w:rPr>
        <w:t>–</w:t>
      </w:r>
      <w:r w:rsidR="00912E45" w:rsidRPr="006276F9">
        <w:rPr>
          <w:rFonts w:ascii="Times New Roman" w:eastAsia="Times New Roman" w:hAnsi="Times New Roman" w:cs="Times New Roman"/>
          <w:sz w:val="24"/>
          <w:szCs w:val="24"/>
        </w:rPr>
        <w:t xml:space="preserve">36% had LDN consistently recorded for both visits (Table 3). </w:t>
      </w:r>
      <w:r w:rsidR="0071230E" w:rsidRPr="006276F9">
        <w:rPr>
          <w:rFonts w:ascii="Times New Roman" w:eastAsia="Times New Roman" w:hAnsi="Times New Roman" w:cs="Times New Roman"/>
          <w:sz w:val="24"/>
          <w:szCs w:val="24"/>
        </w:rPr>
        <w:t>T</w:t>
      </w:r>
      <w:r w:rsidR="00E9315A" w:rsidRPr="006276F9">
        <w:rPr>
          <w:rFonts w:ascii="Times New Roman" w:eastAsia="Times New Roman" w:hAnsi="Times New Roman" w:cs="Times New Roman"/>
          <w:sz w:val="24"/>
          <w:szCs w:val="24"/>
        </w:rPr>
        <w:t xml:space="preserve">he current research fulfills </w:t>
      </w:r>
      <w:r w:rsidR="002C2029" w:rsidRPr="006276F9">
        <w:rPr>
          <w:rFonts w:ascii="Times New Roman" w:eastAsia="Times New Roman" w:hAnsi="Times New Roman" w:cs="Times New Roman"/>
          <w:sz w:val="24"/>
          <w:szCs w:val="24"/>
        </w:rPr>
        <w:t>identified</w:t>
      </w:r>
      <w:r w:rsidR="00E9315A" w:rsidRPr="006276F9">
        <w:rPr>
          <w:rFonts w:ascii="Times New Roman" w:eastAsia="Times New Roman" w:hAnsi="Times New Roman" w:cs="Times New Roman"/>
          <w:sz w:val="24"/>
          <w:szCs w:val="24"/>
        </w:rPr>
        <w:t xml:space="preserve"> gap</w:t>
      </w:r>
      <w:r w:rsidR="00E9315A" w:rsidRPr="006276F9">
        <w:rPr>
          <w:rFonts w:ascii="Times New Roman" w:eastAsia="Times New Roman" w:hAnsi="Times New Roman" w:cs="Times New Roman"/>
          <w:strike/>
          <w:sz w:val="24"/>
          <w:szCs w:val="24"/>
        </w:rPr>
        <w:t>s</w:t>
      </w:r>
      <w:r w:rsidR="00E9315A" w:rsidRPr="006276F9">
        <w:rPr>
          <w:rFonts w:ascii="Times New Roman" w:eastAsia="Times New Roman" w:hAnsi="Times New Roman" w:cs="Times New Roman"/>
          <w:sz w:val="24"/>
          <w:szCs w:val="24"/>
        </w:rPr>
        <w:t xml:space="preserve"> in the MMN literature including providing individual data. H</w:t>
      </w:r>
      <w:r w:rsidR="002D5244" w:rsidRPr="006276F9">
        <w:rPr>
          <w:rFonts w:ascii="Times New Roman" w:eastAsia="Times New Roman" w:hAnsi="Times New Roman" w:cs="Times New Roman"/>
          <w:sz w:val="24"/>
          <w:szCs w:val="24"/>
        </w:rPr>
        <w:t>owever</w:t>
      </w:r>
      <w:r w:rsidR="00E9315A" w:rsidRPr="006276F9">
        <w:rPr>
          <w:rFonts w:ascii="Times New Roman" w:eastAsia="Times New Roman" w:hAnsi="Times New Roman" w:cs="Times New Roman"/>
          <w:sz w:val="24"/>
          <w:szCs w:val="24"/>
        </w:rPr>
        <w:t xml:space="preserve">, one of the limitations of the current study is the lack of </w:t>
      </w:r>
      <w:r w:rsidR="00D9148A" w:rsidRPr="006276F9">
        <w:rPr>
          <w:rFonts w:ascii="Times New Roman" w:eastAsia="Times New Roman" w:hAnsi="Times New Roman" w:cs="Times New Roman"/>
          <w:sz w:val="24"/>
          <w:szCs w:val="24"/>
        </w:rPr>
        <w:t xml:space="preserve">test-retest </w:t>
      </w:r>
      <w:r w:rsidR="006D5A8B" w:rsidRPr="006276F9">
        <w:rPr>
          <w:rFonts w:ascii="Times New Roman" w:eastAsia="Times New Roman" w:hAnsi="Times New Roman" w:cs="Times New Roman"/>
          <w:sz w:val="24"/>
          <w:szCs w:val="24"/>
        </w:rPr>
        <w:t xml:space="preserve">data </w:t>
      </w:r>
      <w:r w:rsidR="00D9148A" w:rsidRPr="006276F9">
        <w:rPr>
          <w:rFonts w:ascii="Times New Roman" w:eastAsia="Times New Roman" w:hAnsi="Times New Roman" w:cs="Times New Roman"/>
          <w:sz w:val="24"/>
          <w:szCs w:val="24"/>
        </w:rPr>
        <w:t xml:space="preserve">for </w:t>
      </w:r>
      <w:r w:rsidR="008B48B6" w:rsidRPr="006276F9">
        <w:rPr>
          <w:rFonts w:ascii="Times New Roman" w:eastAsia="Times New Roman" w:hAnsi="Times New Roman" w:cs="Times New Roman"/>
          <w:sz w:val="24"/>
          <w:szCs w:val="24"/>
        </w:rPr>
        <w:t xml:space="preserve">a </w:t>
      </w:r>
      <w:r w:rsidR="00E9315A" w:rsidRPr="006276F9">
        <w:rPr>
          <w:rFonts w:ascii="Times New Roman" w:eastAsia="Times New Roman" w:hAnsi="Times New Roman" w:cs="Times New Roman"/>
          <w:sz w:val="24"/>
          <w:szCs w:val="24"/>
        </w:rPr>
        <w:t>control group</w:t>
      </w:r>
      <w:r w:rsidR="008B48B6" w:rsidRPr="006276F9">
        <w:rPr>
          <w:rFonts w:ascii="Times New Roman" w:eastAsia="Times New Roman" w:hAnsi="Times New Roman" w:cs="Times New Roman"/>
          <w:sz w:val="24"/>
          <w:szCs w:val="24"/>
        </w:rPr>
        <w:t xml:space="preserve"> of children without listening difficulties</w:t>
      </w:r>
      <w:r w:rsidR="00E9315A" w:rsidRPr="006276F9">
        <w:rPr>
          <w:rFonts w:ascii="Times New Roman" w:eastAsia="Times New Roman" w:hAnsi="Times New Roman" w:cs="Times New Roman"/>
          <w:sz w:val="24"/>
          <w:szCs w:val="24"/>
        </w:rPr>
        <w:t>.</w:t>
      </w:r>
      <w:r w:rsidR="002D5244" w:rsidRPr="006276F9">
        <w:rPr>
          <w:rFonts w:ascii="Times New Roman" w:eastAsia="Times New Roman" w:hAnsi="Times New Roman" w:cs="Times New Roman"/>
          <w:sz w:val="24"/>
          <w:szCs w:val="24"/>
        </w:rPr>
        <w:t xml:space="preserve"> Despite this limitation,</w:t>
      </w:r>
      <w:r w:rsidR="008B48B6" w:rsidRPr="006276F9">
        <w:rPr>
          <w:rFonts w:ascii="Times New Roman" w:eastAsia="Times New Roman" w:hAnsi="Times New Roman" w:cs="Times New Roman"/>
          <w:sz w:val="24"/>
          <w:szCs w:val="24"/>
        </w:rPr>
        <w:t xml:space="preserve"> the results are consistent with</w:t>
      </w:r>
      <w:r w:rsidR="0011708E" w:rsidRPr="006276F9">
        <w:rPr>
          <w:rFonts w:ascii="Times New Roman" w:eastAsia="Times New Roman" w:hAnsi="Times New Roman" w:cs="Times New Roman"/>
          <w:sz w:val="24"/>
          <w:szCs w:val="24"/>
        </w:rPr>
        <w:t xml:space="preserve"> two</w:t>
      </w:r>
      <w:r w:rsidR="006E4907" w:rsidRPr="006276F9">
        <w:rPr>
          <w:rFonts w:ascii="Times New Roman" w:eastAsia="Times New Roman" w:hAnsi="Times New Roman" w:cs="Times New Roman"/>
          <w:sz w:val="24"/>
          <w:szCs w:val="24"/>
        </w:rPr>
        <w:t xml:space="preserve"> previous</w:t>
      </w:r>
      <w:r w:rsidR="0011708E" w:rsidRPr="006276F9">
        <w:rPr>
          <w:rFonts w:ascii="Times New Roman" w:eastAsia="Times New Roman" w:hAnsi="Times New Roman" w:cs="Times New Roman"/>
          <w:sz w:val="24"/>
          <w:szCs w:val="24"/>
        </w:rPr>
        <w:t xml:space="preserve"> </w:t>
      </w:r>
      <w:r w:rsidR="00A05446" w:rsidRPr="006276F9">
        <w:rPr>
          <w:rFonts w:ascii="Times New Roman" w:eastAsia="Times New Roman" w:hAnsi="Times New Roman" w:cs="Times New Roman"/>
          <w:sz w:val="24"/>
          <w:szCs w:val="24"/>
        </w:rPr>
        <w:t>test-retest reliability studies</w:t>
      </w:r>
      <w:r w:rsidR="008B48B6" w:rsidRPr="006276F9">
        <w:rPr>
          <w:rFonts w:ascii="Times New Roman" w:eastAsia="Times New Roman" w:hAnsi="Times New Roman" w:cs="Times New Roman"/>
          <w:sz w:val="24"/>
          <w:szCs w:val="24"/>
        </w:rPr>
        <w:t xml:space="preserve"> conducted</w:t>
      </w:r>
      <w:r w:rsidR="00A05446" w:rsidRPr="006276F9">
        <w:rPr>
          <w:rFonts w:ascii="Times New Roman" w:eastAsia="Times New Roman" w:hAnsi="Times New Roman" w:cs="Times New Roman"/>
          <w:sz w:val="24"/>
          <w:szCs w:val="24"/>
        </w:rPr>
        <w:t xml:space="preserve"> in </w:t>
      </w:r>
      <w:r w:rsidR="008B48B6" w:rsidRPr="006276F9">
        <w:rPr>
          <w:rFonts w:ascii="Times New Roman" w:eastAsia="Times New Roman" w:hAnsi="Times New Roman" w:cs="Times New Roman"/>
          <w:sz w:val="24"/>
          <w:szCs w:val="24"/>
        </w:rPr>
        <w:t xml:space="preserve">people with no listening difficulties which </w:t>
      </w:r>
      <w:r w:rsidR="002D5244" w:rsidRPr="006276F9">
        <w:rPr>
          <w:rFonts w:ascii="Times New Roman" w:eastAsia="Times New Roman" w:hAnsi="Times New Roman" w:cs="Times New Roman"/>
          <w:sz w:val="24"/>
          <w:szCs w:val="24"/>
        </w:rPr>
        <w:t xml:space="preserve">also </w:t>
      </w:r>
      <w:r w:rsidR="002867DE" w:rsidRPr="006276F9">
        <w:rPr>
          <w:rFonts w:ascii="Times New Roman" w:eastAsia="Times New Roman" w:hAnsi="Times New Roman" w:cs="Times New Roman"/>
          <w:sz w:val="24"/>
          <w:szCs w:val="24"/>
        </w:rPr>
        <w:t xml:space="preserve">raised concerns </w:t>
      </w:r>
      <w:r w:rsidR="006E4907" w:rsidRPr="006276F9">
        <w:rPr>
          <w:rFonts w:ascii="Times New Roman" w:eastAsia="Times New Roman" w:hAnsi="Times New Roman" w:cs="Times New Roman"/>
          <w:sz w:val="24"/>
          <w:szCs w:val="24"/>
        </w:rPr>
        <w:t>for MMN</w:t>
      </w:r>
      <w:r w:rsidR="00D63875" w:rsidRPr="006276F9">
        <w:rPr>
          <w:rFonts w:ascii="Times New Roman" w:eastAsia="Times New Roman" w:hAnsi="Times New Roman" w:cs="Times New Roman"/>
          <w:sz w:val="24"/>
          <w:szCs w:val="24"/>
        </w:rPr>
        <w:t xml:space="preserve"> </w:t>
      </w:r>
      <w:r w:rsidR="008B48B6" w:rsidRPr="006276F9">
        <w:rPr>
          <w:rFonts w:ascii="Times New Roman" w:eastAsia="Times New Roman" w:hAnsi="Times New Roman" w:cs="Times New Roman"/>
          <w:sz w:val="24"/>
          <w:szCs w:val="24"/>
        </w:rPr>
        <w:t>regarding</w:t>
      </w:r>
      <w:r w:rsidR="00C13665" w:rsidRPr="006276F9">
        <w:rPr>
          <w:rFonts w:ascii="Times New Roman" w:eastAsia="Times New Roman" w:hAnsi="Times New Roman" w:cs="Times New Roman"/>
          <w:sz w:val="24"/>
          <w:szCs w:val="24"/>
        </w:rPr>
        <w:t xml:space="preserve"> </w:t>
      </w:r>
      <w:r w:rsidR="00D63875" w:rsidRPr="006276F9">
        <w:rPr>
          <w:rFonts w:ascii="Times New Roman" w:eastAsia="Times New Roman" w:hAnsi="Times New Roman" w:cs="Times New Roman"/>
          <w:sz w:val="24"/>
          <w:szCs w:val="24"/>
        </w:rPr>
        <w:t>poor</w:t>
      </w:r>
      <w:r w:rsidR="0011708E" w:rsidRPr="006276F9">
        <w:rPr>
          <w:rFonts w:ascii="Times New Roman" w:eastAsia="Times New Roman" w:hAnsi="Times New Roman" w:cs="Times New Roman"/>
          <w:sz w:val="24"/>
          <w:szCs w:val="24"/>
        </w:rPr>
        <w:t xml:space="preserve"> </w:t>
      </w:r>
      <w:r w:rsidR="00D63875" w:rsidRPr="006276F9">
        <w:rPr>
          <w:rFonts w:ascii="Times New Roman" w:eastAsia="Times New Roman" w:hAnsi="Times New Roman" w:cs="Times New Roman"/>
          <w:sz w:val="24"/>
          <w:szCs w:val="24"/>
        </w:rPr>
        <w:t>across</w:t>
      </w:r>
      <w:r w:rsidR="008B48B6" w:rsidRPr="006276F9">
        <w:rPr>
          <w:rFonts w:ascii="Times New Roman" w:eastAsia="Times New Roman" w:hAnsi="Times New Roman" w:cs="Times New Roman"/>
          <w:sz w:val="24"/>
          <w:szCs w:val="24"/>
        </w:rPr>
        <w:t>-</w:t>
      </w:r>
      <w:r w:rsidR="00D63875" w:rsidRPr="006276F9">
        <w:rPr>
          <w:rFonts w:ascii="Times New Roman" w:eastAsia="Times New Roman" w:hAnsi="Times New Roman" w:cs="Times New Roman"/>
          <w:sz w:val="24"/>
          <w:szCs w:val="24"/>
        </w:rPr>
        <w:t>session reliability</w:t>
      </w:r>
      <w:r w:rsidR="005271F8" w:rsidRPr="006276F9">
        <w:rPr>
          <w:rFonts w:ascii="Times New Roman" w:eastAsia="Times New Roman" w:hAnsi="Times New Roman" w:cs="Times New Roman"/>
          <w:sz w:val="24"/>
          <w:szCs w:val="24"/>
        </w:rPr>
        <w:t xml:space="preserve"> in </w:t>
      </w:r>
      <w:r w:rsidR="008B48B6" w:rsidRPr="006276F9">
        <w:rPr>
          <w:rFonts w:ascii="Times New Roman" w:eastAsia="Times New Roman" w:hAnsi="Times New Roman" w:cs="Times New Roman"/>
          <w:sz w:val="24"/>
          <w:szCs w:val="24"/>
        </w:rPr>
        <w:t xml:space="preserve">both </w:t>
      </w:r>
      <w:r w:rsidR="005271F8" w:rsidRPr="006276F9">
        <w:rPr>
          <w:rFonts w:ascii="Times New Roman" w:eastAsia="Times New Roman" w:hAnsi="Times New Roman" w:cs="Times New Roman"/>
          <w:sz w:val="24"/>
          <w:szCs w:val="24"/>
        </w:rPr>
        <w:t>children (</w:t>
      </w:r>
      <w:proofErr w:type="spellStart"/>
      <w:r w:rsidR="00E71794" w:rsidRPr="006276F9">
        <w:rPr>
          <w:rFonts w:ascii="Times New Roman" w:eastAsia="Times New Roman" w:hAnsi="Times New Roman" w:cs="Times New Roman"/>
          <w:sz w:val="24"/>
          <w:szCs w:val="24"/>
        </w:rPr>
        <w:t>Uwer</w:t>
      </w:r>
      <w:proofErr w:type="spellEnd"/>
      <w:r w:rsidR="00E71794" w:rsidRPr="006276F9">
        <w:rPr>
          <w:rFonts w:ascii="Times New Roman" w:eastAsia="Times New Roman" w:hAnsi="Times New Roman" w:cs="Times New Roman"/>
          <w:sz w:val="24"/>
          <w:szCs w:val="24"/>
        </w:rPr>
        <w:t xml:space="preserve"> and </w:t>
      </w:r>
      <w:proofErr w:type="spellStart"/>
      <w:r w:rsidR="00E71794" w:rsidRPr="006276F9">
        <w:rPr>
          <w:rFonts w:ascii="Times New Roman" w:eastAsia="Times New Roman" w:hAnsi="Times New Roman" w:cs="Times New Roman"/>
          <w:sz w:val="24"/>
          <w:szCs w:val="24"/>
        </w:rPr>
        <w:t>Suchodoletz</w:t>
      </w:r>
      <w:proofErr w:type="spellEnd"/>
      <w:r w:rsidR="006D5A8B" w:rsidRPr="006276F9">
        <w:rPr>
          <w:rFonts w:ascii="Times New Roman" w:eastAsia="Times New Roman" w:hAnsi="Times New Roman" w:cs="Times New Roman"/>
          <w:sz w:val="24"/>
          <w:szCs w:val="24"/>
        </w:rPr>
        <w:t>,</w:t>
      </w:r>
      <w:r w:rsidR="00E71794" w:rsidRPr="006276F9">
        <w:rPr>
          <w:rFonts w:ascii="Times New Roman" w:eastAsia="Times New Roman" w:hAnsi="Times New Roman" w:cs="Times New Roman"/>
          <w:sz w:val="24"/>
          <w:szCs w:val="24"/>
        </w:rPr>
        <w:t xml:space="preserve"> 200</w:t>
      </w:r>
      <w:r w:rsidR="002B3B84" w:rsidRPr="006276F9">
        <w:rPr>
          <w:rFonts w:ascii="Times New Roman" w:eastAsia="Times New Roman" w:hAnsi="Times New Roman" w:cs="Times New Roman"/>
          <w:sz w:val="24"/>
          <w:szCs w:val="24"/>
        </w:rPr>
        <w:t>0</w:t>
      </w:r>
      <w:r w:rsidR="00E71794" w:rsidRPr="006276F9">
        <w:rPr>
          <w:rFonts w:ascii="Times New Roman" w:eastAsia="Times New Roman" w:hAnsi="Times New Roman" w:cs="Times New Roman"/>
          <w:sz w:val="24"/>
          <w:szCs w:val="24"/>
        </w:rPr>
        <w:t>) and adults (Dalebout and Fox</w:t>
      </w:r>
      <w:r w:rsidR="006D5A8B" w:rsidRPr="006276F9">
        <w:rPr>
          <w:rFonts w:ascii="Times New Roman" w:eastAsia="Times New Roman" w:hAnsi="Times New Roman" w:cs="Times New Roman"/>
          <w:sz w:val="24"/>
          <w:szCs w:val="24"/>
        </w:rPr>
        <w:t>,</w:t>
      </w:r>
      <w:r w:rsidR="00E71794" w:rsidRPr="006276F9">
        <w:rPr>
          <w:rFonts w:ascii="Times New Roman" w:eastAsia="Times New Roman" w:hAnsi="Times New Roman" w:cs="Times New Roman"/>
          <w:sz w:val="24"/>
          <w:szCs w:val="24"/>
        </w:rPr>
        <w:t xml:space="preserve"> 200</w:t>
      </w:r>
      <w:r w:rsidR="002B3B84" w:rsidRPr="006276F9">
        <w:rPr>
          <w:rFonts w:ascii="Times New Roman" w:eastAsia="Times New Roman" w:hAnsi="Times New Roman" w:cs="Times New Roman"/>
          <w:sz w:val="24"/>
          <w:szCs w:val="24"/>
        </w:rPr>
        <w:t>1</w:t>
      </w:r>
      <w:r w:rsidR="00E71794" w:rsidRPr="006276F9">
        <w:rPr>
          <w:rFonts w:ascii="Times New Roman" w:eastAsia="Times New Roman" w:hAnsi="Times New Roman" w:cs="Times New Roman"/>
          <w:sz w:val="24"/>
          <w:szCs w:val="24"/>
        </w:rPr>
        <w:t xml:space="preserve">). </w:t>
      </w:r>
    </w:p>
    <w:p w14:paraId="58376403" w14:textId="77D3032D" w:rsidR="00E9315A" w:rsidRPr="006276F9" w:rsidRDefault="003C251E"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Another limitation </w:t>
      </w:r>
      <w:r w:rsidR="00D764BB" w:rsidRPr="006276F9">
        <w:rPr>
          <w:rFonts w:ascii="Times New Roman" w:eastAsia="Times New Roman" w:hAnsi="Times New Roman" w:cs="Times New Roman"/>
          <w:sz w:val="24"/>
          <w:szCs w:val="24"/>
        </w:rPr>
        <w:t>of the</w:t>
      </w:r>
      <w:r w:rsidR="00B921F0" w:rsidRPr="006276F9">
        <w:rPr>
          <w:rFonts w:ascii="Times New Roman" w:eastAsia="Times New Roman" w:hAnsi="Times New Roman" w:cs="Times New Roman"/>
          <w:sz w:val="24"/>
          <w:szCs w:val="24"/>
        </w:rPr>
        <w:t xml:space="preserve"> current study</w:t>
      </w:r>
      <w:r w:rsidRPr="006276F9">
        <w:rPr>
          <w:rFonts w:ascii="Times New Roman" w:eastAsia="Times New Roman" w:hAnsi="Times New Roman" w:cs="Times New Roman"/>
          <w:sz w:val="24"/>
          <w:szCs w:val="24"/>
        </w:rPr>
        <w:t xml:space="preserve"> </w:t>
      </w:r>
      <w:r w:rsidR="00D764BB" w:rsidRPr="006276F9">
        <w:rPr>
          <w:rFonts w:ascii="Times New Roman" w:eastAsia="Times New Roman" w:hAnsi="Times New Roman" w:cs="Times New Roman"/>
          <w:sz w:val="24"/>
          <w:szCs w:val="24"/>
        </w:rPr>
        <w:t xml:space="preserve">was that </w:t>
      </w:r>
      <w:r w:rsidRPr="006276F9">
        <w:rPr>
          <w:rFonts w:ascii="Times New Roman" w:eastAsia="Times New Roman" w:hAnsi="Times New Roman" w:cs="Times New Roman"/>
          <w:sz w:val="24"/>
          <w:szCs w:val="24"/>
        </w:rPr>
        <w:t xml:space="preserve">only two electrodes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and Fz</w:t>
      </w:r>
      <w:r w:rsidR="008478CF" w:rsidRPr="006276F9">
        <w:rPr>
          <w:rFonts w:ascii="Times New Roman" w:eastAsia="Times New Roman" w:hAnsi="Times New Roman" w:cs="Times New Roman"/>
          <w:sz w:val="24"/>
          <w:szCs w:val="24"/>
        </w:rPr>
        <w:t xml:space="preserve"> were used. </w:t>
      </w:r>
      <w:r w:rsidR="00D764BB" w:rsidRPr="006276F9">
        <w:rPr>
          <w:rFonts w:ascii="Times New Roman" w:eastAsia="Times New Roman" w:hAnsi="Times New Roman" w:cs="Times New Roman"/>
          <w:sz w:val="24"/>
          <w:szCs w:val="24"/>
        </w:rPr>
        <w:t>These two electrodes were chosen to reflect the clinical setting and clinical equipment where only two channels are available. Unfortunately, t</w:t>
      </w:r>
      <w:r w:rsidR="008478CF" w:rsidRPr="006276F9">
        <w:rPr>
          <w:rFonts w:ascii="Times New Roman" w:eastAsia="Times New Roman" w:hAnsi="Times New Roman" w:cs="Times New Roman"/>
          <w:sz w:val="24"/>
          <w:szCs w:val="24"/>
        </w:rPr>
        <w:t>h</w:t>
      </w:r>
      <w:r w:rsidR="00D764BB" w:rsidRPr="006276F9">
        <w:rPr>
          <w:rFonts w:ascii="Times New Roman" w:eastAsia="Times New Roman" w:hAnsi="Times New Roman" w:cs="Times New Roman"/>
          <w:sz w:val="24"/>
          <w:szCs w:val="24"/>
        </w:rPr>
        <w:t>is</w:t>
      </w:r>
      <w:r w:rsidR="008478CF" w:rsidRPr="006276F9">
        <w:rPr>
          <w:rFonts w:ascii="Times New Roman" w:eastAsia="Times New Roman" w:hAnsi="Times New Roman" w:cs="Times New Roman"/>
          <w:sz w:val="24"/>
          <w:szCs w:val="24"/>
        </w:rPr>
        <w:t xml:space="preserve"> limited electrode montage</w:t>
      </w:r>
      <w:r w:rsidR="00BC2134" w:rsidRPr="006276F9">
        <w:rPr>
          <w:rFonts w:ascii="Times New Roman" w:eastAsia="Times New Roman" w:hAnsi="Times New Roman" w:cs="Times New Roman"/>
          <w:sz w:val="24"/>
          <w:szCs w:val="24"/>
        </w:rPr>
        <w:t xml:space="preserve"> d</w:t>
      </w:r>
      <w:r w:rsidR="00D764BB" w:rsidRPr="006276F9">
        <w:rPr>
          <w:rFonts w:ascii="Times New Roman" w:eastAsia="Times New Roman" w:hAnsi="Times New Roman" w:cs="Times New Roman"/>
          <w:sz w:val="24"/>
          <w:szCs w:val="24"/>
        </w:rPr>
        <w:t>oes</w:t>
      </w:r>
      <w:r w:rsidR="00BC2134" w:rsidRPr="006276F9">
        <w:rPr>
          <w:rFonts w:ascii="Times New Roman" w:eastAsia="Times New Roman" w:hAnsi="Times New Roman" w:cs="Times New Roman"/>
          <w:sz w:val="24"/>
          <w:szCs w:val="24"/>
        </w:rPr>
        <w:t xml:space="preserve"> not allow </w:t>
      </w:r>
      <w:r w:rsidR="00D2174D" w:rsidRPr="006276F9">
        <w:rPr>
          <w:rFonts w:ascii="Times New Roman" w:eastAsia="Times New Roman" w:hAnsi="Times New Roman" w:cs="Times New Roman"/>
          <w:sz w:val="24"/>
          <w:szCs w:val="24"/>
        </w:rPr>
        <w:t>measure</w:t>
      </w:r>
      <w:r w:rsidR="00D764BB" w:rsidRPr="006276F9">
        <w:rPr>
          <w:rFonts w:ascii="Times New Roman" w:eastAsia="Times New Roman" w:hAnsi="Times New Roman" w:cs="Times New Roman"/>
          <w:sz w:val="24"/>
          <w:szCs w:val="24"/>
        </w:rPr>
        <w:t>ment of</w:t>
      </w:r>
      <w:r w:rsidR="00D2174D" w:rsidRPr="006276F9">
        <w:rPr>
          <w:rFonts w:ascii="Times New Roman" w:eastAsia="Times New Roman" w:hAnsi="Times New Roman" w:cs="Times New Roman"/>
          <w:sz w:val="24"/>
          <w:szCs w:val="24"/>
        </w:rPr>
        <w:t xml:space="preserve"> </w:t>
      </w:r>
      <w:r w:rsidR="00BC2134" w:rsidRPr="006276F9">
        <w:rPr>
          <w:rFonts w:ascii="Times New Roman" w:eastAsia="Times New Roman" w:hAnsi="Times New Roman" w:cs="Times New Roman"/>
          <w:sz w:val="24"/>
          <w:szCs w:val="24"/>
        </w:rPr>
        <w:t>eyeblink contamination</w:t>
      </w:r>
      <w:r w:rsidR="0095028E" w:rsidRPr="006276F9">
        <w:rPr>
          <w:rFonts w:ascii="Times New Roman" w:eastAsia="Times New Roman" w:hAnsi="Times New Roman" w:cs="Times New Roman"/>
          <w:sz w:val="24"/>
          <w:szCs w:val="24"/>
        </w:rPr>
        <w:t xml:space="preserve">. </w:t>
      </w:r>
      <w:r w:rsidR="00CE3338" w:rsidRPr="006276F9">
        <w:rPr>
          <w:rFonts w:ascii="Times New Roman" w:eastAsia="Times New Roman" w:hAnsi="Times New Roman" w:cs="Times New Roman"/>
          <w:sz w:val="24"/>
          <w:szCs w:val="24"/>
        </w:rPr>
        <w:t xml:space="preserve">Previous studies investigating test-retest reliability, </w:t>
      </w:r>
      <w:r w:rsidR="00135C28" w:rsidRPr="006276F9">
        <w:rPr>
          <w:rFonts w:ascii="Times New Roman" w:eastAsia="Times New Roman" w:hAnsi="Times New Roman" w:cs="Times New Roman"/>
          <w:sz w:val="24"/>
          <w:szCs w:val="24"/>
        </w:rPr>
        <w:t>like</w:t>
      </w:r>
      <w:r w:rsidR="00CE3338" w:rsidRPr="006276F9">
        <w:rPr>
          <w:rFonts w:ascii="Times New Roman" w:eastAsia="Times New Roman" w:hAnsi="Times New Roman" w:cs="Times New Roman"/>
          <w:sz w:val="24"/>
          <w:szCs w:val="24"/>
        </w:rPr>
        <w:t xml:space="preserve"> the current research, </w:t>
      </w:r>
      <w:r w:rsidR="00D764BB" w:rsidRPr="006276F9">
        <w:rPr>
          <w:rFonts w:ascii="Times New Roman" w:eastAsia="Times New Roman" w:hAnsi="Times New Roman" w:cs="Times New Roman"/>
          <w:sz w:val="24"/>
          <w:szCs w:val="24"/>
        </w:rPr>
        <w:t xml:space="preserve">also </w:t>
      </w:r>
      <w:r w:rsidR="00CE3338" w:rsidRPr="006276F9">
        <w:rPr>
          <w:rFonts w:ascii="Times New Roman" w:eastAsia="Times New Roman" w:hAnsi="Times New Roman" w:cs="Times New Roman"/>
          <w:sz w:val="24"/>
          <w:szCs w:val="24"/>
        </w:rPr>
        <w:t xml:space="preserve">used </w:t>
      </w:r>
      <w:proofErr w:type="spellStart"/>
      <w:r w:rsidR="00CE3338" w:rsidRPr="006276F9">
        <w:rPr>
          <w:rFonts w:ascii="Times New Roman" w:eastAsia="Times New Roman" w:hAnsi="Times New Roman" w:cs="Times New Roman"/>
          <w:sz w:val="24"/>
          <w:szCs w:val="24"/>
        </w:rPr>
        <w:t>Cz</w:t>
      </w:r>
      <w:proofErr w:type="spellEnd"/>
      <w:r w:rsidR="00CE3338" w:rsidRPr="006276F9">
        <w:rPr>
          <w:rFonts w:ascii="Times New Roman" w:eastAsia="Times New Roman" w:hAnsi="Times New Roman" w:cs="Times New Roman"/>
          <w:sz w:val="24"/>
          <w:szCs w:val="24"/>
        </w:rPr>
        <w:t xml:space="preserve"> and Fz (</w:t>
      </w:r>
      <w:proofErr w:type="spellStart"/>
      <w:r w:rsidR="00CE3338" w:rsidRPr="006276F9">
        <w:rPr>
          <w:rFonts w:ascii="Times New Roman" w:eastAsia="Times New Roman" w:hAnsi="Times New Roman" w:cs="Times New Roman"/>
          <w:sz w:val="24"/>
          <w:szCs w:val="24"/>
        </w:rPr>
        <w:t>Uwer</w:t>
      </w:r>
      <w:proofErr w:type="spellEnd"/>
      <w:r w:rsidR="00CE3338" w:rsidRPr="006276F9">
        <w:rPr>
          <w:rFonts w:ascii="Times New Roman" w:eastAsia="Times New Roman" w:hAnsi="Times New Roman" w:cs="Times New Roman"/>
          <w:sz w:val="24"/>
          <w:szCs w:val="24"/>
        </w:rPr>
        <w:t xml:space="preserve"> and </w:t>
      </w:r>
      <w:proofErr w:type="spellStart"/>
      <w:r w:rsidR="00CE3338" w:rsidRPr="006276F9">
        <w:rPr>
          <w:rFonts w:ascii="Times New Roman" w:eastAsia="Times New Roman" w:hAnsi="Times New Roman" w:cs="Times New Roman"/>
          <w:sz w:val="24"/>
          <w:szCs w:val="24"/>
        </w:rPr>
        <w:t>Suchodoletz</w:t>
      </w:r>
      <w:proofErr w:type="spellEnd"/>
      <w:r w:rsidR="00CE3338" w:rsidRPr="006276F9">
        <w:rPr>
          <w:rFonts w:ascii="Times New Roman" w:eastAsia="Times New Roman" w:hAnsi="Times New Roman" w:cs="Times New Roman"/>
          <w:sz w:val="24"/>
          <w:szCs w:val="24"/>
        </w:rPr>
        <w:t>, 2000; Dalebout and Fox, 2001)</w:t>
      </w:r>
      <w:r w:rsidR="00D764BB" w:rsidRPr="006276F9">
        <w:rPr>
          <w:rFonts w:ascii="Times New Roman" w:eastAsia="Times New Roman" w:hAnsi="Times New Roman" w:cs="Times New Roman"/>
          <w:sz w:val="24"/>
          <w:szCs w:val="24"/>
        </w:rPr>
        <w:t>. I</w:t>
      </w:r>
      <w:r w:rsidR="004303CD" w:rsidRPr="006276F9">
        <w:rPr>
          <w:rFonts w:ascii="Times New Roman" w:eastAsia="Times New Roman" w:hAnsi="Times New Roman" w:cs="Times New Roman"/>
          <w:sz w:val="24"/>
          <w:szCs w:val="24"/>
        </w:rPr>
        <w:t xml:space="preserve">t is possible that </w:t>
      </w:r>
      <w:r w:rsidR="00E26F06" w:rsidRPr="006276F9">
        <w:rPr>
          <w:rFonts w:ascii="Times New Roman" w:eastAsia="Times New Roman" w:hAnsi="Times New Roman" w:cs="Times New Roman"/>
          <w:sz w:val="24"/>
          <w:szCs w:val="24"/>
        </w:rPr>
        <w:t xml:space="preserve">perhaps other </w:t>
      </w:r>
      <w:r w:rsidR="00E501C1" w:rsidRPr="006276F9">
        <w:rPr>
          <w:rFonts w:ascii="Times New Roman" w:eastAsia="Times New Roman" w:hAnsi="Times New Roman" w:cs="Times New Roman"/>
          <w:sz w:val="24"/>
          <w:szCs w:val="24"/>
        </w:rPr>
        <w:t xml:space="preserve">frontal and/or central </w:t>
      </w:r>
      <w:r w:rsidR="004303CD" w:rsidRPr="006276F9">
        <w:rPr>
          <w:rFonts w:ascii="Times New Roman" w:eastAsia="Times New Roman" w:hAnsi="Times New Roman" w:cs="Times New Roman"/>
          <w:sz w:val="24"/>
          <w:szCs w:val="24"/>
        </w:rPr>
        <w:t>sites</w:t>
      </w:r>
      <w:r w:rsidR="00E26F06" w:rsidRPr="006276F9">
        <w:rPr>
          <w:rFonts w:ascii="Times New Roman" w:eastAsia="Times New Roman" w:hAnsi="Times New Roman" w:cs="Times New Roman"/>
          <w:sz w:val="24"/>
          <w:szCs w:val="24"/>
        </w:rPr>
        <w:t xml:space="preserve"> may </w:t>
      </w:r>
      <w:r w:rsidR="004303CD" w:rsidRPr="006276F9">
        <w:rPr>
          <w:rFonts w:ascii="Times New Roman" w:eastAsia="Times New Roman" w:hAnsi="Times New Roman" w:cs="Times New Roman"/>
          <w:sz w:val="24"/>
          <w:szCs w:val="24"/>
        </w:rPr>
        <w:t>be</w:t>
      </w:r>
      <w:r w:rsidR="00E26F06" w:rsidRPr="006276F9">
        <w:rPr>
          <w:rFonts w:ascii="Times New Roman" w:eastAsia="Times New Roman" w:hAnsi="Times New Roman" w:cs="Times New Roman"/>
          <w:sz w:val="24"/>
          <w:szCs w:val="24"/>
        </w:rPr>
        <w:t xml:space="preserve"> </w:t>
      </w:r>
      <w:r w:rsidR="008E2A49" w:rsidRPr="006276F9">
        <w:rPr>
          <w:rFonts w:ascii="Times New Roman" w:eastAsia="Times New Roman" w:hAnsi="Times New Roman" w:cs="Times New Roman"/>
          <w:sz w:val="24"/>
          <w:szCs w:val="24"/>
        </w:rPr>
        <w:t xml:space="preserve">better for capturing MMN and LDN. </w:t>
      </w:r>
      <w:r w:rsidR="002476E9" w:rsidRPr="006276F9">
        <w:rPr>
          <w:rFonts w:ascii="Times New Roman" w:eastAsia="Times New Roman" w:hAnsi="Times New Roman" w:cs="Times New Roman"/>
          <w:sz w:val="24"/>
          <w:szCs w:val="24"/>
        </w:rPr>
        <w:t xml:space="preserve">Future studies may want to consider this aspect when </w:t>
      </w:r>
      <w:r w:rsidR="00D764BB" w:rsidRPr="006276F9">
        <w:rPr>
          <w:rFonts w:ascii="Times New Roman" w:eastAsia="Times New Roman" w:hAnsi="Times New Roman" w:cs="Times New Roman"/>
          <w:sz w:val="24"/>
          <w:szCs w:val="24"/>
        </w:rPr>
        <w:t xml:space="preserve">researching or </w:t>
      </w:r>
      <w:r w:rsidR="002476E9" w:rsidRPr="006276F9">
        <w:rPr>
          <w:rFonts w:ascii="Times New Roman" w:eastAsia="Times New Roman" w:hAnsi="Times New Roman" w:cs="Times New Roman"/>
          <w:sz w:val="24"/>
          <w:szCs w:val="24"/>
        </w:rPr>
        <w:t xml:space="preserve">using MMN in clinical populations. </w:t>
      </w:r>
    </w:p>
    <w:p w14:paraId="2D50EA8B" w14:textId="7FDCDAA8" w:rsidR="00374E2A" w:rsidRPr="006276F9" w:rsidRDefault="007D3AC8"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Although</w:t>
      </w:r>
      <w:r w:rsidR="005B2A1C" w:rsidRPr="006276F9">
        <w:rPr>
          <w:rFonts w:ascii="Times New Roman" w:eastAsia="Times New Roman" w:hAnsi="Times New Roman" w:cs="Times New Roman"/>
          <w:sz w:val="24"/>
          <w:szCs w:val="24"/>
        </w:rPr>
        <w:t xml:space="preserve"> at </w:t>
      </w:r>
      <w:r w:rsidR="00D764BB" w:rsidRPr="006276F9">
        <w:rPr>
          <w:rFonts w:ascii="Times New Roman" w:eastAsia="Times New Roman" w:hAnsi="Times New Roman" w:cs="Times New Roman"/>
          <w:sz w:val="24"/>
          <w:szCs w:val="24"/>
        </w:rPr>
        <w:t xml:space="preserve">the </w:t>
      </w:r>
      <w:r w:rsidR="005B2A1C" w:rsidRPr="006276F9">
        <w:rPr>
          <w:rFonts w:ascii="Times New Roman" w:eastAsia="Times New Roman" w:hAnsi="Times New Roman" w:cs="Times New Roman"/>
          <w:sz w:val="24"/>
          <w:szCs w:val="24"/>
        </w:rPr>
        <w:t>group level</w:t>
      </w:r>
      <w:r w:rsidRPr="006276F9">
        <w:rPr>
          <w:rFonts w:ascii="Times New Roman" w:eastAsia="Times New Roman" w:hAnsi="Times New Roman" w:cs="Times New Roman"/>
          <w:sz w:val="24"/>
          <w:szCs w:val="24"/>
        </w:rPr>
        <w:t xml:space="preserve"> MMN in typical children is reported to be “reliably present”, </w:t>
      </w:r>
      <w:r w:rsidR="006D5A8B" w:rsidRPr="006276F9">
        <w:rPr>
          <w:rFonts w:ascii="Times New Roman" w:eastAsia="Times New Roman" w:hAnsi="Times New Roman" w:cs="Times New Roman"/>
          <w:sz w:val="24"/>
          <w:szCs w:val="24"/>
        </w:rPr>
        <w:t xml:space="preserve">MMN </w:t>
      </w:r>
      <w:r w:rsidRPr="006276F9">
        <w:rPr>
          <w:rFonts w:ascii="Times New Roman" w:eastAsia="Times New Roman" w:hAnsi="Times New Roman" w:cs="Times New Roman"/>
          <w:sz w:val="24"/>
          <w:szCs w:val="24"/>
        </w:rPr>
        <w:t>is highly variable across studies and</w:t>
      </w:r>
      <w:r w:rsidR="004F5957"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w:t>
      </w:r>
      <w:r w:rsidR="00AA0C40" w:rsidRPr="006276F9">
        <w:rPr>
          <w:rFonts w:ascii="Times New Roman" w:eastAsia="Times New Roman" w:hAnsi="Times New Roman" w:cs="Times New Roman"/>
          <w:sz w:val="24"/>
          <w:szCs w:val="24"/>
        </w:rPr>
        <w:t>to our knowledge</w:t>
      </w:r>
      <w:r w:rsidR="004F5957" w:rsidRPr="006276F9">
        <w:rPr>
          <w:rFonts w:ascii="Times New Roman" w:eastAsia="Times New Roman" w:hAnsi="Times New Roman" w:cs="Times New Roman"/>
          <w:sz w:val="24"/>
          <w:szCs w:val="24"/>
        </w:rPr>
        <w:t>,</w:t>
      </w:r>
      <w:r w:rsidR="00AA0C40"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 xml:space="preserve">there are no studies that have reported the </w:t>
      </w:r>
      <w:r w:rsidR="00AA0C40" w:rsidRPr="006276F9">
        <w:rPr>
          <w:rFonts w:ascii="Times New Roman" w:eastAsia="Times New Roman" w:hAnsi="Times New Roman" w:cs="Times New Roman"/>
          <w:sz w:val="24"/>
          <w:szCs w:val="24"/>
        </w:rPr>
        <w:t xml:space="preserve">test-retest </w:t>
      </w:r>
      <w:r w:rsidRPr="006276F9">
        <w:rPr>
          <w:rFonts w:ascii="Times New Roman" w:eastAsia="Times New Roman" w:hAnsi="Times New Roman" w:cs="Times New Roman"/>
          <w:sz w:val="24"/>
          <w:szCs w:val="24"/>
        </w:rPr>
        <w:t xml:space="preserve">reliability </w:t>
      </w:r>
      <w:r w:rsidR="00AA0C40" w:rsidRPr="006276F9">
        <w:rPr>
          <w:rFonts w:ascii="Times New Roman" w:eastAsia="Times New Roman" w:hAnsi="Times New Roman" w:cs="Times New Roman"/>
          <w:sz w:val="24"/>
          <w:szCs w:val="24"/>
        </w:rPr>
        <w:t>of</w:t>
      </w:r>
      <w:r w:rsidRPr="006276F9">
        <w:rPr>
          <w:rFonts w:ascii="Times New Roman" w:eastAsia="Times New Roman" w:hAnsi="Times New Roman" w:cs="Times New Roman"/>
          <w:sz w:val="24"/>
          <w:szCs w:val="24"/>
        </w:rPr>
        <w:t xml:space="preserve"> LDN. While the information from typical population</w:t>
      </w:r>
      <w:r w:rsidR="00AA0C40"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 </w:t>
      </w:r>
      <w:r w:rsidR="00DF6D45" w:rsidRPr="006276F9">
        <w:rPr>
          <w:rFonts w:ascii="Times New Roman" w:eastAsia="Times New Roman" w:hAnsi="Times New Roman" w:cs="Times New Roman"/>
          <w:sz w:val="24"/>
          <w:szCs w:val="24"/>
        </w:rPr>
        <w:t xml:space="preserve">is </w:t>
      </w:r>
      <w:r w:rsidRPr="006276F9">
        <w:rPr>
          <w:rFonts w:ascii="Times New Roman" w:eastAsia="Times New Roman" w:hAnsi="Times New Roman" w:cs="Times New Roman"/>
          <w:sz w:val="24"/>
          <w:szCs w:val="24"/>
        </w:rPr>
        <w:t>useful, the reliability</w:t>
      </w:r>
      <w:r w:rsidR="00AA0C40" w:rsidRPr="006276F9">
        <w:rPr>
          <w:rFonts w:ascii="Times New Roman" w:eastAsia="Times New Roman" w:hAnsi="Times New Roman" w:cs="Times New Roman"/>
          <w:sz w:val="24"/>
          <w:szCs w:val="24"/>
        </w:rPr>
        <w:t xml:space="preserve"> of </w:t>
      </w:r>
      <w:r w:rsidRPr="006276F9">
        <w:rPr>
          <w:rFonts w:ascii="Times New Roman" w:eastAsia="Times New Roman" w:hAnsi="Times New Roman" w:cs="Times New Roman"/>
          <w:sz w:val="24"/>
          <w:szCs w:val="24"/>
        </w:rPr>
        <w:t xml:space="preserve">the </w:t>
      </w:r>
      <w:r w:rsidR="00BA4115" w:rsidRPr="006276F9">
        <w:rPr>
          <w:rFonts w:ascii="Times New Roman" w:eastAsia="Times New Roman" w:hAnsi="Times New Roman" w:cs="Times New Roman"/>
          <w:sz w:val="24"/>
          <w:szCs w:val="24"/>
        </w:rPr>
        <w:t>responses in clinical population</w:t>
      </w:r>
      <w:r w:rsidR="00AA0C40" w:rsidRPr="006276F9">
        <w:rPr>
          <w:rFonts w:ascii="Times New Roman" w:eastAsia="Times New Roman" w:hAnsi="Times New Roman" w:cs="Times New Roman"/>
          <w:sz w:val="24"/>
          <w:szCs w:val="24"/>
        </w:rPr>
        <w:t>s</w:t>
      </w:r>
      <w:r w:rsidR="00BA4115" w:rsidRPr="006276F9">
        <w:rPr>
          <w:rFonts w:ascii="Times New Roman" w:eastAsia="Times New Roman" w:hAnsi="Times New Roman" w:cs="Times New Roman"/>
          <w:sz w:val="24"/>
          <w:szCs w:val="24"/>
        </w:rPr>
        <w:t xml:space="preserve"> is </w:t>
      </w:r>
      <w:r w:rsidR="00AA0C40" w:rsidRPr="006276F9">
        <w:rPr>
          <w:rFonts w:ascii="Times New Roman" w:eastAsia="Times New Roman" w:hAnsi="Times New Roman" w:cs="Times New Roman"/>
          <w:sz w:val="24"/>
          <w:szCs w:val="24"/>
        </w:rPr>
        <w:t>critical</w:t>
      </w:r>
      <w:r w:rsidR="00DF6D45" w:rsidRPr="006276F9">
        <w:rPr>
          <w:rFonts w:ascii="Times New Roman" w:eastAsia="Times New Roman" w:hAnsi="Times New Roman" w:cs="Times New Roman"/>
          <w:sz w:val="24"/>
          <w:szCs w:val="24"/>
        </w:rPr>
        <w:t xml:space="preserve"> if the responses are to be used to inform diagnos</w:t>
      </w:r>
      <w:r w:rsidR="006D5A8B" w:rsidRPr="006276F9">
        <w:rPr>
          <w:rFonts w:ascii="Times New Roman" w:eastAsia="Times New Roman" w:hAnsi="Times New Roman" w:cs="Times New Roman"/>
          <w:sz w:val="24"/>
          <w:szCs w:val="24"/>
        </w:rPr>
        <w:t>i</w:t>
      </w:r>
      <w:r w:rsidR="00DF6D45" w:rsidRPr="006276F9">
        <w:rPr>
          <w:rFonts w:ascii="Times New Roman" w:eastAsia="Times New Roman" w:hAnsi="Times New Roman" w:cs="Times New Roman"/>
          <w:sz w:val="24"/>
          <w:szCs w:val="24"/>
        </w:rPr>
        <w:t>s or management</w:t>
      </w:r>
      <w:r w:rsidR="00FB212A" w:rsidRPr="006276F9">
        <w:rPr>
          <w:rFonts w:ascii="Times New Roman" w:eastAsia="Times New Roman" w:hAnsi="Times New Roman" w:cs="Times New Roman"/>
          <w:sz w:val="24"/>
          <w:szCs w:val="24"/>
        </w:rPr>
        <w:t>, or to evaluate auditory training effects</w:t>
      </w:r>
      <w:r w:rsidR="00BA4115" w:rsidRPr="006276F9">
        <w:rPr>
          <w:rFonts w:ascii="Times New Roman" w:eastAsia="Times New Roman" w:hAnsi="Times New Roman" w:cs="Times New Roman"/>
          <w:sz w:val="24"/>
          <w:szCs w:val="24"/>
        </w:rPr>
        <w:t xml:space="preserve">. </w:t>
      </w:r>
      <w:r w:rsidR="001324C2" w:rsidRPr="006276F9">
        <w:rPr>
          <w:rFonts w:ascii="Times New Roman" w:eastAsia="Times New Roman" w:hAnsi="Times New Roman" w:cs="Times New Roman"/>
          <w:sz w:val="24"/>
          <w:szCs w:val="24"/>
        </w:rPr>
        <w:t xml:space="preserve">In the current research, </w:t>
      </w:r>
      <w:r w:rsidR="00210229" w:rsidRPr="006276F9">
        <w:rPr>
          <w:rFonts w:ascii="Times New Roman" w:eastAsia="Times New Roman" w:hAnsi="Times New Roman" w:cs="Times New Roman"/>
          <w:sz w:val="24"/>
          <w:szCs w:val="24"/>
        </w:rPr>
        <w:t>MMN and LDN were elicited</w:t>
      </w:r>
      <w:r w:rsidR="00D764BB" w:rsidRPr="006276F9">
        <w:rPr>
          <w:rFonts w:ascii="Times New Roman" w:eastAsia="Times New Roman" w:hAnsi="Times New Roman" w:cs="Times New Roman"/>
          <w:sz w:val="24"/>
          <w:szCs w:val="24"/>
        </w:rPr>
        <w:t>,</w:t>
      </w:r>
      <w:r w:rsidR="00210229" w:rsidRPr="006276F9">
        <w:rPr>
          <w:rFonts w:ascii="Times New Roman" w:eastAsia="Times New Roman" w:hAnsi="Times New Roman" w:cs="Times New Roman"/>
          <w:sz w:val="24"/>
          <w:szCs w:val="24"/>
        </w:rPr>
        <w:t xml:space="preserve"> but not consistently across the </w:t>
      </w:r>
      <w:r w:rsidR="00210229" w:rsidRPr="006276F9">
        <w:rPr>
          <w:rFonts w:ascii="Times New Roman" w:eastAsia="Times New Roman" w:hAnsi="Times New Roman" w:cs="Times New Roman"/>
          <w:sz w:val="24"/>
          <w:szCs w:val="24"/>
        </w:rPr>
        <w:lastRenderedPageBreak/>
        <w:t>two visits. This is an important finding as most clinical studies have not investigated test-retest for MMN in clinical cohort</w:t>
      </w:r>
      <w:r w:rsidR="006D5A8B" w:rsidRPr="006276F9">
        <w:rPr>
          <w:rFonts w:ascii="Times New Roman" w:eastAsia="Times New Roman" w:hAnsi="Times New Roman" w:cs="Times New Roman"/>
          <w:sz w:val="24"/>
          <w:szCs w:val="24"/>
        </w:rPr>
        <w:t>s</w:t>
      </w:r>
      <w:r w:rsidR="00210229" w:rsidRPr="006276F9">
        <w:rPr>
          <w:rFonts w:ascii="Times New Roman" w:eastAsia="Times New Roman" w:hAnsi="Times New Roman" w:cs="Times New Roman"/>
          <w:sz w:val="24"/>
          <w:szCs w:val="24"/>
        </w:rPr>
        <w:t xml:space="preserve"> and hence </w:t>
      </w:r>
      <w:r w:rsidR="00771D78" w:rsidRPr="006276F9">
        <w:rPr>
          <w:rFonts w:ascii="Times New Roman" w:eastAsia="Times New Roman" w:hAnsi="Times New Roman" w:cs="Times New Roman"/>
          <w:sz w:val="24"/>
          <w:szCs w:val="24"/>
        </w:rPr>
        <w:t>it is difficult to</w:t>
      </w:r>
      <w:r w:rsidR="00210229" w:rsidRPr="006276F9">
        <w:rPr>
          <w:rFonts w:ascii="Times New Roman" w:eastAsia="Times New Roman" w:hAnsi="Times New Roman" w:cs="Times New Roman"/>
          <w:sz w:val="24"/>
          <w:szCs w:val="24"/>
        </w:rPr>
        <w:t xml:space="preserve"> confidently rely on reported differences in clinical populations, given that the results may vary from session to session.</w:t>
      </w:r>
      <w:r w:rsidR="00374E2A" w:rsidRPr="006276F9">
        <w:rPr>
          <w:rFonts w:ascii="Times New Roman" w:eastAsia="Times New Roman" w:hAnsi="Times New Roman" w:cs="Times New Roman"/>
          <w:sz w:val="24"/>
          <w:szCs w:val="24"/>
        </w:rPr>
        <w:t xml:space="preserve"> LDN amplitudes reduced significantly for visit 2 while MMN amplitudes, when present, remained similar in size across the two visits, consistent with previous reports of </w:t>
      </w:r>
      <w:r w:rsidR="004F5957" w:rsidRPr="006276F9">
        <w:rPr>
          <w:rFonts w:ascii="Times New Roman" w:eastAsia="Times New Roman" w:hAnsi="Times New Roman" w:cs="Times New Roman"/>
          <w:sz w:val="24"/>
          <w:szCs w:val="24"/>
        </w:rPr>
        <w:t>acceptable</w:t>
      </w:r>
      <w:r w:rsidR="00374E2A" w:rsidRPr="006276F9">
        <w:rPr>
          <w:rFonts w:ascii="Times New Roman" w:eastAsia="Times New Roman" w:hAnsi="Times New Roman" w:cs="Times New Roman"/>
          <w:sz w:val="24"/>
          <w:szCs w:val="24"/>
        </w:rPr>
        <w:t xml:space="preserve"> test-retest reliability for MMN (</w:t>
      </w:r>
      <w:proofErr w:type="spellStart"/>
      <w:r w:rsidR="00374E2A" w:rsidRPr="006276F9">
        <w:rPr>
          <w:rFonts w:ascii="Times New Roman" w:eastAsia="Times New Roman" w:hAnsi="Times New Roman" w:cs="Times New Roman"/>
          <w:sz w:val="24"/>
          <w:szCs w:val="24"/>
        </w:rPr>
        <w:t>Escera</w:t>
      </w:r>
      <w:proofErr w:type="spellEnd"/>
      <w:r w:rsidR="00374E2A" w:rsidRPr="006276F9">
        <w:rPr>
          <w:rFonts w:ascii="Times New Roman" w:eastAsia="Times New Roman" w:hAnsi="Times New Roman" w:cs="Times New Roman"/>
          <w:sz w:val="24"/>
          <w:szCs w:val="24"/>
        </w:rPr>
        <w:t xml:space="preserve"> et al., 2000b; Frodl-Bauch et al., 1997; Kathmann et al., 1999; </w:t>
      </w:r>
      <w:proofErr w:type="spellStart"/>
      <w:r w:rsidR="00374E2A" w:rsidRPr="006276F9">
        <w:rPr>
          <w:rFonts w:ascii="Times New Roman" w:eastAsia="Times New Roman" w:hAnsi="Times New Roman" w:cs="Times New Roman"/>
          <w:sz w:val="24"/>
          <w:szCs w:val="24"/>
        </w:rPr>
        <w:t>Pekkonen</w:t>
      </w:r>
      <w:proofErr w:type="spellEnd"/>
      <w:r w:rsidR="00374E2A" w:rsidRPr="006276F9">
        <w:rPr>
          <w:rFonts w:ascii="Times New Roman" w:eastAsia="Times New Roman" w:hAnsi="Times New Roman" w:cs="Times New Roman"/>
          <w:sz w:val="24"/>
          <w:szCs w:val="24"/>
        </w:rPr>
        <w:t xml:space="preserve"> et al., 1995; </w:t>
      </w:r>
      <w:proofErr w:type="spellStart"/>
      <w:r w:rsidR="00374E2A" w:rsidRPr="006276F9">
        <w:rPr>
          <w:rFonts w:ascii="Times New Roman" w:eastAsia="Times New Roman" w:hAnsi="Times New Roman" w:cs="Times New Roman"/>
          <w:sz w:val="24"/>
          <w:szCs w:val="24"/>
        </w:rPr>
        <w:t>Tervaniemi</w:t>
      </w:r>
      <w:proofErr w:type="spellEnd"/>
      <w:r w:rsidR="00374E2A" w:rsidRPr="006276F9">
        <w:rPr>
          <w:rFonts w:ascii="Times New Roman" w:eastAsia="Times New Roman" w:hAnsi="Times New Roman" w:cs="Times New Roman"/>
          <w:sz w:val="24"/>
          <w:szCs w:val="24"/>
        </w:rPr>
        <w:t xml:space="preserve"> et al., 1999; Wang et al., 2021). </w:t>
      </w:r>
    </w:p>
    <w:p w14:paraId="41600B82" w14:textId="182016D6" w:rsidR="00E052D7" w:rsidRPr="006276F9" w:rsidRDefault="0042020E"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It was hypothesised that MMN and LDN responses recorded under the same conditions within</w:t>
      </w:r>
      <w:r w:rsidR="00353B25" w:rsidRPr="006276F9">
        <w:rPr>
          <w:rFonts w:ascii="Times New Roman" w:eastAsia="Times New Roman" w:hAnsi="Times New Roman" w:cs="Times New Roman"/>
          <w:sz w:val="24"/>
          <w:szCs w:val="24"/>
        </w:rPr>
        <w:t xml:space="preserve"> two visits </w:t>
      </w:r>
      <w:r w:rsidR="0078050D" w:rsidRPr="006276F9">
        <w:rPr>
          <w:rFonts w:ascii="Times New Roman" w:eastAsia="Times New Roman" w:hAnsi="Times New Roman" w:cs="Times New Roman"/>
          <w:sz w:val="24"/>
          <w:szCs w:val="24"/>
        </w:rPr>
        <w:t xml:space="preserve">over </w:t>
      </w:r>
      <w:r w:rsidR="00353B25"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 </w:t>
      </w:r>
      <w:r w:rsidR="00331066" w:rsidRPr="006276F9">
        <w:rPr>
          <w:rFonts w:ascii="Times New Roman" w:eastAsia="Times New Roman" w:hAnsi="Times New Roman" w:cs="Times New Roman"/>
          <w:sz w:val="24"/>
          <w:szCs w:val="24"/>
        </w:rPr>
        <w:t>10-day</w:t>
      </w:r>
      <w:r w:rsidR="00353B25" w:rsidRPr="006276F9">
        <w:rPr>
          <w:rFonts w:ascii="Times New Roman" w:eastAsia="Times New Roman" w:hAnsi="Times New Roman" w:cs="Times New Roman"/>
          <w:sz w:val="24"/>
          <w:szCs w:val="24"/>
        </w:rPr>
        <w:t xml:space="preserve"> period </w:t>
      </w:r>
      <w:r w:rsidRPr="006276F9">
        <w:rPr>
          <w:rFonts w:ascii="Times New Roman" w:eastAsia="Times New Roman" w:hAnsi="Times New Roman" w:cs="Times New Roman"/>
          <w:sz w:val="24"/>
          <w:szCs w:val="24"/>
        </w:rPr>
        <w:t>would be similar in both</w:t>
      </w:r>
      <w:r w:rsidR="00E1297E" w:rsidRPr="006276F9">
        <w:rPr>
          <w:rFonts w:ascii="Times New Roman" w:eastAsia="Times New Roman" w:hAnsi="Times New Roman" w:cs="Times New Roman"/>
          <w:sz w:val="24"/>
          <w:szCs w:val="24"/>
        </w:rPr>
        <w:t xml:space="preserve"> detectability and </w:t>
      </w:r>
      <w:r w:rsidR="0078050D" w:rsidRPr="006276F9">
        <w:rPr>
          <w:rFonts w:ascii="Times New Roman" w:eastAsia="Times New Roman" w:hAnsi="Times New Roman" w:cs="Times New Roman"/>
          <w:sz w:val="24"/>
          <w:szCs w:val="24"/>
        </w:rPr>
        <w:t xml:space="preserve">response </w:t>
      </w:r>
      <w:r w:rsidR="00E1297E" w:rsidRPr="006276F9">
        <w:rPr>
          <w:rFonts w:ascii="Times New Roman" w:eastAsia="Times New Roman" w:hAnsi="Times New Roman" w:cs="Times New Roman"/>
          <w:sz w:val="24"/>
          <w:szCs w:val="24"/>
        </w:rPr>
        <w:t>amplitude</w:t>
      </w:r>
      <w:r w:rsidRPr="006276F9">
        <w:rPr>
          <w:rFonts w:ascii="Times New Roman" w:eastAsia="Times New Roman" w:hAnsi="Times New Roman" w:cs="Times New Roman"/>
          <w:sz w:val="24"/>
          <w:szCs w:val="24"/>
        </w:rPr>
        <w:t>. This hypothesis was rejected</w:t>
      </w:r>
      <w:r w:rsidR="007715F0" w:rsidRPr="006276F9">
        <w:rPr>
          <w:rFonts w:ascii="Times New Roman" w:eastAsia="Times New Roman" w:hAnsi="Times New Roman" w:cs="Times New Roman"/>
          <w:sz w:val="24"/>
          <w:szCs w:val="24"/>
        </w:rPr>
        <w:t xml:space="preserve"> for LDN. There were test-retest differences for LDN amplitude, with smaller LDN at visit 2.</w:t>
      </w:r>
      <w:r w:rsidR="005956DC" w:rsidRPr="006276F9">
        <w:rPr>
          <w:rFonts w:ascii="Times New Roman" w:eastAsia="Times New Roman" w:hAnsi="Times New Roman" w:cs="Times New Roman"/>
          <w:sz w:val="24"/>
          <w:szCs w:val="24"/>
        </w:rPr>
        <w:t xml:space="preserve"> </w:t>
      </w:r>
      <w:r w:rsidR="00D764BB" w:rsidRPr="006276F9">
        <w:rPr>
          <w:rFonts w:ascii="Times New Roman" w:eastAsia="Times New Roman" w:hAnsi="Times New Roman" w:cs="Times New Roman"/>
          <w:sz w:val="24"/>
          <w:szCs w:val="24"/>
        </w:rPr>
        <w:t xml:space="preserve">The number of individual children with detectable LDN was higher at visit 2 (Table 3), however, the detectability of LDN was generally poor. LDN was present for both visits in only 15% of the children. </w:t>
      </w:r>
      <w:r w:rsidR="00374E2A" w:rsidRPr="006276F9">
        <w:rPr>
          <w:rFonts w:ascii="Times New Roman" w:eastAsia="Times New Roman" w:hAnsi="Times New Roman" w:cs="Times New Roman"/>
          <w:sz w:val="24"/>
          <w:szCs w:val="24"/>
        </w:rPr>
        <w:t xml:space="preserve">The LDN differences across the two sessions may be due to learning of the contrasted speech stimuli. The current study used simple speech </w:t>
      </w:r>
      <w:r w:rsidR="002C2029" w:rsidRPr="006276F9">
        <w:rPr>
          <w:rFonts w:ascii="Times New Roman" w:eastAsia="Times New Roman" w:hAnsi="Times New Roman" w:cs="Times New Roman"/>
          <w:sz w:val="24"/>
          <w:szCs w:val="24"/>
        </w:rPr>
        <w:t>tokens,</w:t>
      </w:r>
      <w:r w:rsidR="00374E2A" w:rsidRPr="006276F9">
        <w:rPr>
          <w:rFonts w:ascii="Times New Roman" w:eastAsia="Times New Roman" w:hAnsi="Times New Roman" w:cs="Times New Roman"/>
          <w:sz w:val="24"/>
          <w:szCs w:val="24"/>
        </w:rPr>
        <w:t xml:space="preserve"> and the children watched a silent movie of their choice</w:t>
      </w:r>
      <w:r w:rsidR="00D764BB" w:rsidRPr="006276F9">
        <w:rPr>
          <w:rFonts w:ascii="Times New Roman" w:eastAsia="Times New Roman" w:hAnsi="Times New Roman" w:cs="Times New Roman"/>
          <w:sz w:val="24"/>
          <w:szCs w:val="24"/>
        </w:rPr>
        <w:t xml:space="preserve"> during EEG recordings</w:t>
      </w:r>
      <w:r w:rsidR="00374E2A" w:rsidRPr="006276F9">
        <w:rPr>
          <w:rFonts w:ascii="Times New Roman" w:eastAsia="Times New Roman" w:hAnsi="Times New Roman" w:cs="Times New Roman"/>
          <w:sz w:val="24"/>
          <w:szCs w:val="24"/>
        </w:rPr>
        <w:t>. Hence, language specific processing or word meaning were unlikely to contribute to presence of LDN in the current study (</w:t>
      </w:r>
      <w:proofErr w:type="spellStart"/>
      <w:r w:rsidR="00374E2A" w:rsidRPr="006276F9">
        <w:rPr>
          <w:rFonts w:ascii="Times New Roman" w:eastAsia="Times New Roman" w:hAnsi="Times New Roman" w:cs="Times New Roman"/>
          <w:sz w:val="24"/>
          <w:szCs w:val="24"/>
        </w:rPr>
        <w:t>Cheour</w:t>
      </w:r>
      <w:proofErr w:type="spellEnd"/>
      <w:r w:rsidR="00374E2A" w:rsidRPr="006276F9">
        <w:rPr>
          <w:rFonts w:ascii="Times New Roman" w:eastAsia="Times New Roman" w:hAnsi="Times New Roman" w:cs="Times New Roman"/>
          <w:sz w:val="24"/>
          <w:szCs w:val="24"/>
        </w:rPr>
        <w:t xml:space="preserve"> et al., 2001; </w:t>
      </w:r>
      <w:proofErr w:type="spellStart"/>
      <w:r w:rsidR="00374E2A" w:rsidRPr="006276F9">
        <w:rPr>
          <w:rFonts w:ascii="Times New Roman" w:eastAsia="Times New Roman" w:hAnsi="Times New Roman" w:cs="Times New Roman"/>
          <w:sz w:val="24"/>
          <w:szCs w:val="24"/>
        </w:rPr>
        <w:t>Escera</w:t>
      </w:r>
      <w:proofErr w:type="spellEnd"/>
      <w:r w:rsidR="00374E2A" w:rsidRPr="006276F9">
        <w:rPr>
          <w:rFonts w:ascii="Times New Roman" w:eastAsia="Times New Roman" w:hAnsi="Times New Roman" w:cs="Times New Roman"/>
          <w:sz w:val="24"/>
          <w:szCs w:val="24"/>
        </w:rPr>
        <w:t xml:space="preserve"> et al., 2000a; </w:t>
      </w:r>
      <w:proofErr w:type="spellStart"/>
      <w:r w:rsidR="00374E2A" w:rsidRPr="006276F9">
        <w:rPr>
          <w:rFonts w:ascii="Times New Roman" w:eastAsia="Times New Roman" w:hAnsi="Times New Roman" w:cs="Times New Roman"/>
          <w:sz w:val="24"/>
          <w:szCs w:val="24"/>
        </w:rPr>
        <w:t>Korpilahti</w:t>
      </w:r>
      <w:proofErr w:type="spellEnd"/>
      <w:r w:rsidR="00374E2A" w:rsidRPr="006276F9">
        <w:rPr>
          <w:rFonts w:ascii="Times New Roman" w:eastAsia="Times New Roman" w:hAnsi="Times New Roman" w:cs="Times New Roman"/>
          <w:sz w:val="24"/>
          <w:szCs w:val="24"/>
        </w:rPr>
        <w:t xml:space="preserve"> et al., 2001). It may be that the /da-ga/ tokens elicited LDN as th</w:t>
      </w:r>
      <w:r w:rsidR="00D764BB" w:rsidRPr="006276F9">
        <w:rPr>
          <w:rFonts w:ascii="Times New Roman" w:eastAsia="Times New Roman" w:hAnsi="Times New Roman" w:cs="Times New Roman"/>
          <w:sz w:val="24"/>
          <w:szCs w:val="24"/>
        </w:rPr>
        <w:t>is stimulus contrast</w:t>
      </w:r>
      <w:r w:rsidR="00374E2A" w:rsidRPr="006276F9">
        <w:rPr>
          <w:rFonts w:ascii="Times New Roman" w:eastAsia="Times New Roman" w:hAnsi="Times New Roman" w:cs="Times New Roman"/>
          <w:sz w:val="24"/>
          <w:szCs w:val="24"/>
        </w:rPr>
        <w:t xml:space="preserve"> resulted in involuntary reorienting of the children’s attention to the contrast, as has been previously suggested (Lu et al., 2015; Wetzel and </w:t>
      </w:r>
      <w:proofErr w:type="spellStart"/>
      <w:r w:rsidR="00374E2A" w:rsidRPr="006276F9">
        <w:rPr>
          <w:rFonts w:ascii="Times New Roman" w:eastAsia="Times New Roman" w:hAnsi="Times New Roman" w:cs="Times New Roman"/>
          <w:sz w:val="24"/>
          <w:szCs w:val="24"/>
        </w:rPr>
        <w:t>Schröger</w:t>
      </w:r>
      <w:proofErr w:type="spellEnd"/>
      <w:r w:rsidR="00374E2A" w:rsidRPr="006276F9">
        <w:rPr>
          <w:rFonts w:ascii="Times New Roman" w:eastAsia="Times New Roman" w:hAnsi="Times New Roman" w:cs="Times New Roman"/>
          <w:sz w:val="24"/>
          <w:szCs w:val="24"/>
        </w:rPr>
        <w:t>, 2014).</w:t>
      </w:r>
      <w:r w:rsidR="00E052D7" w:rsidRPr="006276F9">
        <w:rPr>
          <w:rFonts w:ascii="Times New Roman" w:eastAsia="Times New Roman" w:hAnsi="Times New Roman" w:cs="Times New Roman"/>
          <w:sz w:val="24"/>
          <w:szCs w:val="24"/>
        </w:rPr>
        <w:t xml:space="preserve"> </w:t>
      </w:r>
      <w:r w:rsidR="00912E45" w:rsidRPr="006276F9">
        <w:rPr>
          <w:rFonts w:ascii="Times New Roman" w:eastAsia="Times New Roman" w:hAnsi="Times New Roman" w:cs="Times New Roman"/>
          <w:sz w:val="24"/>
          <w:szCs w:val="24"/>
        </w:rPr>
        <w:t xml:space="preserve"> </w:t>
      </w:r>
    </w:p>
    <w:p w14:paraId="08FD959A" w14:textId="680EC726" w:rsidR="004238B9" w:rsidRPr="006276F9" w:rsidRDefault="00026D24"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Differences in LDN between visits cannot be explained by quality of the recordings as the noise levels in the responses measured using </w:t>
      </w:r>
      <w:proofErr w:type="spellStart"/>
      <w:r w:rsidRPr="006276F9">
        <w:rPr>
          <w:rFonts w:ascii="Times New Roman" w:eastAsia="Times New Roman" w:hAnsi="Times New Roman" w:cs="Times New Roman"/>
          <w:sz w:val="24"/>
          <w:szCs w:val="24"/>
        </w:rPr>
        <w:t>aSME</w:t>
      </w:r>
      <w:proofErr w:type="spellEnd"/>
      <w:r w:rsidRPr="006276F9">
        <w:rPr>
          <w:rFonts w:ascii="Times New Roman" w:eastAsia="Times New Roman" w:hAnsi="Times New Roman" w:cs="Times New Roman"/>
          <w:sz w:val="24"/>
          <w:szCs w:val="24"/>
        </w:rPr>
        <w:t xml:space="preserve"> for the two groups and two visits did not differ. </w:t>
      </w:r>
      <w:r w:rsidR="007310AE" w:rsidRPr="006276F9">
        <w:rPr>
          <w:rFonts w:ascii="Times New Roman" w:eastAsia="Times New Roman" w:hAnsi="Times New Roman" w:cs="Times New Roman"/>
          <w:sz w:val="24"/>
          <w:szCs w:val="24"/>
        </w:rPr>
        <w:t>A</w:t>
      </w:r>
      <w:r w:rsidR="00C9429D" w:rsidRPr="006276F9">
        <w:rPr>
          <w:rFonts w:ascii="Times New Roman" w:eastAsia="Times New Roman" w:hAnsi="Times New Roman" w:cs="Times New Roman"/>
          <w:sz w:val="24"/>
          <w:szCs w:val="24"/>
        </w:rPr>
        <w:t xml:space="preserve">ttention or motivation </w:t>
      </w:r>
      <w:r w:rsidRPr="006276F9">
        <w:rPr>
          <w:rFonts w:ascii="Times New Roman" w:eastAsia="Times New Roman" w:hAnsi="Times New Roman" w:cs="Times New Roman"/>
          <w:sz w:val="24"/>
          <w:szCs w:val="24"/>
        </w:rPr>
        <w:t xml:space="preserve">also </w:t>
      </w:r>
      <w:r w:rsidR="008B06C6" w:rsidRPr="006276F9">
        <w:rPr>
          <w:rFonts w:ascii="Times New Roman" w:eastAsia="Times New Roman" w:hAnsi="Times New Roman" w:cs="Times New Roman"/>
          <w:sz w:val="24"/>
          <w:szCs w:val="24"/>
        </w:rPr>
        <w:t xml:space="preserve">cannot </w:t>
      </w:r>
      <w:r w:rsidR="00FA4893" w:rsidRPr="006276F9">
        <w:rPr>
          <w:rFonts w:ascii="Times New Roman" w:eastAsia="Times New Roman" w:hAnsi="Times New Roman" w:cs="Times New Roman"/>
          <w:sz w:val="24"/>
          <w:szCs w:val="24"/>
        </w:rPr>
        <w:t xml:space="preserve">readily </w:t>
      </w:r>
      <w:r w:rsidR="00C9429D" w:rsidRPr="006276F9">
        <w:rPr>
          <w:rFonts w:ascii="Times New Roman" w:eastAsia="Times New Roman" w:hAnsi="Times New Roman" w:cs="Times New Roman"/>
          <w:sz w:val="24"/>
          <w:szCs w:val="24"/>
        </w:rPr>
        <w:t>account</w:t>
      </w:r>
      <w:r w:rsidR="008B06C6" w:rsidRPr="006276F9">
        <w:rPr>
          <w:rFonts w:ascii="Times New Roman" w:eastAsia="Times New Roman" w:hAnsi="Times New Roman" w:cs="Times New Roman"/>
          <w:sz w:val="24"/>
          <w:szCs w:val="24"/>
        </w:rPr>
        <w:t xml:space="preserve"> for the differences between visits</w:t>
      </w:r>
      <w:r w:rsidR="0068709C" w:rsidRPr="006276F9">
        <w:rPr>
          <w:rFonts w:ascii="Times New Roman" w:eastAsia="Times New Roman" w:hAnsi="Times New Roman" w:cs="Times New Roman"/>
          <w:sz w:val="24"/>
          <w:szCs w:val="24"/>
        </w:rPr>
        <w:t xml:space="preserve"> since the children were engaged in a passive listening task and were </w:t>
      </w:r>
      <w:r w:rsidR="009679AD" w:rsidRPr="006276F9">
        <w:rPr>
          <w:rFonts w:ascii="Times New Roman" w:eastAsia="Times New Roman" w:hAnsi="Times New Roman" w:cs="Times New Roman"/>
          <w:sz w:val="24"/>
          <w:szCs w:val="24"/>
        </w:rPr>
        <w:t xml:space="preserve">consistently engaged in </w:t>
      </w:r>
      <w:r w:rsidR="00E05FE8" w:rsidRPr="006276F9">
        <w:rPr>
          <w:rFonts w:ascii="Times New Roman" w:eastAsia="Times New Roman" w:hAnsi="Times New Roman" w:cs="Times New Roman"/>
          <w:sz w:val="24"/>
          <w:szCs w:val="24"/>
        </w:rPr>
        <w:t xml:space="preserve">watching </w:t>
      </w:r>
      <w:r w:rsidR="00374E2A" w:rsidRPr="006276F9">
        <w:rPr>
          <w:rFonts w:ascii="Times New Roman" w:eastAsia="Times New Roman" w:hAnsi="Times New Roman" w:cs="Times New Roman"/>
          <w:sz w:val="24"/>
          <w:szCs w:val="24"/>
        </w:rPr>
        <w:t xml:space="preserve">a </w:t>
      </w:r>
      <w:r w:rsidR="00E05FE8" w:rsidRPr="006276F9">
        <w:rPr>
          <w:rFonts w:ascii="Times New Roman" w:eastAsia="Times New Roman" w:hAnsi="Times New Roman" w:cs="Times New Roman"/>
          <w:sz w:val="24"/>
          <w:szCs w:val="24"/>
        </w:rPr>
        <w:t xml:space="preserve">silent </w:t>
      </w:r>
      <w:r w:rsidR="00374E2A" w:rsidRPr="006276F9">
        <w:rPr>
          <w:rFonts w:ascii="Times New Roman" w:eastAsia="Times New Roman" w:hAnsi="Times New Roman" w:cs="Times New Roman"/>
          <w:sz w:val="24"/>
          <w:szCs w:val="24"/>
        </w:rPr>
        <w:t xml:space="preserve">self-selected </w:t>
      </w:r>
      <w:r w:rsidR="00E05FE8" w:rsidRPr="006276F9">
        <w:rPr>
          <w:rFonts w:ascii="Times New Roman" w:eastAsia="Times New Roman" w:hAnsi="Times New Roman" w:cs="Times New Roman"/>
          <w:sz w:val="24"/>
          <w:szCs w:val="24"/>
        </w:rPr>
        <w:t xml:space="preserve">subtitled </w:t>
      </w:r>
      <w:r w:rsidR="0096514D" w:rsidRPr="006276F9">
        <w:rPr>
          <w:rFonts w:ascii="Times New Roman" w:eastAsia="Times New Roman" w:hAnsi="Times New Roman" w:cs="Times New Roman"/>
          <w:sz w:val="24"/>
          <w:szCs w:val="24"/>
        </w:rPr>
        <w:t>video</w:t>
      </w:r>
      <w:r w:rsidR="00374E2A" w:rsidRPr="006276F9">
        <w:rPr>
          <w:rFonts w:ascii="Times New Roman" w:eastAsia="Times New Roman" w:hAnsi="Times New Roman" w:cs="Times New Roman"/>
          <w:sz w:val="24"/>
          <w:szCs w:val="24"/>
        </w:rPr>
        <w:t xml:space="preserve"> during the EEG recordings </w:t>
      </w:r>
      <w:r w:rsidR="00167136" w:rsidRPr="006276F9">
        <w:rPr>
          <w:rFonts w:ascii="Times New Roman" w:eastAsia="Times New Roman" w:hAnsi="Times New Roman" w:cs="Times New Roman"/>
          <w:sz w:val="24"/>
          <w:szCs w:val="24"/>
        </w:rPr>
        <w:lastRenderedPageBreak/>
        <w:t>(Engström et al., 2020; Frey et al., 2019; Leung et al., 2021; Sharma et al., 2006)</w:t>
      </w:r>
      <w:r w:rsidR="00777685" w:rsidRPr="006276F9">
        <w:rPr>
          <w:rFonts w:ascii="Times New Roman" w:eastAsia="Times New Roman" w:hAnsi="Times New Roman" w:cs="Times New Roman"/>
          <w:sz w:val="24"/>
          <w:szCs w:val="24"/>
        </w:rPr>
        <w:t>.</w:t>
      </w:r>
      <w:r w:rsidR="00E052D7" w:rsidRPr="006276F9">
        <w:rPr>
          <w:rFonts w:ascii="Times New Roman" w:eastAsia="Times New Roman" w:hAnsi="Times New Roman" w:cs="Times New Roman"/>
          <w:sz w:val="24"/>
          <w:szCs w:val="24"/>
        </w:rPr>
        <w:t xml:space="preserve"> </w:t>
      </w:r>
      <w:r w:rsidR="00331CDA" w:rsidRPr="006276F9">
        <w:rPr>
          <w:rFonts w:ascii="Times New Roman" w:eastAsia="Times New Roman" w:hAnsi="Times New Roman" w:cs="Times New Roman"/>
          <w:sz w:val="24"/>
          <w:szCs w:val="24"/>
        </w:rPr>
        <w:t>I</w:t>
      </w:r>
      <w:r w:rsidR="005D32D3" w:rsidRPr="006276F9">
        <w:rPr>
          <w:rFonts w:ascii="Times New Roman" w:eastAsia="Times New Roman" w:hAnsi="Times New Roman" w:cs="Times New Roman"/>
          <w:sz w:val="24"/>
          <w:szCs w:val="24"/>
        </w:rPr>
        <w:t xml:space="preserve">t is possible that children who </w:t>
      </w:r>
      <w:r w:rsidR="00495219" w:rsidRPr="006276F9">
        <w:rPr>
          <w:rFonts w:ascii="Times New Roman" w:eastAsia="Times New Roman" w:hAnsi="Times New Roman" w:cs="Times New Roman"/>
          <w:sz w:val="24"/>
          <w:szCs w:val="24"/>
        </w:rPr>
        <w:t xml:space="preserve">showed an </w:t>
      </w:r>
      <w:r w:rsidR="005D32D3" w:rsidRPr="006276F9">
        <w:rPr>
          <w:rFonts w:ascii="Times New Roman" w:eastAsia="Times New Roman" w:hAnsi="Times New Roman" w:cs="Times New Roman"/>
          <w:sz w:val="24"/>
          <w:szCs w:val="24"/>
        </w:rPr>
        <w:t xml:space="preserve">LDN </w:t>
      </w:r>
      <w:r w:rsidR="000E4F25" w:rsidRPr="006276F9">
        <w:rPr>
          <w:rFonts w:ascii="Times New Roman" w:eastAsia="Times New Roman" w:hAnsi="Times New Roman" w:cs="Times New Roman"/>
          <w:sz w:val="24"/>
          <w:szCs w:val="24"/>
        </w:rPr>
        <w:t xml:space="preserve">response </w:t>
      </w:r>
      <w:r w:rsidR="00331CDA" w:rsidRPr="006276F9">
        <w:rPr>
          <w:rFonts w:ascii="Times New Roman" w:eastAsia="Times New Roman" w:hAnsi="Times New Roman" w:cs="Times New Roman"/>
          <w:sz w:val="24"/>
          <w:szCs w:val="24"/>
        </w:rPr>
        <w:t xml:space="preserve">in the current </w:t>
      </w:r>
      <w:r w:rsidR="00FA7F9E" w:rsidRPr="006276F9">
        <w:rPr>
          <w:rFonts w:ascii="Times New Roman" w:eastAsia="Times New Roman" w:hAnsi="Times New Roman" w:cs="Times New Roman"/>
          <w:sz w:val="24"/>
          <w:szCs w:val="24"/>
        </w:rPr>
        <w:t xml:space="preserve">study </w:t>
      </w:r>
      <w:r w:rsidR="000E4F25" w:rsidRPr="006276F9">
        <w:rPr>
          <w:rFonts w:ascii="Times New Roman" w:eastAsia="Times New Roman" w:hAnsi="Times New Roman" w:cs="Times New Roman"/>
          <w:sz w:val="24"/>
          <w:szCs w:val="24"/>
        </w:rPr>
        <w:t xml:space="preserve">were showing </w:t>
      </w:r>
      <w:r w:rsidR="005D32D3" w:rsidRPr="006276F9">
        <w:rPr>
          <w:rFonts w:ascii="Times New Roman" w:eastAsia="Times New Roman" w:hAnsi="Times New Roman" w:cs="Times New Roman"/>
          <w:sz w:val="24"/>
          <w:szCs w:val="24"/>
        </w:rPr>
        <w:t xml:space="preserve">involuntary reorientation to the </w:t>
      </w:r>
      <w:r w:rsidR="00EC5F58" w:rsidRPr="006276F9">
        <w:rPr>
          <w:rFonts w:ascii="Times New Roman" w:eastAsia="Times New Roman" w:hAnsi="Times New Roman" w:cs="Times New Roman"/>
          <w:sz w:val="24"/>
          <w:szCs w:val="24"/>
        </w:rPr>
        <w:t xml:space="preserve">speech </w:t>
      </w:r>
      <w:r w:rsidR="005D32D3" w:rsidRPr="006276F9">
        <w:rPr>
          <w:rFonts w:ascii="Times New Roman" w:eastAsia="Times New Roman" w:hAnsi="Times New Roman" w:cs="Times New Roman"/>
          <w:sz w:val="24"/>
          <w:szCs w:val="24"/>
        </w:rPr>
        <w:t>contrast</w:t>
      </w:r>
      <w:r w:rsidR="000E4F25" w:rsidRPr="006276F9">
        <w:rPr>
          <w:rFonts w:ascii="Times New Roman" w:eastAsia="Times New Roman" w:hAnsi="Times New Roman" w:cs="Times New Roman"/>
          <w:sz w:val="24"/>
          <w:szCs w:val="24"/>
        </w:rPr>
        <w:t xml:space="preserve"> and, </w:t>
      </w:r>
      <w:r w:rsidR="007B2052" w:rsidRPr="006276F9">
        <w:rPr>
          <w:rFonts w:ascii="Times New Roman" w:eastAsia="Times New Roman" w:hAnsi="Times New Roman" w:cs="Times New Roman"/>
          <w:sz w:val="24"/>
          <w:szCs w:val="24"/>
        </w:rPr>
        <w:t>because of</w:t>
      </w:r>
      <w:r w:rsidR="005D32D3" w:rsidRPr="006276F9">
        <w:rPr>
          <w:rFonts w:ascii="Times New Roman" w:eastAsia="Times New Roman" w:hAnsi="Times New Roman" w:cs="Times New Roman"/>
          <w:sz w:val="24"/>
          <w:szCs w:val="24"/>
        </w:rPr>
        <w:t xml:space="preserve"> repeated testing, </w:t>
      </w:r>
      <w:r w:rsidR="000E4F25" w:rsidRPr="006276F9">
        <w:rPr>
          <w:rFonts w:ascii="Times New Roman" w:eastAsia="Times New Roman" w:hAnsi="Times New Roman" w:cs="Times New Roman"/>
          <w:sz w:val="24"/>
          <w:szCs w:val="24"/>
        </w:rPr>
        <w:t xml:space="preserve">they </w:t>
      </w:r>
      <w:r w:rsidR="005D32D3" w:rsidRPr="006276F9">
        <w:rPr>
          <w:rFonts w:ascii="Times New Roman" w:eastAsia="Times New Roman" w:hAnsi="Times New Roman" w:cs="Times New Roman"/>
          <w:sz w:val="24"/>
          <w:szCs w:val="24"/>
        </w:rPr>
        <w:t xml:space="preserve">learnt to </w:t>
      </w:r>
      <w:r w:rsidR="000E4F25" w:rsidRPr="006276F9">
        <w:rPr>
          <w:rFonts w:ascii="Times New Roman" w:eastAsia="Times New Roman" w:hAnsi="Times New Roman" w:cs="Times New Roman"/>
          <w:sz w:val="24"/>
          <w:szCs w:val="24"/>
        </w:rPr>
        <w:t xml:space="preserve">better </w:t>
      </w:r>
      <w:r w:rsidR="005D32D3" w:rsidRPr="006276F9">
        <w:rPr>
          <w:rFonts w:ascii="Times New Roman" w:eastAsia="Times New Roman" w:hAnsi="Times New Roman" w:cs="Times New Roman"/>
          <w:sz w:val="24"/>
          <w:szCs w:val="24"/>
        </w:rPr>
        <w:t>ignore the contrast</w:t>
      </w:r>
      <w:r w:rsidR="00D764BB" w:rsidRPr="006276F9">
        <w:rPr>
          <w:rFonts w:ascii="Times New Roman" w:eastAsia="Times New Roman" w:hAnsi="Times New Roman" w:cs="Times New Roman"/>
          <w:sz w:val="24"/>
          <w:szCs w:val="24"/>
        </w:rPr>
        <w:t>,</w:t>
      </w:r>
      <w:r w:rsidR="005D32D3" w:rsidRPr="006276F9">
        <w:rPr>
          <w:rFonts w:ascii="Times New Roman" w:eastAsia="Times New Roman" w:hAnsi="Times New Roman" w:cs="Times New Roman"/>
          <w:sz w:val="24"/>
          <w:szCs w:val="24"/>
        </w:rPr>
        <w:t xml:space="preserve"> therefore </w:t>
      </w:r>
      <w:r w:rsidR="003D6F6C" w:rsidRPr="006276F9">
        <w:rPr>
          <w:rFonts w:ascii="Times New Roman" w:eastAsia="Times New Roman" w:hAnsi="Times New Roman" w:cs="Times New Roman"/>
          <w:sz w:val="24"/>
          <w:szCs w:val="24"/>
        </w:rPr>
        <w:t xml:space="preserve">eliciting a smaller </w:t>
      </w:r>
      <w:r w:rsidR="005D32D3" w:rsidRPr="006276F9">
        <w:rPr>
          <w:rFonts w:ascii="Times New Roman" w:eastAsia="Times New Roman" w:hAnsi="Times New Roman" w:cs="Times New Roman"/>
          <w:sz w:val="24"/>
          <w:szCs w:val="24"/>
        </w:rPr>
        <w:t xml:space="preserve">LDN. </w:t>
      </w:r>
      <w:r w:rsidR="00167136" w:rsidRPr="006276F9">
        <w:rPr>
          <w:rFonts w:ascii="Times New Roman" w:eastAsia="Times New Roman" w:hAnsi="Times New Roman" w:cs="Times New Roman"/>
          <w:sz w:val="24"/>
          <w:szCs w:val="24"/>
        </w:rPr>
        <w:t xml:space="preserve">Kaan et al. </w:t>
      </w:r>
      <w:r w:rsidR="004D06B8" w:rsidRPr="006276F9">
        <w:rPr>
          <w:rFonts w:ascii="Times New Roman" w:eastAsia="Times New Roman" w:hAnsi="Times New Roman" w:cs="Times New Roman"/>
          <w:sz w:val="24"/>
          <w:szCs w:val="24"/>
        </w:rPr>
        <w:t>(</w:t>
      </w:r>
      <w:r w:rsidR="00167136" w:rsidRPr="006276F9">
        <w:rPr>
          <w:rFonts w:ascii="Times New Roman" w:eastAsia="Times New Roman" w:hAnsi="Times New Roman" w:cs="Times New Roman"/>
          <w:sz w:val="24"/>
          <w:szCs w:val="24"/>
        </w:rPr>
        <w:t xml:space="preserve">2008) </w:t>
      </w:r>
      <w:r w:rsidR="005D32D3" w:rsidRPr="006276F9">
        <w:rPr>
          <w:rFonts w:ascii="Times New Roman" w:eastAsia="Times New Roman" w:hAnsi="Times New Roman" w:cs="Times New Roman"/>
          <w:sz w:val="24"/>
          <w:szCs w:val="24"/>
        </w:rPr>
        <w:t xml:space="preserve">reported reduced amplitude of LDN </w:t>
      </w:r>
      <w:r w:rsidR="005C54D2" w:rsidRPr="006276F9">
        <w:rPr>
          <w:rFonts w:ascii="Times New Roman" w:eastAsia="Times New Roman" w:hAnsi="Times New Roman" w:cs="Times New Roman"/>
          <w:sz w:val="24"/>
          <w:szCs w:val="24"/>
        </w:rPr>
        <w:t xml:space="preserve">after active </w:t>
      </w:r>
      <w:r w:rsidR="005D32D3" w:rsidRPr="006276F9">
        <w:rPr>
          <w:rFonts w:ascii="Times New Roman" w:eastAsia="Times New Roman" w:hAnsi="Times New Roman" w:cs="Times New Roman"/>
          <w:sz w:val="24"/>
          <w:szCs w:val="24"/>
        </w:rPr>
        <w:t xml:space="preserve">training and </w:t>
      </w:r>
      <w:r w:rsidR="00885555" w:rsidRPr="006276F9">
        <w:rPr>
          <w:rFonts w:ascii="Times New Roman" w:eastAsia="Times New Roman" w:hAnsi="Times New Roman" w:cs="Times New Roman"/>
          <w:sz w:val="24"/>
          <w:szCs w:val="24"/>
        </w:rPr>
        <w:t xml:space="preserve">suggested that </w:t>
      </w:r>
      <w:r w:rsidR="00DE5C4F" w:rsidRPr="006276F9">
        <w:rPr>
          <w:rFonts w:ascii="Times New Roman" w:eastAsia="Times New Roman" w:hAnsi="Times New Roman" w:cs="Times New Roman"/>
          <w:sz w:val="24"/>
          <w:szCs w:val="24"/>
        </w:rPr>
        <w:t>smaller</w:t>
      </w:r>
      <w:r w:rsidR="0047541F" w:rsidRPr="006276F9">
        <w:rPr>
          <w:rFonts w:ascii="Times New Roman" w:eastAsia="Times New Roman" w:hAnsi="Times New Roman" w:cs="Times New Roman"/>
          <w:sz w:val="24"/>
          <w:szCs w:val="24"/>
        </w:rPr>
        <w:t xml:space="preserve"> LDN</w:t>
      </w:r>
      <w:r w:rsidR="00DE5C4F" w:rsidRPr="006276F9">
        <w:rPr>
          <w:rFonts w:ascii="Times New Roman" w:eastAsia="Times New Roman" w:hAnsi="Times New Roman" w:cs="Times New Roman"/>
          <w:sz w:val="24"/>
          <w:szCs w:val="24"/>
        </w:rPr>
        <w:t xml:space="preserve"> amplitude</w:t>
      </w:r>
      <w:r w:rsidR="005C54D2" w:rsidRPr="006276F9">
        <w:rPr>
          <w:rFonts w:ascii="Times New Roman" w:eastAsia="Times New Roman" w:hAnsi="Times New Roman" w:cs="Times New Roman"/>
          <w:sz w:val="24"/>
          <w:szCs w:val="24"/>
        </w:rPr>
        <w:t>s</w:t>
      </w:r>
      <w:r w:rsidR="00DE5C4F" w:rsidRPr="006276F9">
        <w:rPr>
          <w:rFonts w:ascii="Times New Roman" w:eastAsia="Times New Roman" w:hAnsi="Times New Roman" w:cs="Times New Roman"/>
          <w:sz w:val="24"/>
          <w:szCs w:val="24"/>
        </w:rPr>
        <w:t xml:space="preserve"> might be indicative of less reorienting of attention due to the</w:t>
      </w:r>
      <w:r w:rsidR="0047541F" w:rsidRPr="006276F9">
        <w:rPr>
          <w:rFonts w:ascii="Times New Roman" w:eastAsia="Times New Roman" w:hAnsi="Times New Roman" w:cs="Times New Roman"/>
          <w:sz w:val="24"/>
          <w:szCs w:val="24"/>
        </w:rPr>
        <w:t xml:space="preserve"> </w:t>
      </w:r>
      <w:r w:rsidR="00B15E66" w:rsidRPr="006276F9">
        <w:rPr>
          <w:rFonts w:ascii="Times New Roman" w:eastAsia="Times New Roman" w:hAnsi="Times New Roman" w:cs="Times New Roman"/>
          <w:sz w:val="24"/>
          <w:szCs w:val="24"/>
        </w:rPr>
        <w:t xml:space="preserve">familiarity to the </w:t>
      </w:r>
      <w:r w:rsidR="00DE5C4F" w:rsidRPr="006276F9">
        <w:rPr>
          <w:rFonts w:ascii="Times New Roman" w:eastAsia="Times New Roman" w:hAnsi="Times New Roman" w:cs="Times New Roman"/>
          <w:sz w:val="24"/>
          <w:szCs w:val="24"/>
        </w:rPr>
        <w:t>contrast</w:t>
      </w:r>
      <w:r w:rsidR="0047541F" w:rsidRPr="006276F9">
        <w:rPr>
          <w:rFonts w:ascii="Times New Roman" w:eastAsia="Times New Roman" w:hAnsi="Times New Roman" w:cs="Times New Roman"/>
          <w:sz w:val="24"/>
          <w:szCs w:val="24"/>
        </w:rPr>
        <w:t xml:space="preserve"> after training</w:t>
      </w:r>
      <w:r w:rsidR="00DE5C4F" w:rsidRPr="006276F9">
        <w:rPr>
          <w:rFonts w:ascii="Times New Roman" w:eastAsia="Times New Roman" w:hAnsi="Times New Roman" w:cs="Times New Roman"/>
          <w:sz w:val="24"/>
          <w:szCs w:val="24"/>
        </w:rPr>
        <w:t>.</w:t>
      </w:r>
      <w:r w:rsidR="00FA7F9E" w:rsidRPr="006276F9">
        <w:rPr>
          <w:rFonts w:ascii="Times New Roman" w:eastAsia="Times New Roman" w:hAnsi="Times New Roman" w:cs="Times New Roman"/>
          <w:sz w:val="24"/>
          <w:szCs w:val="24"/>
        </w:rPr>
        <w:t xml:space="preserve"> While there was no active training provided in th</w:t>
      </w:r>
      <w:r w:rsidR="007A1D68" w:rsidRPr="006276F9">
        <w:rPr>
          <w:rFonts w:ascii="Times New Roman" w:eastAsia="Times New Roman" w:hAnsi="Times New Roman" w:cs="Times New Roman"/>
          <w:sz w:val="24"/>
          <w:szCs w:val="24"/>
        </w:rPr>
        <w:t>e current</w:t>
      </w:r>
      <w:r w:rsidR="00FA7F9E" w:rsidRPr="006276F9">
        <w:rPr>
          <w:rFonts w:ascii="Times New Roman" w:eastAsia="Times New Roman" w:hAnsi="Times New Roman" w:cs="Times New Roman"/>
          <w:sz w:val="24"/>
          <w:szCs w:val="24"/>
        </w:rPr>
        <w:t xml:space="preserve"> study, </w:t>
      </w:r>
      <w:r w:rsidR="0047541F" w:rsidRPr="006276F9">
        <w:rPr>
          <w:rFonts w:ascii="Times New Roman" w:eastAsia="Times New Roman" w:hAnsi="Times New Roman" w:cs="Times New Roman"/>
          <w:sz w:val="24"/>
          <w:szCs w:val="24"/>
        </w:rPr>
        <w:t>only passive exposure to the repeated stimuli</w:t>
      </w:r>
      <w:r w:rsidR="00FA7F9E" w:rsidRPr="006276F9">
        <w:rPr>
          <w:rFonts w:ascii="Times New Roman" w:eastAsia="Times New Roman" w:hAnsi="Times New Roman" w:cs="Times New Roman"/>
          <w:sz w:val="24"/>
          <w:szCs w:val="24"/>
        </w:rPr>
        <w:t xml:space="preserve">, it is possible that </w:t>
      </w:r>
      <w:r w:rsidR="007A1D68" w:rsidRPr="006276F9">
        <w:rPr>
          <w:rFonts w:ascii="Times New Roman" w:eastAsia="Times New Roman" w:hAnsi="Times New Roman" w:cs="Times New Roman"/>
          <w:sz w:val="24"/>
          <w:szCs w:val="24"/>
        </w:rPr>
        <w:t xml:space="preserve">this also affected the children’s attention to the stimulus contrast, and hence </w:t>
      </w:r>
      <w:r w:rsidR="00E052D7" w:rsidRPr="006276F9">
        <w:rPr>
          <w:rFonts w:ascii="Times New Roman" w:eastAsia="Times New Roman" w:hAnsi="Times New Roman" w:cs="Times New Roman"/>
          <w:sz w:val="24"/>
          <w:szCs w:val="24"/>
        </w:rPr>
        <w:t xml:space="preserve">could account for differences in the </w:t>
      </w:r>
      <w:r w:rsidR="007A1D68" w:rsidRPr="006276F9">
        <w:rPr>
          <w:rFonts w:ascii="Times New Roman" w:eastAsia="Times New Roman" w:hAnsi="Times New Roman" w:cs="Times New Roman"/>
          <w:sz w:val="24"/>
          <w:szCs w:val="24"/>
        </w:rPr>
        <w:t>size and detectability of the LDN</w:t>
      </w:r>
      <w:r w:rsidR="00E052D7" w:rsidRPr="006276F9">
        <w:rPr>
          <w:rFonts w:ascii="Times New Roman" w:eastAsia="Times New Roman" w:hAnsi="Times New Roman" w:cs="Times New Roman"/>
          <w:sz w:val="24"/>
          <w:szCs w:val="24"/>
        </w:rPr>
        <w:t xml:space="preserve"> at visit 2</w:t>
      </w:r>
      <w:r w:rsidR="007A1D68" w:rsidRPr="006276F9">
        <w:rPr>
          <w:rFonts w:ascii="Times New Roman" w:eastAsia="Times New Roman" w:hAnsi="Times New Roman" w:cs="Times New Roman"/>
          <w:sz w:val="24"/>
          <w:szCs w:val="24"/>
        </w:rPr>
        <w:t>.</w:t>
      </w:r>
    </w:p>
    <w:p w14:paraId="507A8DBA" w14:textId="60144D71" w:rsidR="00D764BB" w:rsidRPr="006276F9" w:rsidRDefault="00374E2A"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The four clusters were based on distinct areas of strengths and difficulties on auditory and cognitive tasks. </w:t>
      </w:r>
      <w:r w:rsidR="00D764BB" w:rsidRPr="006276F9">
        <w:rPr>
          <w:rFonts w:ascii="Times New Roman" w:eastAsia="Times New Roman" w:hAnsi="Times New Roman" w:cs="Times New Roman"/>
          <w:sz w:val="24"/>
          <w:szCs w:val="24"/>
        </w:rPr>
        <w:t xml:space="preserve">MMN was elicited in about half of the children at visit 1. Between 32-71% of participants showed MMN consistently recorded for both visits across the four clusters (Table 3). </w:t>
      </w:r>
      <w:r w:rsidRPr="006276F9">
        <w:rPr>
          <w:rFonts w:ascii="Times New Roman" w:eastAsia="Times New Roman" w:hAnsi="Times New Roman" w:cs="Times New Roman"/>
          <w:sz w:val="24"/>
          <w:szCs w:val="24"/>
        </w:rPr>
        <w:t xml:space="preserve">We hypothesised that MMN detectability and reliability would differ across clusters, based on earlier evidence for MMN differences in children with reading, language and/or auditory processing difficulties (Bishop, 2007; Kujala and </w:t>
      </w:r>
      <w:proofErr w:type="spellStart"/>
      <w:r w:rsidRPr="006276F9">
        <w:rPr>
          <w:rFonts w:ascii="Times New Roman" w:eastAsia="Times New Roman" w:hAnsi="Times New Roman" w:cs="Times New Roman"/>
          <w:sz w:val="24"/>
          <w:szCs w:val="24"/>
        </w:rPr>
        <w:t>Leminen</w:t>
      </w:r>
      <w:proofErr w:type="spellEnd"/>
      <w:r w:rsidRPr="006276F9">
        <w:rPr>
          <w:rFonts w:ascii="Times New Roman" w:eastAsia="Times New Roman" w:hAnsi="Times New Roman" w:cs="Times New Roman"/>
          <w:sz w:val="24"/>
          <w:szCs w:val="24"/>
        </w:rPr>
        <w:t xml:space="preserve">, 2017; Sharma et al., 2006). </w:t>
      </w:r>
      <w:r w:rsidR="00912E45" w:rsidRPr="006276F9">
        <w:rPr>
          <w:rFonts w:ascii="Times New Roman" w:eastAsia="Times New Roman" w:hAnsi="Times New Roman" w:cs="Times New Roman"/>
          <w:sz w:val="24"/>
          <w:szCs w:val="24"/>
        </w:rPr>
        <w:t>Poor speech discrimination</w:t>
      </w:r>
      <w:r w:rsidR="004F5957" w:rsidRPr="006276F9">
        <w:rPr>
          <w:rFonts w:ascii="Times New Roman" w:eastAsia="Times New Roman" w:hAnsi="Times New Roman" w:cs="Times New Roman"/>
          <w:sz w:val="24"/>
          <w:szCs w:val="24"/>
        </w:rPr>
        <w:t xml:space="preserve">, a characteristic of APD, </w:t>
      </w:r>
      <w:r w:rsidR="00912E45" w:rsidRPr="006276F9">
        <w:rPr>
          <w:rFonts w:ascii="Times New Roman" w:eastAsia="Times New Roman" w:hAnsi="Times New Roman" w:cs="Times New Roman"/>
          <w:sz w:val="24"/>
          <w:szCs w:val="24"/>
        </w:rPr>
        <w:t xml:space="preserve">is also associated with absent or small MMN in previous literature (Davids et al., 2011; Kujala and </w:t>
      </w:r>
      <w:proofErr w:type="spellStart"/>
      <w:r w:rsidR="00912E45" w:rsidRPr="006276F9">
        <w:rPr>
          <w:rFonts w:ascii="Times New Roman" w:eastAsia="Times New Roman" w:hAnsi="Times New Roman" w:cs="Times New Roman"/>
          <w:sz w:val="24"/>
          <w:szCs w:val="24"/>
        </w:rPr>
        <w:t>Leminen</w:t>
      </w:r>
      <w:proofErr w:type="spellEnd"/>
      <w:r w:rsidR="00912E45" w:rsidRPr="006276F9">
        <w:rPr>
          <w:rFonts w:ascii="Times New Roman" w:eastAsia="Times New Roman" w:hAnsi="Times New Roman" w:cs="Times New Roman"/>
          <w:sz w:val="24"/>
          <w:szCs w:val="24"/>
        </w:rPr>
        <w:t xml:space="preserve">, 2017; </w:t>
      </w:r>
      <w:proofErr w:type="spellStart"/>
      <w:r w:rsidR="00912E45" w:rsidRPr="006276F9">
        <w:rPr>
          <w:rFonts w:ascii="Times New Roman" w:eastAsia="Times New Roman" w:hAnsi="Times New Roman" w:cs="Times New Roman"/>
          <w:sz w:val="24"/>
          <w:szCs w:val="24"/>
        </w:rPr>
        <w:t>Uwer</w:t>
      </w:r>
      <w:proofErr w:type="spellEnd"/>
      <w:r w:rsidR="00912E45" w:rsidRPr="006276F9">
        <w:rPr>
          <w:rFonts w:ascii="Times New Roman" w:eastAsia="Times New Roman" w:hAnsi="Times New Roman" w:cs="Times New Roman"/>
          <w:sz w:val="24"/>
          <w:szCs w:val="24"/>
        </w:rPr>
        <w:t xml:space="preserve"> et al., 2002; Kraus et al., 1996). </w:t>
      </w:r>
      <w:r w:rsidRPr="006276F9">
        <w:rPr>
          <w:rFonts w:ascii="Times New Roman" w:eastAsia="Times New Roman" w:hAnsi="Times New Roman" w:cs="Times New Roman"/>
          <w:sz w:val="24"/>
          <w:szCs w:val="24"/>
        </w:rPr>
        <w:t>Th</w:t>
      </w:r>
      <w:r w:rsidR="00912E45" w:rsidRPr="006276F9">
        <w:rPr>
          <w:rFonts w:ascii="Times New Roman" w:eastAsia="Times New Roman" w:hAnsi="Times New Roman" w:cs="Times New Roman"/>
          <w:sz w:val="24"/>
          <w:szCs w:val="24"/>
        </w:rPr>
        <w:t>e</w:t>
      </w:r>
      <w:r w:rsidRPr="006276F9">
        <w:rPr>
          <w:rFonts w:ascii="Times New Roman" w:eastAsia="Times New Roman" w:hAnsi="Times New Roman" w:cs="Times New Roman"/>
          <w:sz w:val="24"/>
          <w:szCs w:val="24"/>
        </w:rPr>
        <w:t xml:space="preserve"> hypothesis</w:t>
      </w:r>
      <w:r w:rsidR="00912E45" w:rsidRPr="006276F9">
        <w:rPr>
          <w:rFonts w:ascii="Times New Roman" w:eastAsia="Times New Roman" w:hAnsi="Times New Roman" w:cs="Times New Roman"/>
          <w:sz w:val="24"/>
          <w:szCs w:val="24"/>
        </w:rPr>
        <w:t>ed MMN differences across clusters</w:t>
      </w:r>
      <w:r w:rsidRPr="006276F9">
        <w:rPr>
          <w:rFonts w:ascii="Times New Roman" w:eastAsia="Times New Roman" w:hAnsi="Times New Roman" w:cs="Times New Roman"/>
          <w:sz w:val="24"/>
          <w:szCs w:val="24"/>
        </w:rPr>
        <w:t xml:space="preserve"> was not supported </w:t>
      </w:r>
      <w:r w:rsidR="00912E45" w:rsidRPr="006276F9">
        <w:rPr>
          <w:rFonts w:ascii="Times New Roman" w:eastAsia="Times New Roman" w:hAnsi="Times New Roman" w:cs="Times New Roman"/>
          <w:sz w:val="24"/>
          <w:szCs w:val="24"/>
        </w:rPr>
        <w:t xml:space="preserve">by </w:t>
      </w:r>
      <w:r w:rsidRPr="006276F9">
        <w:rPr>
          <w:rFonts w:ascii="Times New Roman" w:eastAsia="Times New Roman" w:hAnsi="Times New Roman" w:cs="Times New Roman"/>
          <w:sz w:val="24"/>
          <w:szCs w:val="24"/>
        </w:rPr>
        <w:t xml:space="preserve">our results </w:t>
      </w:r>
      <w:r w:rsidR="00912E45" w:rsidRPr="006276F9">
        <w:rPr>
          <w:rFonts w:ascii="Times New Roman" w:eastAsia="Times New Roman" w:hAnsi="Times New Roman" w:cs="Times New Roman"/>
          <w:sz w:val="24"/>
          <w:szCs w:val="24"/>
        </w:rPr>
        <w:t xml:space="preserve">which </w:t>
      </w:r>
      <w:r w:rsidRPr="006276F9">
        <w:rPr>
          <w:rFonts w:ascii="Times New Roman" w:eastAsia="Times New Roman" w:hAnsi="Times New Roman" w:cs="Times New Roman"/>
          <w:sz w:val="24"/>
          <w:szCs w:val="24"/>
        </w:rPr>
        <w:t xml:space="preserve">showed no MMN </w:t>
      </w:r>
      <w:r w:rsidR="00F729C8" w:rsidRPr="006276F9">
        <w:rPr>
          <w:rFonts w:ascii="Times New Roman" w:eastAsia="Times New Roman" w:hAnsi="Times New Roman" w:cs="Times New Roman"/>
          <w:sz w:val="24"/>
          <w:szCs w:val="24"/>
        </w:rPr>
        <w:t xml:space="preserve">amplitude </w:t>
      </w:r>
      <w:r w:rsidRPr="006276F9">
        <w:rPr>
          <w:rFonts w:ascii="Times New Roman" w:eastAsia="Times New Roman" w:hAnsi="Times New Roman" w:cs="Times New Roman"/>
          <w:sz w:val="24"/>
          <w:szCs w:val="24"/>
        </w:rPr>
        <w:t xml:space="preserve">differences across clusters despite differences in reading and language abilities. </w:t>
      </w:r>
    </w:p>
    <w:p w14:paraId="77A7C394" w14:textId="37E4681A" w:rsidR="00E052D7" w:rsidRPr="006276F9" w:rsidRDefault="00E052D7"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It </w:t>
      </w:r>
      <w:r w:rsidR="0056687C" w:rsidRPr="006276F9">
        <w:rPr>
          <w:rFonts w:ascii="Times New Roman" w:eastAsia="Times New Roman" w:hAnsi="Times New Roman" w:cs="Times New Roman"/>
          <w:sz w:val="24"/>
          <w:szCs w:val="24"/>
        </w:rPr>
        <w:t xml:space="preserve">was </w:t>
      </w:r>
      <w:r w:rsidR="00D277E3" w:rsidRPr="006276F9">
        <w:rPr>
          <w:rFonts w:ascii="Times New Roman" w:eastAsia="Times New Roman" w:hAnsi="Times New Roman" w:cs="Times New Roman"/>
          <w:sz w:val="24"/>
          <w:szCs w:val="24"/>
        </w:rPr>
        <w:t>expected</w:t>
      </w:r>
      <w:r w:rsidR="0056687C" w:rsidRPr="006276F9">
        <w:rPr>
          <w:rFonts w:ascii="Times New Roman" w:eastAsia="Times New Roman" w:hAnsi="Times New Roman" w:cs="Times New Roman"/>
          <w:sz w:val="24"/>
          <w:szCs w:val="24"/>
        </w:rPr>
        <w:t xml:space="preserve"> that</w:t>
      </w:r>
      <w:r w:rsidR="00F46D75" w:rsidRPr="006276F9">
        <w:rPr>
          <w:rFonts w:ascii="Times New Roman" w:eastAsia="Times New Roman" w:hAnsi="Times New Roman" w:cs="Times New Roman"/>
          <w:sz w:val="24"/>
          <w:szCs w:val="24"/>
        </w:rPr>
        <w:t xml:space="preserve"> </w:t>
      </w:r>
      <w:r w:rsidR="00F87963" w:rsidRPr="006276F9">
        <w:rPr>
          <w:rFonts w:ascii="Times New Roman" w:eastAsia="Times New Roman" w:hAnsi="Times New Roman" w:cs="Times New Roman"/>
          <w:sz w:val="24"/>
          <w:szCs w:val="24"/>
        </w:rPr>
        <w:t>Cluster</w:t>
      </w:r>
      <w:r w:rsidR="00A372AB" w:rsidRPr="006276F9">
        <w:rPr>
          <w:rFonts w:ascii="Times New Roman" w:eastAsia="Times New Roman" w:hAnsi="Times New Roman" w:cs="Times New Roman"/>
          <w:sz w:val="24"/>
          <w:szCs w:val="24"/>
        </w:rPr>
        <w:t xml:space="preserve"> 1</w:t>
      </w:r>
      <w:r w:rsidR="00F46D75" w:rsidRPr="006276F9">
        <w:rPr>
          <w:rFonts w:ascii="Times New Roman" w:eastAsia="Times New Roman" w:hAnsi="Times New Roman" w:cs="Times New Roman"/>
          <w:sz w:val="24"/>
          <w:szCs w:val="24"/>
        </w:rPr>
        <w:t xml:space="preserve"> would show poor</w:t>
      </w:r>
      <w:r w:rsidR="00066C27" w:rsidRPr="006276F9">
        <w:rPr>
          <w:rFonts w:ascii="Times New Roman" w:eastAsia="Times New Roman" w:hAnsi="Times New Roman" w:cs="Times New Roman"/>
          <w:sz w:val="24"/>
          <w:szCs w:val="24"/>
        </w:rPr>
        <w:t>e</w:t>
      </w:r>
      <w:r w:rsidR="002849D0" w:rsidRPr="006276F9">
        <w:rPr>
          <w:rFonts w:ascii="Times New Roman" w:eastAsia="Times New Roman" w:hAnsi="Times New Roman" w:cs="Times New Roman"/>
          <w:sz w:val="24"/>
          <w:szCs w:val="24"/>
        </w:rPr>
        <w:t>st</w:t>
      </w:r>
      <w:r w:rsidR="00F46D75" w:rsidRPr="006276F9">
        <w:rPr>
          <w:rFonts w:ascii="Times New Roman" w:eastAsia="Times New Roman" w:hAnsi="Times New Roman" w:cs="Times New Roman"/>
          <w:sz w:val="24"/>
          <w:szCs w:val="24"/>
        </w:rPr>
        <w:t xml:space="preserve"> MMN</w:t>
      </w:r>
      <w:r w:rsidR="002849D0" w:rsidRPr="006276F9">
        <w:rPr>
          <w:rFonts w:ascii="Times New Roman" w:eastAsia="Times New Roman" w:hAnsi="Times New Roman" w:cs="Times New Roman"/>
          <w:sz w:val="24"/>
          <w:szCs w:val="24"/>
        </w:rPr>
        <w:t xml:space="preserve"> amongst the four clusters</w:t>
      </w:r>
      <w:r w:rsidR="00CC5B29" w:rsidRPr="006276F9">
        <w:rPr>
          <w:rFonts w:ascii="Times New Roman" w:eastAsia="Times New Roman" w:hAnsi="Times New Roman" w:cs="Times New Roman"/>
          <w:sz w:val="24"/>
          <w:szCs w:val="24"/>
        </w:rPr>
        <w:t xml:space="preserve"> while Cluster 4 would show the </w:t>
      </w:r>
      <w:r w:rsidR="00486165" w:rsidRPr="006276F9">
        <w:rPr>
          <w:rFonts w:ascii="Times New Roman" w:eastAsia="Times New Roman" w:hAnsi="Times New Roman" w:cs="Times New Roman"/>
          <w:sz w:val="24"/>
          <w:szCs w:val="24"/>
        </w:rPr>
        <w:t xml:space="preserve">most robust </w:t>
      </w:r>
      <w:r w:rsidR="00CC5B29" w:rsidRPr="006276F9">
        <w:rPr>
          <w:rFonts w:ascii="Times New Roman" w:eastAsia="Times New Roman" w:hAnsi="Times New Roman" w:cs="Times New Roman"/>
          <w:sz w:val="24"/>
          <w:szCs w:val="24"/>
        </w:rPr>
        <w:t xml:space="preserve">presence of MMN </w:t>
      </w:r>
      <w:r w:rsidRPr="006276F9">
        <w:rPr>
          <w:rFonts w:ascii="Times New Roman" w:eastAsia="Times New Roman" w:hAnsi="Times New Roman" w:cs="Times New Roman"/>
          <w:sz w:val="24"/>
          <w:szCs w:val="24"/>
        </w:rPr>
        <w:t>across</w:t>
      </w:r>
      <w:r w:rsidR="00187997" w:rsidRPr="006276F9">
        <w:rPr>
          <w:rFonts w:ascii="Times New Roman" w:eastAsia="Times New Roman" w:hAnsi="Times New Roman" w:cs="Times New Roman"/>
          <w:sz w:val="24"/>
          <w:szCs w:val="24"/>
        </w:rPr>
        <w:t xml:space="preserve"> the two visits</w:t>
      </w:r>
      <w:r w:rsidR="00F46D75" w:rsidRPr="006276F9">
        <w:rPr>
          <w:rFonts w:ascii="Times New Roman" w:eastAsia="Times New Roman" w:hAnsi="Times New Roman" w:cs="Times New Roman"/>
          <w:sz w:val="24"/>
          <w:szCs w:val="24"/>
        </w:rPr>
        <w:t>.</w:t>
      </w:r>
      <w:r w:rsidR="00CC5B29" w:rsidRPr="006276F9">
        <w:rPr>
          <w:rFonts w:ascii="Times New Roman" w:eastAsia="Times New Roman" w:hAnsi="Times New Roman" w:cs="Times New Roman"/>
          <w:sz w:val="24"/>
          <w:szCs w:val="24"/>
        </w:rPr>
        <w:t xml:space="preserve"> The </w:t>
      </w:r>
      <w:r w:rsidR="00F729C8" w:rsidRPr="006276F9">
        <w:rPr>
          <w:rFonts w:ascii="Times New Roman" w:eastAsia="Times New Roman" w:hAnsi="Times New Roman" w:cs="Times New Roman"/>
          <w:sz w:val="24"/>
          <w:szCs w:val="24"/>
        </w:rPr>
        <w:t xml:space="preserve">MMN amplitude </w:t>
      </w:r>
      <w:r w:rsidR="00CC5B29" w:rsidRPr="006276F9">
        <w:rPr>
          <w:rFonts w:ascii="Times New Roman" w:eastAsia="Times New Roman" w:hAnsi="Times New Roman" w:cs="Times New Roman"/>
          <w:sz w:val="24"/>
          <w:szCs w:val="24"/>
        </w:rPr>
        <w:t xml:space="preserve">results, however, were not as predicted. </w:t>
      </w:r>
      <w:r w:rsidR="00F729C8" w:rsidRPr="006276F9">
        <w:rPr>
          <w:rFonts w:ascii="Times New Roman" w:eastAsia="Times New Roman" w:hAnsi="Times New Roman" w:cs="Times New Roman"/>
          <w:sz w:val="24"/>
          <w:szCs w:val="24"/>
        </w:rPr>
        <w:t xml:space="preserve">The detectability of MMN in individual participants did suggest a difference across clusters, however. </w:t>
      </w:r>
      <w:r w:rsidR="000B256A" w:rsidRPr="006276F9">
        <w:rPr>
          <w:rFonts w:ascii="Times New Roman" w:eastAsia="Times New Roman" w:hAnsi="Times New Roman" w:cs="Times New Roman"/>
          <w:sz w:val="24"/>
          <w:szCs w:val="24"/>
        </w:rPr>
        <w:t xml:space="preserve">Only 35 children </w:t>
      </w:r>
      <w:r w:rsidR="000B256A" w:rsidRPr="006276F9">
        <w:rPr>
          <w:rFonts w:ascii="Times New Roman" w:eastAsia="Times New Roman" w:hAnsi="Times New Roman" w:cs="Times New Roman"/>
          <w:sz w:val="24"/>
          <w:szCs w:val="24"/>
        </w:rPr>
        <w:lastRenderedPageBreak/>
        <w:t xml:space="preserve">(41%) across the </w:t>
      </w:r>
      <w:r w:rsidR="00486165" w:rsidRPr="006276F9">
        <w:rPr>
          <w:rFonts w:ascii="Times New Roman" w:eastAsia="Times New Roman" w:hAnsi="Times New Roman" w:cs="Times New Roman"/>
          <w:sz w:val="24"/>
          <w:szCs w:val="24"/>
        </w:rPr>
        <w:t xml:space="preserve">four </w:t>
      </w:r>
      <w:r w:rsidR="000B256A" w:rsidRPr="006276F9">
        <w:rPr>
          <w:rFonts w:ascii="Times New Roman" w:eastAsia="Times New Roman" w:hAnsi="Times New Roman" w:cs="Times New Roman"/>
          <w:sz w:val="24"/>
          <w:szCs w:val="24"/>
        </w:rPr>
        <w:t>clusters showed MMN to both visits</w:t>
      </w:r>
      <w:r w:rsidRPr="006276F9">
        <w:rPr>
          <w:rFonts w:ascii="Times New Roman" w:eastAsia="Times New Roman" w:hAnsi="Times New Roman" w:cs="Times New Roman"/>
          <w:sz w:val="24"/>
          <w:szCs w:val="24"/>
        </w:rPr>
        <w:t xml:space="preserve">, however, most participants in Cluster 3 (79%) displayed a measurable MMN on </w:t>
      </w:r>
      <w:proofErr w:type="gramStart"/>
      <w:r w:rsidRPr="006276F9">
        <w:rPr>
          <w:rFonts w:ascii="Times New Roman" w:eastAsia="Times New Roman" w:hAnsi="Times New Roman" w:cs="Times New Roman"/>
          <w:sz w:val="24"/>
          <w:szCs w:val="24"/>
        </w:rPr>
        <w:t>visit</w:t>
      </w:r>
      <w:proofErr w:type="gramEnd"/>
      <w:r w:rsidRPr="006276F9">
        <w:rPr>
          <w:rFonts w:ascii="Times New Roman" w:eastAsia="Times New Roman" w:hAnsi="Times New Roman" w:cs="Times New Roman"/>
          <w:sz w:val="24"/>
          <w:szCs w:val="24"/>
        </w:rPr>
        <w:t xml:space="preserve"> 1</w:t>
      </w:r>
      <w:r w:rsidR="00F729C8"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 xml:space="preserve">and 71% had MMN present across both visits. </w:t>
      </w:r>
      <w:r w:rsidR="00F729C8" w:rsidRPr="006276F9">
        <w:rPr>
          <w:rFonts w:ascii="Times New Roman" w:eastAsia="Times New Roman" w:hAnsi="Times New Roman" w:cs="Times New Roman"/>
          <w:sz w:val="24"/>
          <w:szCs w:val="24"/>
        </w:rPr>
        <w:t>L</w:t>
      </w:r>
      <w:r w:rsidR="00342061" w:rsidRPr="006276F9">
        <w:rPr>
          <w:rFonts w:ascii="Times New Roman" w:eastAsia="Times New Roman" w:hAnsi="Times New Roman" w:cs="Times New Roman"/>
          <w:sz w:val="24"/>
          <w:szCs w:val="24"/>
        </w:rPr>
        <w:t>anguage scores</w:t>
      </w:r>
      <w:r w:rsidR="00912E45" w:rsidRPr="006276F9">
        <w:rPr>
          <w:rFonts w:ascii="Times New Roman" w:eastAsia="Times New Roman" w:hAnsi="Times New Roman" w:cs="Times New Roman"/>
          <w:sz w:val="24"/>
          <w:szCs w:val="24"/>
        </w:rPr>
        <w:t xml:space="preserve"> </w:t>
      </w:r>
      <w:r w:rsidR="00F729C8" w:rsidRPr="006276F9">
        <w:rPr>
          <w:rFonts w:ascii="Times New Roman" w:eastAsia="Times New Roman" w:hAnsi="Times New Roman" w:cs="Times New Roman"/>
          <w:sz w:val="24"/>
          <w:szCs w:val="24"/>
        </w:rPr>
        <w:t xml:space="preserve">of children in Cluster 3 </w:t>
      </w:r>
      <w:r w:rsidR="00342061" w:rsidRPr="006276F9">
        <w:rPr>
          <w:rFonts w:ascii="Times New Roman" w:eastAsia="Times New Roman" w:hAnsi="Times New Roman" w:cs="Times New Roman"/>
          <w:sz w:val="24"/>
          <w:szCs w:val="24"/>
        </w:rPr>
        <w:t>were the highest</w:t>
      </w:r>
      <w:r w:rsidR="00E829C0" w:rsidRPr="006276F9">
        <w:rPr>
          <w:rFonts w:ascii="Times New Roman" w:eastAsia="Times New Roman" w:hAnsi="Times New Roman" w:cs="Times New Roman"/>
          <w:sz w:val="24"/>
          <w:szCs w:val="24"/>
        </w:rPr>
        <w:t xml:space="preserve"> compared to </w:t>
      </w:r>
      <w:r w:rsidR="005B0E14" w:rsidRPr="006276F9">
        <w:rPr>
          <w:rFonts w:ascii="Times New Roman" w:eastAsia="Times New Roman" w:hAnsi="Times New Roman" w:cs="Times New Roman"/>
          <w:sz w:val="24"/>
          <w:szCs w:val="24"/>
        </w:rPr>
        <w:t xml:space="preserve">other </w:t>
      </w:r>
      <w:r w:rsidR="002054D8" w:rsidRPr="006276F9">
        <w:rPr>
          <w:rFonts w:ascii="Times New Roman" w:eastAsia="Times New Roman" w:hAnsi="Times New Roman" w:cs="Times New Roman"/>
          <w:sz w:val="24"/>
          <w:szCs w:val="24"/>
        </w:rPr>
        <w:t>clusters</w:t>
      </w:r>
      <w:r w:rsidR="00F729C8" w:rsidRPr="006276F9">
        <w:rPr>
          <w:rFonts w:ascii="Times New Roman" w:eastAsia="Times New Roman" w:hAnsi="Times New Roman" w:cs="Times New Roman"/>
          <w:sz w:val="24"/>
          <w:szCs w:val="24"/>
        </w:rPr>
        <w:t xml:space="preserve"> and they had a relative strength in nonverbal intelligence</w:t>
      </w:r>
      <w:r w:rsidR="002054D8" w:rsidRPr="006276F9">
        <w:rPr>
          <w:rFonts w:ascii="Times New Roman" w:eastAsia="Times New Roman" w:hAnsi="Times New Roman" w:cs="Times New Roman"/>
          <w:sz w:val="24"/>
          <w:szCs w:val="24"/>
        </w:rPr>
        <w:t>.</w:t>
      </w:r>
      <w:r w:rsidR="005B0E14" w:rsidRPr="006276F9">
        <w:rPr>
          <w:rFonts w:ascii="Times New Roman" w:eastAsia="Times New Roman" w:hAnsi="Times New Roman" w:cs="Times New Roman"/>
          <w:sz w:val="24"/>
          <w:szCs w:val="24"/>
        </w:rPr>
        <w:t xml:space="preserve"> </w:t>
      </w:r>
    </w:p>
    <w:p w14:paraId="2918C9A7" w14:textId="6B209FB8" w:rsidR="00422334" w:rsidRPr="006276F9" w:rsidRDefault="008060FF" w:rsidP="001E45B5">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Given the poor test-retest reliability of MMN and LDN in general</w:t>
      </w:r>
      <w:r w:rsidR="004A26EE" w:rsidRPr="006276F9">
        <w:rPr>
          <w:rFonts w:ascii="Times New Roman" w:eastAsia="Times New Roman" w:hAnsi="Times New Roman" w:cs="Times New Roman"/>
          <w:sz w:val="24"/>
          <w:szCs w:val="24"/>
        </w:rPr>
        <w:t xml:space="preserve"> and</w:t>
      </w:r>
      <w:r w:rsidRPr="006276F9">
        <w:rPr>
          <w:rFonts w:ascii="Times New Roman" w:eastAsia="Times New Roman" w:hAnsi="Times New Roman" w:cs="Times New Roman"/>
          <w:sz w:val="24"/>
          <w:szCs w:val="24"/>
        </w:rPr>
        <w:t xml:space="preserve"> </w:t>
      </w:r>
      <w:r w:rsidR="001F2313" w:rsidRPr="006276F9">
        <w:rPr>
          <w:rFonts w:ascii="Times New Roman" w:eastAsia="Times New Roman" w:hAnsi="Times New Roman" w:cs="Times New Roman"/>
          <w:sz w:val="24"/>
          <w:szCs w:val="24"/>
        </w:rPr>
        <w:t>based on the current results, it would be strongly recommended that</w:t>
      </w:r>
      <w:r w:rsidR="004936FA" w:rsidRPr="006276F9">
        <w:rPr>
          <w:rFonts w:ascii="Times New Roman" w:eastAsia="Times New Roman" w:hAnsi="Times New Roman" w:cs="Times New Roman"/>
          <w:sz w:val="24"/>
          <w:szCs w:val="24"/>
        </w:rPr>
        <w:t xml:space="preserve"> </w:t>
      </w:r>
      <w:r w:rsidR="004A26EE" w:rsidRPr="006276F9">
        <w:rPr>
          <w:rFonts w:ascii="Times New Roman" w:eastAsia="Times New Roman" w:hAnsi="Times New Roman" w:cs="Times New Roman"/>
          <w:sz w:val="24"/>
          <w:szCs w:val="24"/>
        </w:rPr>
        <w:t>future studies</w:t>
      </w:r>
      <w:r w:rsidR="004936FA" w:rsidRPr="006276F9">
        <w:rPr>
          <w:rFonts w:ascii="Times New Roman" w:eastAsia="Times New Roman" w:hAnsi="Times New Roman" w:cs="Times New Roman"/>
          <w:sz w:val="24"/>
          <w:szCs w:val="24"/>
        </w:rPr>
        <w:t xml:space="preserve"> </w:t>
      </w:r>
      <w:r w:rsidR="0059129E" w:rsidRPr="006276F9">
        <w:rPr>
          <w:rFonts w:ascii="Times New Roman" w:eastAsia="Times New Roman" w:hAnsi="Times New Roman" w:cs="Times New Roman"/>
          <w:sz w:val="24"/>
          <w:szCs w:val="24"/>
        </w:rPr>
        <w:t xml:space="preserve">consider either split-level reliability or undertake test-retest with </w:t>
      </w:r>
      <w:r w:rsidR="004936FA" w:rsidRPr="006276F9">
        <w:rPr>
          <w:rFonts w:ascii="Times New Roman" w:eastAsia="Times New Roman" w:hAnsi="Times New Roman" w:cs="Times New Roman"/>
          <w:sz w:val="24"/>
          <w:szCs w:val="24"/>
        </w:rPr>
        <w:t>both control and clinical population</w:t>
      </w:r>
      <w:r w:rsidR="00D764BB" w:rsidRPr="006276F9">
        <w:rPr>
          <w:rFonts w:ascii="Times New Roman" w:eastAsia="Times New Roman" w:hAnsi="Times New Roman" w:cs="Times New Roman"/>
          <w:sz w:val="24"/>
          <w:szCs w:val="24"/>
        </w:rPr>
        <w:t>s</w:t>
      </w:r>
      <w:r w:rsidR="000E177F" w:rsidRPr="006276F9">
        <w:rPr>
          <w:rFonts w:ascii="Times New Roman" w:eastAsia="Times New Roman" w:hAnsi="Times New Roman" w:cs="Times New Roman"/>
          <w:sz w:val="24"/>
          <w:szCs w:val="24"/>
        </w:rPr>
        <w:t xml:space="preserve">. </w:t>
      </w:r>
      <w:proofErr w:type="spellStart"/>
      <w:r w:rsidR="000E177F" w:rsidRPr="006276F9">
        <w:rPr>
          <w:rFonts w:ascii="Times New Roman" w:eastAsia="Times New Roman" w:hAnsi="Times New Roman" w:cs="Times New Roman"/>
          <w:sz w:val="24"/>
          <w:szCs w:val="24"/>
        </w:rPr>
        <w:t>aSME</w:t>
      </w:r>
      <w:proofErr w:type="spellEnd"/>
      <w:r w:rsidR="000E177F" w:rsidRPr="006276F9">
        <w:rPr>
          <w:rFonts w:ascii="Times New Roman" w:eastAsia="Times New Roman" w:hAnsi="Times New Roman" w:cs="Times New Roman"/>
          <w:sz w:val="24"/>
          <w:szCs w:val="24"/>
        </w:rPr>
        <w:t xml:space="preserve"> </w:t>
      </w:r>
      <w:r w:rsidR="00D764BB" w:rsidRPr="006276F9">
        <w:rPr>
          <w:rFonts w:ascii="Times New Roman" w:eastAsia="Times New Roman" w:hAnsi="Times New Roman" w:cs="Times New Roman"/>
          <w:sz w:val="24"/>
          <w:szCs w:val="24"/>
        </w:rPr>
        <w:t xml:space="preserve">is </w:t>
      </w:r>
      <w:r w:rsidR="00970631" w:rsidRPr="006276F9">
        <w:rPr>
          <w:rFonts w:ascii="Times New Roman" w:eastAsia="Times New Roman" w:hAnsi="Times New Roman" w:cs="Times New Roman"/>
          <w:sz w:val="24"/>
          <w:szCs w:val="24"/>
        </w:rPr>
        <w:t xml:space="preserve">also </w:t>
      </w:r>
      <w:r w:rsidR="00D764BB" w:rsidRPr="006276F9">
        <w:rPr>
          <w:rFonts w:ascii="Times New Roman" w:eastAsia="Times New Roman" w:hAnsi="Times New Roman" w:cs="Times New Roman"/>
          <w:sz w:val="24"/>
          <w:szCs w:val="24"/>
        </w:rPr>
        <w:t>r</w:t>
      </w:r>
      <w:r w:rsidR="00970631" w:rsidRPr="006276F9">
        <w:rPr>
          <w:rFonts w:ascii="Times New Roman" w:eastAsia="Times New Roman" w:hAnsi="Times New Roman" w:cs="Times New Roman"/>
          <w:sz w:val="24"/>
          <w:szCs w:val="24"/>
        </w:rPr>
        <w:t xml:space="preserve">ecommended </w:t>
      </w:r>
      <w:r w:rsidR="00D764BB" w:rsidRPr="006276F9">
        <w:rPr>
          <w:rFonts w:ascii="Times New Roman" w:eastAsia="Times New Roman" w:hAnsi="Times New Roman" w:cs="Times New Roman"/>
          <w:sz w:val="24"/>
          <w:szCs w:val="24"/>
        </w:rPr>
        <w:t>as an indicator of</w:t>
      </w:r>
      <w:r w:rsidR="00970631" w:rsidRPr="006276F9">
        <w:rPr>
          <w:rFonts w:ascii="Times New Roman" w:eastAsia="Times New Roman" w:hAnsi="Times New Roman" w:cs="Times New Roman"/>
          <w:sz w:val="24"/>
          <w:szCs w:val="24"/>
        </w:rPr>
        <w:t xml:space="preserve"> the quality of recordings. Another </w:t>
      </w:r>
      <w:r w:rsidR="00F11FAA" w:rsidRPr="006276F9">
        <w:rPr>
          <w:rFonts w:ascii="Times New Roman" w:eastAsia="Times New Roman" w:hAnsi="Times New Roman" w:cs="Times New Roman"/>
          <w:sz w:val="24"/>
          <w:szCs w:val="24"/>
        </w:rPr>
        <w:t>recommendation</w:t>
      </w:r>
      <w:r w:rsidR="00970631" w:rsidRPr="006276F9">
        <w:rPr>
          <w:rFonts w:ascii="Times New Roman" w:eastAsia="Times New Roman" w:hAnsi="Times New Roman" w:cs="Times New Roman"/>
          <w:sz w:val="24"/>
          <w:szCs w:val="24"/>
        </w:rPr>
        <w:t xml:space="preserve"> </w:t>
      </w:r>
      <w:r w:rsidR="00D764BB" w:rsidRPr="006276F9">
        <w:rPr>
          <w:rFonts w:ascii="Times New Roman" w:eastAsia="Times New Roman" w:hAnsi="Times New Roman" w:cs="Times New Roman"/>
          <w:sz w:val="24"/>
          <w:szCs w:val="24"/>
        </w:rPr>
        <w:t>is t</w:t>
      </w:r>
      <w:r w:rsidR="00970631" w:rsidRPr="006276F9">
        <w:rPr>
          <w:rFonts w:ascii="Times New Roman" w:eastAsia="Times New Roman" w:hAnsi="Times New Roman" w:cs="Times New Roman"/>
          <w:sz w:val="24"/>
          <w:szCs w:val="24"/>
        </w:rPr>
        <w:t xml:space="preserve">o measure </w:t>
      </w:r>
      <w:r w:rsidR="00D764BB" w:rsidRPr="006276F9">
        <w:rPr>
          <w:rFonts w:ascii="Times New Roman" w:eastAsia="Times New Roman" w:hAnsi="Times New Roman" w:cs="Times New Roman"/>
          <w:sz w:val="24"/>
          <w:szCs w:val="24"/>
        </w:rPr>
        <w:t>participants’</w:t>
      </w:r>
      <w:r w:rsidR="00970631" w:rsidRPr="006276F9">
        <w:rPr>
          <w:rFonts w:ascii="Times New Roman" w:eastAsia="Times New Roman" w:hAnsi="Times New Roman" w:cs="Times New Roman"/>
          <w:sz w:val="24"/>
          <w:szCs w:val="24"/>
        </w:rPr>
        <w:t xml:space="preserve"> language ability as it seems that </w:t>
      </w:r>
      <w:r w:rsidR="00150C94" w:rsidRPr="006276F9">
        <w:rPr>
          <w:rFonts w:ascii="Times New Roman" w:eastAsia="Times New Roman" w:hAnsi="Times New Roman" w:cs="Times New Roman"/>
          <w:sz w:val="24"/>
          <w:szCs w:val="24"/>
        </w:rPr>
        <w:t xml:space="preserve">reliable MMN is </w:t>
      </w:r>
      <w:r w:rsidR="004B288A" w:rsidRPr="006276F9">
        <w:rPr>
          <w:rFonts w:ascii="Times New Roman" w:eastAsia="Times New Roman" w:hAnsi="Times New Roman" w:cs="Times New Roman"/>
          <w:sz w:val="24"/>
          <w:szCs w:val="24"/>
        </w:rPr>
        <w:t xml:space="preserve">related </w:t>
      </w:r>
      <w:r w:rsidR="0022296F" w:rsidRPr="006276F9">
        <w:rPr>
          <w:rFonts w:ascii="Times New Roman" w:eastAsia="Times New Roman" w:hAnsi="Times New Roman" w:cs="Times New Roman"/>
          <w:sz w:val="24"/>
          <w:szCs w:val="24"/>
        </w:rPr>
        <w:t xml:space="preserve">to </w:t>
      </w:r>
      <w:r w:rsidR="006D4AAC" w:rsidRPr="006276F9">
        <w:rPr>
          <w:rFonts w:ascii="Times New Roman" w:eastAsia="Times New Roman" w:hAnsi="Times New Roman" w:cs="Times New Roman"/>
          <w:sz w:val="24"/>
          <w:szCs w:val="24"/>
        </w:rPr>
        <w:t>good language skills</w:t>
      </w:r>
      <w:r w:rsidR="00D764BB" w:rsidRPr="006276F9">
        <w:rPr>
          <w:rFonts w:ascii="Times New Roman" w:eastAsia="Times New Roman" w:hAnsi="Times New Roman" w:cs="Times New Roman"/>
          <w:sz w:val="24"/>
          <w:szCs w:val="24"/>
        </w:rPr>
        <w:t>, based on our Cluster 3 results and earlier research (</w:t>
      </w:r>
      <w:r w:rsidR="00A96555" w:rsidRPr="006276F9">
        <w:rPr>
          <w:rFonts w:ascii="Times New Roman" w:eastAsia="Times New Roman" w:hAnsi="Times New Roman" w:cs="Times New Roman"/>
          <w:sz w:val="24"/>
          <w:szCs w:val="24"/>
        </w:rPr>
        <w:t>Bishop, 2007)</w:t>
      </w:r>
      <w:r w:rsidR="006D4AAC" w:rsidRPr="006276F9">
        <w:rPr>
          <w:rFonts w:ascii="Times New Roman" w:eastAsia="Times New Roman" w:hAnsi="Times New Roman" w:cs="Times New Roman"/>
          <w:sz w:val="24"/>
          <w:szCs w:val="24"/>
        </w:rPr>
        <w:t>.</w:t>
      </w:r>
      <w:r w:rsidR="00623A39" w:rsidRPr="006276F9">
        <w:rPr>
          <w:rFonts w:ascii="Times New Roman" w:eastAsia="Times New Roman" w:hAnsi="Times New Roman" w:cs="Times New Roman"/>
          <w:sz w:val="24"/>
          <w:szCs w:val="24"/>
        </w:rPr>
        <w:t xml:space="preserve"> LDN</w:t>
      </w:r>
      <w:r w:rsidR="00457B26" w:rsidRPr="006276F9">
        <w:rPr>
          <w:rFonts w:ascii="Times New Roman" w:eastAsia="Times New Roman" w:hAnsi="Times New Roman" w:cs="Times New Roman"/>
          <w:sz w:val="24"/>
          <w:szCs w:val="24"/>
        </w:rPr>
        <w:t xml:space="preserve"> showed poor detectability and</w:t>
      </w:r>
      <w:r w:rsidR="00623A39" w:rsidRPr="006276F9">
        <w:rPr>
          <w:rFonts w:ascii="Times New Roman" w:eastAsia="Times New Roman" w:hAnsi="Times New Roman" w:cs="Times New Roman"/>
          <w:sz w:val="24"/>
          <w:szCs w:val="24"/>
        </w:rPr>
        <w:t xml:space="preserve"> </w:t>
      </w:r>
      <w:r w:rsidR="00FC0FA6" w:rsidRPr="006276F9">
        <w:rPr>
          <w:rFonts w:ascii="Times New Roman" w:eastAsia="Times New Roman" w:hAnsi="Times New Roman" w:cs="Times New Roman"/>
          <w:sz w:val="24"/>
          <w:szCs w:val="24"/>
        </w:rPr>
        <w:t xml:space="preserve">significantly </w:t>
      </w:r>
      <w:r w:rsidR="006A62CF" w:rsidRPr="006276F9">
        <w:rPr>
          <w:rFonts w:ascii="Times New Roman" w:eastAsia="Times New Roman" w:hAnsi="Times New Roman" w:cs="Times New Roman"/>
          <w:sz w:val="24"/>
          <w:szCs w:val="24"/>
        </w:rPr>
        <w:t>reduce</w:t>
      </w:r>
      <w:r w:rsidR="00457B26" w:rsidRPr="006276F9">
        <w:rPr>
          <w:rFonts w:ascii="Times New Roman" w:eastAsia="Times New Roman" w:hAnsi="Times New Roman" w:cs="Times New Roman"/>
          <w:sz w:val="24"/>
          <w:szCs w:val="24"/>
        </w:rPr>
        <w:t>d</w:t>
      </w:r>
      <w:r w:rsidR="00623A39" w:rsidRPr="006276F9">
        <w:rPr>
          <w:rFonts w:ascii="Times New Roman" w:eastAsia="Times New Roman" w:hAnsi="Times New Roman" w:cs="Times New Roman"/>
          <w:sz w:val="24"/>
          <w:szCs w:val="24"/>
        </w:rPr>
        <w:t xml:space="preserve"> amplitude </w:t>
      </w:r>
      <w:r w:rsidR="00457B26" w:rsidRPr="006276F9">
        <w:rPr>
          <w:rFonts w:ascii="Times New Roman" w:eastAsia="Times New Roman" w:hAnsi="Times New Roman" w:cs="Times New Roman"/>
          <w:sz w:val="24"/>
          <w:szCs w:val="24"/>
        </w:rPr>
        <w:t>when retested</w:t>
      </w:r>
      <w:r w:rsidR="00FC0FA6" w:rsidRPr="006276F9">
        <w:rPr>
          <w:rFonts w:ascii="Times New Roman" w:eastAsia="Times New Roman" w:hAnsi="Times New Roman" w:cs="Times New Roman"/>
          <w:sz w:val="24"/>
          <w:szCs w:val="24"/>
        </w:rPr>
        <w:t>, therefore</w:t>
      </w:r>
      <w:r w:rsidR="00623A39" w:rsidRPr="006276F9">
        <w:rPr>
          <w:rFonts w:ascii="Times New Roman" w:eastAsia="Times New Roman" w:hAnsi="Times New Roman" w:cs="Times New Roman"/>
          <w:sz w:val="24"/>
          <w:szCs w:val="24"/>
        </w:rPr>
        <w:t xml:space="preserve"> </w:t>
      </w:r>
      <w:r w:rsidR="00FC0FA6" w:rsidRPr="006276F9">
        <w:rPr>
          <w:rFonts w:ascii="Times New Roman" w:eastAsia="Times New Roman" w:hAnsi="Times New Roman" w:cs="Times New Roman"/>
          <w:sz w:val="24"/>
          <w:szCs w:val="24"/>
        </w:rPr>
        <w:t>f</w:t>
      </w:r>
      <w:r w:rsidR="00D707FA" w:rsidRPr="006276F9">
        <w:rPr>
          <w:rFonts w:ascii="Times New Roman" w:eastAsia="Times New Roman" w:hAnsi="Times New Roman" w:cs="Times New Roman"/>
          <w:sz w:val="24"/>
          <w:szCs w:val="24"/>
        </w:rPr>
        <w:t xml:space="preserve">uture research needs to explore </w:t>
      </w:r>
      <w:r w:rsidR="004D1AC5" w:rsidRPr="006276F9">
        <w:rPr>
          <w:rFonts w:ascii="Times New Roman" w:eastAsia="Times New Roman" w:hAnsi="Times New Roman" w:cs="Times New Roman"/>
          <w:sz w:val="24"/>
          <w:szCs w:val="24"/>
        </w:rPr>
        <w:t xml:space="preserve">paradigms and stimuli to </w:t>
      </w:r>
      <w:r w:rsidR="00D764BB" w:rsidRPr="006276F9">
        <w:rPr>
          <w:rFonts w:ascii="Times New Roman" w:eastAsia="Times New Roman" w:hAnsi="Times New Roman" w:cs="Times New Roman"/>
          <w:sz w:val="24"/>
          <w:szCs w:val="24"/>
        </w:rPr>
        <w:t xml:space="preserve">improve LDN </w:t>
      </w:r>
      <w:r w:rsidR="004D1AC5" w:rsidRPr="006276F9">
        <w:rPr>
          <w:rFonts w:ascii="Times New Roman" w:eastAsia="Times New Roman" w:hAnsi="Times New Roman" w:cs="Times New Roman"/>
          <w:sz w:val="24"/>
          <w:szCs w:val="24"/>
        </w:rPr>
        <w:t xml:space="preserve">detection rates. </w:t>
      </w:r>
      <w:r w:rsidR="000A1108" w:rsidRPr="006276F9">
        <w:rPr>
          <w:rFonts w:ascii="Times New Roman" w:eastAsia="Times New Roman" w:hAnsi="Times New Roman" w:cs="Times New Roman"/>
          <w:sz w:val="24"/>
          <w:szCs w:val="24"/>
        </w:rPr>
        <w:t xml:space="preserve">Given that it is not </w:t>
      </w:r>
      <w:r w:rsidR="00036F6C" w:rsidRPr="006276F9">
        <w:rPr>
          <w:rFonts w:ascii="Times New Roman" w:eastAsia="Times New Roman" w:hAnsi="Times New Roman" w:cs="Times New Roman"/>
          <w:sz w:val="24"/>
          <w:szCs w:val="24"/>
        </w:rPr>
        <w:t xml:space="preserve">certain </w:t>
      </w:r>
      <w:r w:rsidR="00920230" w:rsidRPr="006276F9">
        <w:rPr>
          <w:rFonts w:ascii="Times New Roman" w:eastAsia="Times New Roman" w:hAnsi="Times New Roman" w:cs="Times New Roman"/>
          <w:sz w:val="24"/>
          <w:szCs w:val="24"/>
        </w:rPr>
        <w:t xml:space="preserve">why </w:t>
      </w:r>
      <w:r w:rsidR="002A62AD" w:rsidRPr="006276F9">
        <w:rPr>
          <w:rFonts w:ascii="Times New Roman" w:eastAsia="Times New Roman" w:hAnsi="Times New Roman" w:cs="Times New Roman"/>
          <w:sz w:val="24"/>
          <w:szCs w:val="24"/>
        </w:rPr>
        <w:t xml:space="preserve">LDN reduced significantly in amplitude when </w:t>
      </w:r>
      <w:r w:rsidR="00D25D02" w:rsidRPr="006276F9">
        <w:rPr>
          <w:rFonts w:ascii="Times New Roman" w:eastAsia="Times New Roman" w:hAnsi="Times New Roman" w:cs="Times New Roman"/>
          <w:sz w:val="24"/>
          <w:szCs w:val="24"/>
        </w:rPr>
        <w:t xml:space="preserve">children with listening difficulties were </w:t>
      </w:r>
      <w:r w:rsidR="002A62AD" w:rsidRPr="006276F9">
        <w:rPr>
          <w:rFonts w:ascii="Times New Roman" w:eastAsia="Times New Roman" w:hAnsi="Times New Roman" w:cs="Times New Roman"/>
          <w:sz w:val="24"/>
          <w:szCs w:val="24"/>
        </w:rPr>
        <w:t xml:space="preserve">tested twice, </w:t>
      </w:r>
      <w:r w:rsidR="006A62CF" w:rsidRPr="006276F9">
        <w:rPr>
          <w:rFonts w:ascii="Times New Roman" w:eastAsia="Times New Roman" w:hAnsi="Times New Roman" w:cs="Times New Roman"/>
          <w:sz w:val="24"/>
          <w:szCs w:val="24"/>
        </w:rPr>
        <w:t xml:space="preserve">perhaps </w:t>
      </w:r>
      <w:r w:rsidR="00DB36AA" w:rsidRPr="006276F9">
        <w:rPr>
          <w:rFonts w:ascii="Times New Roman" w:eastAsia="Times New Roman" w:hAnsi="Times New Roman" w:cs="Times New Roman"/>
          <w:sz w:val="24"/>
          <w:szCs w:val="24"/>
        </w:rPr>
        <w:t xml:space="preserve">the protocols </w:t>
      </w:r>
      <w:r w:rsidR="00920230" w:rsidRPr="006276F9">
        <w:rPr>
          <w:rFonts w:ascii="Times New Roman" w:eastAsia="Times New Roman" w:hAnsi="Times New Roman" w:cs="Times New Roman"/>
          <w:sz w:val="24"/>
          <w:szCs w:val="24"/>
        </w:rPr>
        <w:t>could</w:t>
      </w:r>
      <w:r w:rsidR="00DB36AA" w:rsidRPr="006276F9">
        <w:rPr>
          <w:rFonts w:ascii="Times New Roman" w:eastAsia="Times New Roman" w:hAnsi="Times New Roman" w:cs="Times New Roman"/>
          <w:sz w:val="24"/>
          <w:szCs w:val="24"/>
        </w:rPr>
        <w:t xml:space="preserve"> be more complex with similar but different </w:t>
      </w:r>
      <w:r w:rsidR="00820654" w:rsidRPr="006276F9">
        <w:rPr>
          <w:rFonts w:ascii="Times New Roman" w:eastAsia="Times New Roman" w:hAnsi="Times New Roman" w:cs="Times New Roman"/>
          <w:sz w:val="24"/>
          <w:szCs w:val="24"/>
        </w:rPr>
        <w:t xml:space="preserve">stimuli, for instance use /da, ga, </w:t>
      </w:r>
      <w:proofErr w:type="spellStart"/>
      <w:r w:rsidR="00820654" w:rsidRPr="006276F9">
        <w:rPr>
          <w:rFonts w:ascii="Times New Roman" w:eastAsia="Times New Roman" w:hAnsi="Times New Roman" w:cs="Times New Roman"/>
          <w:sz w:val="24"/>
          <w:szCs w:val="24"/>
        </w:rPr>
        <w:t>ba</w:t>
      </w:r>
      <w:proofErr w:type="spellEnd"/>
      <w:r w:rsidR="00820654" w:rsidRPr="006276F9">
        <w:rPr>
          <w:rFonts w:ascii="Times New Roman" w:eastAsia="Times New Roman" w:hAnsi="Times New Roman" w:cs="Times New Roman"/>
          <w:sz w:val="24"/>
          <w:szCs w:val="24"/>
        </w:rPr>
        <w:t xml:space="preserve">/ rather than just /da, ga/ </w:t>
      </w:r>
      <w:r w:rsidR="00920230" w:rsidRPr="006276F9">
        <w:rPr>
          <w:rFonts w:ascii="Times New Roman" w:eastAsia="Times New Roman" w:hAnsi="Times New Roman" w:cs="Times New Roman"/>
          <w:sz w:val="24"/>
          <w:szCs w:val="24"/>
        </w:rPr>
        <w:t xml:space="preserve">and </w:t>
      </w:r>
      <w:r w:rsidR="00D25D02" w:rsidRPr="006276F9">
        <w:rPr>
          <w:rFonts w:ascii="Times New Roman" w:eastAsia="Times New Roman" w:hAnsi="Times New Roman" w:cs="Times New Roman"/>
          <w:sz w:val="24"/>
          <w:szCs w:val="24"/>
        </w:rPr>
        <w:t xml:space="preserve">should also </w:t>
      </w:r>
      <w:r w:rsidR="00920230" w:rsidRPr="006276F9">
        <w:rPr>
          <w:rFonts w:ascii="Times New Roman" w:eastAsia="Times New Roman" w:hAnsi="Times New Roman" w:cs="Times New Roman"/>
          <w:sz w:val="24"/>
          <w:szCs w:val="24"/>
        </w:rPr>
        <w:t xml:space="preserve">explore the effect of </w:t>
      </w:r>
      <w:r w:rsidR="00664301" w:rsidRPr="006276F9">
        <w:rPr>
          <w:rFonts w:ascii="Times New Roman" w:eastAsia="Times New Roman" w:hAnsi="Times New Roman" w:cs="Times New Roman"/>
          <w:sz w:val="24"/>
          <w:szCs w:val="24"/>
        </w:rPr>
        <w:t xml:space="preserve">training </w:t>
      </w:r>
      <w:r w:rsidR="00820654" w:rsidRPr="006276F9">
        <w:rPr>
          <w:rFonts w:ascii="Times New Roman" w:eastAsia="Times New Roman" w:hAnsi="Times New Roman" w:cs="Times New Roman"/>
          <w:sz w:val="24"/>
          <w:szCs w:val="24"/>
        </w:rPr>
        <w:t>effects</w:t>
      </w:r>
      <w:r w:rsidR="00457B26" w:rsidRPr="006276F9">
        <w:rPr>
          <w:rFonts w:ascii="Times New Roman" w:eastAsia="Times New Roman" w:hAnsi="Times New Roman" w:cs="Times New Roman"/>
          <w:sz w:val="24"/>
          <w:szCs w:val="24"/>
        </w:rPr>
        <w:t xml:space="preserve">. </w:t>
      </w:r>
      <w:r w:rsidR="00D25D02" w:rsidRPr="006276F9">
        <w:rPr>
          <w:rFonts w:ascii="Times New Roman" w:eastAsia="Times New Roman" w:hAnsi="Times New Roman" w:cs="Times New Roman"/>
          <w:sz w:val="24"/>
          <w:szCs w:val="24"/>
        </w:rPr>
        <w:t>The results for different speech contrasts, with/without training may help to explain the effects of attention on LDN.</w:t>
      </w:r>
    </w:p>
    <w:p w14:paraId="7B47511B" w14:textId="77777777" w:rsidR="00D764BB" w:rsidRPr="006276F9" w:rsidRDefault="00D764BB" w:rsidP="459B4744">
      <w:pPr>
        <w:spacing w:line="480" w:lineRule="auto"/>
        <w:rPr>
          <w:rFonts w:ascii="Times New Roman" w:eastAsia="Times New Roman" w:hAnsi="Times New Roman" w:cs="Times New Roman"/>
          <w:b/>
          <w:bCs/>
          <w:sz w:val="24"/>
          <w:szCs w:val="24"/>
        </w:rPr>
      </w:pPr>
    </w:p>
    <w:p w14:paraId="38EA7619" w14:textId="11080227" w:rsidR="009D05E9" w:rsidRPr="006276F9" w:rsidRDefault="00E73C61"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 xml:space="preserve">5 </w:t>
      </w:r>
      <w:proofErr w:type="gramStart"/>
      <w:r w:rsidRPr="006276F9">
        <w:rPr>
          <w:rFonts w:ascii="Times New Roman" w:eastAsia="Times New Roman" w:hAnsi="Times New Roman" w:cs="Times New Roman"/>
          <w:b/>
          <w:bCs/>
          <w:sz w:val="24"/>
          <w:szCs w:val="24"/>
        </w:rPr>
        <w:t>CONCLUSION</w:t>
      </w:r>
      <w:proofErr w:type="gramEnd"/>
    </w:p>
    <w:p w14:paraId="0263E5DA" w14:textId="683CD988" w:rsidR="00A6513F" w:rsidRPr="006276F9" w:rsidRDefault="009D05E9" w:rsidP="459B4744">
      <w:pPr>
        <w:spacing w:line="480" w:lineRule="auto"/>
        <w:ind w:firstLine="72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The present study shows high </w:t>
      </w:r>
      <w:r w:rsidR="00E052D7" w:rsidRPr="006276F9">
        <w:rPr>
          <w:rFonts w:ascii="Times New Roman" w:eastAsia="Times New Roman" w:hAnsi="Times New Roman" w:cs="Times New Roman"/>
          <w:sz w:val="24"/>
          <w:szCs w:val="24"/>
        </w:rPr>
        <w:t xml:space="preserve">individual </w:t>
      </w:r>
      <w:r w:rsidRPr="006276F9">
        <w:rPr>
          <w:rFonts w:ascii="Times New Roman" w:eastAsia="Times New Roman" w:hAnsi="Times New Roman" w:cs="Times New Roman"/>
          <w:sz w:val="24"/>
          <w:szCs w:val="24"/>
        </w:rPr>
        <w:t xml:space="preserve">variability in MMN and LDN responses in children </w:t>
      </w:r>
      <w:r w:rsidR="007F37CF" w:rsidRPr="006276F9">
        <w:rPr>
          <w:rFonts w:ascii="Times New Roman" w:eastAsia="Times New Roman" w:hAnsi="Times New Roman" w:cs="Times New Roman"/>
          <w:sz w:val="24"/>
          <w:szCs w:val="24"/>
        </w:rPr>
        <w:t>with listening difficulties</w:t>
      </w:r>
      <w:r w:rsidR="00376BD7" w:rsidRPr="006276F9">
        <w:rPr>
          <w:rFonts w:ascii="Times New Roman" w:eastAsia="Times New Roman" w:hAnsi="Times New Roman" w:cs="Times New Roman"/>
          <w:sz w:val="24"/>
          <w:szCs w:val="24"/>
        </w:rPr>
        <w:t xml:space="preserve"> and</w:t>
      </w:r>
      <w:r w:rsidR="00E052D7" w:rsidRPr="006276F9">
        <w:rPr>
          <w:rFonts w:ascii="Times New Roman" w:eastAsia="Times New Roman" w:hAnsi="Times New Roman" w:cs="Times New Roman"/>
          <w:sz w:val="24"/>
          <w:szCs w:val="24"/>
        </w:rPr>
        <w:t>,</w:t>
      </w:r>
      <w:r w:rsidR="00376BD7" w:rsidRPr="006276F9">
        <w:rPr>
          <w:rFonts w:ascii="Times New Roman" w:eastAsia="Times New Roman" w:hAnsi="Times New Roman" w:cs="Times New Roman"/>
          <w:sz w:val="24"/>
          <w:szCs w:val="24"/>
        </w:rPr>
        <w:t xml:space="preserve"> </w:t>
      </w:r>
      <w:r w:rsidR="00331066" w:rsidRPr="006276F9">
        <w:rPr>
          <w:rFonts w:ascii="Times New Roman" w:eastAsia="Times New Roman" w:hAnsi="Times New Roman" w:cs="Times New Roman"/>
          <w:sz w:val="24"/>
          <w:szCs w:val="24"/>
        </w:rPr>
        <w:t>overall,</w:t>
      </w:r>
      <w:r w:rsidR="00376BD7" w:rsidRPr="006276F9">
        <w:rPr>
          <w:rFonts w:ascii="Times New Roman" w:eastAsia="Times New Roman" w:hAnsi="Times New Roman" w:cs="Times New Roman"/>
          <w:sz w:val="24"/>
          <w:szCs w:val="24"/>
        </w:rPr>
        <w:t xml:space="preserve"> very poor detectability of LDN</w:t>
      </w:r>
      <w:r w:rsidRPr="006276F9">
        <w:rPr>
          <w:rFonts w:ascii="Times New Roman" w:eastAsia="Times New Roman" w:hAnsi="Times New Roman" w:cs="Times New Roman"/>
          <w:sz w:val="24"/>
          <w:szCs w:val="24"/>
        </w:rPr>
        <w:t xml:space="preserve">. LDN </w:t>
      </w:r>
      <w:r w:rsidR="001A5F1C" w:rsidRPr="006276F9">
        <w:rPr>
          <w:rFonts w:ascii="Times New Roman" w:eastAsia="Times New Roman" w:hAnsi="Times New Roman" w:cs="Times New Roman"/>
          <w:sz w:val="24"/>
          <w:szCs w:val="24"/>
        </w:rPr>
        <w:t>was reduced</w:t>
      </w:r>
      <w:r w:rsidRPr="006276F9">
        <w:rPr>
          <w:rFonts w:ascii="Times New Roman" w:eastAsia="Times New Roman" w:hAnsi="Times New Roman" w:cs="Times New Roman"/>
          <w:sz w:val="24"/>
          <w:szCs w:val="24"/>
        </w:rPr>
        <w:t xml:space="preserve"> in amplitude </w:t>
      </w:r>
      <w:r w:rsidR="00CD4746" w:rsidRPr="006276F9">
        <w:rPr>
          <w:rFonts w:ascii="Times New Roman" w:eastAsia="Times New Roman" w:hAnsi="Times New Roman" w:cs="Times New Roman"/>
          <w:sz w:val="24"/>
          <w:szCs w:val="24"/>
        </w:rPr>
        <w:t xml:space="preserve">at </w:t>
      </w:r>
      <w:r w:rsidRPr="006276F9">
        <w:rPr>
          <w:rFonts w:ascii="Times New Roman" w:eastAsia="Times New Roman" w:hAnsi="Times New Roman" w:cs="Times New Roman"/>
          <w:sz w:val="24"/>
          <w:szCs w:val="24"/>
        </w:rPr>
        <w:t>visit 2 for all children</w:t>
      </w:r>
      <w:r w:rsidR="00376BD7" w:rsidRPr="006276F9">
        <w:rPr>
          <w:rFonts w:ascii="Times New Roman" w:eastAsia="Times New Roman" w:hAnsi="Times New Roman" w:cs="Times New Roman"/>
          <w:sz w:val="24"/>
          <w:szCs w:val="24"/>
        </w:rPr>
        <w:t>,</w:t>
      </w:r>
      <w:r w:rsidRPr="006276F9">
        <w:rPr>
          <w:rFonts w:ascii="Times New Roman" w:eastAsia="Times New Roman" w:hAnsi="Times New Roman" w:cs="Times New Roman"/>
          <w:sz w:val="24"/>
          <w:szCs w:val="24"/>
        </w:rPr>
        <w:t xml:space="preserve"> irrespective of their </w:t>
      </w:r>
      <w:r w:rsidR="00FE522C" w:rsidRPr="006276F9">
        <w:rPr>
          <w:rFonts w:ascii="Times New Roman" w:eastAsia="Times New Roman" w:hAnsi="Times New Roman" w:cs="Times New Roman"/>
          <w:sz w:val="24"/>
          <w:szCs w:val="24"/>
        </w:rPr>
        <w:t>strengths</w:t>
      </w:r>
      <w:r w:rsidR="00FC09A5" w:rsidRPr="006276F9">
        <w:rPr>
          <w:rFonts w:ascii="Times New Roman" w:eastAsia="Times New Roman" w:hAnsi="Times New Roman" w:cs="Times New Roman"/>
          <w:sz w:val="24"/>
          <w:szCs w:val="24"/>
        </w:rPr>
        <w:t xml:space="preserve"> and difficulties</w:t>
      </w:r>
      <w:r w:rsidR="00FE522C" w:rsidRPr="006276F9">
        <w:rPr>
          <w:rFonts w:ascii="Times New Roman" w:eastAsia="Times New Roman" w:hAnsi="Times New Roman" w:cs="Times New Roman"/>
          <w:sz w:val="24"/>
          <w:szCs w:val="24"/>
        </w:rPr>
        <w:t xml:space="preserve">. These findings question </w:t>
      </w:r>
      <w:r w:rsidR="001B69D5" w:rsidRPr="006276F9">
        <w:rPr>
          <w:rFonts w:ascii="Times New Roman" w:eastAsia="Times New Roman" w:hAnsi="Times New Roman" w:cs="Times New Roman"/>
          <w:sz w:val="24"/>
          <w:szCs w:val="24"/>
        </w:rPr>
        <w:t xml:space="preserve">the </w:t>
      </w:r>
      <w:r w:rsidR="00FE522C" w:rsidRPr="006276F9">
        <w:rPr>
          <w:rFonts w:ascii="Times New Roman" w:eastAsia="Times New Roman" w:hAnsi="Times New Roman" w:cs="Times New Roman"/>
          <w:sz w:val="24"/>
          <w:szCs w:val="24"/>
        </w:rPr>
        <w:t xml:space="preserve">feasibility of using LDN in </w:t>
      </w:r>
      <w:r w:rsidR="00376BD7" w:rsidRPr="006276F9">
        <w:rPr>
          <w:rFonts w:ascii="Times New Roman" w:eastAsia="Times New Roman" w:hAnsi="Times New Roman" w:cs="Times New Roman"/>
          <w:sz w:val="24"/>
          <w:szCs w:val="24"/>
        </w:rPr>
        <w:t xml:space="preserve">future </w:t>
      </w:r>
      <w:r w:rsidR="00FE522C" w:rsidRPr="006276F9">
        <w:rPr>
          <w:rFonts w:ascii="Times New Roman" w:eastAsia="Times New Roman" w:hAnsi="Times New Roman" w:cs="Times New Roman"/>
          <w:sz w:val="24"/>
          <w:szCs w:val="24"/>
        </w:rPr>
        <w:t>studies</w:t>
      </w:r>
      <w:r w:rsidR="00376BD7" w:rsidRPr="006276F9">
        <w:rPr>
          <w:rFonts w:ascii="Times New Roman" w:eastAsia="Times New Roman" w:hAnsi="Times New Roman" w:cs="Times New Roman"/>
          <w:sz w:val="24"/>
          <w:szCs w:val="24"/>
        </w:rPr>
        <w:t xml:space="preserve"> of children with </w:t>
      </w:r>
      <w:r w:rsidR="00DC0849" w:rsidRPr="006276F9">
        <w:rPr>
          <w:rFonts w:ascii="Times New Roman" w:eastAsia="Times New Roman" w:hAnsi="Times New Roman" w:cs="Times New Roman"/>
          <w:sz w:val="24"/>
          <w:szCs w:val="24"/>
        </w:rPr>
        <w:t>listening difficulties</w:t>
      </w:r>
      <w:r w:rsidR="00376BD7" w:rsidRPr="006276F9">
        <w:rPr>
          <w:rFonts w:ascii="Times New Roman" w:eastAsia="Times New Roman" w:hAnsi="Times New Roman" w:cs="Times New Roman"/>
          <w:sz w:val="24"/>
          <w:szCs w:val="24"/>
        </w:rPr>
        <w:t xml:space="preserve"> due to poor test-retest reliability and poor </w:t>
      </w:r>
      <w:r w:rsidR="001B69D5" w:rsidRPr="006276F9">
        <w:rPr>
          <w:rFonts w:ascii="Times New Roman" w:eastAsia="Times New Roman" w:hAnsi="Times New Roman" w:cs="Times New Roman"/>
          <w:sz w:val="24"/>
          <w:szCs w:val="24"/>
        </w:rPr>
        <w:t>detectability</w:t>
      </w:r>
      <w:r w:rsidR="00FE522C" w:rsidRPr="006276F9">
        <w:rPr>
          <w:rFonts w:ascii="Times New Roman" w:eastAsia="Times New Roman" w:hAnsi="Times New Roman" w:cs="Times New Roman"/>
          <w:sz w:val="24"/>
          <w:szCs w:val="24"/>
        </w:rPr>
        <w:t>.</w:t>
      </w:r>
      <w:r w:rsidR="00FD3BE5" w:rsidRPr="006276F9">
        <w:rPr>
          <w:rFonts w:ascii="Times New Roman" w:eastAsia="Times New Roman" w:hAnsi="Times New Roman" w:cs="Times New Roman"/>
          <w:sz w:val="24"/>
          <w:szCs w:val="24"/>
        </w:rPr>
        <w:t xml:space="preserve"> </w:t>
      </w:r>
      <w:r w:rsidR="00E052D7" w:rsidRPr="006276F9">
        <w:rPr>
          <w:rFonts w:ascii="Times New Roman" w:eastAsia="Times New Roman" w:hAnsi="Times New Roman" w:cs="Times New Roman"/>
          <w:sz w:val="24"/>
          <w:szCs w:val="24"/>
        </w:rPr>
        <w:t xml:space="preserve">The results </w:t>
      </w:r>
      <w:r w:rsidR="004F5957" w:rsidRPr="006276F9">
        <w:rPr>
          <w:rFonts w:ascii="Times New Roman" w:eastAsia="Times New Roman" w:hAnsi="Times New Roman" w:cs="Times New Roman"/>
          <w:sz w:val="24"/>
          <w:szCs w:val="24"/>
        </w:rPr>
        <w:lastRenderedPageBreak/>
        <w:t>suggest</w:t>
      </w:r>
      <w:r w:rsidR="00FD3BE5" w:rsidRPr="006276F9">
        <w:rPr>
          <w:rFonts w:ascii="Times New Roman" w:eastAsia="Times New Roman" w:hAnsi="Times New Roman" w:cs="Times New Roman"/>
          <w:sz w:val="24"/>
          <w:szCs w:val="24"/>
        </w:rPr>
        <w:t xml:space="preserve"> some</w:t>
      </w:r>
      <w:r w:rsidR="00E052D7" w:rsidRPr="006276F9">
        <w:rPr>
          <w:rFonts w:ascii="Times New Roman" w:eastAsia="Times New Roman" w:hAnsi="Times New Roman" w:cs="Times New Roman"/>
          <w:sz w:val="24"/>
          <w:szCs w:val="24"/>
        </w:rPr>
        <w:t xml:space="preserve"> possible</w:t>
      </w:r>
      <w:r w:rsidR="00FD3BE5" w:rsidRPr="006276F9">
        <w:rPr>
          <w:rFonts w:ascii="Times New Roman" w:eastAsia="Times New Roman" w:hAnsi="Times New Roman" w:cs="Times New Roman"/>
          <w:sz w:val="24"/>
          <w:szCs w:val="24"/>
        </w:rPr>
        <w:t xml:space="preserve"> short-term training effects </w:t>
      </w:r>
      <w:r w:rsidR="00E052D7" w:rsidRPr="006276F9">
        <w:rPr>
          <w:rFonts w:ascii="Times New Roman" w:eastAsia="Times New Roman" w:hAnsi="Times New Roman" w:cs="Times New Roman"/>
          <w:sz w:val="24"/>
          <w:szCs w:val="24"/>
        </w:rPr>
        <w:t xml:space="preserve">on LDN </w:t>
      </w:r>
      <w:r w:rsidR="00FD3BE5" w:rsidRPr="006276F9">
        <w:rPr>
          <w:rFonts w:ascii="Times New Roman" w:eastAsia="Times New Roman" w:hAnsi="Times New Roman" w:cs="Times New Roman"/>
          <w:sz w:val="24"/>
          <w:szCs w:val="24"/>
        </w:rPr>
        <w:t xml:space="preserve">or possibly changes </w:t>
      </w:r>
      <w:r w:rsidR="00351420" w:rsidRPr="006276F9">
        <w:rPr>
          <w:rFonts w:ascii="Times New Roman" w:eastAsia="Times New Roman" w:hAnsi="Times New Roman" w:cs="Times New Roman"/>
          <w:sz w:val="24"/>
          <w:szCs w:val="24"/>
        </w:rPr>
        <w:t xml:space="preserve">in LDN </w:t>
      </w:r>
      <w:r w:rsidR="00FD3BE5" w:rsidRPr="006276F9">
        <w:rPr>
          <w:rFonts w:ascii="Times New Roman" w:eastAsia="Times New Roman" w:hAnsi="Times New Roman" w:cs="Times New Roman"/>
          <w:sz w:val="24"/>
          <w:szCs w:val="24"/>
        </w:rPr>
        <w:t xml:space="preserve">due to lack of novelty </w:t>
      </w:r>
      <w:r w:rsidR="000941DC" w:rsidRPr="006276F9">
        <w:rPr>
          <w:rFonts w:ascii="Times New Roman" w:eastAsia="Times New Roman" w:hAnsi="Times New Roman" w:cs="Times New Roman"/>
          <w:sz w:val="24"/>
          <w:szCs w:val="24"/>
        </w:rPr>
        <w:t>of the stimuli at the second visit</w:t>
      </w:r>
      <w:r w:rsidR="00FD3BE5" w:rsidRPr="006276F9">
        <w:rPr>
          <w:rFonts w:ascii="Times New Roman" w:eastAsia="Times New Roman" w:hAnsi="Times New Roman" w:cs="Times New Roman"/>
          <w:sz w:val="24"/>
          <w:szCs w:val="24"/>
        </w:rPr>
        <w:t xml:space="preserve">. </w:t>
      </w:r>
      <w:bookmarkStart w:id="7" w:name="_Hlk144654481"/>
      <w:r w:rsidR="001B69D5" w:rsidRPr="006276F9">
        <w:rPr>
          <w:rFonts w:ascii="Times New Roman" w:eastAsia="Times New Roman" w:hAnsi="Times New Roman" w:cs="Times New Roman"/>
          <w:sz w:val="24"/>
          <w:szCs w:val="24"/>
        </w:rPr>
        <w:t xml:space="preserve">For MMN, </w:t>
      </w:r>
      <w:r w:rsidR="00351420" w:rsidRPr="006276F9">
        <w:rPr>
          <w:rFonts w:ascii="Times New Roman" w:eastAsia="Times New Roman" w:hAnsi="Times New Roman" w:cs="Times New Roman"/>
          <w:sz w:val="24"/>
          <w:szCs w:val="24"/>
        </w:rPr>
        <w:t>moderate</w:t>
      </w:r>
      <w:r w:rsidR="001B69D5" w:rsidRPr="006276F9">
        <w:rPr>
          <w:rFonts w:ascii="Times New Roman" w:eastAsia="Times New Roman" w:hAnsi="Times New Roman" w:cs="Times New Roman"/>
          <w:sz w:val="24"/>
          <w:szCs w:val="24"/>
        </w:rPr>
        <w:t xml:space="preserve"> test-retest reliability was </w:t>
      </w:r>
      <w:r w:rsidR="00E000E7" w:rsidRPr="006276F9">
        <w:rPr>
          <w:rFonts w:ascii="Times New Roman" w:eastAsia="Times New Roman" w:hAnsi="Times New Roman" w:cs="Times New Roman"/>
          <w:sz w:val="24"/>
          <w:szCs w:val="24"/>
        </w:rPr>
        <w:t>found</w:t>
      </w:r>
      <w:r w:rsidR="004F5957" w:rsidRPr="006276F9">
        <w:rPr>
          <w:rFonts w:ascii="Times New Roman" w:eastAsia="Times New Roman" w:hAnsi="Times New Roman" w:cs="Times New Roman"/>
          <w:sz w:val="24"/>
          <w:szCs w:val="24"/>
        </w:rPr>
        <w:t xml:space="preserve"> overall</w:t>
      </w:r>
      <w:r w:rsidR="00FF432D" w:rsidRPr="006276F9">
        <w:rPr>
          <w:rFonts w:ascii="Times New Roman" w:eastAsia="Times New Roman" w:hAnsi="Times New Roman" w:cs="Times New Roman"/>
          <w:sz w:val="24"/>
          <w:szCs w:val="24"/>
        </w:rPr>
        <w:t>, I</w:t>
      </w:r>
      <w:r w:rsidR="00FE522C" w:rsidRPr="006276F9">
        <w:rPr>
          <w:rFonts w:ascii="Times New Roman" w:eastAsia="Times New Roman" w:hAnsi="Times New Roman" w:cs="Times New Roman"/>
          <w:sz w:val="24"/>
          <w:szCs w:val="24"/>
        </w:rPr>
        <w:t xml:space="preserve">mprovements </w:t>
      </w:r>
      <w:r w:rsidR="001B69D5" w:rsidRPr="006276F9">
        <w:rPr>
          <w:rFonts w:ascii="Times New Roman" w:eastAsia="Times New Roman" w:hAnsi="Times New Roman" w:cs="Times New Roman"/>
          <w:sz w:val="24"/>
          <w:szCs w:val="24"/>
        </w:rPr>
        <w:t xml:space="preserve">in test protocol, </w:t>
      </w:r>
      <w:r w:rsidR="00FE522C" w:rsidRPr="006276F9">
        <w:rPr>
          <w:rFonts w:ascii="Times New Roman" w:eastAsia="Times New Roman" w:hAnsi="Times New Roman" w:cs="Times New Roman"/>
          <w:sz w:val="24"/>
          <w:szCs w:val="24"/>
        </w:rPr>
        <w:t xml:space="preserve">perhaps </w:t>
      </w:r>
      <w:r w:rsidR="001B69D5" w:rsidRPr="006276F9">
        <w:rPr>
          <w:rFonts w:ascii="Times New Roman" w:eastAsia="Times New Roman" w:hAnsi="Times New Roman" w:cs="Times New Roman"/>
          <w:sz w:val="24"/>
          <w:szCs w:val="24"/>
        </w:rPr>
        <w:t>through choice of</w:t>
      </w:r>
      <w:r w:rsidR="00FE522C" w:rsidRPr="006276F9">
        <w:rPr>
          <w:rFonts w:ascii="Times New Roman" w:eastAsia="Times New Roman" w:hAnsi="Times New Roman" w:cs="Times New Roman"/>
          <w:sz w:val="24"/>
          <w:szCs w:val="24"/>
        </w:rPr>
        <w:t xml:space="preserve"> stimuli, </w:t>
      </w:r>
      <w:r w:rsidR="00A6513F" w:rsidRPr="006276F9">
        <w:rPr>
          <w:rFonts w:ascii="Times New Roman" w:eastAsia="Times New Roman" w:hAnsi="Times New Roman" w:cs="Times New Roman"/>
          <w:sz w:val="24"/>
          <w:szCs w:val="24"/>
        </w:rPr>
        <w:t>oddball paradigm parameters</w:t>
      </w:r>
      <w:r w:rsidR="00886E19" w:rsidRPr="006276F9">
        <w:rPr>
          <w:rFonts w:ascii="Times New Roman" w:eastAsia="Times New Roman" w:hAnsi="Times New Roman" w:cs="Times New Roman"/>
          <w:sz w:val="24"/>
          <w:szCs w:val="24"/>
        </w:rPr>
        <w:t>, or</w:t>
      </w:r>
      <w:r w:rsidR="00FE522C" w:rsidRPr="006276F9">
        <w:rPr>
          <w:rFonts w:ascii="Times New Roman" w:eastAsia="Times New Roman" w:hAnsi="Times New Roman" w:cs="Times New Roman"/>
          <w:sz w:val="24"/>
          <w:szCs w:val="24"/>
        </w:rPr>
        <w:t xml:space="preserve"> </w:t>
      </w:r>
      <w:r w:rsidR="00E000E7" w:rsidRPr="006276F9">
        <w:rPr>
          <w:rFonts w:ascii="Times New Roman" w:eastAsia="Times New Roman" w:hAnsi="Times New Roman" w:cs="Times New Roman"/>
          <w:sz w:val="24"/>
          <w:szCs w:val="24"/>
        </w:rPr>
        <w:t>improved objective</w:t>
      </w:r>
      <w:r w:rsidR="001B69D5" w:rsidRPr="006276F9">
        <w:rPr>
          <w:rFonts w:ascii="Times New Roman" w:eastAsia="Times New Roman" w:hAnsi="Times New Roman" w:cs="Times New Roman"/>
          <w:sz w:val="24"/>
          <w:szCs w:val="24"/>
        </w:rPr>
        <w:t xml:space="preserve"> </w:t>
      </w:r>
      <w:r w:rsidR="00FE522C" w:rsidRPr="006276F9">
        <w:rPr>
          <w:rFonts w:ascii="Times New Roman" w:eastAsia="Times New Roman" w:hAnsi="Times New Roman" w:cs="Times New Roman"/>
          <w:sz w:val="24"/>
          <w:szCs w:val="24"/>
        </w:rPr>
        <w:t>method</w:t>
      </w:r>
      <w:r w:rsidR="00E000E7" w:rsidRPr="006276F9">
        <w:rPr>
          <w:rFonts w:ascii="Times New Roman" w:eastAsia="Times New Roman" w:hAnsi="Times New Roman" w:cs="Times New Roman"/>
          <w:sz w:val="24"/>
          <w:szCs w:val="24"/>
        </w:rPr>
        <w:t>s</w:t>
      </w:r>
      <w:r w:rsidR="00FE522C" w:rsidRPr="006276F9">
        <w:rPr>
          <w:rFonts w:ascii="Times New Roman" w:eastAsia="Times New Roman" w:hAnsi="Times New Roman" w:cs="Times New Roman"/>
          <w:sz w:val="24"/>
          <w:szCs w:val="24"/>
        </w:rPr>
        <w:t xml:space="preserve"> </w:t>
      </w:r>
      <w:r w:rsidR="00E000E7" w:rsidRPr="006276F9">
        <w:rPr>
          <w:rFonts w:ascii="Times New Roman" w:eastAsia="Times New Roman" w:hAnsi="Times New Roman" w:cs="Times New Roman"/>
          <w:sz w:val="24"/>
          <w:szCs w:val="24"/>
        </w:rPr>
        <w:t xml:space="preserve">for </w:t>
      </w:r>
      <w:r w:rsidR="001B69D5" w:rsidRPr="006276F9">
        <w:rPr>
          <w:rFonts w:ascii="Times New Roman" w:eastAsia="Times New Roman" w:hAnsi="Times New Roman" w:cs="Times New Roman"/>
          <w:sz w:val="24"/>
          <w:szCs w:val="24"/>
        </w:rPr>
        <w:t>respons</w:t>
      </w:r>
      <w:r w:rsidR="00E000E7" w:rsidRPr="006276F9">
        <w:rPr>
          <w:rFonts w:ascii="Times New Roman" w:eastAsia="Times New Roman" w:hAnsi="Times New Roman" w:cs="Times New Roman"/>
          <w:sz w:val="24"/>
          <w:szCs w:val="24"/>
        </w:rPr>
        <w:t>e</w:t>
      </w:r>
      <w:r w:rsidR="00FE522C" w:rsidRPr="006276F9">
        <w:rPr>
          <w:rFonts w:ascii="Times New Roman" w:eastAsia="Times New Roman" w:hAnsi="Times New Roman" w:cs="Times New Roman"/>
          <w:sz w:val="24"/>
          <w:szCs w:val="24"/>
        </w:rPr>
        <w:t xml:space="preserve"> detection</w:t>
      </w:r>
      <w:r w:rsidR="00886E19" w:rsidRPr="006276F9">
        <w:rPr>
          <w:rFonts w:ascii="Times New Roman" w:eastAsia="Times New Roman" w:hAnsi="Times New Roman" w:cs="Times New Roman"/>
          <w:sz w:val="24"/>
          <w:szCs w:val="24"/>
        </w:rPr>
        <w:t>,</w:t>
      </w:r>
      <w:r w:rsidR="00FE522C" w:rsidRPr="006276F9">
        <w:rPr>
          <w:rFonts w:ascii="Times New Roman" w:eastAsia="Times New Roman" w:hAnsi="Times New Roman" w:cs="Times New Roman"/>
          <w:sz w:val="24"/>
          <w:szCs w:val="24"/>
        </w:rPr>
        <w:t xml:space="preserve"> </w:t>
      </w:r>
      <w:r w:rsidR="00FC09A5" w:rsidRPr="006276F9">
        <w:rPr>
          <w:rFonts w:ascii="Times New Roman" w:eastAsia="Times New Roman" w:hAnsi="Times New Roman" w:cs="Times New Roman"/>
          <w:sz w:val="24"/>
          <w:szCs w:val="24"/>
        </w:rPr>
        <w:t>are needed</w:t>
      </w:r>
      <w:r w:rsidR="00FE522C" w:rsidRPr="006276F9">
        <w:rPr>
          <w:rFonts w:ascii="Times New Roman" w:eastAsia="Times New Roman" w:hAnsi="Times New Roman" w:cs="Times New Roman"/>
          <w:sz w:val="24"/>
          <w:szCs w:val="24"/>
        </w:rPr>
        <w:t xml:space="preserve"> before </w:t>
      </w:r>
      <w:r w:rsidR="00E000E7" w:rsidRPr="006276F9">
        <w:rPr>
          <w:rFonts w:ascii="Times New Roman" w:eastAsia="Times New Roman" w:hAnsi="Times New Roman" w:cs="Times New Roman"/>
          <w:sz w:val="24"/>
          <w:szCs w:val="24"/>
        </w:rPr>
        <w:t xml:space="preserve">MMN </w:t>
      </w:r>
      <w:r w:rsidR="00886E19" w:rsidRPr="006276F9">
        <w:rPr>
          <w:rFonts w:ascii="Times New Roman" w:eastAsia="Times New Roman" w:hAnsi="Times New Roman" w:cs="Times New Roman"/>
          <w:sz w:val="24"/>
          <w:szCs w:val="24"/>
        </w:rPr>
        <w:t xml:space="preserve">can be considered </w:t>
      </w:r>
      <w:r w:rsidR="00E000E7" w:rsidRPr="006276F9">
        <w:rPr>
          <w:rFonts w:ascii="Times New Roman" w:eastAsia="Times New Roman" w:hAnsi="Times New Roman" w:cs="Times New Roman"/>
          <w:sz w:val="24"/>
          <w:szCs w:val="24"/>
        </w:rPr>
        <w:t xml:space="preserve">an appropriate tool for measuring the outcomes of auditory </w:t>
      </w:r>
      <w:r w:rsidR="00FE522C" w:rsidRPr="006276F9">
        <w:rPr>
          <w:rFonts w:ascii="Times New Roman" w:eastAsia="Times New Roman" w:hAnsi="Times New Roman" w:cs="Times New Roman"/>
          <w:sz w:val="24"/>
          <w:szCs w:val="24"/>
        </w:rPr>
        <w:t>training</w:t>
      </w:r>
      <w:r w:rsidR="0058626C" w:rsidRPr="006276F9">
        <w:rPr>
          <w:rFonts w:ascii="Times New Roman" w:eastAsia="Times New Roman" w:hAnsi="Times New Roman" w:cs="Times New Roman"/>
          <w:sz w:val="24"/>
          <w:szCs w:val="24"/>
        </w:rPr>
        <w:t xml:space="preserve"> in clinical populations</w:t>
      </w:r>
      <w:r w:rsidR="003D7ECC" w:rsidRPr="006276F9">
        <w:rPr>
          <w:rFonts w:ascii="Times New Roman" w:eastAsia="Times New Roman" w:hAnsi="Times New Roman" w:cs="Times New Roman"/>
          <w:sz w:val="24"/>
          <w:szCs w:val="24"/>
        </w:rPr>
        <w:t xml:space="preserve"> </w:t>
      </w:r>
      <w:bookmarkEnd w:id="7"/>
      <w:r w:rsidR="00167136" w:rsidRPr="006276F9">
        <w:rPr>
          <w:rFonts w:ascii="Times New Roman" w:eastAsia="Times New Roman" w:hAnsi="Times New Roman" w:cs="Times New Roman"/>
          <w:sz w:val="24"/>
          <w:szCs w:val="24"/>
        </w:rPr>
        <w:t>(Wise et al., 2020)</w:t>
      </w:r>
      <w:r w:rsidR="00FE522C" w:rsidRPr="006276F9">
        <w:rPr>
          <w:rFonts w:ascii="Times New Roman" w:eastAsia="Times New Roman" w:hAnsi="Times New Roman" w:cs="Times New Roman"/>
          <w:sz w:val="24"/>
          <w:szCs w:val="24"/>
        </w:rPr>
        <w:t xml:space="preserve">. </w:t>
      </w:r>
      <w:r w:rsidR="00FF432D" w:rsidRPr="006276F9">
        <w:rPr>
          <w:rFonts w:ascii="Times New Roman" w:eastAsia="Times New Roman" w:hAnsi="Times New Roman" w:cs="Times New Roman"/>
          <w:sz w:val="24"/>
          <w:szCs w:val="24"/>
        </w:rPr>
        <w:t xml:space="preserve">Individual children in </w:t>
      </w:r>
      <w:r w:rsidR="004F5957" w:rsidRPr="006276F9">
        <w:rPr>
          <w:rFonts w:ascii="Times New Roman" w:eastAsia="Times New Roman" w:hAnsi="Times New Roman" w:cs="Times New Roman"/>
          <w:sz w:val="24"/>
          <w:szCs w:val="24"/>
        </w:rPr>
        <w:t xml:space="preserve">Cluster 3 had better MMN reliability than other clusters. </w:t>
      </w:r>
      <w:r w:rsidR="00A6513F" w:rsidRPr="006276F9">
        <w:rPr>
          <w:rFonts w:ascii="Times New Roman" w:eastAsia="Times New Roman" w:hAnsi="Times New Roman" w:cs="Times New Roman"/>
          <w:sz w:val="24"/>
          <w:szCs w:val="24"/>
        </w:rPr>
        <w:t>The</w:t>
      </w:r>
      <w:r w:rsidR="004F5957" w:rsidRPr="006276F9">
        <w:rPr>
          <w:rFonts w:ascii="Times New Roman" w:eastAsia="Times New Roman" w:hAnsi="Times New Roman" w:cs="Times New Roman"/>
          <w:sz w:val="24"/>
          <w:szCs w:val="24"/>
        </w:rPr>
        <w:t>se</w:t>
      </w:r>
      <w:r w:rsidR="00A6513F" w:rsidRPr="006276F9">
        <w:rPr>
          <w:rFonts w:ascii="Times New Roman" w:eastAsia="Times New Roman" w:hAnsi="Times New Roman" w:cs="Times New Roman"/>
          <w:sz w:val="24"/>
          <w:szCs w:val="24"/>
        </w:rPr>
        <w:t xml:space="preserve"> MMN results support efforts to identify protocols for improving reliability of MMN in neurotypical and neurodiverse populations (Wise et al., 2020). </w:t>
      </w:r>
    </w:p>
    <w:p w14:paraId="2E4E30F8" w14:textId="3452AE08" w:rsidR="00682721" w:rsidRPr="006276F9" w:rsidRDefault="00682721"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Acknowledgements</w:t>
      </w:r>
    </w:p>
    <w:p w14:paraId="3BCF6A43" w14:textId="785C7209" w:rsidR="00682721" w:rsidRPr="006276F9" w:rsidRDefault="00682721"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We thank for the children and their families who provided a </w:t>
      </w:r>
      <w:r w:rsidR="000B6308" w:rsidRPr="006276F9">
        <w:rPr>
          <w:rFonts w:ascii="Times New Roman" w:eastAsia="Times New Roman" w:hAnsi="Times New Roman" w:cs="Times New Roman"/>
          <w:sz w:val="24"/>
          <w:szCs w:val="24"/>
        </w:rPr>
        <w:t xml:space="preserve">lot of their time for this research. </w:t>
      </w:r>
    </w:p>
    <w:p w14:paraId="408ED5C8" w14:textId="714C30BF" w:rsidR="00CE0C48" w:rsidRPr="006276F9" w:rsidRDefault="00CE0C48"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C</w:t>
      </w:r>
      <w:r w:rsidR="000D3D39" w:rsidRPr="006276F9">
        <w:rPr>
          <w:rFonts w:ascii="Times New Roman" w:eastAsia="Times New Roman" w:hAnsi="Times New Roman" w:cs="Times New Roman"/>
          <w:b/>
          <w:bCs/>
          <w:sz w:val="24"/>
          <w:szCs w:val="24"/>
        </w:rPr>
        <w:t>onflict</w:t>
      </w:r>
      <w:r w:rsidRPr="006276F9">
        <w:rPr>
          <w:rFonts w:ascii="Times New Roman" w:eastAsia="Times New Roman" w:hAnsi="Times New Roman" w:cs="Times New Roman"/>
          <w:b/>
          <w:bCs/>
          <w:sz w:val="24"/>
          <w:szCs w:val="24"/>
        </w:rPr>
        <w:t xml:space="preserve"> </w:t>
      </w:r>
      <w:r w:rsidR="000D3D39" w:rsidRPr="006276F9">
        <w:rPr>
          <w:rFonts w:ascii="Times New Roman" w:eastAsia="Times New Roman" w:hAnsi="Times New Roman" w:cs="Times New Roman"/>
          <w:b/>
          <w:bCs/>
          <w:sz w:val="24"/>
          <w:szCs w:val="24"/>
        </w:rPr>
        <w:t>of</w:t>
      </w:r>
      <w:r w:rsidRPr="006276F9">
        <w:rPr>
          <w:rFonts w:ascii="Times New Roman" w:eastAsia="Times New Roman" w:hAnsi="Times New Roman" w:cs="Times New Roman"/>
          <w:b/>
          <w:bCs/>
          <w:sz w:val="24"/>
          <w:szCs w:val="24"/>
        </w:rPr>
        <w:t xml:space="preserve"> </w:t>
      </w:r>
      <w:r w:rsidR="000D3D39" w:rsidRPr="006276F9">
        <w:rPr>
          <w:rFonts w:ascii="Times New Roman" w:eastAsia="Times New Roman" w:hAnsi="Times New Roman" w:cs="Times New Roman"/>
          <w:b/>
          <w:bCs/>
          <w:sz w:val="24"/>
          <w:szCs w:val="24"/>
        </w:rPr>
        <w:t>interest</w:t>
      </w:r>
      <w:r w:rsidRPr="006276F9">
        <w:rPr>
          <w:rFonts w:ascii="Times New Roman" w:eastAsia="Times New Roman" w:hAnsi="Times New Roman" w:cs="Times New Roman"/>
          <w:b/>
          <w:bCs/>
          <w:sz w:val="24"/>
          <w:szCs w:val="24"/>
        </w:rPr>
        <w:t xml:space="preserve"> </w:t>
      </w:r>
      <w:r w:rsidR="000D3D39" w:rsidRPr="006276F9">
        <w:rPr>
          <w:rFonts w:ascii="Times New Roman" w:eastAsia="Times New Roman" w:hAnsi="Times New Roman" w:cs="Times New Roman"/>
          <w:b/>
          <w:bCs/>
          <w:sz w:val="24"/>
          <w:szCs w:val="24"/>
        </w:rPr>
        <w:t>statement</w:t>
      </w:r>
    </w:p>
    <w:p w14:paraId="13123633" w14:textId="77777777" w:rsidR="000D3D39" w:rsidRPr="006276F9" w:rsidRDefault="00CE0C48"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The authors declare that </w:t>
      </w:r>
      <w:r w:rsidR="009D3B24" w:rsidRPr="006276F9">
        <w:rPr>
          <w:rFonts w:ascii="Times New Roman" w:eastAsia="Times New Roman" w:hAnsi="Times New Roman" w:cs="Times New Roman"/>
          <w:sz w:val="24"/>
          <w:szCs w:val="24"/>
        </w:rPr>
        <w:t xml:space="preserve">the current research was carried out </w:t>
      </w:r>
      <w:r w:rsidR="00F05A88" w:rsidRPr="006276F9">
        <w:rPr>
          <w:rFonts w:ascii="Times New Roman" w:eastAsia="Times New Roman" w:hAnsi="Times New Roman" w:cs="Times New Roman"/>
          <w:sz w:val="24"/>
          <w:szCs w:val="24"/>
        </w:rPr>
        <w:t xml:space="preserve">with no commercial or financial relationships and hence </w:t>
      </w:r>
      <w:r w:rsidRPr="006276F9">
        <w:rPr>
          <w:rFonts w:ascii="Times New Roman" w:eastAsia="Times New Roman" w:hAnsi="Times New Roman" w:cs="Times New Roman"/>
          <w:sz w:val="24"/>
          <w:szCs w:val="24"/>
        </w:rPr>
        <w:t>there are no confl</w:t>
      </w:r>
      <w:r w:rsidR="001166A9" w:rsidRPr="006276F9">
        <w:rPr>
          <w:rFonts w:ascii="Times New Roman" w:eastAsia="Times New Roman" w:hAnsi="Times New Roman" w:cs="Times New Roman"/>
          <w:sz w:val="24"/>
          <w:szCs w:val="24"/>
        </w:rPr>
        <w:t>i</w:t>
      </w:r>
      <w:r w:rsidRPr="006276F9">
        <w:rPr>
          <w:rFonts w:ascii="Times New Roman" w:eastAsia="Times New Roman" w:hAnsi="Times New Roman" w:cs="Times New Roman"/>
          <w:sz w:val="24"/>
          <w:szCs w:val="24"/>
        </w:rPr>
        <w:t xml:space="preserve">cts of </w:t>
      </w:r>
      <w:r w:rsidR="009D3B24" w:rsidRPr="006276F9">
        <w:rPr>
          <w:rFonts w:ascii="Times New Roman" w:eastAsia="Times New Roman" w:hAnsi="Times New Roman" w:cs="Times New Roman"/>
          <w:sz w:val="24"/>
          <w:szCs w:val="24"/>
        </w:rPr>
        <w:t>interest</w:t>
      </w:r>
      <w:r w:rsidR="00F05A88" w:rsidRPr="006276F9">
        <w:rPr>
          <w:rFonts w:ascii="Times New Roman" w:eastAsia="Times New Roman" w:hAnsi="Times New Roman" w:cs="Times New Roman"/>
          <w:sz w:val="24"/>
          <w:szCs w:val="24"/>
        </w:rPr>
        <w:t xml:space="preserve">. </w:t>
      </w:r>
    </w:p>
    <w:p w14:paraId="7F46AC5E" w14:textId="66F0DAAF" w:rsidR="005B1433" w:rsidRPr="006276F9" w:rsidRDefault="005B1433"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Data Availability Statement</w:t>
      </w:r>
    </w:p>
    <w:p w14:paraId="70D2F789" w14:textId="66A0E9C4" w:rsidR="005B1433" w:rsidRPr="006276F9" w:rsidRDefault="005B1433"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The Auditory Evoked </w:t>
      </w:r>
      <w:r w:rsidR="00D25D02" w:rsidRPr="006276F9">
        <w:rPr>
          <w:rFonts w:ascii="Times New Roman" w:eastAsia="Times New Roman" w:hAnsi="Times New Roman" w:cs="Times New Roman"/>
          <w:sz w:val="24"/>
          <w:szCs w:val="24"/>
        </w:rPr>
        <w:t xml:space="preserve">Response </w:t>
      </w:r>
      <w:r w:rsidRPr="006276F9">
        <w:rPr>
          <w:rFonts w:ascii="Times New Roman" w:eastAsia="Times New Roman" w:hAnsi="Times New Roman" w:cs="Times New Roman"/>
          <w:sz w:val="24"/>
          <w:szCs w:val="24"/>
        </w:rPr>
        <w:t xml:space="preserve">data relevant to </w:t>
      </w:r>
      <w:r w:rsidR="00D25D02" w:rsidRPr="006276F9">
        <w:rPr>
          <w:rFonts w:ascii="Times New Roman" w:eastAsia="Times New Roman" w:hAnsi="Times New Roman" w:cs="Times New Roman"/>
          <w:sz w:val="24"/>
          <w:szCs w:val="24"/>
        </w:rPr>
        <w:t xml:space="preserve">this </w:t>
      </w:r>
      <w:r w:rsidRPr="006276F9">
        <w:rPr>
          <w:rFonts w:ascii="Times New Roman" w:eastAsia="Times New Roman" w:hAnsi="Times New Roman" w:cs="Times New Roman"/>
          <w:sz w:val="24"/>
          <w:szCs w:val="24"/>
        </w:rPr>
        <w:t xml:space="preserve">paper will be available </w:t>
      </w:r>
      <w:r w:rsidR="00AC21E2" w:rsidRPr="006276F9">
        <w:rPr>
          <w:rFonts w:ascii="Times New Roman" w:eastAsia="Times New Roman" w:hAnsi="Times New Roman" w:cs="Times New Roman"/>
          <w:sz w:val="24"/>
          <w:szCs w:val="24"/>
        </w:rPr>
        <w:t>on request from the corresponding author in a de</w:t>
      </w:r>
      <w:r w:rsidR="001E4676" w:rsidRPr="006276F9">
        <w:rPr>
          <w:rFonts w:ascii="Times New Roman" w:eastAsia="Times New Roman" w:hAnsi="Times New Roman" w:cs="Times New Roman"/>
          <w:sz w:val="24"/>
          <w:szCs w:val="24"/>
        </w:rPr>
        <w:t>-identified</w:t>
      </w:r>
      <w:r w:rsidR="00AC21E2" w:rsidRPr="006276F9">
        <w:rPr>
          <w:rFonts w:ascii="Times New Roman" w:eastAsia="Times New Roman" w:hAnsi="Times New Roman" w:cs="Times New Roman"/>
          <w:sz w:val="24"/>
          <w:szCs w:val="24"/>
        </w:rPr>
        <w:t xml:space="preserve"> format after </w:t>
      </w:r>
      <w:r w:rsidR="001E4676" w:rsidRPr="006276F9">
        <w:rPr>
          <w:rFonts w:ascii="Times New Roman" w:eastAsia="Times New Roman" w:hAnsi="Times New Roman" w:cs="Times New Roman"/>
          <w:sz w:val="24"/>
          <w:szCs w:val="24"/>
        </w:rPr>
        <w:t>its publication.</w:t>
      </w:r>
    </w:p>
    <w:p w14:paraId="361F5D05" w14:textId="5E1FA696" w:rsidR="000D3D39" w:rsidRPr="006276F9" w:rsidRDefault="000D3D39"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t>ORCID</w:t>
      </w:r>
    </w:p>
    <w:p w14:paraId="2A9447E4" w14:textId="18330BCB" w:rsidR="000D3D39" w:rsidRPr="006276F9" w:rsidRDefault="000D3D39" w:rsidP="459B4744">
      <w:pPr>
        <w:ind w:left="2400" w:hanging="240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Mridula Sharma: </w:t>
      </w:r>
      <w:hyperlink r:id="rId12">
        <w:r w:rsidRPr="006276F9">
          <w:rPr>
            <w:rStyle w:val="Hyperlink"/>
            <w:rFonts w:ascii="Times New Roman" w:eastAsia="Times New Roman" w:hAnsi="Times New Roman" w:cs="Times New Roman"/>
            <w:color w:val="auto"/>
            <w:sz w:val="24"/>
            <w:szCs w:val="24"/>
            <w:u w:val="none"/>
          </w:rPr>
          <w:t>0000-0002-0448-6429</w:t>
        </w:r>
      </w:hyperlink>
    </w:p>
    <w:p w14:paraId="78E1C514" w14:textId="77777777" w:rsidR="008A78FD" w:rsidRPr="006276F9" w:rsidRDefault="008A78FD" w:rsidP="459B4744">
      <w:pPr>
        <w:ind w:left="2400" w:hanging="2400"/>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Varghese Peter: 0000-0002-4007-507X</w:t>
      </w:r>
    </w:p>
    <w:p w14:paraId="5725DAC7" w14:textId="3FC5E353" w:rsidR="00CB2149" w:rsidRPr="006276F9" w:rsidRDefault="00C07B34"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Suzanne C Purdy: </w:t>
      </w:r>
      <w:hyperlink r:id="rId13">
        <w:r w:rsidRPr="006276F9">
          <w:rPr>
            <w:rStyle w:val="Hyperlink"/>
            <w:rFonts w:ascii="Times New Roman" w:eastAsia="Times New Roman" w:hAnsi="Times New Roman" w:cs="Times New Roman"/>
            <w:color w:val="auto"/>
            <w:sz w:val="24"/>
            <w:szCs w:val="24"/>
            <w:u w:val="none"/>
          </w:rPr>
          <w:t>0000-0001-9978-8173</w:t>
        </w:r>
      </w:hyperlink>
      <w:r w:rsidRPr="006276F9">
        <w:rPr>
          <w:rFonts w:ascii="Times New Roman" w:eastAsia="Times New Roman" w:hAnsi="Times New Roman" w:cs="Times New Roman"/>
          <w:sz w:val="24"/>
          <w:szCs w:val="24"/>
        </w:rPr>
        <w:br w:type="page"/>
      </w:r>
    </w:p>
    <w:p w14:paraId="6246E254" w14:textId="756C7D01" w:rsidR="00273293" w:rsidRPr="006276F9" w:rsidRDefault="00FF2D38"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lastRenderedPageBreak/>
        <w:t>6 REFERENCES</w:t>
      </w:r>
    </w:p>
    <w:p w14:paraId="4E1489D4" w14:textId="53934C92" w:rsidR="00AF37C7" w:rsidRPr="006276F9" w:rsidRDefault="00AF37C7"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American Academy of Audiology. Clinical Practice Guidelines for the Diagnosis, Treatment and Management of Children and Adults with Central Auditory Processing Disorder</w:t>
      </w:r>
      <w:r w:rsidR="00FF4C8E" w:rsidRPr="006276F9">
        <w:rPr>
          <w:rFonts w:ascii="Times New Roman" w:eastAsia="Times New Roman" w:hAnsi="Times New Roman" w:cs="Times New Roman"/>
          <w:sz w:val="24"/>
          <w:szCs w:val="24"/>
        </w:rPr>
        <w:t xml:space="preserve"> 2010</w:t>
      </w:r>
      <w:r w:rsidRPr="006276F9">
        <w:rPr>
          <w:rFonts w:ascii="Times New Roman" w:eastAsia="Times New Roman" w:hAnsi="Times New Roman" w:cs="Times New Roman"/>
          <w:sz w:val="24"/>
          <w:szCs w:val="24"/>
        </w:rPr>
        <w:t>.</w:t>
      </w:r>
      <w:r w:rsidR="00FF4C8E" w:rsidRPr="006276F9">
        <w:rPr>
          <w:rFonts w:ascii="Times New Roman" w:eastAsia="Times New Roman" w:hAnsi="Times New Roman" w:cs="Times New Roman"/>
          <w:sz w:val="24"/>
          <w:szCs w:val="24"/>
        </w:rPr>
        <w:t xml:space="preserve"> https://audiology-web.s3.amazonaws.com/migrated/CAPD%20Guidelines%208-2010.pdf_539952af956c79.73897613.pdf</w:t>
      </w:r>
    </w:p>
    <w:p w14:paraId="199BE1CD" w14:textId="397163F5"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Bishop DVM. Using mismatch negativity to study central auditory processing in developmental language and literacy impairments: where are we, and where should we be going? Psychol Bull </w:t>
      </w:r>
      <w:proofErr w:type="gramStart"/>
      <w:r w:rsidRPr="006276F9">
        <w:rPr>
          <w:rFonts w:ascii="Times New Roman" w:eastAsia="Times New Roman" w:hAnsi="Times New Roman" w:cs="Times New Roman"/>
          <w:sz w:val="24"/>
          <w:szCs w:val="24"/>
        </w:rPr>
        <w:t>2007;133:651</w:t>
      </w:r>
      <w:proofErr w:type="gramEnd"/>
      <w:r w:rsidRPr="006276F9">
        <w:rPr>
          <w:rFonts w:ascii="Times New Roman" w:eastAsia="Times New Roman" w:hAnsi="Times New Roman" w:cs="Times New Roman"/>
          <w:sz w:val="24"/>
          <w:szCs w:val="24"/>
        </w:rPr>
        <w:t xml:space="preserve">–72. https://doi.org/10.1037/0033-2909.133.4.651. </w:t>
      </w:r>
    </w:p>
    <w:p w14:paraId="0C322FD8"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Bishop DVM, Hardiman MJ, Barry JG. Is auditory discrimination mature by middle childhood? A study using time-frequency analysis of mismatch responses from 7 years to adulthood. Dev Sci </w:t>
      </w:r>
      <w:proofErr w:type="gramStart"/>
      <w:r w:rsidRPr="006276F9">
        <w:rPr>
          <w:rFonts w:ascii="Times New Roman" w:eastAsia="Times New Roman" w:hAnsi="Times New Roman" w:cs="Times New Roman"/>
          <w:sz w:val="24"/>
          <w:szCs w:val="24"/>
        </w:rPr>
        <w:t>2011;14:402</w:t>
      </w:r>
      <w:proofErr w:type="gramEnd"/>
      <w:r w:rsidRPr="006276F9">
        <w:rPr>
          <w:rFonts w:ascii="Times New Roman" w:eastAsia="Times New Roman" w:hAnsi="Times New Roman" w:cs="Times New Roman"/>
          <w:sz w:val="24"/>
          <w:szCs w:val="24"/>
        </w:rPr>
        <w:t>–16. https://doi.org/10.1111/j.1467-7687.2010.00990.x.</w:t>
      </w:r>
    </w:p>
    <w:p w14:paraId="7C62380C"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lang w:val="de-DE"/>
        </w:rPr>
      </w:pPr>
      <w:proofErr w:type="spellStart"/>
      <w:r w:rsidRPr="006276F9">
        <w:rPr>
          <w:rFonts w:ascii="Times New Roman" w:eastAsia="Times New Roman" w:hAnsi="Times New Roman" w:cs="Times New Roman"/>
          <w:sz w:val="24"/>
          <w:szCs w:val="24"/>
        </w:rPr>
        <w:t>Cheour</w:t>
      </w:r>
      <w:proofErr w:type="spellEnd"/>
      <w:r w:rsidRPr="006276F9">
        <w:rPr>
          <w:rFonts w:ascii="Times New Roman" w:eastAsia="Times New Roman" w:hAnsi="Times New Roman" w:cs="Times New Roman"/>
          <w:sz w:val="24"/>
          <w:szCs w:val="24"/>
        </w:rPr>
        <w:t xml:space="preserve"> M, </w:t>
      </w:r>
      <w:proofErr w:type="spellStart"/>
      <w:r w:rsidRPr="006276F9">
        <w:rPr>
          <w:rFonts w:ascii="Times New Roman" w:eastAsia="Times New Roman" w:hAnsi="Times New Roman" w:cs="Times New Roman"/>
          <w:sz w:val="24"/>
          <w:szCs w:val="24"/>
        </w:rPr>
        <w:t>Korpilahti</w:t>
      </w:r>
      <w:proofErr w:type="spellEnd"/>
      <w:r w:rsidRPr="006276F9">
        <w:rPr>
          <w:rFonts w:ascii="Times New Roman" w:eastAsia="Times New Roman" w:hAnsi="Times New Roman" w:cs="Times New Roman"/>
          <w:sz w:val="24"/>
          <w:szCs w:val="24"/>
        </w:rPr>
        <w:t xml:space="preserve"> P, Martynova O, Lang AH. Mismatch negativity and late discriminative negativity in investigating speech perception and learning in children and infants. </w:t>
      </w:r>
      <w:r w:rsidRPr="006276F9">
        <w:rPr>
          <w:rFonts w:ascii="Times New Roman" w:eastAsia="Times New Roman" w:hAnsi="Times New Roman" w:cs="Times New Roman"/>
          <w:sz w:val="24"/>
          <w:szCs w:val="24"/>
          <w:lang w:val="de-DE"/>
        </w:rPr>
        <w:t>Audiol Neurootol 2001;6:2–11. https://doi.org/10.1159/000046804.</w:t>
      </w:r>
    </w:p>
    <w:p w14:paraId="5F0D289B" w14:textId="140C56F9"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lang w:val="de-DE"/>
        </w:rPr>
        <w:t xml:space="preserve">Chermak GD, Tucker E, Seikel JA. </w:t>
      </w:r>
      <w:proofErr w:type="spellStart"/>
      <w:r w:rsidRPr="006276F9">
        <w:rPr>
          <w:rFonts w:ascii="Times New Roman" w:eastAsia="Times New Roman" w:hAnsi="Times New Roman" w:cs="Times New Roman"/>
          <w:sz w:val="24"/>
          <w:szCs w:val="24"/>
        </w:rPr>
        <w:t>Behavioral</w:t>
      </w:r>
      <w:proofErr w:type="spellEnd"/>
      <w:r w:rsidRPr="006276F9">
        <w:rPr>
          <w:rFonts w:ascii="Times New Roman" w:eastAsia="Times New Roman" w:hAnsi="Times New Roman" w:cs="Times New Roman"/>
          <w:sz w:val="24"/>
          <w:szCs w:val="24"/>
        </w:rPr>
        <w:t xml:space="preserve"> characteristics of auditory processing disorder and attention-deficit hyperactivity disorder: </w:t>
      </w:r>
      <w:r w:rsidR="00F46A84"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redominantly inattentive type. J Am </w:t>
      </w:r>
      <w:proofErr w:type="spellStart"/>
      <w:r w:rsidRPr="006276F9">
        <w:rPr>
          <w:rFonts w:ascii="Times New Roman" w:eastAsia="Times New Roman" w:hAnsi="Times New Roman" w:cs="Times New Roman"/>
          <w:sz w:val="24"/>
          <w:szCs w:val="24"/>
        </w:rPr>
        <w:t>Acad</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2002;13:332</w:t>
      </w:r>
      <w:proofErr w:type="gramEnd"/>
      <w:r w:rsidRPr="006276F9">
        <w:rPr>
          <w:rFonts w:ascii="Times New Roman" w:eastAsia="Times New Roman" w:hAnsi="Times New Roman" w:cs="Times New Roman"/>
          <w:sz w:val="24"/>
          <w:szCs w:val="24"/>
        </w:rPr>
        <w:t>–8.</w:t>
      </w:r>
    </w:p>
    <w:p w14:paraId="5560FE0C" w14:textId="79329653" w:rsidR="00F01A77" w:rsidRPr="006276F9" w:rsidRDefault="00F01A77" w:rsidP="459B4744">
      <w:pPr>
        <w:spacing w:before="240" w:after="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Cocquyt</w:t>
      </w:r>
      <w:proofErr w:type="spellEnd"/>
      <w:r w:rsidRPr="006276F9">
        <w:rPr>
          <w:rFonts w:ascii="Times New Roman" w:eastAsia="Times New Roman" w:hAnsi="Times New Roman" w:cs="Times New Roman"/>
          <w:sz w:val="24"/>
          <w:szCs w:val="24"/>
        </w:rPr>
        <w:t xml:space="preserve"> EM, Van Laeken H, van Mierlo P, De Letter M. Test–retest reliability of electroencephalographic and magnetoencephalographic measures elicited during language tasks: A literature review. </w:t>
      </w:r>
      <w:proofErr w:type="spellStart"/>
      <w:r w:rsidRPr="006276F9">
        <w:rPr>
          <w:rFonts w:ascii="Times New Roman" w:eastAsia="Times New Roman" w:hAnsi="Times New Roman" w:cs="Times New Roman"/>
          <w:sz w:val="24"/>
          <w:szCs w:val="24"/>
        </w:rPr>
        <w:t>Eur</w:t>
      </w:r>
      <w:proofErr w:type="spellEnd"/>
      <w:r w:rsidRPr="006276F9">
        <w:rPr>
          <w:rFonts w:ascii="Times New Roman" w:eastAsia="Times New Roman" w:hAnsi="Times New Roman" w:cs="Times New Roman"/>
          <w:sz w:val="24"/>
          <w:szCs w:val="24"/>
        </w:rPr>
        <w:t xml:space="preserve"> J </w:t>
      </w:r>
      <w:proofErr w:type="spellStart"/>
      <w:r w:rsidRPr="006276F9">
        <w:rPr>
          <w:rFonts w:ascii="Times New Roman" w:eastAsia="Times New Roman" w:hAnsi="Times New Roman" w:cs="Times New Roman"/>
          <w:sz w:val="24"/>
          <w:szCs w:val="24"/>
        </w:rPr>
        <w:t>Neurosci</w:t>
      </w:r>
      <w:proofErr w:type="spellEnd"/>
      <w:r w:rsidRPr="006276F9">
        <w:rPr>
          <w:rFonts w:ascii="Times New Roman" w:eastAsia="Times New Roman" w:hAnsi="Times New Roman" w:cs="Times New Roman"/>
          <w:sz w:val="24"/>
          <w:szCs w:val="24"/>
        </w:rPr>
        <w:t xml:space="preserve"> 2023; 57;1353-67. </w:t>
      </w:r>
      <w:r w:rsidR="006D44B9" w:rsidRPr="006276F9">
        <w:rPr>
          <w:rFonts w:ascii="Times New Roman" w:eastAsia="Times New Roman" w:hAnsi="Times New Roman" w:cs="Times New Roman"/>
          <w:sz w:val="24"/>
          <w:szCs w:val="24"/>
        </w:rPr>
        <w:t>https://doi.org/10.1111/ejn.15948</w:t>
      </w:r>
    </w:p>
    <w:p w14:paraId="16DBB314" w14:textId="77777777" w:rsidR="00167136" w:rsidRPr="006276F9" w:rsidRDefault="00167136" w:rsidP="459B4744">
      <w:pPr>
        <w:pStyle w:val="Bibliography"/>
        <w:spacing w:before="240" w:line="480" w:lineRule="auto"/>
        <w:contextualSpacing/>
        <w:rPr>
          <w:rFonts w:ascii="Times New Roman" w:eastAsia="Times New Roman" w:hAnsi="Times New Roman" w:cs="Times New Roman"/>
          <w:sz w:val="24"/>
          <w:szCs w:val="24"/>
          <w:lang w:val="de-DE"/>
        </w:rPr>
      </w:pPr>
      <w:r w:rsidRPr="006276F9">
        <w:rPr>
          <w:rFonts w:ascii="Times New Roman" w:eastAsia="Times New Roman" w:hAnsi="Times New Roman" w:cs="Times New Roman"/>
          <w:sz w:val="24"/>
          <w:szCs w:val="24"/>
        </w:rPr>
        <w:lastRenderedPageBreak/>
        <w:t xml:space="preserve">Dalebout SD, Fox LG. Reliability of the mismatch negativity in the responses of individual listeners. </w:t>
      </w:r>
      <w:r w:rsidRPr="006276F9">
        <w:rPr>
          <w:rFonts w:ascii="Times New Roman" w:eastAsia="Times New Roman" w:hAnsi="Times New Roman" w:cs="Times New Roman"/>
          <w:sz w:val="24"/>
          <w:szCs w:val="24"/>
          <w:lang w:val="de-DE"/>
        </w:rPr>
        <w:t>J Am Acad Audiol 2001;12:245–53.</w:t>
      </w:r>
    </w:p>
    <w:p w14:paraId="0571C7E8"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lang w:val="de-DE"/>
        </w:rPr>
        <w:t xml:space="preserve">Davids N, Segers E, van den Brink D, Mitterer H, van Balkom H, Hagoort P, et al. </w:t>
      </w:r>
      <w:r w:rsidRPr="006276F9">
        <w:rPr>
          <w:rFonts w:ascii="Times New Roman" w:eastAsia="Times New Roman" w:hAnsi="Times New Roman" w:cs="Times New Roman"/>
          <w:sz w:val="24"/>
          <w:szCs w:val="24"/>
        </w:rPr>
        <w:t xml:space="preserve">The nature of auditory discrimination problems in children with specific language impairment: an MMN study. </w:t>
      </w:r>
      <w:proofErr w:type="spellStart"/>
      <w:r w:rsidRPr="006276F9">
        <w:rPr>
          <w:rFonts w:ascii="Times New Roman" w:eastAsia="Times New Roman" w:hAnsi="Times New Roman" w:cs="Times New Roman"/>
          <w:sz w:val="24"/>
          <w:szCs w:val="24"/>
        </w:rPr>
        <w:t>Neuropsychologia</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2011;49:19</w:t>
      </w:r>
      <w:proofErr w:type="gramEnd"/>
      <w:r w:rsidRPr="006276F9">
        <w:rPr>
          <w:rFonts w:ascii="Times New Roman" w:eastAsia="Times New Roman" w:hAnsi="Times New Roman" w:cs="Times New Roman"/>
          <w:sz w:val="24"/>
          <w:szCs w:val="24"/>
        </w:rPr>
        <w:t>–28. https://doi.org/10.1016/j.neuropsychologia.2010.11.001.</w:t>
      </w:r>
    </w:p>
    <w:p w14:paraId="790EC740"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Dawes P, Bishop D. Auditory processing disorder in relation to developmental disorders of language, communication and attention: a review and critique. Int J Lang </w:t>
      </w:r>
      <w:proofErr w:type="spellStart"/>
      <w:r w:rsidRPr="006276F9">
        <w:rPr>
          <w:rFonts w:ascii="Times New Roman" w:eastAsia="Times New Roman" w:hAnsi="Times New Roman" w:cs="Times New Roman"/>
          <w:sz w:val="24"/>
          <w:szCs w:val="24"/>
        </w:rPr>
        <w:t>Commun</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Disord</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2009;44:440</w:t>
      </w:r>
      <w:proofErr w:type="gramEnd"/>
      <w:r w:rsidRPr="006276F9">
        <w:rPr>
          <w:rFonts w:ascii="Times New Roman" w:eastAsia="Times New Roman" w:hAnsi="Times New Roman" w:cs="Times New Roman"/>
          <w:sz w:val="24"/>
          <w:szCs w:val="24"/>
        </w:rPr>
        <w:t>–65. https://doi.org/10.1080/13682820902929073.</w:t>
      </w:r>
    </w:p>
    <w:p w14:paraId="46FED664" w14:textId="03DF4088" w:rsidR="00167136" w:rsidRPr="006276F9" w:rsidRDefault="00167136" w:rsidP="459B4744">
      <w:pPr>
        <w:pStyle w:val="Bibliography"/>
        <w:spacing w:before="240" w:line="480" w:lineRule="auto"/>
        <w:rPr>
          <w:rFonts w:ascii="Times New Roman" w:eastAsia="Times New Roman" w:hAnsi="Times New Roman" w:cs="Times New Roman"/>
          <w:sz w:val="24"/>
          <w:szCs w:val="24"/>
          <w:lang w:val="de-DE"/>
        </w:rPr>
      </w:pPr>
      <w:r w:rsidRPr="006276F9">
        <w:rPr>
          <w:rFonts w:ascii="Times New Roman" w:eastAsia="Times New Roman" w:hAnsi="Times New Roman" w:cs="Times New Roman"/>
          <w:sz w:val="24"/>
          <w:szCs w:val="24"/>
        </w:rPr>
        <w:t xml:space="preserve">Delorme A, </w:t>
      </w:r>
      <w:proofErr w:type="spellStart"/>
      <w:r w:rsidRPr="006276F9">
        <w:rPr>
          <w:rFonts w:ascii="Times New Roman" w:eastAsia="Times New Roman" w:hAnsi="Times New Roman" w:cs="Times New Roman"/>
          <w:sz w:val="24"/>
          <w:szCs w:val="24"/>
        </w:rPr>
        <w:t>Makeig</w:t>
      </w:r>
      <w:proofErr w:type="spellEnd"/>
      <w:r w:rsidRPr="006276F9">
        <w:rPr>
          <w:rFonts w:ascii="Times New Roman" w:eastAsia="Times New Roman" w:hAnsi="Times New Roman" w:cs="Times New Roman"/>
          <w:sz w:val="24"/>
          <w:szCs w:val="24"/>
        </w:rPr>
        <w:t xml:space="preserve"> S. EEGLAB: an </w:t>
      </w:r>
      <w:proofErr w:type="gramStart"/>
      <w:r w:rsidRPr="006276F9">
        <w:rPr>
          <w:rFonts w:ascii="Times New Roman" w:eastAsia="Times New Roman" w:hAnsi="Times New Roman" w:cs="Times New Roman"/>
          <w:sz w:val="24"/>
          <w:szCs w:val="24"/>
        </w:rPr>
        <w:t>open source</w:t>
      </w:r>
      <w:proofErr w:type="gramEnd"/>
      <w:r w:rsidRPr="006276F9">
        <w:rPr>
          <w:rFonts w:ascii="Times New Roman" w:eastAsia="Times New Roman" w:hAnsi="Times New Roman" w:cs="Times New Roman"/>
          <w:sz w:val="24"/>
          <w:szCs w:val="24"/>
        </w:rPr>
        <w:t xml:space="preserve"> toolbox for analysis of single-trial EEG dynamics including independent component analysis. </w:t>
      </w:r>
      <w:r w:rsidRPr="006276F9">
        <w:rPr>
          <w:rFonts w:ascii="Times New Roman" w:eastAsia="Times New Roman" w:hAnsi="Times New Roman" w:cs="Times New Roman"/>
          <w:sz w:val="24"/>
          <w:szCs w:val="24"/>
          <w:lang w:val="de-DE"/>
        </w:rPr>
        <w:t>J</w:t>
      </w:r>
      <w:r w:rsidR="006E7EF3" w:rsidRPr="006276F9">
        <w:rPr>
          <w:rFonts w:ascii="Times New Roman" w:eastAsia="Times New Roman" w:hAnsi="Times New Roman" w:cs="Times New Roman"/>
          <w:sz w:val="24"/>
          <w:szCs w:val="24"/>
          <w:lang w:val="de-DE"/>
        </w:rPr>
        <w:t xml:space="preserve"> </w:t>
      </w:r>
      <w:r w:rsidRPr="006276F9">
        <w:rPr>
          <w:rFonts w:ascii="Times New Roman" w:eastAsia="Times New Roman" w:hAnsi="Times New Roman" w:cs="Times New Roman"/>
          <w:sz w:val="24"/>
          <w:szCs w:val="24"/>
          <w:lang w:val="de-DE"/>
        </w:rPr>
        <w:t>Neurosci Methods 2004;134:9–21. https://doi.org/10.1016/j.jneumeth.2003.10.009.</w:t>
      </w:r>
    </w:p>
    <w:p w14:paraId="397382C9"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lang w:val="de-DE"/>
        </w:rPr>
        <w:t xml:space="preserve">Engström E, Kallioinen P, Lindgren M, Nakeva von Mentzer C, Sahlén B, Lyxell B, et al. </w:t>
      </w:r>
      <w:r w:rsidRPr="006276F9">
        <w:rPr>
          <w:rFonts w:ascii="Times New Roman" w:eastAsia="Times New Roman" w:hAnsi="Times New Roman" w:cs="Times New Roman"/>
          <w:sz w:val="24"/>
          <w:szCs w:val="24"/>
        </w:rPr>
        <w:t xml:space="preserve">Computer-assisted reading intervention for children with hearing impairment using cochlear implants: Effects on auditory event-related potentials and mismatch negativity. Int J </w:t>
      </w:r>
      <w:proofErr w:type="spellStart"/>
      <w:r w:rsidRPr="006276F9">
        <w:rPr>
          <w:rFonts w:ascii="Times New Roman" w:eastAsia="Times New Roman" w:hAnsi="Times New Roman" w:cs="Times New Roman"/>
          <w:sz w:val="24"/>
          <w:szCs w:val="24"/>
        </w:rPr>
        <w:t>Pediatr</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Otorhinolaryngol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2020;137:110229</w:t>
      </w:r>
      <w:proofErr w:type="gramEnd"/>
      <w:r w:rsidRPr="006276F9">
        <w:rPr>
          <w:rFonts w:ascii="Times New Roman" w:eastAsia="Times New Roman" w:hAnsi="Times New Roman" w:cs="Times New Roman"/>
          <w:sz w:val="24"/>
          <w:szCs w:val="24"/>
        </w:rPr>
        <w:t>. https://doi.org/10.1016/j.ijporl.2020.110229.</w:t>
      </w:r>
    </w:p>
    <w:p w14:paraId="1F6D254D"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Escera</w:t>
      </w:r>
      <w:proofErr w:type="spellEnd"/>
      <w:r w:rsidRPr="006276F9">
        <w:rPr>
          <w:rFonts w:ascii="Times New Roman" w:eastAsia="Times New Roman" w:hAnsi="Times New Roman" w:cs="Times New Roman"/>
          <w:sz w:val="24"/>
          <w:szCs w:val="24"/>
        </w:rPr>
        <w:t xml:space="preserve"> C, Alho K, </w:t>
      </w:r>
      <w:proofErr w:type="spellStart"/>
      <w:r w:rsidRPr="006276F9">
        <w:rPr>
          <w:rFonts w:ascii="Times New Roman" w:eastAsia="Times New Roman" w:hAnsi="Times New Roman" w:cs="Times New Roman"/>
          <w:sz w:val="24"/>
          <w:szCs w:val="24"/>
        </w:rPr>
        <w:t>Schröger</w:t>
      </w:r>
      <w:proofErr w:type="spellEnd"/>
      <w:r w:rsidRPr="006276F9">
        <w:rPr>
          <w:rFonts w:ascii="Times New Roman" w:eastAsia="Times New Roman" w:hAnsi="Times New Roman" w:cs="Times New Roman"/>
          <w:sz w:val="24"/>
          <w:szCs w:val="24"/>
        </w:rPr>
        <w:t xml:space="preserve"> E, Winkler I. Involuntary attention and distractibility as evaluated with event-related brain potentials.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Neurootol</w:t>
      </w:r>
      <w:proofErr w:type="spellEnd"/>
      <w:r w:rsidRPr="006276F9">
        <w:rPr>
          <w:rFonts w:ascii="Times New Roman" w:eastAsia="Times New Roman" w:hAnsi="Times New Roman" w:cs="Times New Roman"/>
          <w:sz w:val="24"/>
          <w:szCs w:val="24"/>
        </w:rPr>
        <w:t xml:space="preserve"> 2000</w:t>
      </w:r>
      <w:proofErr w:type="gramStart"/>
      <w:r w:rsidRPr="006276F9">
        <w:rPr>
          <w:rFonts w:ascii="Times New Roman" w:eastAsia="Times New Roman" w:hAnsi="Times New Roman" w:cs="Times New Roman"/>
          <w:sz w:val="24"/>
          <w:szCs w:val="24"/>
        </w:rPr>
        <w:t>a;5:151</w:t>
      </w:r>
      <w:proofErr w:type="gramEnd"/>
      <w:r w:rsidRPr="006276F9">
        <w:rPr>
          <w:rFonts w:ascii="Times New Roman" w:eastAsia="Times New Roman" w:hAnsi="Times New Roman" w:cs="Times New Roman"/>
          <w:sz w:val="24"/>
          <w:szCs w:val="24"/>
        </w:rPr>
        <w:t>–66. https://doi.org/10.1159/000013877.</w:t>
      </w:r>
    </w:p>
    <w:p w14:paraId="393CAB01"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Escera</w:t>
      </w:r>
      <w:proofErr w:type="spellEnd"/>
      <w:r w:rsidRPr="006276F9">
        <w:rPr>
          <w:rFonts w:ascii="Times New Roman" w:eastAsia="Times New Roman" w:hAnsi="Times New Roman" w:cs="Times New Roman"/>
          <w:sz w:val="24"/>
          <w:szCs w:val="24"/>
        </w:rPr>
        <w:t xml:space="preserve"> C, Yago E, Polo MD, Grau C. The individual replicability of mismatch negativity at short and long inter-stimulus intervals. Clin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2000</w:t>
      </w:r>
      <w:proofErr w:type="gramStart"/>
      <w:r w:rsidRPr="006276F9">
        <w:rPr>
          <w:rFonts w:ascii="Times New Roman" w:eastAsia="Times New Roman" w:hAnsi="Times New Roman" w:cs="Times New Roman"/>
          <w:sz w:val="24"/>
          <w:szCs w:val="24"/>
        </w:rPr>
        <w:t>b;111:546</w:t>
      </w:r>
      <w:proofErr w:type="gramEnd"/>
      <w:r w:rsidRPr="006276F9">
        <w:rPr>
          <w:rFonts w:ascii="Times New Roman" w:eastAsia="Times New Roman" w:hAnsi="Times New Roman" w:cs="Times New Roman"/>
          <w:sz w:val="24"/>
          <w:szCs w:val="24"/>
        </w:rPr>
        <w:t>–51. https://doi.org/10.1016/s1388-2457(99)00274-6.</w:t>
      </w:r>
    </w:p>
    <w:p w14:paraId="67790965" w14:textId="724AD4DF" w:rsidR="00167136" w:rsidRPr="006276F9" w:rsidRDefault="00167136" w:rsidP="459B4744">
      <w:pPr>
        <w:pStyle w:val="Bibliography"/>
        <w:spacing w:before="240" w:line="480" w:lineRule="auto"/>
        <w:rPr>
          <w:rFonts w:ascii="Times New Roman" w:eastAsia="Times New Roman" w:hAnsi="Times New Roman" w:cs="Times New Roman"/>
          <w:sz w:val="24"/>
          <w:szCs w:val="24"/>
          <w:lang w:val="de-DE"/>
        </w:rPr>
      </w:pPr>
      <w:r w:rsidRPr="006276F9">
        <w:rPr>
          <w:rFonts w:ascii="Times New Roman" w:eastAsia="Times New Roman" w:hAnsi="Times New Roman" w:cs="Times New Roman"/>
          <w:sz w:val="24"/>
          <w:szCs w:val="24"/>
        </w:rPr>
        <w:lastRenderedPageBreak/>
        <w:t xml:space="preserve">Fitzgerald K, Todd J. Making </w:t>
      </w:r>
      <w:r w:rsidR="00F47E7C"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ense of </w:t>
      </w:r>
      <w:r w:rsidR="00F47E7C" w:rsidRPr="006276F9">
        <w:rPr>
          <w:rFonts w:ascii="Times New Roman" w:eastAsia="Times New Roman" w:hAnsi="Times New Roman" w:cs="Times New Roman"/>
          <w:sz w:val="24"/>
          <w:szCs w:val="24"/>
        </w:rPr>
        <w:t>m</w:t>
      </w:r>
      <w:r w:rsidRPr="006276F9">
        <w:rPr>
          <w:rFonts w:ascii="Times New Roman" w:eastAsia="Times New Roman" w:hAnsi="Times New Roman" w:cs="Times New Roman"/>
          <w:sz w:val="24"/>
          <w:szCs w:val="24"/>
        </w:rPr>
        <w:t xml:space="preserve">ismatch </w:t>
      </w:r>
      <w:r w:rsidR="00F47E7C" w:rsidRPr="006276F9">
        <w:rPr>
          <w:rFonts w:ascii="Times New Roman" w:eastAsia="Times New Roman" w:hAnsi="Times New Roman" w:cs="Times New Roman"/>
          <w:sz w:val="24"/>
          <w:szCs w:val="24"/>
        </w:rPr>
        <w:t>n</w:t>
      </w:r>
      <w:r w:rsidRPr="006276F9">
        <w:rPr>
          <w:rFonts w:ascii="Times New Roman" w:eastAsia="Times New Roman" w:hAnsi="Times New Roman" w:cs="Times New Roman"/>
          <w:sz w:val="24"/>
          <w:szCs w:val="24"/>
        </w:rPr>
        <w:t xml:space="preserve">egativity. </w:t>
      </w:r>
      <w:r w:rsidRPr="006276F9">
        <w:rPr>
          <w:rFonts w:ascii="Times New Roman" w:eastAsia="Times New Roman" w:hAnsi="Times New Roman" w:cs="Times New Roman"/>
          <w:sz w:val="24"/>
          <w:szCs w:val="24"/>
          <w:lang w:val="de-DE"/>
        </w:rPr>
        <w:t>Front Psychiatry 2020;11:468. https://doi.org/10.3389/fpsyt.2020.00468.</w:t>
      </w:r>
    </w:p>
    <w:p w14:paraId="296A6533" w14:textId="27DE29FF"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Frey A, François C, </w:t>
      </w:r>
      <w:proofErr w:type="spellStart"/>
      <w:r w:rsidRPr="006276F9">
        <w:rPr>
          <w:rFonts w:ascii="Times New Roman" w:eastAsia="Times New Roman" w:hAnsi="Times New Roman" w:cs="Times New Roman"/>
          <w:sz w:val="24"/>
          <w:szCs w:val="24"/>
        </w:rPr>
        <w:t>Chobert</w:t>
      </w:r>
      <w:proofErr w:type="spellEnd"/>
      <w:r w:rsidRPr="006276F9">
        <w:rPr>
          <w:rFonts w:ascii="Times New Roman" w:eastAsia="Times New Roman" w:hAnsi="Times New Roman" w:cs="Times New Roman"/>
          <w:sz w:val="24"/>
          <w:szCs w:val="24"/>
        </w:rPr>
        <w:t xml:space="preserve"> J, </w:t>
      </w:r>
      <w:proofErr w:type="spellStart"/>
      <w:r w:rsidRPr="006276F9">
        <w:rPr>
          <w:rFonts w:ascii="Times New Roman" w:eastAsia="Times New Roman" w:hAnsi="Times New Roman" w:cs="Times New Roman"/>
          <w:sz w:val="24"/>
          <w:szCs w:val="24"/>
        </w:rPr>
        <w:t>Velay</w:t>
      </w:r>
      <w:proofErr w:type="spellEnd"/>
      <w:r w:rsidRPr="006276F9">
        <w:rPr>
          <w:rFonts w:ascii="Times New Roman" w:eastAsia="Times New Roman" w:hAnsi="Times New Roman" w:cs="Times New Roman"/>
          <w:sz w:val="24"/>
          <w:szCs w:val="24"/>
        </w:rPr>
        <w:t xml:space="preserve"> J-L, Habib M, Besson M. Music </w:t>
      </w:r>
      <w:r w:rsidR="0094041F" w:rsidRPr="006276F9">
        <w:rPr>
          <w:rFonts w:ascii="Times New Roman" w:eastAsia="Times New Roman" w:hAnsi="Times New Roman" w:cs="Times New Roman"/>
          <w:sz w:val="24"/>
          <w:szCs w:val="24"/>
        </w:rPr>
        <w:t>t</w:t>
      </w:r>
      <w:r w:rsidRPr="006276F9">
        <w:rPr>
          <w:rFonts w:ascii="Times New Roman" w:eastAsia="Times New Roman" w:hAnsi="Times New Roman" w:cs="Times New Roman"/>
          <w:sz w:val="24"/>
          <w:szCs w:val="24"/>
        </w:rPr>
        <w:t xml:space="preserve">raining </w:t>
      </w:r>
      <w:r w:rsidR="0094041F"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ositively </w:t>
      </w:r>
      <w:r w:rsidR="0094041F" w:rsidRPr="006276F9">
        <w:rPr>
          <w:rFonts w:ascii="Times New Roman" w:eastAsia="Times New Roman" w:hAnsi="Times New Roman" w:cs="Times New Roman"/>
          <w:sz w:val="24"/>
          <w:szCs w:val="24"/>
        </w:rPr>
        <w:t>i</w:t>
      </w:r>
      <w:r w:rsidRPr="006276F9">
        <w:rPr>
          <w:rFonts w:ascii="Times New Roman" w:eastAsia="Times New Roman" w:hAnsi="Times New Roman" w:cs="Times New Roman"/>
          <w:sz w:val="24"/>
          <w:szCs w:val="24"/>
        </w:rPr>
        <w:t xml:space="preserve">nfluences the </w:t>
      </w:r>
      <w:proofErr w:type="spellStart"/>
      <w:r w:rsidR="0094041F"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reattentive</w:t>
      </w:r>
      <w:proofErr w:type="spellEnd"/>
      <w:r w:rsidRPr="006276F9">
        <w:rPr>
          <w:rFonts w:ascii="Times New Roman" w:eastAsia="Times New Roman" w:hAnsi="Times New Roman" w:cs="Times New Roman"/>
          <w:sz w:val="24"/>
          <w:szCs w:val="24"/>
        </w:rPr>
        <w:t xml:space="preserve"> </w:t>
      </w:r>
      <w:r w:rsidR="0094041F"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erception of </w:t>
      </w:r>
      <w:r w:rsidR="0094041F" w:rsidRPr="006276F9">
        <w:rPr>
          <w:rFonts w:ascii="Times New Roman" w:eastAsia="Times New Roman" w:hAnsi="Times New Roman" w:cs="Times New Roman"/>
          <w:sz w:val="24"/>
          <w:szCs w:val="24"/>
        </w:rPr>
        <w:t>v</w:t>
      </w:r>
      <w:r w:rsidRPr="006276F9">
        <w:rPr>
          <w:rFonts w:ascii="Times New Roman" w:eastAsia="Times New Roman" w:hAnsi="Times New Roman" w:cs="Times New Roman"/>
          <w:sz w:val="24"/>
          <w:szCs w:val="24"/>
        </w:rPr>
        <w:t xml:space="preserve">oice </w:t>
      </w:r>
      <w:r w:rsidR="0094041F" w:rsidRPr="006276F9">
        <w:rPr>
          <w:rFonts w:ascii="Times New Roman" w:eastAsia="Times New Roman" w:hAnsi="Times New Roman" w:cs="Times New Roman"/>
          <w:sz w:val="24"/>
          <w:szCs w:val="24"/>
        </w:rPr>
        <w:t>o</w:t>
      </w:r>
      <w:r w:rsidRPr="006276F9">
        <w:rPr>
          <w:rFonts w:ascii="Times New Roman" w:eastAsia="Times New Roman" w:hAnsi="Times New Roman" w:cs="Times New Roman"/>
          <w:sz w:val="24"/>
          <w:szCs w:val="24"/>
        </w:rPr>
        <w:t xml:space="preserve">nset </w:t>
      </w:r>
      <w:r w:rsidR="0094041F" w:rsidRPr="006276F9">
        <w:rPr>
          <w:rFonts w:ascii="Times New Roman" w:eastAsia="Times New Roman" w:hAnsi="Times New Roman" w:cs="Times New Roman"/>
          <w:sz w:val="24"/>
          <w:szCs w:val="24"/>
        </w:rPr>
        <w:t>t</w:t>
      </w:r>
      <w:r w:rsidRPr="006276F9">
        <w:rPr>
          <w:rFonts w:ascii="Times New Roman" w:eastAsia="Times New Roman" w:hAnsi="Times New Roman" w:cs="Times New Roman"/>
          <w:sz w:val="24"/>
          <w:szCs w:val="24"/>
        </w:rPr>
        <w:t xml:space="preserve">ime in </w:t>
      </w:r>
      <w:r w:rsidR="0094041F"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hildren with </w:t>
      </w:r>
      <w:r w:rsidR="0094041F"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yslexia: A </w:t>
      </w:r>
      <w:r w:rsidR="0094041F" w:rsidRPr="006276F9">
        <w:rPr>
          <w:rFonts w:ascii="Times New Roman" w:eastAsia="Times New Roman" w:hAnsi="Times New Roman" w:cs="Times New Roman"/>
          <w:sz w:val="24"/>
          <w:szCs w:val="24"/>
        </w:rPr>
        <w:t>l</w:t>
      </w:r>
      <w:r w:rsidRPr="006276F9">
        <w:rPr>
          <w:rFonts w:ascii="Times New Roman" w:eastAsia="Times New Roman" w:hAnsi="Times New Roman" w:cs="Times New Roman"/>
          <w:sz w:val="24"/>
          <w:szCs w:val="24"/>
        </w:rPr>
        <w:t xml:space="preserve">ongitudinal </w:t>
      </w:r>
      <w:r w:rsidR="0094041F"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tudy. Brain Sci 2019;</w:t>
      </w:r>
      <w:proofErr w:type="gramStart"/>
      <w:r w:rsidRPr="006276F9">
        <w:rPr>
          <w:rFonts w:ascii="Times New Roman" w:eastAsia="Times New Roman" w:hAnsi="Times New Roman" w:cs="Times New Roman"/>
          <w:sz w:val="24"/>
          <w:szCs w:val="24"/>
        </w:rPr>
        <w:t>9:E</w:t>
      </w:r>
      <w:proofErr w:type="gramEnd"/>
      <w:r w:rsidRPr="006276F9">
        <w:rPr>
          <w:rFonts w:ascii="Times New Roman" w:eastAsia="Times New Roman" w:hAnsi="Times New Roman" w:cs="Times New Roman"/>
          <w:sz w:val="24"/>
          <w:szCs w:val="24"/>
        </w:rPr>
        <w:t>91. https://doi.org/10.3390/brainsci9040091.</w:t>
      </w:r>
    </w:p>
    <w:p w14:paraId="71B91284"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lang w:val="de-DE"/>
        </w:rPr>
      </w:pPr>
      <w:r w:rsidRPr="006276F9">
        <w:rPr>
          <w:rFonts w:ascii="Times New Roman" w:eastAsia="Times New Roman" w:hAnsi="Times New Roman" w:cs="Times New Roman"/>
          <w:sz w:val="24"/>
          <w:szCs w:val="24"/>
        </w:rPr>
        <w:t xml:space="preserve">Frodl-Bauch T, Kathmann N, Möller HJ, </w:t>
      </w:r>
      <w:proofErr w:type="spellStart"/>
      <w:r w:rsidRPr="006276F9">
        <w:rPr>
          <w:rFonts w:ascii="Times New Roman" w:eastAsia="Times New Roman" w:hAnsi="Times New Roman" w:cs="Times New Roman"/>
          <w:sz w:val="24"/>
          <w:szCs w:val="24"/>
        </w:rPr>
        <w:t>Hegerl</w:t>
      </w:r>
      <w:proofErr w:type="spellEnd"/>
      <w:r w:rsidRPr="006276F9">
        <w:rPr>
          <w:rFonts w:ascii="Times New Roman" w:eastAsia="Times New Roman" w:hAnsi="Times New Roman" w:cs="Times New Roman"/>
          <w:sz w:val="24"/>
          <w:szCs w:val="24"/>
        </w:rPr>
        <w:t xml:space="preserve"> U. Dipole localization and test-retest reliability of frequency and duration mismatch negativity generator processes. </w:t>
      </w:r>
      <w:r w:rsidRPr="006276F9">
        <w:rPr>
          <w:rFonts w:ascii="Times New Roman" w:eastAsia="Times New Roman" w:hAnsi="Times New Roman" w:cs="Times New Roman"/>
          <w:sz w:val="24"/>
          <w:szCs w:val="24"/>
          <w:lang w:val="de-DE"/>
        </w:rPr>
        <w:t>Brain Topogr 1997;10:3–8. https://doi.org/10.1023/a:1022214905452.</w:t>
      </w:r>
    </w:p>
    <w:p w14:paraId="2D6FE3D9" w14:textId="020444B5" w:rsidR="00167136" w:rsidRPr="006276F9" w:rsidRDefault="00167136" w:rsidP="459B4744">
      <w:pPr>
        <w:pStyle w:val="Bibliography"/>
        <w:spacing w:before="240" w:line="480" w:lineRule="auto"/>
        <w:rPr>
          <w:rFonts w:ascii="Times New Roman" w:eastAsia="Times New Roman" w:hAnsi="Times New Roman" w:cs="Times New Roman"/>
          <w:sz w:val="24"/>
          <w:szCs w:val="24"/>
          <w:lang w:val="de-DE"/>
        </w:rPr>
      </w:pPr>
      <w:r w:rsidRPr="006276F9">
        <w:rPr>
          <w:rFonts w:ascii="Times New Roman" w:eastAsia="Times New Roman" w:hAnsi="Times New Roman" w:cs="Times New Roman"/>
          <w:sz w:val="24"/>
          <w:szCs w:val="24"/>
          <w:lang w:val="de-DE"/>
        </w:rPr>
        <w:t xml:space="preserve">Guthrie D, Buchwald JS. </w:t>
      </w:r>
      <w:r w:rsidRPr="006276F9">
        <w:rPr>
          <w:rFonts w:ascii="Times New Roman" w:eastAsia="Times New Roman" w:hAnsi="Times New Roman" w:cs="Times New Roman"/>
          <w:sz w:val="24"/>
          <w:szCs w:val="24"/>
        </w:rPr>
        <w:t xml:space="preserve">Significance </w:t>
      </w:r>
      <w:r w:rsidR="0075786D" w:rsidRPr="006276F9">
        <w:rPr>
          <w:rFonts w:ascii="Times New Roman" w:eastAsia="Times New Roman" w:hAnsi="Times New Roman" w:cs="Times New Roman"/>
          <w:sz w:val="24"/>
          <w:szCs w:val="24"/>
        </w:rPr>
        <w:t>t</w:t>
      </w:r>
      <w:r w:rsidRPr="006276F9">
        <w:rPr>
          <w:rFonts w:ascii="Times New Roman" w:eastAsia="Times New Roman" w:hAnsi="Times New Roman" w:cs="Times New Roman"/>
          <w:sz w:val="24"/>
          <w:szCs w:val="24"/>
        </w:rPr>
        <w:t xml:space="preserve">esting of </w:t>
      </w:r>
      <w:r w:rsidR="0075786D"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ifference </w:t>
      </w:r>
      <w:r w:rsidR="0075786D"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otentials. </w:t>
      </w:r>
      <w:r w:rsidRPr="006276F9">
        <w:rPr>
          <w:rFonts w:ascii="Times New Roman" w:eastAsia="Times New Roman" w:hAnsi="Times New Roman" w:cs="Times New Roman"/>
          <w:sz w:val="24"/>
          <w:szCs w:val="24"/>
          <w:lang w:val="de-DE"/>
        </w:rPr>
        <w:t>Psychophysiology 1991;28:240–4. https://doi.org/10.1111/j.1469-8986.1991.tb00417.x.</w:t>
      </w:r>
    </w:p>
    <w:p w14:paraId="3884DA3E"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lang w:val="de-DE"/>
        </w:rPr>
        <w:t xml:space="preserve">Hakvoort B, van der Leij A, Maurits N, Maassen B, van Zuijen TL. </w:t>
      </w:r>
      <w:r w:rsidRPr="006276F9">
        <w:rPr>
          <w:rFonts w:ascii="Times New Roman" w:eastAsia="Times New Roman" w:hAnsi="Times New Roman" w:cs="Times New Roman"/>
          <w:sz w:val="24"/>
          <w:szCs w:val="24"/>
        </w:rPr>
        <w:t xml:space="preserve">Basic auditory processing is related to familial risk, not to reading fluency: An ERP study. Cortex </w:t>
      </w:r>
      <w:proofErr w:type="gramStart"/>
      <w:r w:rsidRPr="006276F9">
        <w:rPr>
          <w:rFonts w:ascii="Times New Roman" w:eastAsia="Times New Roman" w:hAnsi="Times New Roman" w:cs="Times New Roman"/>
          <w:sz w:val="24"/>
          <w:szCs w:val="24"/>
        </w:rPr>
        <w:t>2015;63:90</w:t>
      </w:r>
      <w:proofErr w:type="gramEnd"/>
      <w:r w:rsidRPr="006276F9">
        <w:rPr>
          <w:rFonts w:ascii="Times New Roman" w:eastAsia="Times New Roman" w:hAnsi="Times New Roman" w:cs="Times New Roman"/>
          <w:sz w:val="24"/>
          <w:szCs w:val="24"/>
        </w:rPr>
        <w:t>–103. https://doi.org/10.1016/j.cortex.2014.08.013.</w:t>
      </w:r>
    </w:p>
    <w:p w14:paraId="5BB55144" w14:textId="12FD4496"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Jerger J, Musiek F. Report of the </w:t>
      </w:r>
      <w:r w:rsidR="00FB6E0D"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onsensus </w:t>
      </w:r>
      <w:r w:rsidR="00FB6E0D"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onference on the </w:t>
      </w:r>
      <w:r w:rsidR="00FB6E0D"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iagnosis of </w:t>
      </w:r>
      <w:r w:rsidR="00FB6E0D"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uditory </w:t>
      </w:r>
      <w:r w:rsidR="00FB6E0D"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rocessing </w:t>
      </w:r>
      <w:r w:rsidR="00FB6E0D"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isorders in </w:t>
      </w:r>
      <w:r w:rsidR="00FB6E0D"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chool-</w:t>
      </w:r>
      <w:r w:rsidR="00FB6E0D"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ged </w:t>
      </w:r>
      <w:r w:rsidR="00FB6E0D"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hildren. J Am </w:t>
      </w:r>
      <w:proofErr w:type="spellStart"/>
      <w:r w:rsidRPr="006276F9">
        <w:rPr>
          <w:rFonts w:ascii="Times New Roman" w:eastAsia="Times New Roman" w:hAnsi="Times New Roman" w:cs="Times New Roman"/>
          <w:sz w:val="24"/>
          <w:szCs w:val="24"/>
        </w:rPr>
        <w:t>Acad</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2000;11:467</w:t>
      </w:r>
      <w:proofErr w:type="gramEnd"/>
      <w:r w:rsidRPr="006276F9">
        <w:rPr>
          <w:rFonts w:ascii="Times New Roman" w:eastAsia="Times New Roman" w:hAnsi="Times New Roman" w:cs="Times New Roman"/>
          <w:sz w:val="24"/>
          <w:szCs w:val="24"/>
        </w:rPr>
        <w:t>–74.</w:t>
      </w:r>
    </w:p>
    <w:p w14:paraId="55FB8840"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Kaan E, Barkley CM, Bao M, Wayland R. Thai lexical tone perception in native speakers of Thai, English and Mandarin Chinese: an event-related potentials training study. BMC </w:t>
      </w:r>
      <w:proofErr w:type="spellStart"/>
      <w:r w:rsidRPr="006276F9">
        <w:rPr>
          <w:rFonts w:ascii="Times New Roman" w:eastAsia="Times New Roman" w:hAnsi="Times New Roman" w:cs="Times New Roman"/>
          <w:sz w:val="24"/>
          <w:szCs w:val="24"/>
        </w:rPr>
        <w:t>Neurosci</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2008;9:53</w:t>
      </w:r>
      <w:proofErr w:type="gramEnd"/>
      <w:r w:rsidRPr="006276F9">
        <w:rPr>
          <w:rFonts w:ascii="Times New Roman" w:eastAsia="Times New Roman" w:hAnsi="Times New Roman" w:cs="Times New Roman"/>
          <w:sz w:val="24"/>
          <w:szCs w:val="24"/>
        </w:rPr>
        <w:t>. https://doi.org/10.1186/1471-2202-9-53.</w:t>
      </w:r>
    </w:p>
    <w:p w14:paraId="2DA6E454"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Kathmann N, Frodl-Bauch T, </w:t>
      </w:r>
      <w:proofErr w:type="spellStart"/>
      <w:r w:rsidRPr="006276F9">
        <w:rPr>
          <w:rFonts w:ascii="Times New Roman" w:eastAsia="Times New Roman" w:hAnsi="Times New Roman" w:cs="Times New Roman"/>
          <w:sz w:val="24"/>
          <w:szCs w:val="24"/>
        </w:rPr>
        <w:t>Hegerl</w:t>
      </w:r>
      <w:proofErr w:type="spellEnd"/>
      <w:r w:rsidRPr="006276F9">
        <w:rPr>
          <w:rFonts w:ascii="Times New Roman" w:eastAsia="Times New Roman" w:hAnsi="Times New Roman" w:cs="Times New Roman"/>
          <w:sz w:val="24"/>
          <w:szCs w:val="24"/>
        </w:rPr>
        <w:t xml:space="preserve"> U. Stability of the mismatch negativity under different stimulus and attention conditions. Clin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1999;110:317</w:t>
      </w:r>
      <w:proofErr w:type="gramEnd"/>
      <w:r w:rsidRPr="006276F9">
        <w:rPr>
          <w:rFonts w:ascii="Times New Roman" w:eastAsia="Times New Roman" w:hAnsi="Times New Roman" w:cs="Times New Roman"/>
          <w:sz w:val="24"/>
          <w:szCs w:val="24"/>
        </w:rPr>
        <w:t>–23. https://doi.org/10.1016/s1388-2457(98)00011-x.</w:t>
      </w:r>
    </w:p>
    <w:p w14:paraId="6A521B97" w14:textId="60952E23" w:rsidR="00020467" w:rsidRPr="006276F9" w:rsidRDefault="00020467"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lastRenderedPageBreak/>
        <w:t>Koo, T. K., &amp; Li, M. Y. (2016). A guideline of selecting and reporting intraclass correlation coefficients for reliability research. </w:t>
      </w:r>
      <w:r w:rsidRPr="006276F9">
        <w:rPr>
          <w:rFonts w:ascii="Times New Roman" w:eastAsia="Times New Roman" w:hAnsi="Times New Roman" w:cs="Times New Roman"/>
          <w:i/>
          <w:iCs/>
          <w:sz w:val="24"/>
          <w:szCs w:val="24"/>
        </w:rPr>
        <w:t>Journal of chiropractic medicine</w:t>
      </w:r>
      <w:r w:rsidRPr="006276F9">
        <w:rPr>
          <w:rFonts w:ascii="Times New Roman" w:eastAsia="Times New Roman" w:hAnsi="Times New Roman" w:cs="Times New Roman"/>
          <w:sz w:val="24"/>
          <w:szCs w:val="24"/>
        </w:rPr>
        <w:t>, </w:t>
      </w:r>
      <w:r w:rsidRPr="006276F9">
        <w:rPr>
          <w:rFonts w:ascii="Times New Roman" w:eastAsia="Times New Roman" w:hAnsi="Times New Roman" w:cs="Times New Roman"/>
          <w:i/>
          <w:iCs/>
          <w:sz w:val="24"/>
          <w:szCs w:val="24"/>
        </w:rPr>
        <w:t>15</w:t>
      </w:r>
      <w:r w:rsidRPr="006276F9">
        <w:rPr>
          <w:rFonts w:ascii="Times New Roman" w:eastAsia="Times New Roman" w:hAnsi="Times New Roman" w:cs="Times New Roman"/>
          <w:sz w:val="24"/>
          <w:szCs w:val="24"/>
        </w:rPr>
        <w:t>(2), 155-163.</w:t>
      </w:r>
    </w:p>
    <w:p w14:paraId="769245A0" w14:textId="0E9E4F3A"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Koravand</w:t>
      </w:r>
      <w:proofErr w:type="spellEnd"/>
      <w:r w:rsidRPr="006276F9">
        <w:rPr>
          <w:rFonts w:ascii="Times New Roman" w:eastAsia="Times New Roman" w:hAnsi="Times New Roman" w:cs="Times New Roman"/>
          <w:sz w:val="24"/>
          <w:szCs w:val="24"/>
        </w:rPr>
        <w:t xml:space="preserve"> A, Jutras B, Lassonde M. Abnormalities in cortical auditory responses in children with central auditory processing disorder. Neuroscience </w:t>
      </w:r>
      <w:proofErr w:type="gramStart"/>
      <w:r w:rsidRPr="006276F9">
        <w:rPr>
          <w:rFonts w:ascii="Times New Roman" w:eastAsia="Times New Roman" w:hAnsi="Times New Roman" w:cs="Times New Roman"/>
          <w:sz w:val="24"/>
          <w:szCs w:val="24"/>
        </w:rPr>
        <w:t>2017;346:135</w:t>
      </w:r>
      <w:proofErr w:type="gramEnd"/>
      <w:r w:rsidRPr="006276F9">
        <w:rPr>
          <w:rFonts w:ascii="Times New Roman" w:eastAsia="Times New Roman" w:hAnsi="Times New Roman" w:cs="Times New Roman"/>
          <w:sz w:val="24"/>
          <w:szCs w:val="24"/>
        </w:rPr>
        <w:t>–48. https://doi.org/10.1016/j.neuroscience.2017.01.011.</w:t>
      </w:r>
    </w:p>
    <w:p w14:paraId="64860688"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Korpilahti</w:t>
      </w:r>
      <w:proofErr w:type="spellEnd"/>
      <w:r w:rsidRPr="006276F9">
        <w:rPr>
          <w:rFonts w:ascii="Times New Roman" w:eastAsia="Times New Roman" w:hAnsi="Times New Roman" w:cs="Times New Roman"/>
          <w:sz w:val="24"/>
          <w:szCs w:val="24"/>
        </w:rPr>
        <w:t xml:space="preserve"> P, Krause CM, Holopainen I, Lang AH. Early and late mismatch negativity elicited by words and speech-like stimuli in children. Brain Lang </w:t>
      </w:r>
      <w:proofErr w:type="gramStart"/>
      <w:r w:rsidRPr="006276F9">
        <w:rPr>
          <w:rFonts w:ascii="Times New Roman" w:eastAsia="Times New Roman" w:hAnsi="Times New Roman" w:cs="Times New Roman"/>
          <w:sz w:val="24"/>
          <w:szCs w:val="24"/>
        </w:rPr>
        <w:t>2001;76:332</w:t>
      </w:r>
      <w:proofErr w:type="gramEnd"/>
      <w:r w:rsidRPr="006276F9">
        <w:rPr>
          <w:rFonts w:ascii="Times New Roman" w:eastAsia="Times New Roman" w:hAnsi="Times New Roman" w:cs="Times New Roman"/>
          <w:sz w:val="24"/>
          <w:szCs w:val="24"/>
        </w:rPr>
        <w:t>–9. https://doi.org/10.1006/brln.2000.2426.</w:t>
      </w:r>
    </w:p>
    <w:p w14:paraId="04B56F8B" w14:textId="27621D1A"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Korpilahti</w:t>
      </w:r>
      <w:proofErr w:type="spellEnd"/>
      <w:r w:rsidRPr="006276F9">
        <w:rPr>
          <w:rFonts w:ascii="Times New Roman" w:eastAsia="Times New Roman" w:hAnsi="Times New Roman" w:cs="Times New Roman"/>
          <w:sz w:val="24"/>
          <w:szCs w:val="24"/>
        </w:rPr>
        <w:t xml:space="preserve"> P, Lang H, Aaltonen O. Is there a late-latency mismatch negativity (MMN) component? </w:t>
      </w:r>
      <w:proofErr w:type="spellStart"/>
      <w:r w:rsidR="002F616A" w:rsidRPr="006276F9">
        <w:rPr>
          <w:rFonts w:ascii="Times New Roman" w:eastAsia="Times New Roman" w:hAnsi="Times New Roman" w:cs="Times New Roman"/>
          <w:sz w:val="24"/>
          <w:szCs w:val="24"/>
        </w:rPr>
        <w:t>Electroencephalogr</w:t>
      </w:r>
      <w:proofErr w:type="spellEnd"/>
      <w:r w:rsidR="002F616A" w:rsidRPr="006276F9">
        <w:rPr>
          <w:rFonts w:ascii="Times New Roman" w:eastAsia="Times New Roman" w:hAnsi="Times New Roman" w:cs="Times New Roman"/>
          <w:sz w:val="24"/>
          <w:szCs w:val="24"/>
        </w:rPr>
        <w:t xml:space="preserve"> Clin </w:t>
      </w:r>
      <w:proofErr w:type="spellStart"/>
      <w:r w:rsidR="002F616A" w:rsidRPr="006276F9">
        <w:rPr>
          <w:rFonts w:ascii="Times New Roman" w:eastAsia="Times New Roman" w:hAnsi="Times New Roman" w:cs="Times New Roman"/>
          <w:sz w:val="24"/>
          <w:szCs w:val="24"/>
        </w:rPr>
        <w:t>Neurophysiol</w:t>
      </w:r>
      <w:proofErr w:type="spellEnd"/>
      <w:r w:rsidR="002F616A"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z w:val="24"/>
          <w:szCs w:val="24"/>
        </w:rPr>
        <w:t>1995;</w:t>
      </w:r>
      <w:proofErr w:type="gramStart"/>
      <w:r w:rsidRPr="006276F9">
        <w:rPr>
          <w:rFonts w:ascii="Times New Roman" w:eastAsia="Times New Roman" w:hAnsi="Times New Roman" w:cs="Times New Roman"/>
          <w:sz w:val="24"/>
          <w:szCs w:val="24"/>
        </w:rPr>
        <w:t>95:P</w:t>
      </w:r>
      <w:proofErr w:type="gramEnd"/>
      <w:r w:rsidRPr="006276F9">
        <w:rPr>
          <w:rFonts w:ascii="Times New Roman" w:eastAsia="Times New Roman" w:hAnsi="Times New Roman" w:cs="Times New Roman"/>
          <w:sz w:val="24"/>
          <w:szCs w:val="24"/>
        </w:rPr>
        <w:t>96. https://doi.org/10.1016/0013-4694(95)90016-G.</w:t>
      </w:r>
    </w:p>
    <w:p w14:paraId="3F84DCB2"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Kujala T, </w:t>
      </w:r>
      <w:proofErr w:type="spellStart"/>
      <w:r w:rsidRPr="006276F9">
        <w:rPr>
          <w:rFonts w:ascii="Times New Roman" w:eastAsia="Times New Roman" w:hAnsi="Times New Roman" w:cs="Times New Roman"/>
          <w:sz w:val="24"/>
          <w:szCs w:val="24"/>
        </w:rPr>
        <w:t>Leminen</w:t>
      </w:r>
      <w:proofErr w:type="spellEnd"/>
      <w:r w:rsidRPr="006276F9">
        <w:rPr>
          <w:rFonts w:ascii="Times New Roman" w:eastAsia="Times New Roman" w:hAnsi="Times New Roman" w:cs="Times New Roman"/>
          <w:sz w:val="24"/>
          <w:szCs w:val="24"/>
        </w:rPr>
        <w:t xml:space="preserve"> M. Low-level neural auditory discrimination dysfunctions in specific language impairment-A review on mismatch negativity findings. Dev </w:t>
      </w:r>
      <w:proofErr w:type="spellStart"/>
      <w:r w:rsidRPr="006276F9">
        <w:rPr>
          <w:rFonts w:ascii="Times New Roman" w:eastAsia="Times New Roman" w:hAnsi="Times New Roman" w:cs="Times New Roman"/>
          <w:sz w:val="24"/>
          <w:szCs w:val="24"/>
        </w:rPr>
        <w:t>Cogn</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Neurosci</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2017;28:65</w:t>
      </w:r>
      <w:proofErr w:type="gramEnd"/>
      <w:r w:rsidRPr="006276F9">
        <w:rPr>
          <w:rFonts w:ascii="Times New Roman" w:eastAsia="Times New Roman" w:hAnsi="Times New Roman" w:cs="Times New Roman"/>
          <w:sz w:val="24"/>
          <w:szCs w:val="24"/>
        </w:rPr>
        <w:t>–75. https://doi.org/10.1016/j.dcn.2017.10.005.</w:t>
      </w:r>
    </w:p>
    <w:p w14:paraId="67137127" w14:textId="1A40529A"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Leppänen PHT, Tóth D, </w:t>
      </w:r>
      <w:proofErr w:type="spellStart"/>
      <w:r w:rsidRPr="006276F9">
        <w:rPr>
          <w:rFonts w:ascii="Times New Roman" w:eastAsia="Times New Roman" w:hAnsi="Times New Roman" w:cs="Times New Roman"/>
          <w:sz w:val="24"/>
          <w:szCs w:val="24"/>
        </w:rPr>
        <w:t>Honbolygó</w:t>
      </w:r>
      <w:proofErr w:type="spellEnd"/>
      <w:r w:rsidRPr="006276F9">
        <w:rPr>
          <w:rFonts w:ascii="Times New Roman" w:eastAsia="Times New Roman" w:hAnsi="Times New Roman" w:cs="Times New Roman"/>
          <w:sz w:val="24"/>
          <w:szCs w:val="24"/>
        </w:rPr>
        <w:t xml:space="preserve"> F, </w:t>
      </w:r>
      <w:proofErr w:type="spellStart"/>
      <w:r w:rsidRPr="006276F9">
        <w:rPr>
          <w:rFonts w:ascii="Times New Roman" w:eastAsia="Times New Roman" w:hAnsi="Times New Roman" w:cs="Times New Roman"/>
          <w:sz w:val="24"/>
          <w:szCs w:val="24"/>
        </w:rPr>
        <w:t>Lohvansuu</w:t>
      </w:r>
      <w:proofErr w:type="spellEnd"/>
      <w:r w:rsidRPr="006276F9">
        <w:rPr>
          <w:rFonts w:ascii="Times New Roman" w:eastAsia="Times New Roman" w:hAnsi="Times New Roman" w:cs="Times New Roman"/>
          <w:sz w:val="24"/>
          <w:szCs w:val="24"/>
        </w:rPr>
        <w:t xml:space="preserve"> K, Hämäläinen JA, NEURODYS WP7 group, et al. Reproducibility of </w:t>
      </w:r>
      <w:r w:rsidR="00877C30" w:rsidRPr="006276F9">
        <w:rPr>
          <w:rFonts w:ascii="Times New Roman" w:eastAsia="Times New Roman" w:hAnsi="Times New Roman" w:cs="Times New Roman"/>
          <w:sz w:val="24"/>
          <w:szCs w:val="24"/>
        </w:rPr>
        <w:t>b</w:t>
      </w:r>
      <w:r w:rsidRPr="006276F9">
        <w:rPr>
          <w:rFonts w:ascii="Times New Roman" w:eastAsia="Times New Roman" w:hAnsi="Times New Roman" w:cs="Times New Roman"/>
          <w:sz w:val="24"/>
          <w:szCs w:val="24"/>
        </w:rPr>
        <w:t xml:space="preserve">rain </w:t>
      </w:r>
      <w:r w:rsidR="00877C30" w:rsidRPr="006276F9">
        <w:rPr>
          <w:rFonts w:ascii="Times New Roman" w:eastAsia="Times New Roman" w:hAnsi="Times New Roman" w:cs="Times New Roman"/>
          <w:sz w:val="24"/>
          <w:szCs w:val="24"/>
        </w:rPr>
        <w:t>r</w:t>
      </w:r>
      <w:r w:rsidRPr="006276F9">
        <w:rPr>
          <w:rFonts w:ascii="Times New Roman" w:eastAsia="Times New Roman" w:hAnsi="Times New Roman" w:cs="Times New Roman"/>
          <w:sz w:val="24"/>
          <w:szCs w:val="24"/>
        </w:rPr>
        <w:t xml:space="preserve">esponses: High for </w:t>
      </w:r>
      <w:r w:rsidR="00877C30"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peech </w:t>
      </w:r>
      <w:r w:rsidR="00877C30"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erception, </w:t>
      </w:r>
      <w:r w:rsidR="00474A7C" w:rsidRPr="006276F9">
        <w:rPr>
          <w:rFonts w:ascii="Times New Roman" w:eastAsia="Times New Roman" w:hAnsi="Times New Roman" w:cs="Times New Roman"/>
          <w:sz w:val="24"/>
          <w:szCs w:val="24"/>
        </w:rPr>
        <w:t>l</w:t>
      </w:r>
      <w:r w:rsidRPr="006276F9">
        <w:rPr>
          <w:rFonts w:ascii="Times New Roman" w:eastAsia="Times New Roman" w:hAnsi="Times New Roman" w:cs="Times New Roman"/>
          <w:sz w:val="24"/>
          <w:szCs w:val="24"/>
        </w:rPr>
        <w:t xml:space="preserve">ow for </w:t>
      </w:r>
      <w:r w:rsidR="00474A7C" w:rsidRPr="006276F9">
        <w:rPr>
          <w:rFonts w:ascii="Times New Roman" w:eastAsia="Times New Roman" w:hAnsi="Times New Roman" w:cs="Times New Roman"/>
          <w:sz w:val="24"/>
          <w:szCs w:val="24"/>
        </w:rPr>
        <w:t>r</w:t>
      </w:r>
      <w:r w:rsidRPr="006276F9">
        <w:rPr>
          <w:rFonts w:ascii="Times New Roman" w:eastAsia="Times New Roman" w:hAnsi="Times New Roman" w:cs="Times New Roman"/>
          <w:sz w:val="24"/>
          <w:szCs w:val="24"/>
        </w:rPr>
        <w:t xml:space="preserve">eading </w:t>
      </w:r>
      <w:r w:rsidR="00474A7C"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ifficulties. Sci Rep </w:t>
      </w:r>
      <w:proofErr w:type="gramStart"/>
      <w:r w:rsidRPr="006276F9">
        <w:rPr>
          <w:rFonts w:ascii="Times New Roman" w:eastAsia="Times New Roman" w:hAnsi="Times New Roman" w:cs="Times New Roman"/>
          <w:sz w:val="24"/>
          <w:szCs w:val="24"/>
        </w:rPr>
        <w:t>2019;9:8487</w:t>
      </w:r>
      <w:proofErr w:type="gramEnd"/>
      <w:r w:rsidRPr="006276F9">
        <w:rPr>
          <w:rFonts w:ascii="Times New Roman" w:eastAsia="Times New Roman" w:hAnsi="Times New Roman" w:cs="Times New Roman"/>
          <w:sz w:val="24"/>
          <w:szCs w:val="24"/>
        </w:rPr>
        <w:t>. https://doi.org/10.1038/s41598-019-41992-7.</w:t>
      </w:r>
    </w:p>
    <w:p w14:paraId="6FE8D2DC" w14:textId="58E21CAF"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Leung JH, Purdy SC, </w:t>
      </w:r>
      <w:proofErr w:type="spellStart"/>
      <w:r w:rsidRPr="006276F9">
        <w:rPr>
          <w:rFonts w:ascii="Times New Roman" w:eastAsia="Times New Roman" w:hAnsi="Times New Roman" w:cs="Times New Roman"/>
          <w:sz w:val="24"/>
          <w:szCs w:val="24"/>
        </w:rPr>
        <w:t>Corballis</w:t>
      </w:r>
      <w:proofErr w:type="spellEnd"/>
      <w:r w:rsidRPr="006276F9">
        <w:rPr>
          <w:rFonts w:ascii="Times New Roman" w:eastAsia="Times New Roman" w:hAnsi="Times New Roman" w:cs="Times New Roman"/>
          <w:sz w:val="24"/>
          <w:szCs w:val="24"/>
        </w:rPr>
        <w:t xml:space="preserve"> PM. Improving </w:t>
      </w:r>
      <w:r w:rsidR="00FE0B49" w:rsidRPr="006276F9">
        <w:rPr>
          <w:rFonts w:ascii="Times New Roman" w:eastAsia="Times New Roman" w:hAnsi="Times New Roman" w:cs="Times New Roman"/>
          <w:sz w:val="24"/>
          <w:szCs w:val="24"/>
        </w:rPr>
        <w:t>e</w:t>
      </w:r>
      <w:r w:rsidRPr="006276F9">
        <w:rPr>
          <w:rFonts w:ascii="Times New Roman" w:eastAsia="Times New Roman" w:hAnsi="Times New Roman" w:cs="Times New Roman"/>
          <w:sz w:val="24"/>
          <w:szCs w:val="24"/>
        </w:rPr>
        <w:t xml:space="preserve">motion </w:t>
      </w:r>
      <w:r w:rsidR="00FE0B49"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erception in </w:t>
      </w:r>
      <w:r w:rsidR="00FE0B49"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hildren with </w:t>
      </w:r>
      <w:r w:rsidR="00FE0B49"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utism </w:t>
      </w:r>
      <w:r w:rsidR="00FE0B49"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pectrum </w:t>
      </w:r>
      <w:r w:rsidR="00FE0B49"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isorder with </w:t>
      </w:r>
      <w:r w:rsidR="00FE0B49"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omputer-</w:t>
      </w:r>
      <w:r w:rsidR="00FE0B49" w:rsidRPr="006276F9">
        <w:rPr>
          <w:rFonts w:ascii="Times New Roman" w:eastAsia="Times New Roman" w:hAnsi="Times New Roman" w:cs="Times New Roman"/>
          <w:sz w:val="24"/>
          <w:szCs w:val="24"/>
        </w:rPr>
        <w:t>b</w:t>
      </w:r>
      <w:r w:rsidRPr="006276F9">
        <w:rPr>
          <w:rFonts w:ascii="Times New Roman" w:eastAsia="Times New Roman" w:hAnsi="Times New Roman" w:cs="Times New Roman"/>
          <w:sz w:val="24"/>
          <w:szCs w:val="24"/>
        </w:rPr>
        <w:t xml:space="preserve">ased </w:t>
      </w:r>
      <w:r w:rsidR="00FE0B49" w:rsidRPr="006276F9">
        <w:rPr>
          <w:rFonts w:ascii="Times New Roman" w:eastAsia="Times New Roman" w:hAnsi="Times New Roman" w:cs="Times New Roman"/>
          <w:sz w:val="24"/>
          <w:szCs w:val="24"/>
        </w:rPr>
        <w:t>t</w:t>
      </w:r>
      <w:r w:rsidRPr="006276F9">
        <w:rPr>
          <w:rFonts w:ascii="Times New Roman" w:eastAsia="Times New Roman" w:hAnsi="Times New Roman" w:cs="Times New Roman"/>
          <w:sz w:val="24"/>
          <w:szCs w:val="24"/>
        </w:rPr>
        <w:t xml:space="preserve">raining and </w:t>
      </w:r>
      <w:r w:rsidR="00FE0B49" w:rsidRPr="006276F9">
        <w:rPr>
          <w:rFonts w:ascii="Times New Roman" w:eastAsia="Times New Roman" w:hAnsi="Times New Roman" w:cs="Times New Roman"/>
          <w:sz w:val="24"/>
          <w:szCs w:val="24"/>
        </w:rPr>
        <w:t>h</w:t>
      </w:r>
      <w:r w:rsidRPr="006276F9">
        <w:rPr>
          <w:rFonts w:ascii="Times New Roman" w:eastAsia="Times New Roman" w:hAnsi="Times New Roman" w:cs="Times New Roman"/>
          <w:sz w:val="24"/>
          <w:szCs w:val="24"/>
        </w:rPr>
        <w:t xml:space="preserve">earing </w:t>
      </w:r>
      <w:r w:rsidR="00FE0B49"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mplification. Brain Sci </w:t>
      </w:r>
      <w:proofErr w:type="gramStart"/>
      <w:r w:rsidRPr="006276F9">
        <w:rPr>
          <w:rFonts w:ascii="Times New Roman" w:eastAsia="Times New Roman" w:hAnsi="Times New Roman" w:cs="Times New Roman"/>
          <w:sz w:val="24"/>
          <w:szCs w:val="24"/>
        </w:rPr>
        <w:t>2021;11:469</w:t>
      </w:r>
      <w:proofErr w:type="gramEnd"/>
      <w:r w:rsidRPr="006276F9">
        <w:rPr>
          <w:rFonts w:ascii="Times New Roman" w:eastAsia="Times New Roman" w:hAnsi="Times New Roman" w:cs="Times New Roman"/>
          <w:sz w:val="24"/>
          <w:szCs w:val="24"/>
        </w:rPr>
        <w:t>. https://doi.org/10.3390/brainsci11040469.</w:t>
      </w:r>
    </w:p>
    <w:p w14:paraId="51EE3F20"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lastRenderedPageBreak/>
        <w:t>Liasis</w:t>
      </w:r>
      <w:proofErr w:type="spellEnd"/>
      <w:r w:rsidRPr="006276F9">
        <w:rPr>
          <w:rFonts w:ascii="Times New Roman" w:eastAsia="Times New Roman" w:hAnsi="Times New Roman" w:cs="Times New Roman"/>
          <w:sz w:val="24"/>
          <w:szCs w:val="24"/>
        </w:rPr>
        <w:t xml:space="preserve"> A, </w:t>
      </w:r>
      <w:proofErr w:type="spellStart"/>
      <w:r w:rsidRPr="006276F9">
        <w:rPr>
          <w:rFonts w:ascii="Times New Roman" w:eastAsia="Times New Roman" w:hAnsi="Times New Roman" w:cs="Times New Roman"/>
          <w:sz w:val="24"/>
          <w:szCs w:val="24"/>
        </w:rPr>
        <w:t>Bamiou</w:t>
      </w:r>
      <w:proofErr w:type="spellEnd"/>
      <w:r w:rsidRPr="006276F9">
        <w:rPr>
          <w:rFonts w:ascii="Times New Roman" w:eastAsia="Times New Roman" w:hAnsi="Times New Roman" w:cs="Times New Roman"/>
          <w:sz w:val="24"/>
          <w:szCs w:val="24"/>
        </w:rPr>
        <w:t xml:space="preserve"> D-E, Campbell P, </w:t>
      </w:r>
      <w:proofErr w:type="spellStart"/>
      <w:r w:rsidRPr="006276F9">
        <w:rPr>
          <w:rFonts w:ascii="Times New Roman" w:eastAsia="Times New Roman" w:hAnsi="Times New Roman" w:cs="Times New Roman"/>
          <w:sz w:val="24"/>
          <w:szCs w:val="24"/>
        </w:rPr>
        <w:t>Sirimanna</w:t>
      </w:r>
      <w:proofErr w:type="spellEnd"/>
      <w:r w:rsidRPr="006276F9">
        <w:rPr>
          <w:rFonts w:ascii="Times New Roman" w:eastAsia="Times New Roman" w:hAnsi="Times New Roman" w:cs="Times New Roman"/>
          <w:sz w:val="24"/>
          <w:szCs w:val="24"/>
        </w:rPr>
        <w:t xml:space="preserve"> T, Boyd S, Towell A. Auditory event-related potentials in the assessment of auditory processing disorders: a pilot study. </w:t>
      </w:r>
      <w:proofErr w:type="spellStart"/>
      <w:r w:rsidRPr="006276F9">
        <w:rPr>
          <w:rFonts w:ascii="Times New Roman" w:eastAsia="Times New Roman" w:hAnsi="Times New Roman" w:cs="Times New Roman"/>
          <w:sz w:val="24"/>
          <w:szCs w:val="24"/>
        </w:rPr>
        <w:t>Neuropediatrics</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2003;34:23</w:t>
      </w:r>
      <w:proofErr w:type="gramEnd"/>
      <w:r w:rsidRPr="006276F9">
        <w:rPr>
          <w:rFonts w:ascii="Times New Roman" w:eastAsia="Times New Roman" w:hAnsi="Times New Roman" w:cs="Times New Roman"/>
          <w:sz w:val="24"/>
          <w:szCs w:val="24"/>
        </w:rPr>
        <w:t>–9. https://doi.org/10.1055/s-2003-38622.</w:t>
      </w:r>
    </w:p>
    <w:p w14:paraId="3BF89C8C"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Liu H-M, Chen Y, Tsao F-M. Developmental changes in mismatch responses to mandarin consonants and lexical tones from early to middle childhood. </w:t>
      </w:r>
      <w:proofErr w:type="spellStart"/>
      <w:r w:rsidRPr="006276F9">
        <w:rPr>
          <w:rFonts w:ascii="Times New Roman" w:eastAsia="Times New Roman" w:hAnsi="Times New Roman" w:cs="Times New Roman"/>
          <w:sz w:val="24"/>
          <w:szCs w:val="24"/>
        </w:rPr>
        <w:t>PLoS</w:t>
      </w:r>
      <w:proofErr w:type="spellEnd"/>
      <w:r w:rsidRPr="006276F9">
        <w:rPr>
          <w:rFonts w:ascii="Times New Roman" w:eastAsia="Times New Roman" w:hAnsi="Times New Roman" w:cs="Times New Roman"/>
          <w:sz w:val="24"/>
          <w:szCs w:val="24"/>
        </w:rPr>
        <w:t xml:space="preserve"> One 2014;</w:t>
      </w:r>
      <w:proofErr w:type="gramStart"/>
      <w:r w:rsidRPr="006276F9">
        <w:rPr>
          <w:rFonts w:ascii="Times New Roman" w:eastAsia="Times New Roman" w:hAnsi="Times New Roman" w:cs="Times New Roman"/>
          <w:sz w:val="24"/>
          <w:szCs w:val="24"/>
        </w:rPr>
        <w:t>9:e</w:t>
      </w:r>
      <w:proofErr w:type="gramEnd"/>
      <w:r w:rsidRPr="006276F9">
        <w:rPr>
          <w:rFonts w:ascii="Times New Roman" w:eastAsia="Times New Roman" w:hAnsi="Times New Roman" w:cs="Times New Roman"/>
          <w:sz w:val="24"/>
          <w:szCs w:val="24"/>
        </w:rPr>
        <w:t>95587. https://doi.org/10.1371/journal.pone.0095587.</w:t>
      </w:r>
    </w:p>
    <w:p w14:paraId="4B9A6C3E"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Lopez-Calderon J, Luck SJ. ERPLAB: an open-source toolbox for the analysis of event-related potentials. Front Hum </w:t>
      </w:r>
      <w:proofErr w:type="spellStart"/>
      <w:r w:rsidRPr="006276F9">
        <w:rPr>
          <w:rFonts w:ascii="Times New Roman" w:eastAsia="Times New Roman" w:hAnsi="Times New Roman" w:cs="Times New Roman"/>
          <w:sz w:val="24"/>
          <w:szCs w:val="24"/>
        </w:rPr>
        <w:t>Neurosci</w:t>
      </w:r>
      <w:proofErr w:type="spellEnd"/>
      <w:r w:rsidRPr="006276F9">
        <w:rPr>
          <w:rFonts w:ascii="Times New Roman" w:eastAsia="Times New Roman" w:hAnsi="Times New Roman" w:cs="Times New Roman"/>
          <w:sz w:val="24"/>
          <w:szCs w:val="24"/>
        </w:rPr>
        <w:t xml:space="preserve"> 2014;8. https://doi.org/10.3389/fnhum.2014.00213.</w:t>
      </w:r>
    </w:p>
    <w:p w14:paraId="7E376800"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Lu S, Wayland R, Kaan E. Effects of production training and perception training on lexical tone perception--A </w:t>
      </w:r>
      <w:proofErr w:type="spellStart"/>
      <w:r w:rsidRPr="006276F9">
        <w:rPr>
          <w:rFonts w:ascii="Times New Roman" w:eastAsia="Times New Roman" w:hAnsi="Times New Roman" w:cs="Times New Roman"/>
          <w:sz w:val="24"/>
          <w:szCs w:val="24"/>
        </w:rPr>
        <w:t>behavioral</w:t>
      </w:r>
      <w:proofErr w:type="spellEnd"/>
      <w:r w:rsidRPr="006276F9">
        <w:rPr>
          <w:rFonts w:ascii="Times New Roman" w:eastAsia="Times New Roman" w:hAnsi="Times New Roman" w:cs="Times New Roman"/>
          <w:sz w:val="24"/>
          <w:szCs w:val="24"/>
        </w:rPr>
        <w:t xml:space="preserve"> and ERP study. Brain Res </w:t>
      </w:r>
      <w:proofErr w:type="gramStart"/>
      <w:r w:rsidRPr="006276F9">
        <w:rPr>
          <w:rFonts w:ascii="Times New Roman" w:eastAsia="Times New Roman" w:hAnsi="Times New Roman" w:cs="Times New Roman"/>
          <w:sz w:val="24"/>
          <w:szCs w:val="24"/>
        </w:rPr>
        <w:t>2015;1624:28</w:t>
      </w:r>
      <w:proofErr w:type="gramEnd"/>
      <w:r w:rsidRPr="006276F9">
        <w:rPr>
          <w:rFonts w:ascii="Times New Roman" w:eastAsia="Times New Roman" w:hAnsi="Times New Roman" w:cs="Times New Roman"/>
          <w:sz w:val="24"/>
          <w:szCs w:val="24"/>
        </w:rPr>
        <w:t>–44. https://doi.org/10.1016/j.brainres.2015.07.014.</w:t>
      </w:r>
    </w:p>
    <w:p w14:paraId="2E9DD444"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lang w:val="de-DE"/>
        </w:rPr>
      </w:pPr>
      <w:r w:rsidRPr="006276F9">
        <w:rPr>
          <w:rFonts w:ascii="Times New Roman" w:eastAsia="Times New Roman" w:hAnsi="Times New Roman" w:cs="Times New Roman"/>
          <w:sz w:val="24"/>
          <w:szCs w:val="24"/>
        </w:rPr>
        <w:t xml:space="preserve">Luck SJ, Stewart AX, Simmons AM, </w:t>
      </w:r>
      <w:proofErr w:type="spellStart"/>
      <w:r w:rsidRPr="006276F9">
        <w:rPr>
          <w:rFonts w:ascii="Times New Roman" w:eastAsia="Times New Roman" w:hAnsi="Times New Roman" w:cs="Times New Roman"/>
          <w:sz w:val="24"/>
          <w:szCs w:val="24"/>
        </w:rPr>
        <w:t>Rhemtulla</w:t>
      </w:r>
      <w:proofErr w:type="spellEnd"/>
      <w:r w:rsidRPr="006276F9">
        <w:rPr>
          <w:rFonts w:ascii="Times New Roman" w:eastAsia="Times New Roman" w:hAnsi="Times New Roman" w:cs="Times New Roman"/>
          <w:sz w:val="24"/>
          <w:szCs w:val="24"/>
        </w:rPr>
        <w:t xml:space="preserve"> M. Standardized measurement error: A universal metric of data quality for averaged event-related potentials. </w:t>
      </w:r>
      <w:r w:rsidRPr="006276F9">
        <w:rPr>
          <w:rFonts w:ascii="Times New Roman" w:eastAsia="Times New Roman" w:hAnsi="Times New Roman" w:cs="Times New Roman"/>
          <w:sz w:val="24"/>
          <w:szCs w:val="24"/>
          <w:lang w:val="de-DE"/>
        </w:rPr>
        <w:t>Psychophysiology 2021;58:e13793. https://doi.org/10.1111/psyp.13793.</w:t>
      </w:r>
    </w:p>
    <w:p w14:paraId="77E50FBD" w14:textId="7EFA1C23"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lang w:val="de-DE"/>
        </w:rPr>
        <w:t xml:space="preserve">Moore DR, Hunter LL. </w:t>
      </w:r>
      <w:r w:rsidRPr="006276F9">
        <w:rPr>
          <w:rFonts w:ascii="Times New Roman" w:eastAsia="Times New Roman" w:hAnsi="Times New Roman" w:cs="Times New Roman"/>
          <w:sz w:val="24"/>
          <w:szCs w:val="24"/>
        </w:rPr>
        <w:t xml:space="preserve">Auditory processing disorder (APD) in children: A marker of neurodevelopmental syndrome. Hearing, Balance </w:t>
      </w:r>
      <w:proofErr w:type="spellStart"/>
      <w:r w:rsidRPr="006276F9">
        <w:rPr>
          <w:rFonts w:ascii="Times New Roman" w:eastAsia="Times New Roman" w:hAnsi="Times New Roman" w:cs="Times New Roman"/>
          <w:sz w:val="24"/>
          <w:szCs w:val="24"/>
        </w:rPr>
        <w:t>Commun</w:t>
      </w:r>
      <w:proofErr w:type="spellEnd"/>
      <w:r w:rsidRPr="006276F9">
        <w:rPr>
          <w:rFonts w:ascii="Times New Roman" w:eastAsia="Times New Roman" w:hAnsi="Times New Roman" w:cs="Times New Roman"/>
          <w:sz w:val="24"/>
          <w:szCs w:val="24"/>
        </w:rPr>
        <w:t xml:space="preserve"> 2013;11:160–7. https://doi.org/10.3109/21695717.2013.821756.</w:t>
      </w:r>
    </w:p>
    <w:p w14:paraId="2999BA1A"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Moreno S, Lee Y, Janus M, Bialystok E. Short-term second language and music training </w:t>
      </w:r>
      <w:proofErr w:type="gramStart"/>
      <w:r w:rsidRPr="006276F9">
        <w:rPr>
          <w:rFonts w:ascii="Times New Roman" w:eastAsia="Times New Roman" w:hAnsi="Times New Roman" w:cs="Times New Roman"/>
          <w:sz w:val="24"/>
          <w:szCs w:val="24"/>
        </w:rPr>
        <w:t>induces</w:t>
      </w:r>
      <w:proofErr w:type="gramEnd"/>
      <w:r w:rsidRPr="006276F9">
        <w:rPr>
          <w:rFonts w:ascii="Times New Roman" w:eastAsia="Times New Roman" w:hAnsi="Times New Roman" w:cs="Times New Roman"/>
          <w:sz w:val="24"/>
          <w:szCs w:val="24"/>
        </w:rPr>
        <w:t xml:space="preserve"> lasting functional brain changes in early childhood. Child Dev </w:t>
      </w:r>
      <w:proofErr w:type="gramStart"/>
      <w:r w:rsidRPr="006276F9">
        <w:rPr>
          <w:rFonts w:ascii="Times New Roman" w:eastAsia="Times New Roman" w:hAnsi="Times New Roman" w:cs="Times New Roman"/>
          <w:sz w:val="24"/>
          <w:szCs w:val="24"/>
        </w:rPr>
        <w:t>2015;86:394</w:t>
      </w:r>
      <w:proofErr w:type="gramEnd"/>
      <w:r w:rsidRPr="006276F9">
        <w:rPr>
          <w:rFonts w:ascii="Times New Roman" w:eastAsia="Times New Roman" w:hAnsi="Times New Roman" w:cs="Times New Roman"/>
          <w:sz w:val="24"/>
          <w:szCs w:val="24"/>
        </w:rPr>
        <w:t>–406. https://doi.org/10.1111/cdev.12297.</w:t>
      </w:r>
    </w:p>
    <w:p w14:paraId="0985356A"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lastRenderedPageBreak/>
        <w:t>Näätänen</w:t>
      </w:r>
      <w:proofErr w:type="spellEnd"/>
      <w:r w:rsidRPr="006276F9">
        <w:rPr>
          <w:rFonts w:ascii="Times New Roman" w:eastAsia="Times New Roman" w:hAnsi="Times New Roman" w:cs="Times New Roman"/>
          <w:sz w:val="24"/>
          <w:szCs w:val="24"/>
        </w:rPr>
        <w:t xml:space="preserve"> R, Jacobsen T, Winkler I. Memory-based or afferent processes in mismatch negativity (MMN): a review of the evidence. Psychophysiology </w:t>
      </w:r>
      <w:proofErr w:type="gramStart"/>
      <w:r w:rsidRPr="006276F9">
        <w:rPr>
          <w:rFonts w:ascii="Times New Roman" w:eastAsia="Times New Roman" w:hAnsi="Times New Roman" w:cs="Times New Roman"/>
          <w:sz w:val="24"/>
          <w:szCs w:val="24"/>
        </w:rPr>
        <w:t>2005;42:25</w:t>
      </w:r>
      <w:proofErr w:type="gramEnd"/>
      <w:r w:rsidRPr="006276F9">
        <w:rPr>
          <w:rFonts w:ascii="Times New Roman" w:eastAsia="Times New Roman" w:hAnsi="Times New Roman" w:cs="Times New Roman"/>
          <w:sz w:val="24"/>
          <w:szCs w:val="24"/>
        </w:rPr>
        <w:t>–32. https://doi.org/10.1111/j.1469-8986.2005.00256.x.</w:t>
      </w:r>
    </w:p>
    <w:p w14:paraId="565EDF4D"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Näätänen</w:t>
      </w:r>
      <w:proofErr w:type="spellEnd"/>
      <w:r w:rsidRPr="006276F9">
        <w:rPr>
          <w:rFonts w:ascii="Times New Roman" w:eastAsia="Times New Roman" w:hAnsi="Times New Roman" w:cs="Times New Roman"/>
          <w:sz w:val="24"/>
          <w:szCs w:val="24"/>
        </w:rPr>
        <w:t xml:space="preserve"> R, Pakarinen S, Rinne T, </w:t>
      </w:r>
      <w:proofErr w:type="spellStart"/>
      <w:r w:rsidRPr="006276F9">
        <w:rPr>
          <w:rFonts w:ascii="Times New Roman" w:eastAsia="Times New Roman" w:hAnsi="Times New Roman" w:cs="Times New Roman"/>
          <w:sz w:val="24"/>
          <w:szCs w:val="24"/>
        </w:rPr>
        <w:t>Takegata</w:t>
      </w:r>
      <w:proofErr w:type="spellEnd"/>
      <w:r w:rsidRPr="006276F9">
        <w:rPr>
          <w:rFonts w:ascii="Times New Roman" w:eastAsia="Times New Roman" w:hAnsi="Times New Roman" w:cs="Times New Roman"/>
          <w:sz w:val="24"/>
          <w:szCs w:val="24"/>
        </w:rPr>
        <w:t xml:space="preserve"> R. The mismatch negativity (MMN): towards the optimal paradigm. Clin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2004;115:140</w:t>
      </w:r>
      <w:proofErr w:type="gramEnd"/>
      <w:r w:rsidRPr="006276F9">
        <w:rPr>
          <w:rFonts w:ascii="Times New Roman" w:eastAsia="Times New Roman" w:hAnsi="Times New Roman" w:cs="Times New Roman"/>
          <w:sz w:val="24"/>
          <w:szCs w:val="24"/>
        </w:rPr>
        <w:t>–4. https://doi.org/10.1016/j.clinph.2003.04.001.</w:t>
      </w:r>
    </w:p>
    <w:p w14:paraId="10A964DE" w14:textId="6FB47499"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Pekkonen</w:t>
      </w:r>
      <w:proofErr w:type="spellEnd"/>
      <w:r w:rsidRPr="006276F9">
        <w:rPr>
          <w:rFonts w:ascii="Times New Roman" w:eastAsia="Times New Roman" w:hAnsi="Times New Roman" w:cs="Times New Roman"/>
          <w:sz w:val="24"/>
          <w:szCs w:val="24"/>
        </w:rPr>
        <w:t xml:space="preserve"> E, Rinne T, </w:t>
      </w:r>
      <w:proofErr w:type="spellStart"/>
      <w:r w:rsidRPr="006276F9">
        <w:rPr>
          <w:rFonts w:ascii="Times New Roman" w:eastAsia="Times New Roman" w:hAnsi="Times New Roman" w:cs="Times New Roman"/>
          <w:sz w:val="24"/>
          <w:szCs w:val="24"/>
        </w:rPr>
        <w:t>Näätänen</w:t>
      </w:r>
      <w:proofErr w:type="spellEnd"/>
      <w:r w:rsidRPr="006276F9">
        <w:rPr>
          <w:rFonts w:ascii="Times New Roman" w:eastAsia="Times New Roman" w:hAnsi="Times New Roman" w:cs="Times New Roman"/>
          <w:sz w:val="24"/>
          <w:szCs w:val="24"/>
        </w:rPr>
        <w:t xml:space="preserve"> R. Variability and replicability of the mismatch negativity. </w:t>
      </w:r>
      <w:proofErr w:type="spellStart"/>
      <w:r w:rsidRPr="006276F9">
        <w:rPr>
          <w:rFonts w:ascii="Times New Roman" w:eastAsia="Times New Roman" w:hAnsi="Times New Roman" w:cs="Times New Roman"/>
          <w:sz w:val="24"/>
          <w:szCs w:val="24"/>
        </w:rPr>
        <w:t>Electroencephalogr</w:t>
      </w:r>
      <w:proofErr w:type="spellEnd"/>
      <w:r w:rsidRPr="006276F9">
        <w:rPr>
          <w:rFonts w:ascii="Times New Roman" w:eastAsia="Times New Roman" w:hAnsi="Times New Roman" w:cs="Times New Roman"/>
          <w:sz w:val="24"/>
          <w:szCs w:val="24"/>
        </w:rPr>
        <w:t xml:space="preserve"> Clin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1995;96:546</w:t>
      </w:r>
      <w:proofErr w:type="gramEnd"/>
      <w:r w:rsidRPr="006276F9">
        <w:rPr>
          <w:rFonts w:ascii="Times New Roman" w:eastAsia="Times New Roman" w:hAnsi="Times New Roman" w:cs="Times New Roman"/>
          <w:sz w:val="24"/>
          <w:szCs w:val="24"/>
        </w:rPr>
        <w:t xml:space="preserve">–54. </w:t>
      </w:r>
      <w:hyperlink r:id="rId14">
        <w:r w:rsidR="004C281E" w:rsidRPr="006276F9">
          <w:rPr>
            <w:rStyle w:val="Hyperlink"/>
            <w:rFonts w:ascii="Times New Roman" w:eastAsia="Times New Roman" w:hAnsi="Times New Roman" w:cs="Times New Roman"/>
            <w:color w:val="auto"/>
            <w:sz w:val="24"/>
            <w:szCs w:val="24"/>
          </w:rPr>
          <w:t>https://doi.org/10.1016/0013-4694(95)00148-r</w:t>
        </w:r>
      </w:hyperlink>
      <w:r w:rsidRPr="006276F9">
        <w:rPr>
          <w:rFonts w:ascii="Times New Roman" w:eastAsia="Times New Roman" w:hAnsi="Times New Roman" w:cs="Times New Roman"/>
          <w:sz w:val="24"/>
          <w:szCs w:val="24"/>
        </w:rPr>
        <w:t>.</w:t>
      </w:r>
    </w:p>
    <w:p w14:paraId="652B05E0" w14:textId="77777777" w:rsidR="004C281E" w:rsidRPr="006276F9" w:rsidRDefault="004C281E"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Petit, S., Badcock, N. A., </w:t>
      </w:r>
      <w:proofErr w:type="spellStart"/>
      <w:r w:rsidRPr="006276F9">
        <w:rPr>
          <w:rFonts w:ascii="Times New Roman" w:eastAsia="Times New Roman" w:hAnsi="Times New Roman" w:cs="Times New Roman"/>
          <w:sz w:val="24"/>
          <w:szCs w:val="24"/>
        </w:rPr>
        <w:t>Grootswagers</w:t>
      </w:r>
      <w:proofErr w:type="spellEnd"/>
      <w:r w:rsidRPr="006276F9">
        <w:rPr>
          <w:rFonts w:ascii="Times New Roman" w:eastAsia="Times New Roman" w:hAnsi="Times New Roman" w:cs="Times New Roman"/>
          <w:sz w:val="24"/>
          <w:szCs w:val="24"/>
        </w:rPr>
        <w:t xml:space="preserve">, T., Rich, A. N., Brock, J., Nickels, L., </w:t>
      </w:r>
      <w:proofErr w:type="spellStart"/>
      <w:r w:rsidRPr="006276F9">
        <w:rPr>
          <w:rFonts w:ascii="Times New Roman" w:eastAsia="Times New Roman" w:hAnsi="Times New Roman" w:cs="Times New Roman"/>
          <w:sz w:val="24"/>
          <w:szCs w:val="24"/>
        </w:rPr>
        <w:t>Moerel</w:t>
      </w:r>
      <w:proofErr w:type="spellEnd"/>
      <w:r w:rsidRPr="006276F9">
        <w:rPr>
          <w:rFonts w:ascii="Times New Roman" w:eastAsia="Times New Roman" w:hAnsi="Times New Roman" w:cs="Times New Roman"/>
          <w:sz w:val="24"/>
          <w:szCs w:val="24"/>
        </w:rPr>
        <w:t>, D., Dermody, N., Yau, S., Schmidt, E., &amp; Woolgar, A. (2020). Toward an Individualized Neural Assessment of Receptive Language in Children. Journal of Speech, Language, and Hearing Research, 63(7), 2361–2385. https://doi.org/10.1044/2020_jslhr-19-00313</w:t>
      </w:r>
    </w:p>
    <w:p w14:paraId="0E44510B" w14:textId="331A870E" w:rsidR="004C281E" w:rsidRPr="006276F9" w:rsidRDefault="004C281E" w:rsidP="459B4744">
      <w:pPr>
        <w:rPr>
          <w:rFonts w:ascii="Times New Roman" w:eastAsia="Times New Roman" w:hAnsi="Times New Roman" w:cs="Times New Roman"/>
          <w:sz w:val="24"/>
          <w:szCs w:val="24"/>
        </w:rPr>
      </w:pPr>
      <w:ins w:id="8" w:author="Varghese Peter" w:date="2024-10-31T15:40:00Z">
        <w:r w:rsidRPr="006276F9">
          <w:rPr>
            <w:rFonts w:ascii="Times New Roman" w:eastAsia="Times New Roman" w:hAnsi="Times New Roman" w:cs="Times New Roman"/>
            <w:sz w:val="24"/>
            <w:szCs w:val="24"/>
          </w:rPr>
          <w:t>‌</w:t>
        </w:r>
      </w:ins>
    </w:p>
    <w:p w14:paraId="4D8F4E99"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Picton TW, Alain C, Otten L, Ritter W, Achim A. Mismatch negativity: different water in the same river.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Neurootol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2000;5:111</w:t>
      </w:r>
      <w:proofErr w:type="gramEnd"/>
      <w:r w:rsidRPr="006276F9">
        <w:rPr>
          <w:rFonts w:ascii="Times New Roman" w:eastAsia="Times New Roman" w:hAnsi="Times New Roman" w:cs="Times New Roman"/>
          <w:sz w:val="24"/>
          <w:szCs w:val="24"/>
        </w:rPr>
        <w:t>–39. https://doi.org/10.1159/000013875.</w:t>
      </w:r>
    </w:p>
    <w:p w14:paraId="0DC71508"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Pihko E, Mickos A, Kujala T, Pihlgren A, Westman M, </w:t>
      </w:r>
      <w:proofErr w:type="spellStart"/>
      <w:r w:rsidRPr="006276F9">
        <w:rPr>
          <w:rFonts w:ascii="Times New Roman" w:eastAsia="Times New Roman" w:hAnsi="Times New Roman" w:cs="Times New Roman"/>
          <w:sz w:val="24"/>
          <w:szCs w:val="24"/>
        </w:rPr>
        <w:t>Alku</w:t>
      </w:r>
      <w:proofErr w:type="spellEnd"/>
      <w:r w:rsidRPr="006276F9">
        <w:rPr>
          <w:rFonts w:ascii="Times New Roman" w:eastAsia="Times New Roman" w:hAnsi="Times New Roman" w:cs="Times New Roman"/>
          <w:sz w:val="24"/>
          <w:szCs w:val="24"/>
        </w:rPr>
        <w:t xml:space="preserve"> P, et al. Group intervention changes brain activity in bilingual language-impaired children. Cereb Cortex </w:t>
      </w:r>
      <w:proofErr w:type="gramStart"/>
      <w:r w:rsidRPr="006276F9">
        <w:rPr>
          <w:rFonts w:ascii="Times New Roman" w:eastAsia="Times New Roman" w:hAnsi="Times New Roman" w:cs="Times New Roman"/>
          <w:sz w:val="24"/>
          <w:szCs w:val="24"/>
        </w:rPr>
        <w:t>2007;17:849</w:t>
      </w:r>
      <w:proofErr w:type="gramEnd"/>
      <w:r w:rsidRPr="006276F9">
        <w:rPr>
          <w:rFonts w:ascii="Times New Roman" w:eastAsia="Times New Roman" w:hAnsi="Times New Roman" w:cs="Times New Roman"/>
          <w:sz w:val="24"/>
          <w:szCs w:val="24"/>
        </w:rPr>
        <w:t>–58. https://doi.org/10.1093/cercor/bhk037.</w:t>
      </w:r>
    </w:p>
    <w:p w14:paraId="297E9864" w14:textId="409ACE8F"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Purdy SC, Sharma M, Morgan A. Measuring </w:t>
      </w:r>
      <w:r w:rsidR="0014212C"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erceptions of </w:t>
      </w:r>
      <w:r w:rsidR="0014212C"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lassroom </w:t>
      </w:r>
      <w:r w:rsidR="0014212C" w:rsidRPr="006276F9">
        <w:rPr>
          <w:rFonts w:ascii="Times New Roman" w:eastAsia="Times New Roman" w:hAnsi="Times New Roman" w:cs="Times New Roman"/>
          <w:sz w:val="24"/>
          <w:szCs w:val="24"/>
        </w:rPr>
        <w:t>l</w:t>
      </w:r>
      <w:r w:rsidRPr="006276F9">
        <w:rPr>
          <w:rFonts w:ascii="Times New Roman" w:eastAsia="Times New Roman" w:hAnsi="Times New Roman" w:cs="Times New Roman"/>
          <w:sz w:val="24"/>
          <w:szCs w:val="24"/>
        </w:rPr>
        <w:t xml:space="preserve">istening in </w:t>
      </w:r>
      <w:r w:rsidR="0014212C" w:rsidRPr="006276F9">
        <w:rPr>
          <w:rFonts w:ascii="Times New Roman" w:eastAsia="Times New Roman" w:hAnsi="Times New Roman" w:cs="Times New Roman"/>
          <w:sz w:val="24"/>
          <w:szCs w:val="24"/>
        </w:rPr>
        <w:t>t</w:t>
      </w:r>
      <w:r w:rsidRPr="006276F9">
        <w:rPr>
          <w:rFonts w:ascii="Times New Roman" w:eastAsia="Times New Roman" w:hAnsi="Times New Roman" w:cs="Times New Roman"/>
          <w:sz w:val="24"/>
          <w:szCs w:val="24"/>
        </w:rPr>
        <w:t xml:space="preserve">ypically </w:t>
      </w:r>
      <w:r w:rsidR="0014212C"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eveloping </w:t>
      </w:r>
      <w:r w:rsidR="0014212C"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hildren and </w:t>
      </w:r>
      <w:r w:rsidR="0014212C"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hildren with </w:t>
      </w:r>
      <w:r w:rsidR="0014212C"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uditory </w:t>
      </w:r>
      <w:r w:rsidR="0014212C"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ifficulties </w:t>
      </w:r>
      <w:r w:rsidR="0014212C" w:rsidRPr="006276F9">
        <w:rPr>
          <w:rFonts w:ascii="Times New Roman" w:eastAsia="Times New Roman" w:hAnsi="Times New Roman" w:cs="Times New Roman"/>
          <w:sz w:val="24"/>
          <w:szCs w:val="24"/>
        </w:rPr>
        <w:t>u</w:t>
      </w:r>
      <w:r w:rsidRPr="006276F9">
        <w:rPr>
          <w:rFonts w:ascii="Times New Roman" w:eastAsia="Times New Roman" w:hAnsi="Times New Roman" w:cs="Times New Roman"/>
          <w:sz w:val="24"/>
          <w:szCs w:val="24"/>
        </w:rPr>
        <w:t xml:space="preserve">sing the LIFE-UK </w:t>
      </w:r>
      <w:r w:rsidR="0014212C" w:rsidRPr="006276F9">
        <w:rPr>
          <w:rFonts w:ascii="Times New Roman" w:eastAsia="Times New Roman" w:hAnsi="Times New Roman" w:cs="Times New Roman"/>
          <w:sz w:val="24"/>
          <w:szCs w:val="24"/>
        </w:rPr>
        <w:t>q</w:t>
      </w:r>
      <w:r w:rsidRPr="006276F9">
        <w:rPr>
          <w:rFonts w:ascii="Times New Roman" w:eastAsia="Times New Roman" w:hAnsi="Times New Roman" w:cs="Times New Roman"/>
          <w:sz w:val="24"/>
          <w:szCs w:val="24"/>
        </w:rPr>
        <w:t xml:space="preserve">uestionnaire. J Am </w:t>
      </w:r>
      <w:proofErr w:type="spellStart"/>
      <w:r w:rsidRPr="006276F9">
        <w:rPr>
          <w:rFonts w:ascii="Times New Roman" w:eastAsia="Times New Roman" w:hAnsi="Times New Roman" w:cs="Times New Roman"/>
          <w:sz w:val="24"/>
          <w:szCs w:val="24"/>
        </w:rPr>
        <w:t>Acad</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2018;29:656</w:t>
      </w:r>
      <w:proofErr w:type="gramEnd"/>
      <w:r w:rsidRPr="006276F9">
        <w:rPr>
          <w:rFonts w:ascii="Times New Roman" w:eastAsia="Times New Roman" w:hAnsi="Times New Roman" w:cs="Times New Roman"/>
          <w:sz w:val="24"/>
          <w:szCs w:val="24"/>
        </w:rPr>
        <w:t>–67. https://doi.org/10.3766/jaaa.17053.</w:t>
      </w:r>
    </w:p>
    <w:p w14:paraId="78A90EEA"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lastRenderedPageBreak/>
        <w:t>Putkinen</w:t>
      </w:r>
      <w:proofErr w:type="spellEnd"/>
      <w:r w:rsidRPr="006276F9">
        <w:rPr>
          <w:rFonts w:ascii="Times New Roman" w:eastAsia="Times New Roman" w:hAnsi="Times New Roman" w:cs="Times New Roman"/>
          <w:sz w:val="24"/>
          <w:szCs w:val="24"/>
        </w:rPr>
        <w:t xml:space="preserve"> V, </w:t>
      </w:r>
      <w:proofErr w:type="spellStart"/>
      <w:r w:rsidRPr="006276F9">
        <w:rPr>
          <w:rFonts w:ascii="Times New Roman" w:eastAsia="Times New Roman" w:hAnsi="Times New Roman" w:cs="Times New Roman"/>
          <w:sz w:val="24"/>
          <w:szCs w:val="24"/>
        </w:rPr>
        <w:t>Tervaniemi</w:t>
      </w:r>
      <w:proofErr w:type="spellEnd"/>
      <w:r w:rsidRPr="006276F9">
        <w:rPr>
          <w:rFonts w:ascii="Times New Roman" w:eastAsia="Times New Roman" w:hAnsi="Times New Roman" w:cs="Times New Roman"/>
          <w:sz w:val="24"/>
          <w:szCs w:val="24"/>
        </w:rPr>
        <w:t xml:space="preserve"> M, </w:t>
      </w:r>
      <w:proofErr w:type="spellStart"/>
      <w:r w:rsidRPr="006276F9">
        <w:rPr>
          <w:rFonts w:ascii="Times New Roman" w:eastAsia="Times New Roman" w:hAnsi="Times New Roman" w:cs="Times New Roman"/>
          <w:sz w:val="24"/>
          <w:szCs w:val="24"/>
        </w:rPr>
        <w:t>Saarikivi</w:t>
      </w:r>
      <w:proofErr w:type="spellEnd"/>
      <w:r w:rsidRPr="006276F9">
        <w:rPr>
          <w:rFonts w:ascii="Times New Roman" w:eastAsia="Times New Roman" w:hAnsi="Times New Roman" w:cs="Times New Roman"/>
          <w:sz w:val="24"/>
          <w:szCs w:val="24"/>
        </w:rPr>
        <w:t xml:space="preserve"> K, de Vent N, </w:t>
      </w:r>
      <w:proofErr w:type="spellStart"/>
      <w:r w:rsidRPr="006276F9">
        <w:rPr>
          <w:rFonts w:ascii="Times New Roman" w:eastAsia="Times New Roman" w:hAnsi="Times New Roman" w:cs="Times New Roman"/>
          <w:sz w:val="24"/>
          <w:szCs w:val="24"/>
        </w:rPr>
        <w:t>Huotilainen</w:t>
      </w:r>
      <w:proofErr w:type="spellEnd"/>
      <w:r w:rsidRPr="006276F9">
        <w:rPr>
          <w:rFonts w:ascii="Times New Roman" w:eastAsia="Times New Roman" w:hAnsi="Times New Roman" w:cs="Times New Roman"/>
          <w:sz w:val="24"/>
          <w:szCs w:val="24"/>
        </w:rPr>
        <w:t xml:space="preserve"> M. Investigating the effects of musical training on functional brain development with a novel Melodic MMN paradigm. </w:t>
      </w:r>
      <w:proofErr w:type="spellStart"/>
      <w:r w:rsidRPr="006276F9">
        <w:rPr>
          <w:rFonts w:ascii="Times New Roman" w:eastAsia="Times New Roman" w:hAnsi="Times New Roman" w:cs="Times New Roman"/>
          <w:sz w:val="24"/>
          <w:szCs w:val="24"/>
        </w:rPr>
        <w:t>Neurobiol</w:t>
      </w:r>
      <w:proofErr w:type="spellEnd"/>
      <w:r w:rsidRPr="006276F9">
        <w:rPr>
          <w:rFonts w:ascii="Times New Roman" w:eastAsia="Times New Roman" w:hAnsi="Times New Roman" w:cs="Times New Roman"/>
          <w:sz w:val="24"/>
          <w:szCs w:val="24"/>
        </w:rPr>
        <w:t xml:space="preserve"> Learn Mem </w:t>
      </w:r>
      <w:proofErr w:type="gramStart"/>
      <w:r w:rsidRPr="006276F9">
        <w:rPr>
          <w:rFonts w:ascii="Times New Roman" w:eastAsia="Times New Roman" w:hAnsi="Times New Roman" w:cs="Times New Roman"/>
          <w:sz w:val="24"/>
          <w:szCs w:val="24"/>
        </w:rPr>
        <w:t>2014;110:8</w:t>
      </w:r>
      <w:proofErr w:type="gramEnd"/>
      <w:r w:rsidRPr="006276F9">
        <w:rPr>
          <w:rFonts w:ascii="Times New Roman" w:eastAsia="Times New Roman" w:hAnsi="Times New Roman" w:cs="Times New Roman"/>
          <w:sz w:val="24"/>
          <w:szCs w:val="24"/>
        </w:rPr>
        <w:t>–15. https://doi.org/10.1016/j.nlm.2014.01.007.</w:t>
      </w:r>
    </w:p>
    <w:p w14:paraId="08AE1801"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Richardson U, Thomson JM, Scott SK, Goswami U. Auditory processing skills and phonological representation in dyslexic children. Dyslexia </w:t>
      </w:r>
      <w:proofErr w:type="gramStart"/>
      <w:r w:rsidRPr="006276F9">
        <w:rPr>
          <w:rFonts w:ascii="Times New Roman" w:eastAsia="Times New Roman" w:hAnsi="Times New Roman" w:cs="Times New Roman"/>
          <w:sz w:val="24"/>
          <w:szCs w:val="24"/>
        </w:rPr>
        <w:t>2004;10:215</w:t>
      </w:r>
      <w:proofErr w:type="gramEnd"/>
      <w:r w:rsidRPr="006276F9">
        <w:rPr>
          <w:rFonts w:ascii="Times New Roman" w:eastAsia="Times New Roman" w:hAnsi="Times New Roman" w:cs="Times New Roman"/>
          <w:sz w:val="24"/>
          <w:szCs w:val="24"/>
        </w:rPr>
        <w:t>–33. https://doi.org/10.1002/dys.276.</w:t>
      </w:r>
    </w:p>
    <w:p w14:paraId="19DB8E8B"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Roggia</w:t>
      </w:r>
      <w:proofErr w:type="spellEnd"/>
      <w:r w:rsidRPr="006276F9">
        <w:rPr>
          <w:rFonts w:ascii="Times New Roman" w:eastAsia="Times New Roman" w:hAnsi="Times New Roman" w:cs="Times New Roman"/>
          <w:sz w:val="24"/>
          <w:szCs w:val="24"/>
        </w:rPr>
        <w:t xml:space="preserve"> SM, Colares NT. Mismatch negativity in patients with (central) auditory processing disorders. Braz J </w:t>
      </w:r>
      <w:proofErr w:type="spellStart"/>
      <w:r w:rsidRPr="006276F9">
        <w:rPr>
          <w:rFonts w:ascii="Times New Roman" w:eastAsia="Times New Roman" w:hAnsi="Times New Roman" w:cs="Times New Roman"/>
          <w:sz w:val="24"/>
          <w:szCs w:val="24"/>
        </w:rPr>
        <w:t>Otorhinolaryngol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2008;74:705</w:t>
      </w:r>
      <w:proofErr w:type="gramEnd"/>
      <w:r w:rsidRPr="006276F9">
        <w:rPr>
          <w:rFonts w:ascii="Times New Roman" w:eastAsia="Times New Roman" w:hAnsi="Times New Roman" w:cs="Times New Roman"/>
          <w:sz w:val="24"/>
          <w:szCs w:val="24"/>
        </w:rPr>
        <w:t>–11. https://doi.org/10.1016/S1808-8694(15)31380-X.</w:t>
      </w:r>
    </w:p>
    <w:p w14:paraId="16F83C78" w14:textId="25C8092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Ruhnau P, Herrmann B, </w:t>
      </w:r>
      <w:proofErr w:type="spellStart"/>
      <w:r w:rsidRPr="006276F9">
        <w:rPr>
          <w:rFonts w:ascii="Times New Roman" w:eastAsia="Times New Roman" w:hAnsi="Times New Roman" w:cs="Times New Roman"/>
          <w:sz w:val="24"/>
          <w:szCs w:val="24"/>
        </w:rPr>
        <w:t>Schröger</w:t>
      </w:r>
      <w:proofErr w:type="spellEnd"/>
      <w:r w:rsidRPr="006276F9">
        <w:rPr>
          <w:rFonts w:ascii="Times New Roman" w:eastAsia="Times New Roman" w:hAnsi="Times New Roman" w:cs="Times New Roman"/>
          <w:sz w:val="24"/>
          <w:szCs w:val="24"/>
        </w:rPr>
        <w:t xml:space="preserve"> E. Finding the right control: The mismatch negativity under investigation. Clin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2012;123:507</w:t>
      </w:r>
      <w:proofErr w:type="gramEnd"/>
      <w:r w:rsidRPr="006276F9">
        <w:rPr>
          <w:rFonts w:ascii="Times New Roman" w:eastAsia="Times New Roman" w:hAnsi="Times New Roman" w:cs="Times New Roman"/>
          <w:sz w:val="24"/>
          <w:szCs w:val="24"/>
        </w:rPr>
        <w:t>–12. https://doi.org/10.1016/j.clinph.2011.07.035.</w:t>
      </w:r>
    </w:p>
    <w:p w14:paraId="4C34967E"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Sharma M, Dhamani I, Leung J, Carlile S. Attention, memory, and auditory processing in 10- to 15-year-old children with listening difficulties. J Speech Lang Hear Res </w:t>
      </w:r>
      <w:proofErr w:type="gramStart"/>
      <w:r w:rsidRPr="006276F9">
        <w:rPr>
          <w:rFonts w:ascii="Times New Roman" w:eastAsia="Times New Roman" w:hAnsi="Times New Roman" w:cs="Times New Roman"/>
          <w:sz w:val="24"/>
          <w:szCs w:val="24"/>
        </w:rPr>
        <w:t>2014;57:2308</w:t>
      </w:r>
      <w:proofErr w:type="gramEnd"/>
      <w:r w:rsidRPr="006276F9">
        <w:rPr>
          <w:rFonts w:ascii="Times New Roman" w:eastAsia="Times New Roman" w:hAnsi="Times New Roman" w:cs="Times New Roman"/>
          <w:sz w:val="24"/>
          <w:szCs w:val="24"/>
        </w:rPr>
        <w:t>–21. https://doi.org/10.1044/2014_JSLHR-H-13-0226.</w:t>
      </w:r>
    </w:p>
    <w:p w14:paraId="187E43E1" w14:textId="57E25308"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Sharma M, Purdy SC, Humburg P. Cluster </w:t>
      </w:r>
      <w:r w:rsidR="00231A97"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nalyses </w:t>
      </w:r>
      <w:proofErr w:type="gramStart"/>
      <w:r w:rsidR="00231A97" w:rsidRPr="006276F9">
        <w:rPr>
          <w:rFonts w:ascii="Times New Roman" w:eastAsia="Times New Roman" w:hAnsi="Times New Roman" w:cs="Times New Roman"/>
          <w:sz w:val="24"/>
          <w:szCs w:val="24"/>
        </w:rPr>
        <w:t>r</w:t>
      </w:r>
      <w:r w:rsidRPr="006276F9">
        <w:rPr>
          <w:rFonts w:ascii="Times New Roman" w:eastAsia="Times New Roman" w:hAnsi="Times New Roman" w:cs="Times New Roman"/>
          <w:sz w:val="24"/>
          <w:szCs w:val="24"/>
        </w:rPr>
        <w:t>eveals</w:t>
      </w:r>
      <w:proofErr w:type="gramEnd"/>
      <w:r w:rsidRPr="006276F9">
        <w:rPr>
          <w:rFonts w:ascii="Times New Roman" w:eastAsia="Times New Roman" w:hAnsi="Times New Roman" w:cs="Times New Roman"/>
          <w:sz w:val="24"/>
          <w:szCs w:val="24"/>
        </w:rPr>
        <w:t xml:space="preserve"> </w:t>
      </w:r>
      <w:r w:rsidR="00231A97"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ubgroups of </w:t>
      </w:r>
      <w:r w:rsidR="00231A97"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hildren </w:t>
      </w:r>
      <w:r w:rsidR="00231A97" w:rsidRPr="006276F9">
        <w:rPr>
          <w:rFonts w:ascii="Times New Roman" w:eastAsia="Times New Roman" w:hAnsi="Times New Roman" w:cs="Times New Roman"/>
          <w:sz w:val="24"/>
          <w:szCs w:val="24"/>
        </w:rPr>
        <w:t>w</w:t>
      </w:r>
      <w:r w:rsidRPr="006276F9">
        <w:rPr>
          <w:rFonts w:ascii="Times New Roman" w:eastAsia="Times New Roman" w:hAnsi="Times New Roman" w:cs="Times New Roman"/>
          <w:sz w:val="24"/>
          <w:szCs w:val="24"/>
        </w:rPr>
        <w:t xml:space="preserve">ith </w:t>
      </w:r>
      <w:r w:rsidR="00231A97" w:rsidRPr="006276F9">
        <w:rPr>
          <w:rFonts w:ascii="Times New Roman" w:eastAsia="Times New Roman" w:hAnsi="Times New Roman" w:cs="Times New Roman"/>
          <w:sz w:val="24"/>
          <w:szCs w:val="24"/>
        </w:rPr>
        <w:t>s</w:t>
      </w:r>
      <w:r w:rsidRPr="006276F9">
        <w:rPr>
          <w:rFonts w:ascii="Times New Roman" w:eastAsia="Times New Roman" w:hAnsi="Times New Roman" w:cs="Times New Roman"/>
          <w:sz w:val="24"/>
          <w:szCs w:val="24"/>
        </w:rPr>
        <w:t xml:space="preserve">uspected </w:t>
      </w:r>
      <w:r w:rsidR="00231A97"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uditory </w:t>
      </w:r>
      <w:r w:rsidR="00231A97"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rocessing </w:t>
      </w:r>
      <w:r w:rsidR="00D73406"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isorders. Front Psychol </w:t>
      </w:r>
      <w:proofErr w:type="gramStart"/>
      <w:r w:rsidRPr="006276F9">
        <w:rPr>
          <w:rFonts w:ascii="Times New Roman" w:eastAsia="Times New Roman" w:hAnsi="Times New Roman" w:cs="Times New Roman"/>
          <w:sz w:val="24"/>
          <w:szCs w:val="24"/>
        </w:rPr>
        <w:t>2019;10:2481</w:t>
      </w:r>
      <w:proofErr w:type="gramEnd"/>
      <w:r w:rsidRPr="006276F9">
        <w:rPr>
          <w:rFonts w:ascii="Times New Roman" w:eastAsia="Times New Roman" w:hAnsi="Times New Roman" w:cs="Times New Roman"/>
          <w:sz w:val="24"/>
          <w:szCs w:val="24"/>
        </w:rPr>
        <w:t>. https://doi.org/10.3389/fpsyg.2019.02481.</w:t>
      </w:r>
    </w:p>
    <w:p w14:paraId="3EFEDBFD"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Sharma M, Purdy SC, Kelly AS. Comorbidity of auditory processing, language, and reading disorders. J Speech Lang Hear Res </w:t>
      </w:r>
      <w:proofErr w:type="gramStart"/>
      <w:r w:rsidRPr="006276F9">
        <w:rPr>
          <w:rFonts w:ascii="Times New Roman" w:eastAsia="Times New Roman" w:hAnsi="Times New Roman" w:cs="Times New Roman"/>
          <w:sz w:val="24"/>
          <w:szCs w:val="24"/>
        </w:rPr>
        <w:t>2009;52:706</w:t>
      </w:r>
      <w:proofErr w:type="gramEnd"/>
      <w:r w:rsidRPr="006276F9">
        <w:rPr>
          <w:rFonts w:ascii="Times New Roman" w:eastAsia="Times New Roman" w:hAnsi="Times New Roman" w:cs="Times New Roman"/>
          <w:sz w:val="24"/>
          <w:szCs w:val="24"/>
        </w:rPr>
        <w:t>–22. https://doi.org/10.1044/1092-4388(2008/07-0226).</w:t>
      </w:r>
    </w:p>
    <w:p w14:paraId="7BB34495" w14:textId="3305B4D5" w:rsidR="00707A18" w:rsidRPr="006276F9" w:rsidRDefault="00707A18" w:rsidP="459B4744">
      <w:pPr>
        <w:pStyle w:val="pf0"/>
        <w:spacing w:before="240" w:beforeAutospacing="0" w:after="0" w:afterAutospacing="0" w:line="480" w:lineRule="auto"/>
        <w:rPr>
          <w:rStyle w:val="cf21"/>
          <w:rFonts w:ascii="Times New Roman" w:hAnsi="Times New Roman" w:cs="Times New Roman"/>
          <w:sz w:val="24"/>
          <w:szCs w:val="24"/>
        </w:rPr>
      </w:pPr>
      <w:r w:rsidRPr="006276F9">
        <w:rPr>
          <w:rStyle w:val="cf01"/>
          <w:rFonts w:ascii="Times New Roman" w:hAnsi="Times New Roman" w:cs="Times New Roman"/>
          <w:color w:val="auto"/>
          <w:sz w:val="24"/>
          <w:szCs w:val="24"/>
        </w:rPr>
        <w:lastRenderedPageBreak/>
        <w:t xml:space="preserve">Sharma M, Purdy SC, Newall P, </w:t>
      </w:r>
      <w:proofErr w:type="spellStart"/>
      <w:r w:rsidRPr="006276F9">
        <w:rPr>
          <w:rStyle w:val="cf01"/>
          <w:rFonts w:ascii="Times New Roman" w:hAnsi="Times New Roman" w:cs="Times New Roman"/>
          <w:color w:val="auto"/>
          <w:sz w:val="24"/>
          <w:szCs w:val="24"/>
        </w:rPr>
        <w:t>Wheldal</w:t>
      </w:r>
      <w:proofErr w:type="spellEnd"/>
      <w:r w:rsidRPr="006276F9">
        <w:rPr>
          <w:rStyle w:val="cf01"/>
          <w:rFonts w:ascii="Times New Roman" w:hAnsi="Times New Roman" w:cs="Times New Roman"/>
          <w:color w:val="auto"/>
          <w:sz w:val="24"/>
          <w:szCs w:val="24"/>
        </w:rPr>
        <w:t xml:space="preserve"> K, Beaman R, Dillon H. Effects of identification technique, extraction method, and stimulus type on mismatch negativity in adults and children. </w:t>
      </w:r>
      <w:r w:rsidRPr="006276F9">
        <w:rPr>
          <w:rStyle w:val="cf11"/>
          <w:rFonts w:ascii="Times New Roman" w:hAnsi="Times New Roman" w:cs="Times New Roman"/>
          <w:i w:val="0"/>
          <w:iCs w:val="0"/>
          <w:color w:val="auto"/>
          <w:sz w:val="24"/>
          <w:szCs w:val="24"/>
        </w:rPr>
        <w:t xml:space="preserve">J Am </w:t>
      </w:r>
      <w:proofErr w:type="spellStart"/>
      <w:r w:rsidRPr="006276F9">
        <w:rPr>
          <w:rStyle w:val="cf11"/>
          <w:rFonts w:ascii="Times New Roman" w:hAnsi="Times New Roman" w:cs="Times New Roman"/>
          <w:i w:val="0"/>
          <w:iCs w:val="0"/>
          <w:color w:val="auto"/>
          <w:sz w:val="24"/>
          <w:szCs w:val="24"/>
        </w:rPr>
        <w:t>Acad</w:t>
      </w:r>
      <w:proofErr w:type="spellEnd"/>
      <w:r w:rsidRPr="006276F9">
        <w:rPr>
          <w:rStyle w:val="cf11"/>
          <w:rFonts w:ascii="Times New Roman" w:hAnsi="Times New Roman" w:cs="Times New Roman"/>
          <w:i w:val="0"/>
          <w:iCs w:val="0"/>
          <w:color w:val="auto"/>
          <w:sz w:val="24"/>
          <w:szCs w:val="24"/>
        </w:rPr>
        <w:t xml:space="preserve"> </w:t>
      </w:r>
      <w:proofErr w:type="spellStart"/>
      <w:r w:rsidRPr="006276F9">
        <w:rPr>
          <w:rStyle w:val="cf11"/>
          <w:rFonts w:ascii="Times New Roman" w:hAnsi="Times New Roman" w:cs="Times New Roman"/>
          <w:i w:val="0"/>
          <w:iCs w:val="0"/>
          <w:color w:val="auto"/>
          <w:sz w:val="24"/>
          <w:szCs w:val="24"/>
        </w:rPr>
        <w:t>Audiol</w:t>
      </w:r>
      <w:proofErr w:type="spellEnd"/>
      <w:r w:rsidRPr="006276F9">
        <w:rPr>
          <w:rStyle w:val="cf01"/>
          <w:rFonts w:ascii="Times New Roman" w:hAnsi="Times New Roman" w:cs="Times New Roman"/>
          <w:color w:val="auto"/>
          <w:sz w:val="24"/>
          <w:szCs w:val="24"/>
        </w:rPr>
        <w:t>, 2004;</w:t>
      </w:r>
      <w:r w:rsidRPr="006276F9">
        <w:rPr>
          <w:rStyle w:val="cf11"/>
          <w:rFonts w:ascii="Times New Roman" w:hAnsi="Times New Roman" w:cs="Times New Roman"/>
          <w:i w:val="0"/>
          <w:iCs w:val="0"/>
          <w:color w:val="auto"/>
          <w:sz w:val="24"/>
          <w:szCs w:val="24"/>
        </w:rPr>
        <w:t>15</w:t>
      </w:r>
      <w:r w:rsidRPr="006276F9">
        <w:rPr>
          <w:rStyle w:val="cf01"/>
          <w:rFonts w:ascii="Times New Roman" w:hAnsi="Times New Roman" w:cs="Times New Roman"/>
          <w:color w:val="auto"/>
          <w:sz w:val="24"/>
          <w:szCs w:val="24"/>
        </w:rPr>
        <w:t>; 616-32.</w:t>
      </w:r>
      <w:r w:rsidRPr="006276F9">
        <w:rPr>
          <w:rStyle w:val="cf21"/>
          <w:rFonts w:ascii="Times New Roman" w:hAnsi="Times New Roman" w:cs="Times New Roman"/>
          <w:sz w:val="24"/>
          <w:szCs w:val="24"/>
        </w:rPr>
        <w:t xml:space="preserve"> </w:t>
      </w:r>
      <w:r w:rsidR="006D44B9" w:rsidRPr="006276F9">
        <w:rPr>
          <w:rStyle w:val="cf21"/>
          <w:rFonts w:ascii="Times New Roman" w:hAnsi="Times New Roman" w:cs="Times New Roman"/>
          <w:sz w:val="24"/>
          <w:szCs w:val="24"/>
        </w:rPr>
        <w:t>https://doi.org/10.3766/jaaa.15.9.3</w:t>
      </w:r>
    </w:p>
    <w:p w14:paraId="7641419F" w14:textId="5F120986" w:rsidR="00707A18" w:rsidRPr="006276F9" w:rsidRDefault="00707A18" w:rsidP="459B4744">
      <w:pPr>
        <w:pStyle w:val="pf0"/>
        <w:spacing w:before="240" w:beforeAutospacing="0" w:after="0" w:afterAutospacing="0" w:line="480" w:lineRule="auto"/>
      </w:pPr>
      <w:r w:rsidRPr="006276F9">
        <w:rPr>
          <w:rStyle w:val="cf01"/>
          <w:rFonts w:ascii="Times New Roman" w:hAnsi="Times New Roman" w:cs="Times New Roman"/>
          <w:color w:val="auto"/>
          <w:sz w:val="24"/>
          <w:szCs w:val="24"/>
        </w:rPr>
        <w:t xml:space="preserve">Sharma M, Purdy SC, Newall P, </w:t>
      </w:r>
      <w:proofErr w:type="spellStart"/>
      <w:r w:rsidRPr="006276F9">
        <w:rPr>
          <w:rStyle w:val="cf01"/>
          <w:rFonts w:ascii="Times New Roman" w:hAnsi="Times New Roman" w:cs="Times New Roman"/>
          <w:color w:val="auto"/>
          <w:sz w:val="24"/>
          <w:szCs w:val="24"/>
        </w:rPr>
        <w:t>Wheldall</w:t>
      </w:r>
      <w:proofErr w:type="spellEnd"/>
      <w:r w:rsidRPr="006276F9">
        <w:rPr>
          <w:rStyle w:val="cf01"/>
          <w:rFonts w:ascii="Times New Roman" w:hAnsi="Times New Roman" w:cs="Times New Roman"/>
          <w:color w:val="auto"/>
          <w:sz w:val="24"/>
          <w:szCs w:val="24"/>
        </w:rPr>
        <w:t xml:space="preserve"> K, Beaman R, Dillon H. Electrophysiological and </w:t>
      </w:r>
      <w:proofErr w:type="spellStart"/>
      <w:r w:rsidRPr="006276F9">
        <w:rPr>
          <w:rStyle w:val="cf01"/>
          <w:rFonts w:ascii="Times New Roman" w:hAnsi="Times New Roman" w:cs="Times New Roman"/>
          <w:color w:val="auto"/>
          <w:sz w:val="24"/>
          <w:szCs w:val="24"/>
        </w:rPr>
        <w:t>behavioral</w:t>
      </w:r>
      <w:proofErr w:type="spellEnd"/>
      <w:r w:rsidRPr="006276F9">
        <w:rPr>
          <w:rStyle w:val="cf01"/>
          <w:rFonts w:ascii="Times New Roman" w:hAnsi="Times New Roman" w:cs="Times New Roman"/>
          <w:color w:val="auto"/>
          <w:sz w:val="24"/>
          <w:szCs w:val="24"/>
        </w:rPr>
        <w:t xml:space="preserve"> evidence of auditory processing deficits in children with reading disorder. </w:t>
      </w:r>
      <w:r w:rsidRPr="006276F9">
        <w:rPr>
          <w:rStyle w:val="cf11"/>
          <w:rFonts w:ascii="Times New Roman" w:hAnsi="Times New Roman" w:cs="Times New Roman"/>
          <w:i w:val="0"/>
          <w:iCs w:val="0"/>
          <w:color w:val="auto"/>
          <w:sz w:val="24"/>
          <w:szCs w:val="24"/>
        </w:rPr>
        <w:t xml:space="preserve">Clin </w:t>
      </w:r>
      <w:proofErr w:type="spellStart"/>
      <w:r w:rsidRPr="006276F9">
        <w:rPr>
          <w:rStyle w:val="cf11"/>
          <w:rFonts w:ascii="Times New Roman" w:hAnsi="Times New Roman" w:cs="Times New Roman"/>
          <w:i w:val="0"/>
          <w:iCs w:val="0"/>
          <w:color w:val="auto"/>
          <w:sz w:val="24"/>
          <w:szCs w:val="24"/>
        </w:rPr>
        <w:t>Neurophysiol</w:t>
      </w:r>
      <w:proofErr w:type="spellEnd"/>
      <w:r w:rsidRPr="006276F9">
        <w:rPr>
          <w:rStyle w:val="cf01"/>
          <w:rFonts w:ascii="Times New Roman" w:hAnsi="Times New Roman" w:cs="Times New Roman"/>
          <w:color w:val="auto"/>
          <w:sz w:val="24"/>
          <w:szCs w:val="24"/>
        </w:rPr>
        <w:t>, 2006;</w:t>
      </w:r>
      <w:r w:rsidRPr="006276F9">
        <w:rPr>
          <w:rStyle w:val="cf11"/>
          <w:rFonts w:ascii="Times New Roman" w:hAnsi="Times New Roman" w:cs="Times New Roman"/>
          <w:i w:val="0"/>
          <w:iCs w:val="0"/>
          <w:color w:val="auto"/>
          <w:sz w:val="24"/>
          <w:szCs w:val="24"/>
        </w:rPr>
        <w:t>117</w:t>
      </w:r>
      <w:r w:rsidRPr="006276F9">
        <w:rPr>
          <w:rStyle w:val="cf01"/>
          <w:rFonts w:ascii="Times New Roman" w:hAnsi="Times New Roman" w:cs="Times New Roman"/>
          <w:color w:val="auto"/>
          <w:sz w:val="24"/>
          <w:szCs w:val="24"/>
        </w:rPr>
        <w:t>;1130-44.</w:t>
      </w:r>
      <w:r w:rsidRPr="006276F9">
        <w:rPr>
          <w:rStyle w:val="cf21"/>
          <w:rFonts w:ascii="Times New Roman" w:hAnsi="Times New Roman" w:cs="Times New Roman"/>
          <w:sz w:val="24"/>
          <w:szCs w:val="24"/>
        </w:rPr>
        <w:t xml:space="preserve"> </w:t>
      </w:r>
      <w:r w:rsidR="006D44B9" w:rsidRPr="006276F9">
        <w:rPr>
          <w:rStyle w:val="cf21"/>
          <w:rFonts w:ascii="Times New Roman" w:hAnsi="Times New Roman" w:cs="Times New Roman"/>
          <w:sz w:val="24"/>
          <w:szCs w:val="24"/>
        </w:rPr>
        <w:t>https://doi.org/10.1016/j.clinph.2006.02.001</w:t>
      </w:r>
    </w:p>
    <w:p w14:paraId="524A5D2A" w14:textId="51F694B2"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Sharma M, Purdy SC, Newall P, </w:t>
      </w:r>
      <w:proofErr w:type="spellStart"/>
      <w:r w:rsidRPr="006276F9">
        <w:rPr>
          <w:rFonts w:ascii="Times New Roman" w:eastAsia="Times New Roman" w:hAnsi="Times New Roman" w:cs="Times New Roman"/>
          <w:sz w:val="24"/>
          <w:szCs w:val="24"/>
        </w:rPr>
        <w:t>Wheldall</w:t>
      </w:r>
      <w:proofErr w:type="spellEnd"/>
      <w:r w:rsidRPr="006276F9">
        <w:rPr>
          <w:rFonts w:ascii="Times New Roman" w:eastAsia="Times New Roman" w:hAnsi="Times New Roman" w:cs="Times New Roman"/>
          <w:sz w:val="24"/>
          <w:szCs w:val="24"/>
        </w:rPr>
        <w:t xml:space="preserve"> K, Beaman R, Dillon H. Electrophysiological and </w:t>
      </w:r>
      <w:proofErr w:type="spellStart"/>
      <w:r w:rsidRPr="006276F9">
        <w:rPr>
          <w:rFonts w:ascii="Times New Roman" w:eastAsia="Times New Roman" w:hAnsi="Times New Roman" w:cs="Times New Roman"/>
          <w:sz w:val="24"/>
          <w:szCs w:val="24"/>
        </w:rPr>
        <w:t>behavioral</w:t>
      </w:r>
      <w:proofErr w:type="spellEnd"/>
      <w:r w:rsidRPr="006276F9">
        <w:rPr>
          <w:rFonts w:ascii="Times New Roman" w:eastAsia="Times New Roman" w:hAnsi="Times New Roman" w:cs="Times New Roman"/>
          <w:sz w:val="24"/>
          <w:szCs w:val="24"/>
        </w:rPr>
        <w:t xml:space="preserve"> evidence of auditory processing deficits in children with reading disorder. Clin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2006;117:1130</w:t>
      </w:r>
      <w:proofErr w:type="gramEnd"/>
      <w:r w:rsidRPr="006276F9">
        <w:rPr>
          <w:rFonts w:ascii="Times New Roman" w:eastAsia="Times New Roman" w:hAnsi="Times New Roman" w:cs="Times New Roman"/>
          <w:sz w:val="24"/>
          <w:szCs w:val="24"/>
        </w:rPr>
        <w:t>–44. https://doi.org/10.1016/j.clinph.2006.02.001.</w:t>
      </w:r>
    </w:p>
    <w:p w14:paraId="09E4EF73"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Sharma M, Purdy SC, Newall P, </w:t>
      </w:r>
      <w:proofErr w:type="spellStart"/>
      <w:r w:rsidRPr="006276F9">
        <w:rPr>
          <w:rFonts w:ascii="Times New Roman" w:eastAsia="Times New Roman" w:hAnsi="Times New Roman" w:cs="Times New Roman"/>
          <w:sz w:val="24"/>
          <w:szCs w:val="24"/>
        </w:rPr>
        <w:t>Wheldall</w:t>
      </w:r>
      <w:proofErr w:type="spellEnd"/>
      <w:r w:rsidRPr="006276F9">
        <w:rPr>
          <w:rFonts w:ascii="Times New Roman" w:eastAsia="Times New Roman" w:hAnsi="Times New Roman" w:cs="Times New Roman"/>
          <w:sz w:val="24"/>
          <w:szCs w:val="24"/>
        </w:rPr>
        <w:t xml:space="preserve"> K, Beaman R, Dillon H. Effects of identification technique, extraction method, and stimulus type on mismatch negativity in adults and children. J Am </w:t>
      </w:r>
      <w:proofErr w:type="spellStart"/>
      <w:r w:rsidRPr="006276F9">
        <w:rPr>
          <w:rFonts w:ascii="Times New Roman" w:eastAsia="Times New Roman" w:hAnsi="Times New Roman" w:cs="Times New Roman"/>
          <w:sz w:val="24"/>
          <w:szCs w:val="24"/>
        </w:rPr>
        <w:t>Acad</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2004;15:616</w:t>
      </w:r>
      <w:proofErr w:type="gramEnd"/>
      <w:r w:rsidRPr="006276F9">
        <w:rPr>
          <w:rFonts w:ascii="Times New Roman" w:eastAsia="Times New Roman" w:hAnsi="Times New Roman" w:cs="Times New Roman"/>
          <w:sz w:val="24"/>
          <w:szCs w:val="24"/>
        </w:rPr>
        <w:t>–32. https://doi.org/10.3766/jaaa.15.9.3.</w:t>
      </w:r>
    </w:p>
    <w:p w14:paraId="2EC2C46D" w14:textId="6D86783C"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Silman S, Silverman CA, Emmer MB. Central auditory processing disorders and reduced motivation: </w:t>
      </w:r>
      <w:r w:rsidR="0019497F" w:rsidRPr="006276F9">
        <w:rPr>
          <w:rFonts w:ascii="Times New Roman" w:eastAsia="Times New Roman" w:hAnsi="Times New Roman" w:cs="Times New Roman"/>
          <w:sz w:val="24"/>
          <w:szCs w:val="24"/>
        </w:rPr>
        <w:t>T</w:t>
      </w:r>
      <w:r w:rsidRPr="006276F9">
        <w:rPr>
          <w:rFonts w:ascii="Times New Roman" w:eastAsia="Times New Roman" w:hAnsi="Times New Roman" w:cs="Times New Roman"/>
          <w:sz w:val="24"/>
          <w:szCs w:val="24"/>
        </w:rPr>
        <w:t xml:space="preserve">hree case studies. J Am </w:t>
      </w:r>
      <w:proofErr w:type="spellStart"/>
      <w:r w:rsidRPr="006276F9">
        <w:rPr>
          <w:rFonts w:ascii="Times New Roman" w:eastAsia="Times New Roman" w:hAnsi="Times New Roman" w:cs="Times New Roman"/>
          <w:sz w:val="24"/>
          <w:szCs w:val="24"/>
        </w:rPr>
        <w:t>Acad</w:t>
      </w:r>
      <w:proofErr w:type="spellEnd"/>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2000;11:57</w:t>
      </w:r>
      <w:proofErr w:type="gramEnd"/>
      <w:r w:rsidRPr="006276F9">
        <w:rPr>
          <w:rFonts w:ascii="Times New Roman" w:eastAsia="Times New Roman" w:hAnsi="Times New Roman" w:cs="Times New Roman"/>
          <w:sz w:val="24"/>
          <w:szCs w:val="24"/>
        </w:rPr>
        <w:t>–63.</w:t>
      </w:r>
    </w:p>
    <w:p w14:paraId="00F6658A"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Tervaniemi</w:t>
      </w:r>
      <w:proofErr w:type="spellEnd"/>
      <w:r w:rsidRPr="006276F9">
        <w:rPr>
          <w:rFonts w:ascii="Times New Roman" w:eastAsia="Times New Roman" w:hAnsi="Times New Roman" w:cs="Times New Roman"/>
          <w:sz w:val="24"/>
          <w:szCs w:val="24"/>
        </w:rPr>
        <w:t xml:space="preserve"> M, </w:t>
      </w:r>
      <w:proofErr w:type="spellStart"/>
      <w:r w:rsidRPr="006276F9">
        <w:rPr>
          <w:rFonts w:ascii="Times New Roman" w:eastAsia="Times New Roman" w:hAnsi="Times New Roman" w:cs="Times New Roman"/>
          <w:sz w:val="24"/>
          <w:szCs w:val="24"/>
        </w:rPr>
        <w:t>Lehtokoski</w:t>
      </w:r>
      <w:proofErr w:type="spellEnd"/>
      <w:r w:rsidRPr="006276F9">
        <w:rPr>
          <w:rFonts w:ascii="Times New Roman" w:eastAsia="Times New Roman" w:hAnsi="Times New Roman" w:cs="Times New Roman"/>
          <w:sz w:val="24"/>
          <w:szCs w:val="24"/>
        </w:rPr>
        <w:t xml:space="preserve"> A, Sinkkonen J, Virtanen J, </w:t>
      </w:r>
      <w:proofErr w:type="spellStart"/>
      <w:r w:rsidRPr="006276F9">
        <w:rPr>
          <w:rFonts w:ascii="Times New Roman" w:eastAsia="Times New Roman" w:hAnsi="Times New Roman" w:cs="Times New Roman"/>
          <w:sz w:val="24"/>
          <w:szCs w:val="24"/>
        </w:rPr>
        <w:t>Ilmoniemi</w:t>
      </w:r>
      <w:proofErr w:type="spellEnd"/>
      <w:r w:rsidRPr="006276F9">
        <w:rPr>
          <w:rFonts w:ascii="Times New Roman" w:eastAsia="Times New Roman" w:hAnsi="Times New Roman" w:cs="Times New Roman"/>
          <w:sz w:val="24"/>
          <w:szCs w:val="24"/>
        </w:rPr>
        <w:t xml:space="preserve"> RJ, </w:t>
      </w:r>
      <w:proofErr w:type="spellStart"/>
      <w:r w:rsidRPr="006276F9">
        <w:rPr>
          <w:rFonts w:ascii="Times New Roman" w:eastAsia="Times New Roman" w:hAnsi="Times New Roman" w:cs="Times New Roman"/>
          <w:sz w:val="24"/>
          <w:szCs w:val="24"/>
        </w:rPr>
        <w:t>Näätänen</w:t>
      </w:r>
      <w:proofErr w:type="spellEnd"/>
      <w:r w:rsidRPr="006276F9">
        <w:rPr>
          <w:rFonts w:ascii="Times New Roman" w:eastAsia="Times New Roman" w:hAnsi="Times New Roman" w:cs="Times New Roman"/>
          <w:sz w:val="24"/>
          <w:szCs w:val="24"/>
        </w:rPr>
        <w:t xml:space="preserve"> R. Test-retest reliability of mismatch negativity for duration, frequency and intensity changes. Clin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1999;110:1388</w:t>
      </w:r>
      <w:proofErr w:type="gramEnd"/>
      <w:r w:rsidRPr="006276F9">
        <w:rPr>
          <w:rFonts w:ascii="Times New Roman" w:eastAsia="Times New Roman" w:hAnsi="Times New Roman" w:cs="Times New Roman"/>
          <w:sz w:val="24"/>
          <w:szCs w:val="24"/>
        </w:rPr>
        <w:t>–93. https://doi.org/10.1016/s1388-2457(99)00108-x.</w:t>
      </w:r>
    </w:p>
    <w:p w14:paraId="07A20DBE" w14:textId="20C0BC8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Tomlin D, Dillon H, Sharma M, Rance G. The </w:t>
      </w:r>
      <w:r w:rsidR="007A245A" w:rsidRPr="006276F9">
        <w:rPr>
          <w:rFonts w:ascii="Times New Roman" w:eastAsia="Times New Roman" w:hAnsi="Times New Roman" w:cs="Times New Roman"/>
          <w:sz w:val="24"/>
          <w:szCs w:val="24"/>
        </w:rPr>
        <w:t>i</w:t>
      </w:r>
      <w:r w:rsidRPr="006276F9">
        <w:rPr>
          <w:rFonts w:ascii="Times New Roman" w:eastAsia="Times New Roman" w:hAnsi="Times New Roman" w:cs="Times New Roman"/>
          <w:sz w:val="24"/>
          <w:szCs w:val="24"/>
        </w:rPr>
        <w:t xml:space="preserve">mpact of </w:t>
      </w:r>
      <w:r w:rsidR="007A245A"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uditory </w:t>
      </w:r>
      <w:r w:rsidR="007A245A"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rocessing and </w:t>
      </w:r>
      <w:r w:rsidR="007A245A"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ognitive </w:t>
      </w:r>
      <w:r w:rsidR="007A245A"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bilities in </w:t>
      </w:r>
      <w:r w:rsidR="007A245A"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hildren. Ear Hear </w:t>
      </w:r>
      <w:proofErr w:type="gramStart"/>
      <w:r w:rsidRPr="006276F9">
        <w:rPr>
          <w:rFonts w:ascii="Times New Roman" w:eastAsia="Times New Roman" w:hAnsi="Times New Roman" w:cs="Times New Roman"/>
          <w:sz w:val="24"/>
          <w:szCs w:val="24"/>
        </w:rPr>
        <w:t>2015;36:527</w:t>
      </w:r>
      <w:proofErr w:type="gramEnd"/>
      <w:r w:rsidRPr="006276F9">
        <w:rPr>
          <w:rFonts w:ascii="Times New Roman" w:eastAsia="Times New Roman" w:hAnsi="Times New Roman" w:cs="Times New Roman"/>
          <w:sz w:val="24"/>
          <w:szCs w:val="24"/>
        </w:rPr>
        <w:t>–42. https://doi.org/10.1097/AUD.0000000000000172.</w:t>
      </w:r>
    </w:p>
    <w:p w14:paraId="6EF5E4C0" w14:textId="74DF280E"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lastRenderedPageBreak/>
        <w:t xml:space="preserve">Tomlin D, </w:t>
      </w:r>
      <w:proofErr w:type="spellStart"/>
      <w:r w:rsidRPr="006276F9">
        <w:rPr>
          <w:rFonts w:ascii="Times New Roman" w:eastAsia="Times New Roman" w:hAnsi="Times New Roman" w:cs="Times New Roman"/>
          <w:sz w:val="24"/>
          <w:szCs w:val="24"/>
        </w:rPr>
        <w:t>Vandali</w:t>
      </w:r>
      <w:proofErr w:type="spellEnd"/>
      <w:r w:rsidRPr="006276F9">
        <w:rPr>
          <w:rFonts w:ascii="Times New Roman" w:eastAsia="Times New Roman" w:hAnsi="Times New Roman" w:cs="Times New Roman"/>
          <w:sz w:val="24"/>
          <w:szCs w:val="24"/>
        </w:rPr>
        <w:t xml:space="preserve"> A. Efficacy of a deficit specific auditory training program for remediation of temporal patterning deficits. Int J </w:t>
      </w:r>
      <w:proofErr w:type="spellStart"/>
      <w:r w:rsidRPr="006276F9">
        <w:rPr>
          <w:rFonts w:ascii="Times New Roman" w:eastAsia="Times New Roman" w:hAnsi="Times New Roman" w:cs="Times New Roman"/>
          <w:sz w:val="24"/>
          <w:szCs w:val="24"/>
        </w:rPr>
        <w:t>Audiol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2019;58:393</w:t>
      </w:r>
      <w:proofErr w:type="gramEnd"/>
      <w:r w:rsidRPr="006276F9">
        <w:rPr>
          <w:rFonts w:ascii="Times New Roman" w:eastAsia="Times New Roman" w:hAnsi="Times New Roman" w:cs="Times New Roman"/>
          <w:sz w:val="24"/>
          <w:szCs w:val="24"/>
        </w:rPr>
        <w:t>–400. https://doi.org/10.1080/14992027.2019.1585586.</w:t>
      </w:r>
    </w:p>
    <w:p w14:paraId="6A557DF7" w14:textId="4274DABC" w:rsidR="00167136" w:rsidRPr="006276F9" w:rsidRDefault="00167136" w:rsidP="459B4744">
      <w:pPr>
        <w:pStyle w:val="Bibliography"/>
        <w:spacing w:before="240" w:line="480" w:lineRule="auto"/>
        <w:rPr>
          <w:rFonts w:ascii="Times New Roman" w:eastAsia="Times New Roman" w:hAnsi="Times New Roman" w:cs="Times New Roman"/>
          <w:sz w:val="24"/>
          <w:szCs w:val="24"/>
        </w:rPr>
      </w:pPr>
      <w:proofErr w:type="spellStart"/>
      <w:r w:rsidRPr="006276F9">
        <w:rPr>
          <w:rFonts w:ascii="Times New Roman" w:eastAsia="Times New Roman" w:hAnsi="Times New Roman" w:cs="Times New Roman"/>
          <w:sz w:val="24"/>
          <w:szCs w:val="24"/>
        </w:rPr>
        <w:t>Uwer</w:t>
      </w:r>
      <w:proofErr w:type="spellEnd"/>
      <w:r w:rsidRPr="006276F9">
        <w:rPr>
          <w:rFonts w:ascii="Times New Roman" w:eastAsia="Times New Roman" w:hAnsi="Times New Roman" w:cs="Times New Roman"/>
          <w:sz w:val="24"/>
          <w:szCs w:val="24"/>
        </w:rPr>
        <w:t xml:space="preserve"> R, Albrecht R, von </w:t>
      </w:r>
      <w:proofErr w:type="spellStart"/>
      <w:r w:rsidRPr="006276F9">
        <w:rPr>
          <w:rFonts w:ascii="Times New Roman" w:eastAsia="Times New Roman" w:hAnsi="Times New Roman" w:cs="Times New Roman"/>
          <w:sz w:val="24"/>
          <w:szCs w:val="24"/>
        </w:rPr>
        <w:t>Suchodoletz</w:t>
      </w:r>
      <w:proofErr w:type="spellEnd"/>
      <w:r w:rsidRPr="006276F9">
        <w:rPr>
          <w:rFonts w:ascii="Times New Roman" w:eastAsia="Times New Roman" w:hAnsi="Times New Roman" w:cs="Times New Roman"/>
          <w:sz w:val="24"/>
          <w:szCs w:val="24"/>
        </w:rPr>
        <w:t xml:space="preserve"> W. Automatic processing of tones and speech stimuli in children with specific language impairment. Dev Med Child Neurol </w:t>
      </w:r>
      <w:proofErr w:type="gramStart"/>
      <w:r w:rsidRPr="006276F9">
        <w:rPr>
          <w:rFonts w:ascii="Times New Roman" w:eastAsia="Times New Roman" w:hAnsi="Times New Roman" w:cs="Times New Roman"/>
          <w:sz w:val="24"/>
          <w:szCs w:val="24"/>
        </w:rPr>
        <w:t>2002;44:527</w:t>
      </w:r>
      <w:proofErr w:type="gramEnd"/>
      <w:r w:rsidRPr="006276F9">
        <w:rPr>
          <w:rFonts w:ascii="Times New Roman" w:eastAsia="Times New Roman" w:hAnsi="Times New Roman" w:cs="Times New Roman"/>
          <w:sz w:val="24"/>
          <w:szCs w:val="24"/>
        </w:rPr>
        <w:t xml:space="preserve">–32. </w:t>
      </w:r>
      <w:hyperlink r:id="rId15">
        <w:r w:rsidR="009F3258" w:rsidRPr="006276F9">
          <w:rPr>
            <w:rStyle w:val="Hyperlink"/>
            <w:rFonts w:ascii="Times New Roman" w:eastAsia="Times New Roman" w:hAnsi="Times New Roman" w:cs="Times New Roman"/>
            <w:color w:val="auto"/>
            <w:sz w:val="24"/>
            <w:szCs w:val="24"/>
          </w:rPr>
          <w:t>https://doi.org/10.1017/s001216220100250x</w:t>
        </w:r>
      </w:hyperlink>
      <w:r w:rsidRPr="006276F9">
        <w:rPr>
          <w:rFonts w:ascii="Times New Roman" w:eastAsia="Times New Roman" w:hAnsi="Times New Roman" w:cs="Times New Roman"/>
          <w:sz w:val="24"/>
          <w:szCs w:val="24"/>
        </w:rPr>
        <w:t>.</w:t>
      </w:r>
    </w:p>
    <w:p w14:paraId="3E9C1BF7" w14:textId="533ABA09" w:rsidR="009F3258" w:rsidRPr="006276F9" w:rsidRDefault="009F3258"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Vergara-Martínez, M., Gomez, P., &amp; Perea, M. (2020). Should I stay or should I go? An ERP analysis of two-choice versus go/no-go response procedures in lexical decision.</w:t>
      </w:r>
      <w:r w:rsidR="00A96555"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i/>
          <w:iCs/>
          <w:sz w:val="24"/>
          <w:szCs w:val="24"/>
        </w:rPr>
        <w:t>Journal of Experimental Psychology: Learning, Memory, and Cognition, 46</w:t>
      </w:r>
      <w:r w:rsidRPr="006276F9">
        <w:rPr>
          <w:rFonts w:ascii="Times New Roman" w:eastAsia="Times New Roman" w:hAnsi="Times New Roman" w:cs="Times New Roman"/>
          <w:sz w:val="24"/>
          <w:szCs w:val="24"/>
        </w:rPr>
        <w:t>(11), 2034–2048. https://doi.org/10.1037/xlm0000942</w:t>
      </w:r>
    </w:p>
    <w:p w14:paraId="6CCE57A7"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Wang J, Chen T, Jiao X, Liu K, Tong S, Sun J. Test-retest reliability of duration-related and frequency-related mismatch negativity.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Clin </w:t>
      </w:r>
      <w:proofErr w:type="gramStart"/>
      <w:r w:rsidRPr="006276F9">
        <w:rPr>
          <w:rFonts w:ascii="Times New Roman" w:eastAsia="Times New Roman" w:hAnsi="Times New Roman" w:cs="Times New Roman"/>
          <w:sz w:val="24"/>
          <w:szCs w:val="24"/>
        </w:rPr>
        <w:t>2021;51:541</w:t>
      </w:r>
      <w:proofErr w:type="gramEnd"/>
      <w:r w:rsidRPr="006276F9">
        <w:rPr>
          <w:rFonts w:ascii="Times New Roman" w:eastAsia="Times New Roman" w:hAnsi="Times New Roman" w:cs="Times New Roman"/>
          <w:sz w:val="24"/>
          <w:szCs w:val="24"/>
        </w:rPr>
        <w:t>–8. https://doi.org/10.1016/j.neucli.2021.10.004.</w:t>
      </w:r>
    </w:p>
    <w:p w14:paraId="4305833A" w14:textId="31B1C46F"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Wang Y, Ding N, Ahmar N, Xiang J, Poeppel D, Simon JZ. Sensitivity to temporal modulation rate and spectral bandwidth in the human auditory system: MEG evidence. </w:t>
      </w:r>
      <w:r w:rsidR="003B2383" w:rsidRPr="006276F9">
        <w:rPr>
          <w:rFonts w:ascii="Times New Roman" w:eastAsia="Times New Roman" w:hAnsi="Times New Roman" w:cs="Times New Roman"/>
          <w:sz w:val="24"/>
          <w:szCs w:val="24"/>
        </w:rPr>
        <w:t>J</w:t>
      </w:r>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Neurophysiol</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2012;107:2033</w:t>
      </w:r>
      <w:proofErr w:type="gramEnd"/>
      <w:r w:rsidRPr="006276F9">
        <w:rPr>
          <w:rFonts w:ascii="Times New Roman" w:eastAsia="Times New Roman" w:hAnsi="Times New Roman" w:cs="Times New Roman"/>
          <w:sz w:val="24"/>
          <w:szCs w:val="24"/>
        </w:rPr>
        <w:t>–41. https://doi.org/10.1152/jn.00310.2011.</w:t>
      </w:r>
    </w:p>
    <w:p w14:paraId="45880EBA" w14:textId="49A4C621"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Weihing J, Chermak G, Musiek F. Auditory </w:t>
      </w:r>
      <w:r w:rsidR="000A412A" w:rsidRPr="006276F9">
        <w:rPr>
          <w:rFonts w:ascii="Times New Roman" w:eastAsia="Times New Roman" w:hAnsi="Times New Roman" w:cs="Times New Roman"/>
          <w:sz w:val="24"/>
          <w:szCs w:val="24"/>
        </w:rPr>
        <w:t>t</w:t>
      </w:r>
      <w:r w:rsidRPr="006276F9">
        <w:rPr>
          <w:rFonts w:ascii="Times New Roman" w:eastAsia="Times New Roman" w:hAnsi="Times New Roman" w:cs="Times New Roman"/>
          <w:sz w:val="24"/>
          <w:szCs w:val="24"/>
        </w:rPr>
        <w:t xml:space="preserve">raining for </w:t>
      </w:r>
      <w:r w:rsidR="000A412A" w:rsidRPr="006276F9">
        <w:rPr>
          <w:rFonts w:ascii="Times New Roman" w:eastAsia="Times New Roman" w:hAnsi="Times New Roman" w:cs="Times New Roman"/>
          <w:sz w:val="24"/>
          <w:szCs w:val="24"/>
        </w:rPr>
        <w:t>c</w:t>
      </w:r>
      <w:r w:rsidRPr="006276F9">
        <w:rPr>
          <w:rFonts w:ascii="Times New Roman" w:eastAsia="Times New Roman" w:hAnsi="Times New Roman" w:cs="Times New Roman"/>
          <w:sz w:val="24"/>
          <w:szCs w:val="24"/>
        </w:rPr>
        <w:t xml:space="preserve">entral </w:t>
      </w:r>
      <w:r w:rsidR="000A412A" w:rsidRPr="006276F9">
        <w:rPr>
          <w:rFonts w:ascii="Times New Roman" w:eastAsia="Times New Roman" w:hAnsi="Times New Roman" w:cs="Times New Roman"/>
          <w:sz w:val="24"/>
          <w:szCs w:val="24"/>
        </w:rPr>
        <w:t>a</w:t>
      </w:r>
      <w:r w:rsidRPr="006276F9">
        <w:rPr>
          <w:rFonts w:ascii="Times New Roman" w:eastAsia="Times New Roman" w:hAnsi="Times New Roman" w:cs="Times New Roman"/>
          <w:sz w:val="24"/>
          <w:szCs w:val="24"/>
        </w:rPr>
        <w:t xml:space="preserve">uditory </w:t>
      </w:r>
      <w:r w:rsidR="000A412A" w:rsidRPr="006276F9">
        <w:rPr>
          <w:rFonts w:ascii="Times New Roman" w:eastAsia="Times New Roman" w:hAnsi="Times New Roman" w:cs="Times New Roman"/>
          <w:sz w:val="24"/>
          <w:szCs w:val="24"/>
        </w:rPr>
        <w:t>p</w:t>
      </w:r>
      <w:r w:rsidRPr="006276F9">
        <w:rPr>
          <w:rFonts w:ascii="Times New Roman" w:eastAsia="Times New Roman" w:hAnsi="Times New Roman" w:cs="Times New Roman"/>
          <w:sz w:val="24"/>
          <w:szCs w:val="24"/>
        </w:rPr>
        <w:t xml:space="preserve">rocessing </w:t>
      </w:r>
      <w:r w:rsidR="000A412A" w:rsidRPr="006276F9">
        <w:rPr>
          <w:rFonts w:ascii="Times New Roman" w:eastAsia="Times New Roman" w:hAnsi="Times New Roman" w:cs="Times New Roman"/>
          <w:sz w:val="24"/>
          <w:szCs w:val="24"/>
        </w:rPr>
        <w:t>d</w:t>
      </w:r>
      <w:r w:rsidRPr="006276F9">
        <w:rPr>
          <w:rFonts w:ascii="Times New Roman" w:eastAsia="Times New Roman" w:hAnsi="Times New Roman" w:cs="Times New Roman"/>
          <w:sz w:val="24"/>
          <w:szCs w:val="24"/>
        </w:rPr>
        <w:t xml:space="preserve">isorder. Semin Hear </w:t>
      </w:r>
      <w:proofErr w:type="gramStart"/>
      <w:r w:rsidRPr="006276F9">
        <w:rPr>
          <w:rFonts w:ascii="Times New Roman" w:eastAsia="Times New Roman" w:hAnsi="Times New Roman" w:cs="Times New Roman"/>
          <w:sz w:val="24"/>
          <w:szCs w:val="24"/>
        </w:rPr>
        <w:t>2015;36:199</w:t>
      </w:r>
      <w:proofErr w:type="gramEnd"/>
      <w:r w:rsidRPr="006276F9">
        <w:rPr>
          <w:rFonts w:ascii="Times New Roman" w:eastAsia="Times New Roman" w:hAnsi="Times New Roman" w:cs="Times New Roman"/>
          <w:sz w:val="24"/>
          <w:szCs w:val="24"/>
        </w:rPr>
        <w:t>–215. https://doi.org/10.1055/s-0035-1564458.</w:t>
      </w:r>
    </w:p>
    <w:p w14:paraId="0FA9DA6D"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Wetzel N, </w:t>
      </w:r>
      <w:proofErr w:type="spellStart"/>
      <w:r w:rsidRPr="006276F9">
        <w:rPr>
          <w:rFonts w:ascii="Times New Roman" w:eastAsia="Times New Roman" w:hAnsi="Times New Roman" w:cs="Times New Roman"/>
          <w:sz w:val="24"/>
          <w:szCs w:val="24"/>
        </w:rPr>
        <w:t>Schröger</w:t>
      </w:r>
      <w:proofErr w:type="spellEnd"/>
      <w:r w:rsidRPr="006276F9">
        <w:rPr>
          <w:rFonts w:ascii="Times New Roman" w:eastAsia="Times New Roman" w:hAnsi="Times New Roman" w:cs="Times New Roman"/>
          <w:sz w:val="24"/>
          <w:szCs w:val="24"/>
        </w:rPr>
        <w:t xml:space="preserve"> E. On the development of auditory distraction: A review. Psych J </w:t>
      </w:r>
      <w:proofErr w:type="gramStart"/>
      <w:r w:rsidRPr="006276F9">
        <w:rPr>
          <w:rFonts w:ascii="Times New Roman" w:eastAsia="Times New Roman" w:hAnsi="Times New Roman" w:cs="Times New Roman"/>
          <w:sz w:val="24"/>
          <w:szCs w:val="24"/>
        </w:rPr>
        <w:t>2014;3:72</w:t>
      </w:r>
      <w:proofErr w:type="gramEnd"/>
      <w:r w:rsidRPr="006276F9">
        <w:rPr>
          <w:rFonts w:ascii="Times New Roman" w:eastAsia="Times New Roman" w:hAnsi="Times New Roman" w:cs="Times New Roman"/>
          <w:sz w:val="24"/>
          <w:szCs w:val="24"/>
        </w:rPr>
        <w:t>–91. https://doi.org/10.1002/pchj.49.</w:t>
      </w:r>
    </w:p>
    <w:p w14:paraId="022D4DCF"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lastRenderedPageBreak/>
        <w:t xml:space="preserve">Wise KJ, Purdy SC, Maslin MR. Cortical evoked potentials and the mismatch negativity (MMN) – revisiting MMN’s potential and clinical utility. New Zealand Audiological Society Bulletin </w:t>
      </w:r>
      <w:proofErr w:type="gramStart"/>
      <w:r w:rsidRPr="006276F9">
        <w:rPr>
          <w:rFonts w:ascii="Times New Roman" w:eastAsia="Times New Roman" w:hAnsi="Times New Roman" w:cs="Times New Roman"/>
          <w:sz w:val="24"/>
          <w:szCs w:val="24"/>
        </w:rPr>
        <w:t>2020;30:7</w:t>
      </w:r>
      <w:proofErr w:type="gramEnd"/>
      <w:r w:rsidRPr="006276F9">
        <w:rPr>
          <w:rFonts w:ascii="Times New Roman" w:eastAsia="Times New Roman" w:hAnsi="Times New Roman" w:cs="Times New Roman"/>
          <w:sz w:val="24"/>
          <w:szCs w:val="24"/>
        </w:rPr>
        <w:t>.</w:t>
      </w:r>
    </w:p>
    <w:p w14:paraId="1F0EB93F" w14:textId="77777777" w:rsidR="00167136" w:rsidRPr="006276F9" w:rsidRDefault="00167136" w:rsidP="459B4744">
      <w:pPr>
        <w:pStyle w:val="Bibliography"/>
        <w:spacing w:before="240"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t xml:space="preserve">Zachau S, Rinker T, Körner B, Kohls G, Maas V, Hennighausen K, et al. Extracting rules: early and late mismatch negativity to tone patterns. </w:t>
      </w:r>
      <w:proofErr w:type="spellStart"/>
      <w:r w:rsidRPr="006276F9">
        <w:rPr>
          <w:rFonts w:ascii="Times New Roman" w:eastAsia="Times New Roman" w:hAnsi="Times New Roman" w:cs="Times New Roman"/>
          <w:sz w:val="24"/>
          <w:szCs w:val="24"/>
        </w:rPr>
        <w:t>Neuroreport</w:t>
      </w:r>
      <w:proofErr w:type="spellEnd"/>
      <w:r w:rsidRPr="006276F9">
        <w:rPr>
          <w:rFonts w:ascii="Times New Roman" w:eastAsia="Times New Roman" w:hAnsi="Times New Roman" w:cs="Times New Roman"/>
          <w:sz w:val="24"/>
          <w:szCs w:val="24"/>
        </w:rPr>
        <w:t xml:space="preserve"> </w:t>
      </w:r>
      <w:proofErr w:type="gramStart"/>
      <w:r w:rsidRPr="006276F9">
        <w:rPr>
          <w:rFonts w:ascii="Times New Roman" w:eastAsia="Times New Roman" w:hAnsi="Times New Roman" w:cs="Times New Roman"/>
          <w:sz w:val="24"/>
          <w:szCs w:val="24"/>
        </w:rPr>
        <w:t>2005;16:2015</w:t>
      </w:r>
      <w:proofErr w:type="gramEnd"/>
      <w:r w:rsidRPr="006276F9">
        <w:rPr>
          <w:rFonts w:ascii="Times New Roman" w:eastAsia="Times New Roman" w:hAnsi="Times New Roman" w:cs="Times New Roman"/>
          <w:sz w:val="24"/>
          <w:szCs w:val="24"/>
        </w:rPr>
        <w:t>–9. https://doi.org/10.1097/00001756-200512190-00009.</w:t>
      </w:r>
    </w:p>
    <w:p w14:paraId="4AEC1FF5" w14:textId="5572C2BA" w:rsidR="0069298C" w:rsidRPr="006276F9" w:rsidRDefault="0069298C"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sz w:val="24"/>
          <w:szCs w:val="24"/>
        </w:rPr>
        <w:br w:type="page"/>
      </w:r>
    </w:p>
    <w:p w14:paraId="367A1CDC" w14:textId="3B561FE0" w:rsidR="0069298C" w:rsidRPr="006276F9" w:rsidRDefault="0069298C" w:rsidP="459B4744">
      <w:pPr>
        <w:spacing w:line="480" w:lineRule="auto"/>
        <w:rPr>
          <w:rFonts w:ascii="Times New Roman" w:eastAsia="Times New Roman" w:hAnsi="Times New Roman" w:cs="Times New Roman"/>
          <w:b/>
          <w:bCs/>
          <w:sz w:val="24"/>
          <w:szCs w:val="24"/>
        </w:rPr>
      </w:pPr>
      <w:r w:rsidRPr="006276F9">
        <w:rPr>
          <w:rFonts w:ascii="Times New Roman" w:eastAsia="Times New Roman" w:hAnsi="Times New Roman" w:cs="Times New Roman"/>
          <w:b/>
          <w:bCs/>
          <w:sz w:val="24"/>
          <w:szCs w:val="24"/>
        </w:rPr>
        <w:lastRenderedPageBreak/>
        <w:t>List of Tables and Figures</w:t>
      </w:r>
    </w:p>
    <w:p w14:paraId="4BB36C35" w14:textId="77777777" w:rsidR="002A4A93" w:rsidRPr="006276F9" w:rsidRDefault="0069298C" w:rsidP="002A4A93">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Table 1.</w:t>
      </w:r>
      <w:r w:rsidRPr="006276F9">
        <w:rPr>
          <w:rFonts w:ascii="Times New Roman" w:eastAsia="Times New Roman" w:hAnsi="Times New Roman" w:cs="Times New Roman"/>
          <w:sz w:val="24"/>
          <w:szCs w:val="24"/>
        </w:rPr>
        <w:t xml:space="preserve"> </w:t>
      </w:r>
      <w:r w:rsidR="002A4A93" w:rsidRPr="006276F9">
        <w:rPr>
          <w:rFonts w:ascii="Times New Roman" w:eastAsia="Times New Roman" w:hAnsi="Times New Roman" w:cs="Times New Roman"/>
          <w:sz w:val="24"/>
          <w:szCs w:val="24"/>
        </w:rPr>
        <w:t>Cluster memberships, ages, means and standard deviations for performance on nonverbal intelligence (TONI-3), nonword reading and backward digit span, Phoneme Manipulation (QUIL subtest), Receptive language (CELF-IV) scores, attention and Frequency Pattern Test (FPT).</w:t>
      </w:r>
    </w:p>
    <w:p w14:paraId="299B3380" w14:textId="3D4B04FF" w:rsidR="00383C28" w:rsidRPr="006276F9" w:rsidRDefault="00383C28"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 xml:space="preserve">Table 2: </w:t>
      </w:r>
      <w:r w:rsidRPr="006276F9">
        <w:rPr>
          <w:rFonts w:ascii="Times New Roman" w:eastAsia="Times New Roman" w:hAnsi="Times New Roman" w:cs="Times New Roman"/>
          <w:sz w:val="24"/>
          <w:szCs w:val="24"/>
        </w:rPr>
        <w:t>The mean and standard deviation of accepted epochs for each cluster, stimulus type and visits</w:t>
      </w:r>
    </w:p>
    <w:p w14:paraId="6324105F" w14:textId="04D66CD6" w:rsidR="008B1275" w:rsidRPr="006276F9" w:rsidRDefault="008B1275"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Table 3.</w:t>
      </w:r>
      <w:r w:rsidRPr="006276F9">
        <w:rPr>
          <w:rFonts w:ascii="Times New Roman" w:eastAsia="Times New Roman" w:hAnsi="Times New Roman" w:cs="Times New Roman"/>
          <w:sz w:val="24"/>
          <w:szCs w:val="24"/>
        </w:rPr>
        <w:t xml:space="preserve"> </w:t>
      </w:r>
      <w:bookmarkStart w:id="9" w:name="_Hlk123809469"/>
      <w:r w:rsidRPr="006276F9">
        <w:rPr>
          <w:rFonts w:ascii="Times New Roman" w:eastAsia="Times New Roman" w:hAnsi="Times New Roman" w:cs="Times New Roman"/>
          <w:sz w:val="24"/>
          <w:szCs w:val="24"/>
        </w:rPr>
        <w:t xml:space="preserve">MMN and LDN mean amplitudes (and standard deviation) in µV for the four clusters for the two visits at </w:t>
      </w:r>
      <w:proofErr w:type="spellStart"/>
      <w:r w:rsidRPr="006276F9">
        <w:rPr>
          <w:rFonts w:ascii="Times New Roman" w:eastAsia="Times New Roman" w:hAnsi="Times New Roman" w:cs="Times New Roman"/>
          <w:sz w:val="24"/>
          <w:szCs w:val="24"/>
        </w:rPr>
        <w:t>Cz</w:t>
      </w:r>
      <w:bookmarkEnd w:id="9"/>
      <w:proofErr w:type="spellEnd"/>
    </w:p>
    <w:p w14:paraId="05B1EC28" w14:textId="2A5000B0" w:rsidR="0069298C" w:rsidRPr="006276F9" w:rsidRDefault="004D7F3C"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 xml:space="preserve">Table 4. </w:t>
      </w:r>
      <w:r w:rsidRPr="006276F9">
        <w:rPr>
          <w:rFonts w:ascii="Times New Roman" w:eastAsia="Times New Roman" w:hAnsi="Times New Roman" w:cs="Times New Roman"/>
          <w:sz w:val="24"/>
          <w:szCs w:val="24"/>
        </w:rPr>
        <w:t xml:space="preserve">ICC coefficient (95% confidence Intervals) for MMN and LDN at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for the two visits for each cluster</w:t>
      </w:r>
    </w:p>
    <w:p w14:paraId="2FF83C2F" w14:textId="48163BA5" w:rsidR="0069298C" w:rsidRPr="006276F9" w:rsidRDefault="0069298C"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Figure 1.</w:t>
      </w:r>
      <w:r w:rsidRPr="006276F9">
        <w:rPr>
          <w:rFonts w:ascii="Times New Roman" w:eastAsia="Times New Roman" w:hAnsi="Times New Roman" w:cs="Times New Roman"/>
          <w:sz w:val="24"/>
          <w:szCs w:val="24"/>
        </w:rPr>
        <w:t xml:space="preserve"> Grand averaged (n=85) control </w:t>
      </w:r>
      <w:r w:rsidR="00611B8C" w:rsidRPr="006276F9">
        <w:rPr>
          <w:rFonts w:ascii="Times New Roman" w:eastAsia="Times New Roman" w:hAnsi="Times New Roman" w:cs="Times New Roman"/>
          <w:sz w:val="24"/>
          <w:szCs w:val="24"/>
        </w:rPr>
        <w:t xml:space="preserve">(red) </w:t>
      </w:r>
      <w:r w:rsidRPr="006276F9">
        <w:rPr>
          <w:rFonts w:ascii="Times New Roman" w:eastAsia="Times New Roman" w:hAnsi="Times New Roman" w:cs="Times New Roman"/>
          <w:sz w:val="24"/>
          <w:szCs w:val="24"/>
        </w:rPr>
        <w:t>and deviant waveforms</w:t>
      </w:r>
      <w:r w:rsidR="00611B8C" w:rsidRPr="006276F9">
        <w:rPr>
          <w:rFonts w:ascii="Times New Roman" w:eastAsia="Times New Roman" w:hAnsi="Times New Roman" w:cs="Times New Roman"/>
          <w:sz w:val="24"/>
          <w:szCs w:val="24"/>
        </w:rPr>
        <w:t xml:space="preserve"> (blue)</w:t>
      </w:r>
      <w:r w:rsidRPr="006276F9">
        <w:rPr>
          <w:rFonts w:ascii="Times New Roman" w:eastAsia="Times New Roman" w:hAnsi="Times New Roman" w:cs="Times New Roman"/>
          <w:sz w:val="24"/>
          <w:szCs w:val="24"/>
        </w:rPr>
        <w:t xml:space="preserve"> at </w:t>
      </w:r>
      <w:r w:rsidRPr="006276F9">
        <w:rPr>
          <w:rFonts w:ascii="Times New Roman" w:eastAsia="Times New Roman" w:hAnsi="Times New Roman" w:cs="Times New Roman"/>
          <w:strike/>
          <w:sz w:val="24"/>
          <w:szCs w:val="24"/>
        </w:rPr>
        <w:t xml:space="preserve">Fz (top </w:t>
      </w:r>
      <w:r w:rsidR="006F50D5" w:rsidRPr="006276F9">
        <w:rPr>
          <w:rFonts w:ascii="Times New Roman" w:eastAsia="Times New Roman" w:hAnsi="Times New Roman" w:cs="Times New Roman"/>
          <w:strike/>
          <w:sz w:val="24"/>
          <w:szCs w:val="24"/>
        </w:rPr>
        <w:t>row</w:t>
      </w:r>
      <w:r w:rsidRPr="006276F9">
        <w:rPr>
          <w:rFonts w:ascii="Times New Roman" w:eastAsia="Times New Roman" w:hAnsi="Times New Roman" w:cs="Times New Roman"/>
          <w:strike/>
          <w:sz w:val="24"/>
          <w:szCs w:val="24"/>
        </w:rPr>
        <w:t>)</w:t>
      </w:r>
      <w:r w:rsidRPr="006276F9">
        <w:rPr>
          <w:rFonts w:ascii="Times New Roman" w:eastAsia="Times New Roman" w:hAnsi="Times New Roman" w:cs="Times New Roman"/>
          <w:sz w:val="24"/>
          <w:szCs w:val="24"/>
        </w:rPr>
        <w:t xml:space="preserve"> </w:t>
      </w:r>
      <w:r w:rsidRPr="006276F9">
        <w:rPr>
          <w:rFonts w:ascii="Times New Roman" w:eastAsia="Times New Roman" w:hAnsi="Times New Roman" w:cs="Times New Roman"/>
          <w:strike/>
          <w:sz w:val="24"/>
          <w:szCs w:val="24"/>
        </w:rPr>
        <w:t>and</w:t>
      </w:r>
      <w:r w:rsidRPr="006276F9">
        <w:rPr>
          <w:rFonts w:ascii="Times New Roman" w:eastAsia="Times New Roman" w:hAnsi="Times New Roman" w:cs="Times New Roman"/>
          <w:sz w:val="24"/>
          <w:szCs w:val="24"/>
        </w:rPr>
        <w:t xml:space="preserve"> </w:t>
      </w:r>
      <w:proofErr w:type="spellStart"/>
      <w:r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for visit 1 </w:t>
      </w:r>
      <w:r w:rsidR="006F50D5" w:rsidRPr="006276F9">
        <w:rPr>
          <w:rFonts w:ascii="Times New Roman" w:eastAsia="Times New Roman" w:hAnsi="Times New Roman" w:cs="Times New Roman"/>
          <w:sz w:val="24"/>
          <w:szCs w:val="24"/>
        </w:rPr>
        <w:t xml:space="preserve">(first left column) </w:t>
      </w:r>
      <w:r w:rsidRPr="006276F9">
        <w:rPr>
          <w:rFonts w:ascii="Times New Roman" w:eastAsia="Times New Roman" w:hAnsi="Times New Roman" w:cs="Times New Roman"/>
          <w:sz w:val="24"/>
          <w:szCs w:val="24"/>
        </w:rPr>
        <w:t>and visit 2 (middle column) as well as the deviant-control difference wave</w:t>
      </w:r>
      <w:r w:rsidR="00611B8C" w:rsidRPr="006276F9">
        <w:rPr>
          <w:rFonts w:ascii="Times New Roman" w:eastAsia="Times New Roman" w:hAnsi="Times New Roman" w:cs="Times New Roman"/>
          <w:sz w:val="24"/>
          <w:szCs w:val="24"/>
        </w:rPr>
        <w:t xml:space="preserve"> (third right column)</w:t>
      </w:r>
      <w:r w:rsidRPr="006276F9">
        <w:rPr>
          <w:rFonts w:ascii="Times New Roman" w:eastAsia="Times New Roman" w:hAnsi="Times New Roman" w:cs="Times New Roman"/>
          <w:sz w:val="24"/>
          <w:szCs w:val="24"/>
        </w:rPr>
        <w:t xml:space="preserve">. The dark lines show the grand averaged waveform, and the shading </w:t>
      </w:r>
      <w:r w:rsidR="004444BA" w:rsidRPr="006276F9">
        <w:rPr>
          <w:rFonts w:ascii="Times New Roman" w:eastAsia="Times New Roman" w:hAnsi="Times New Roman" w:cs="Times New Roman"/>
          <w:sz w:val="24"/>
          <w:szCs w:val="24"/>
        </w:rPr>
        <w:t>depicts</w:t>
      </w:r>
      <w:r w:rsidRPr="006276F9">
        <w:rPr>
          <w:rFonts w:ascii="Times New Roman" w:eastAsia="Times New Roman" w:hAnsi="Times New Roman" w:cs="Times New Roman"/>
          <w:sz w:val="24"/>
          <w:szCs w:val="24"/>
        </w:rPr>
        <w:t xml:space="preserve"> 95% confidence intervals. </w:t>
      </w:r>
    </w:p>
    <w:p w14:paraId="6129AB84" w14:textId="09A5456D" w:rsidR="0069298C" w:rsidRPr="006276F9" w:rsidRDefault="0069298C" w:rsidP="459B4744">
      <w:pPr>
        <w:spacing w:line="480" w:lineRule="auto"/>
        <w:rPr>
          <w:rFonts w:ascii="Times New Roman" w:eastAsia="Times New Roman" w:hAnsi="Times New Roman" w:cs="Times New Roman"/>
          <w:sz w:val="24"/>
          <w:szCs w:val="24"/>
        </w:rPr>
      </w:pPr>
      <w:r w:rsidRPr="006276F9">
        <w:rPr>
          <w:rFonts w:ascii="Times New Roman" w:eastAsia="Times New Roman" w:hAnsi="Times New Roman" w:cs="Times New Roman"/>
          <w:b/>
          <w:bCs/>
          <w:sz w:val="24"/>
          <w:szCs w:val="24"/>
        </w:rPr>
        <w:t>Figure 2.</w:t>
      </w:r>
      <w:r w:rsidRPr="006276F9">
        <w:rPr>
          <w:rFonts w:ascii="Times New Roman" w:eastAsia="Times New Roman" w:hAnsi="Times New Roman" w:cs="Times New Roman"/>
          <w:sz w:val="24"/>
          <w:szCs w:val="24"/>
        </w:rPr>
        <w:t xml:space="preserve"> Depiction of results for </w:t>
      </w:r>
      <w:r w:rsidR="00FB7226" w:rsidRPr="006276F9">
        <w:rPr>
          <w:rFonts w:ascii="Times New Roman" w:eastAsia="Times New Roman" w:hAnsi="Times New Roman" w:cs="Times New Roman"/>
          <w:sz w:val="24"/>
          <w:szCs w:val="24"/>
        </w:rPr>
        <w:t xml:space="preserve">four </w:t>
      </w:r>
      <w:r w:rsidRPr="006276F9">
        <w:rPr>
          <w:rFonts w:ascii="Times New Roman" w:eastAsia="Times New Roman" w:hAnsi="Times New Roman" w:cs="Times New Roman"/>
          <w:sz w:val="24"/>
          <w:szCs w:val="24"/>
        </w:rPr>
        <w:t xml:space="preserve">clusters. Grand averaged </w:t>
      </w:r>
      <w:r w:rsidR="00CB614B" w:rsidRPr="006276F9">
        <w:rPr>
          <w:rFonts w:ascii="Times New Roman" w:eastAsia="Times New Roman" w:hAnsi="Times New Roman" w:cs="Times New Roman"/>
          <w:sz w:val="24"/>
          <w:szCs w:val="24"/>
        </w:rPr>
        <w:t>difference</w:t>
      </w:r>
      <w:r w:rsidRPr="006276F9">
        <w:rPr>
          <w:rFonts w:ascii="Times New Roman" w:eastAsia="Times New Roman" w:hAnsi="Times New Roman" w:cs="Times New Roman"/>
          <w:sz w:val="24"/>
          <w:szCs w:val="24"/>
        </w:rPr>
        <w:t xml:space="preserve"> waveforms for visit 1 (</w:t>
      </w:r>
      <w:r w:rsidR="008A4AF7" w:rsidRPr="006276F9">
        <w:rPr>
          <w:rFonts w:ascii="Times New Roman" w:eastAsia="Times New Roman" w:hAnsi="Times New Roman" w:cs="Times New Roman"/>
          <w:sz w:val="24"/>
          <w:szCs w:val="24"/>
        </w:rPr>
        <w:t>orange</w:t>
      </w:r>
      <w:r w:rsidRPr="006276F9">
        <w:rPr>
          <w:rFonts w:ascii="Times New Roman" w:eastAsia="Times New Roman" w:hAnsi="Times New Roman" w:cs="Times New Roman"/>
          <w:sz w:val="24"/>
          <w:szCs w:val="24"/>
        </w:rPr>
        <w:t>) and visit 2 (</w:t>
      </w:r>
      <w:r w:rsidR="008A4AF7" w:rsidRPr="006276F9">
        <w:rPr>
          <w:rFonts w:ascii="Times New Roman" w:eastAsia="Times New Roman" w:hAnsi="Times New Roman" w:cs="Times New Roman"/>
          <w:sz w:val="24"/>
          <w:szCs w:val="24"/>
        </w:rPr>
        <w:t>green</w:t>
      </w:r>
      <w:r w:rsidRPr="006276F9">
        <w:rPr>
          <w:rFonts w:ascii="Times New Roman" w:eastAsia="Times New Roman" w:hAnsi="Times New Roman" w:cs="Times New Roman"/>
          <w:sz w:val="24"/>
          <w:szCs w:val="24"/>
        </w:rPr>
        <w:t>)</w:t>
      </w:r>
      <w:r w:rsidR="008A4AF7" w:rsidRPr="006276F9">
        <w:rPr>
          <w:rFonts w:ascii="Times New Roman" w:eastAsia="Times New Roman" w:hAnsi="Times New Roman" w:cs="Times New Roman"/>
          <w:sz w:val="24"/>
          <w:szCs w:val="24"/>
        </w:rPr>
        <w:t xml:space="preserve"> for the four clusters</w:t>
      </w:r>
      <w:r w:rsidR="002B55FD" w:rsidRPr="006276F9">
        <w:rPr>
          <w:rFonts w:ascii="Times New Roman" w:eastAsia="Times New Roman" w:hAnsi="Times New Roman" w:cs="Times New Roman"/>
          <w:sz w:val="24"/>
          <w:szCs w:val="24"/>
        </w:rPr>
        <w:t xml:space="preserve"> at </w:t>
      </w:r>
      <w:proofErr w:type="spellStart"/>
      <w:r w:rsidR="002B55FD" w:rsidRPr="006276F9">
        <w:rPr>
          <w:rFonts w:ascii="Times New Roman" w:eastAsia="Times New Roman" w:hAnsi="Times New Roman" w:cs="Times New Roman"/>
          <w:sz w:val="24"/>
          <w:szCs w:val="24"/>
        </w:rPr>
        <w:t>Cz</w:t>
      </w:r>
      <w:proofErr w:type="spellEnd"/>
      <w:r w:rsidRPr="006276F9">
        <w:rPr>
          <w:rFonts w:ascii="Times New Roman" w:eastAsia="Times New Roman" w:hAnsi="Times New Roman" w:cs="Times New Roman"/>
          <w:sz w:val="24"/>
          <w:szCs w:val="24"/>
        </w:rPr>
        <w:t xml:space="preserve">. The dark lines show the grand averaged waveform, and the shading </w:t>
      </w:r>
      <w:r w:rsidR="004444BA" w:rsidRPr="006276F9">
        <w:rPr>
          <w:rFonts w:ascii="Times New Roman" w:eastAsia="Times New Roman" w:hAnsi="Times New Roman" w:cs="Times New Roman"/>
          <w:sz w:val="24"/>
          <w:szCs w:val="24"/>
        </w:rPr>
        <w:t>depicts</w:t>
      </w:r>
      <w:r w:rsidRPr="006276F9">
        <w:rPr>
          <w:rFonts w:ascii="Times New Roman" w:eastAsia="Times New Roman" w:hAnsi="Times New Roman" w:cs="Times New Roman"/>
          <w:sz w:val="24"/>
          <w:szCs w:val="24"/>
        </w:rPr>
        <w:t xml:space="preserve"> 95% confidence intervals. Boxplots representing the MMN amplitudes for visit 1 and 2</w:t>
      </w:r>
      <w:r w:rsidR="002B55FD" w:rsidRPr="006276F9">
        <w:rPr>
          <w:rFonts w:ascii="Times New Roman" w:eastAsia="Times New Roman" w:hAnsi="Times New Roman" w:cs="Times New Roman"/>
          <w:sz w:val="24"/>
          <w:szCs w:val="24"/>
        </w:rPr>
        <w:t xml:space="preserve"> for </w:t>
      </w:r>
      <w:proofErr w:type="spellStart"/>
      <w:r w:rsidR="008C7053" w:rsidRPr="006276F9">
        <w:rPr>
          <w:rFonts w:ascii="Times New Roman" w:eastAsia="Times New Roman" w:hAnsi="Times New Roman" w:cs="Times New Roman"/>
          <w:sz w:val="24"/>
          <w:szCs w:val="24"/>
        </w:rPr>
        <w:t>Cz</w:t>
      </w:r>
      <w:proofErr w:type="spellEnd"/>
      <w:r w:rsidR="000C6546" w:rsidRPr="006276F9">
        <w:rPr>
          <w:rFonts w:ascii="Times New Roman" w:eastAsia="Times New Roman" w:hAnsi="Times New Roman" w:cs="Times New Roman"/>
          <w:sz w:val="24"/>
          <w:szCs w:val="24"/>
        </w:rPr>
        <w:t xml:space="preserve"> for 4 clusters</w:t>
      </w:r>
      <w:r w:rsidR="00D805D0" w:rsidRPr="006276F9">
        <w:rPr>
          <w:rFonts w:ascii="Times New Roman" w:eastAsia="Times New Roman" w:hAnsi="Times New Roman" w:cs="Times New Roman"/>
          <w:sz w:val="24"/>
          <w:szCs w:val="24"/>
        </w:rPr>
        <w:t>.</w:t>
      </w:r>
    </w:p>
    <w:sectPr w:rsidR="0069298C" w:rsidRPr="006276F9" w:rsidSect="00A14A9B">
      <w:footerReference w:type="default" r:id="rId16"/>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60BFC" w14:textId="77777777" w:rsidR="00464941" w:rsidRDefault="00464941" w:rsidP="00FD4216">
      <w:pPr>
        <w:spacing w:after="0" w:line="240" w:lineRule="auto"/>
      </w:pPr>
      <w:r>
        <w:separator/>
      </w:r>
    </w:p>
  </w:endnote>
  <w:endnote w:type="continuationSeparator" w:id="0">
    <w:p w14:paraId="203053B2" w14:textId="77777777" w:rsidR="00464941" w:rsidRDefault="00464941" w:rsidP="00FD4216">
      <w:pPr>
        <w:spacing w:after="0" w:line="240" w:lineRule="auto"/>
      </w:pPr>
      <w:r>
        <w:continuationSeparator/>
      </w:r>
    </w:p>
  </w:endnote>
  <w:endnote w:type="continuationNotice" w:id="1">
    <w:p w14:paraId="3376039E" w14:textId="77777777" w:rsidR="00464941" w:rsidRDefault="004649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5410029"/>
      <w:docPartObj>
        <w:docPartGallery w:val="Page Numbers (Bottom of Page)"/>
        <w:docPartUnique/>
      </w:docPartObj>
    </w:sdtPr>
    <w:sdtEndPr>
      <w:rPr>
        <w:noProof/>
      </w:rPr>
    </w:sdtEndPr>
    <w:sdtContent>
      <w:p w14:paraId="6811650C" w14:textId="42377829" w:rsidR="00FD4216" w:rsidRDefault="00FD42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9FC7D" w14:textId="77777777" w:rsidR="00FD4216" w:rsidRDefault="00FD4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A6853" w14:textId="77777777" w:rsidR="00464941" w:rsidRDefault="00464941" w:rsidP="00FD4216">
      <w:pPr>
        <w:spacing w:after="0" w:line="240" w:lineRule="auto"/>
      </w:pPr>
      <w:r>
        <w:separator/>
      </w:r>
    </w:p>
  </w:footnote>
  <w:footnote w:type="continuationSeparator" w:id="0">
    <w:p w14:paraId="3B5F207A" w14:textId="77777777" w:rsidR="00464941" w:rsidRDefault="00464941" w:rsidP="00FD4216">
      <w:pPr>
        <w:spacing w:after="0" w:line="240" w:lineRule="auto"/>
      </w:pPr>
      <w:r>
        <w:continuationSeparator/>
      </w:r>
    </w:p>
  </w:footnote>
  <w:footnote w:type="continuationNotice" w:id="1">
    <w:p w14:paraId="4D7F07E7" w14:textId="77777777" w:rsidR="00464941" w:rsidRDefault="004649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26EE"/>
    <w:multiLevelType w:val="hybridMultilevel"/>
    <w:tmpl w:val="275C56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2644608"/>
    <w:multiLevelType w:val="hybridMultilevel"/>
    <w:tmpl w:val="AD4CDDF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289109A"/>
    <w:multiLevelType w:val="multilevel"/>
    <w:tmpl w:val="737A7B5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D777B51"/>
    <w:multiLevelType w:val="hybridMultilevel"/>
    <w:tmpl w:val="678859E4"/>
    <w:lvl w:ilvl="0" w:tplc="F190A52E">
      <w:start w:val="1"/>
      <w:numFmt w:val="decimal"/>
      <w:lvlText w:val="%1."/>
      <w:lvlJc w:val="left"/>
      <w:pPr>
        <w:ind w:left="720" w:hanging="360"/>
      </w:pPr>
      <w:rPr>
        <w:rFonts w:hint="default"/>
        <w:b w:val="0"/>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E637530"/>
    <w:multiLevelType w:val="hybridMultilevel"/>
    <w:tmpl w:val="091EF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31174865">
    <w:abstractNumId w:val="0"/>
  </w:num>
  <w:num w:numId="2" w16cid:durableId="1987515925">
    <w:abstractNumId w:val="4"/>
  </w:num>
  <w:num w:numId="3" w16cid:durableId="1880511964">
    <w:abstractNumId w:val="1"/>
  </w:num>
  <w:num w:numId="4" w16cid:durableId="1889103811">
    <w:abstractNumId w:val="3"/>
  </w:num>
  <w:num w:numId="5" w16cid:durableId="3697212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rghese Peter">
    <w15:presenceInfo w15:providerId="AD" w15:userId="S::vpeter@usc.edu.au::395d109f-a38b-4fcf-9a21-82247b0a4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waevza5sds5zcetdwpxesxlvvrxr9xwfpde&quot;&gt;My EndNote Library_MS&lt;record-ids&gt;&lt;item&gt;52&lt;/item&gt;&lt;item&gt;64&lt;/item&gt;&lt;item&gt;67&lt;/item&gt;&lt;item&gt;69&lt;/item&gt;&lt;item&gt;71&lt;/item&gt;&lt;item&gt;72&lt;/item&gt;&lt;item&gt;73&lt;/item&gt;&lt;/record-ids&gt;&lt;/item&gt;&lt;/Libraries&gt;"/>
  </w:docVars>
  <w:rsids>
    <w:rsidRoot w:val="00EE52D6"/>
    <w:rsid w:val="000011C9"/>
    <w:rsid w:val="000013FA"/>
    <w:rsid w:val="0000503D"/>
    <w:rsid w:val="00005BFF"/>
    <w:rsid w:val="00010DB5"/>
    <w:rsid w:val="00011768"/>
    <w:rsid w:val="0001277B"/>
    <w:rsid w:val="00014DFB"/>
    <w:rsid w:val="00016A2E"/>
    <w:rsid w:val="00020467"/>
    <w:rsid w:val="00021CC9"/>
    <w:rsid w:val="00024B41"/>
    <w:rsid w:val="000262C2"/>
    <w:rsid w:val="00026D24"/>
    <w:rsid w:val="00026FB9"/>
    <w:rsid w:val="0003101D"/>
    <w:rsid w:val="00032FE5"/>
    <w:rsid w:val="00034264"/>
    <w:rsid w:val="0003564B"/>
    <w:rsid w:val="000360E0"/>
    <w:rsid w:val="000364FC"/>
    <w:rsid w:val="000365D2"/>
    <w:rsid w:val="00036677"/>
    <w:rsid w:val="00036F6C"/>
    <w:rsid w:val="00041336"/>
    <w:rsid w:val="0004137E"/>
    <w:rsid w:val="000419C0"/>
    <w:rsid w:val="00043963"/>
    <w:rsid w:val="000439B2"/>
    <w:rsid w:val="0004463C"/>
    <w:rsid w:val="00044843"/>
    <w:rsid w:val="00046B9A"/>
    <w:rsid w:val="0004714C"/>
    <w:rsid w:val="00047F3F"/>
    <w:rsid w:val="00051B67"/>
    <w:rsid w:val="00053297"/>
    <w:rsid w:val="00053730"/>
    <w:rsid w:val="0005460B"/>
    <w:rsid w:val="0006045A"/>
    <w:rsid w:val="00060EF1"/>
    <w:rsid w:val="0006199E"/>
    <w:rsid w:val="000634F1"/>
    <w:rsid w:val="00063DAB"/>
    <w:rsid w:val="00063EEF"/>
    <w:rsid w:val="000644A5"/>
    <w:rsid w:val="00065516"/>
    <w:rsid w:val="0006579C"/>
    <w:rsid w:val="00066C27"/>
    <w:rsid w:val="0007044E"/>
    <w:rsid w:val="00071B6E"/>
    <w:rsid w:val="000720FB"/>
    <w:rsid w:val="0007440F"/>
    <w:rsid w:val="0007479F"/>
    <w:rsid w:val="00076072"/>
    <w:rsid w:val="00076156"/>
    <w:rsid w:val="0008220E"/>
    <w:rsid w:val="00082462"/>
    <w:rsid w:val="00082E84"/>
    <w:rsid w:val="00084C23"/>
    <w:rsid w:val="00086856"/>
    <w:rsid w:val="000869E1"/>
    <w:rsid w:val="0008741F"/>
    <w:rsid w:val="000877BF"/>
    <w:rsid w:val="00090182"/>
    <w:rsid w:val="000903C1"/>
    <w:rsid w:val="00092349"/>
    <w:rsid w:val="00092C5C"/>
    <w:rsid w:val="000941DC"/>
    <w:rsid w:val="00096B7A"/>
    <w:rsid w:val="000977A4"/>
    <w:rsid w:val="0009797D"/>
    <w:rsid w:val="000A0F62"/>
    <w:rsid w:val="000A0FE7"/>
    <w:rsid w:val="000A1108"/>
    <w:rsid w:val="000A1594"/>
    <w:rsid w:val="000A271F"/>
    <w:rsid w:val="000A275A"/>
    <w:rsid w:val="000A408B"/>
    <w:rsid w:val="000A412A"/>
    <w:rsid w:val="000A601F"/>
    <w:rsid w:val="000A7B28"/>
    <w:rsid w:val="000B0ADB"/>
    <w:rsid w:val="000B256A"/>
    <w:rsid w:val="000B2C13"/>
    <w:rsid w:val="000B376D"/>
    <w:rsid w:val="000B445C"/>
    <w:rsid w:val="000B55B6"/>
    <w:rsid w:val="000B6308"/>
    <w:rsid w:val="000B7B8A"/>
    <w:rsid w:val="000C0009"/>
    <w:rsid w:val="000C42D8"/>
    <w:rsid w:val="000C4D0D"/>
    <w:rsid w:val="000C5D90"/>
    <w:rsid w:val="000C6546"/>
    <w:rsid w:val="000C72D1"/>
    <w:rsid w:val="000C7CF7"/>
    <w:rsid w:val="000D1A1A"/>
    <w:rsid w:val="000D1AF3"/>
    <w:rsid w:val="000D1BE9"/>
    <w:rsid w:val="000D27EB"/>
    <w:rsid w:val="000D2D43"/>
    <w:rsid w:val="000D3644"/>
    <w:rsid w:val="000D3D39"/>
    <w:rsid w:val="000E1363"/>
    <w:rsid w:val="000E176C"/>
    <w:rsid w:val="000E177F"/>
    <w:rsid w:val="000E2032"/>
    <w:rsid w:val="000E29DA"/>
    <w:rsid w:val="000E2ACB"/>
    <w:rsid w:val="000E414E"/>
    <w:rsid w:val="000E4F25"/>
    <w:rsid w:val="000E4F92"/>
    <w:rsid w:val="000E584D"/>
    <w:rsid w:val="000E7DBE"/>
    <w:rsid w:val="000F04A1"/>
    <w:rsid w:val="000F23B1"/>
    <w:rsid w:val="000F3671"/>
    <w:rsid w:val="000F38BD"/>
    <w:rsid w:val="000F6800"/>
    <w:rsid w:val="000F7462"/>
    <w:rsid w:val="000F7747"/>
    <w:rsid w:val="000F7B09"/>
    <w:rsid w:val="00101C2F"/>
    <w:rsid w:val="00102A93"/>
    <w:rsid w:val="0010440F"/>
    <w:rsid w:val="00104C2C"/>
    <w:rsid w:val="00105961"/>
    <w:rsid w:val="00106BB9"/>
    <w:rsid w:val="00106C7B"/>
    <w:rsid w:val="00107892"/>
    <w:rsid w:val="00112751"/>
    <w:rsid w:val="001146C3"/>
    <w:rsid w:val="0011475C"/>
    <w:rsid w:val="00114A20"/>
    <w:rsid w:val="00115E8E"/>
    <w:rsid w:val="00116419"/>
    <w:rsid w:val="001166A9"/>
    <w:rsid w:val="0011708E"/>
    <w:rsid w:val="0011782A"/>
    <w:rsid w:val="0012037B"/>
    <w:rsid w:val="00120DC6"/>
    <w:rsid w:val="00121BAB"/>
    <w:rsid w:val="00123724"/>
    <w:rsid w:val="001257B5"/>
    <w:rsid w:val="00126848"/>
    <w:rsid w:val="00130797"/>
    <w:rsid w:val="001312D0"/>
    <w:rsid w:val="001324C2"/>
    <w:rsid w:val="00132587"/>
    <w:rsid w:val="0013338A"/>
    <w:rsid w:val="00134B46"/>
    <w:rsid w:val="00135336"/>
    <w:rsid w:val="00135C28"/>
    <w:rsid w:val="00135E4E"/>
    <w:rsid w:val="00135FE9"/>
    <w:rsid w:val="00137479"/>
    <w:rsid w:val="0014084E"/>
    <w:rsid w:val="001410EF"/>
    <w:rsid w:val="001413F8"/>
    <w:rsid w:val="0014212C"/>
    <w:rsid w:val="001452C1"/>
    <w:rsid w:val="00145608"/>
    <w:rsid w:val="001462CC"/>
    <w:rsid w:val="00150C94"/>
    <w:rsid w:val="00151916"/>
    <w:rsid w:val="00151C29"/>
    <w:rsid w:val="00151E84"/>
    <w:rsid w:val="00152652"/>
    <w:rsid w:val="00154F5A"/>
    <w:rsid w:val="00155BED"/>
    <w:rsid w:val="00157378"/>
    <w:rsid w:val="001608DB"/>
    <w:rsid w:val="00160FA7"/>
    <w:rsid w:val="001639C4"/>
    <w:rsid w:val="00165C2D"/>
    <w:rsid w:val="00166DAA"/>
    <w:rsid w:val="00167136"/>
    <w:rsid w:val="00167244"/>
    <w:rsid w:val="00167896"/>
    <w:rsid w:val="00167F62"/>
    <w:rsid w:val="00171053"/>
    <w:rsid w:val="00172685"/>
    <w:rsid w:val="00173EC9"/>
    <w:rsid w:val="001742AA"/>
    <w:rsid w:val="00175174"/>
    <w:rsid w:val="00175618"/>
    <w:rsid w:val="00183796"/>
    <w:rsid w:val="00183F30"/>
    <w:rsid w:val="00184EFD"/>
    <w:rsid w:val="00186BDD"/>
    <w:rsid w:val="001876FD"/>
    <w:rsid w:val="00187997"/>
    <w:rsid w:val="001901B0"/>
    <w:rsid w:val="00190F0C"/>
    <w:rsid w:val="00190FAB"/>
    <w:rsid w:val="0019182D"/>
    <w:rsid w:val="00191F94"/>
    <w:rsid w:val="00192A7F"/>
    <w:rsid w:val="001933A6"/>
    <w:rsid w:val="00193980"/>
    <w:rsid w:val="0019497F"/>
    <w:rsid w:val="0019501F"/>
    <w:rsid w:val="001964C0"/>
    <w:rsid w:val="001A2D58"/>
    <w:rsid w:val="001A35D4"/>
    <w:rsid w:val="001A413D"/>
    <w:rsid w:val="001A5637"/>
    <w:rsid w:val="001A5F1C"/>
    <w:rsid w:val="001A6379"/>
    <w:rsid w:val="001A692A"/>
    <w:rsid w:val="001A7CBD"/>
    <w:rsid w:val="001B0757"/>
    <w:rsid w:val="001B138A"/>
    <w:rsid w:val="001B3999"/>
    <w:rsid w:val="001B4F26"/>
    <w:rsid w:val="001B616C"/>
    <w:rsid w:val="001B6955"/>
    <w:rsid w:val="001B69D5"/>
    <w:rsid w:val="001B69DC"/>
    <w:rsid w:val="001B7060"/>
    <w:rsid w:val="001B70F1"/>
    <w:rsid w:val="001B75F2"/>
    <w:rsid w:val="001B7FF1"/>
    <w:rsid w:val="001C0C2E"/>
    <w:rsid w:val="001C0E97"/>
    <w:rsid w:val="001C0F76"/>
    <w:rsid w:val="001C0FF9"/>
    <w:rsid w:val="001C370F"/>
    <w:rsid w:val="001C4AB7"/>
    <w:rsid w:val="001C6804"/>
    <w:rsid w:val="001D4E05"/>
    <w:rsid w:val="001D5968"/>
    <w:rsid w:val="001D6572"/>
    <w:rsid w:val="001E0090"/>
    <w:rsid w:val="001E01D6"/>
    <w:rsid w:val="001E0EB7"/>
    <w:rsid w:val="001E45B5"/>
    <w:rsid w:val="001E4676"/>
    <w:rsid w:val="001E5924"/>
    <w:rsid w:val="001E73EB"/>
    <w:rsid w:val="001F044D"/>
    <w:rsid w:val="001F0F00"/>
    <w:rsid w:val="001F211D"/>
    <w:rsid w:val="001F2313"/>
    <w:rsid w:val="001F29C8"/>
    <w:rsid w:val="001F384C"/>
    <w:rsid w:val="001F44CB"/>
    <w:rsid w:val="001F45AB"/>
    <w:rsid w:val="001F493C"/>
    <w:rsid w:val="001F5B53"/>
    <w:rsid w:val="00205429"/>
    <w:rsid w:val="002054D8"/>
    <w:rsid w:val="002067AB"/>
    <w:rsid w:val="00207477"/>
    <w:rsid w:val="00210229"/>
    <w:rsid w:val="002118AF"/>
    <w:rsid w:val="0021649E"/>
    <w:rsid w:val="00217A4B"/>
    <w:rsid w:val="00220C24"/>
    <w:rsid w:val="00221305"/>
    <w:rsid w:val="00221C94"/>
    <w:rsid w:val="0022296F"/>
    <w:rsid w:val="00223B4F"/>
    <w:rsid w:val="002257FE"/>
    <w:rsid w:val="002266E3"/>
    <w:rsid w:val="00226F90"/>
    <w:rsid w:val="00227A76"/>
    <w:rsid w:val="00231A97"/>
    <w:rsid w:val="002344FF"/>
    <w:rsid w:val="00235476"/>
    <w:rsid w:val="00236842"/>
    <w:rsid w:val="00237DCE"/>
    <w:rsid w:val="0024117C"/>
    <w:rsid w:val="00242D0A"/>
    <w:rsid w:val="002445C2"/>
    <w:rsid w:val="002458DA"/>
    <w:rsid w:val="002476E9"/>
    <w:rsid w:val="00250ABE"/>
    <w:rsid w:val="002514D2"/>
    <w:rsid w:val="002543E2"/>
    <w:rsid w:val="002544A5"/>
    <w:rsid w:val="00257888"/>
    <w:rsid w:val="002630D7"/>
    <w:rsid w:val="00265ADE"/>
    <w:rsid w:val="00266859"/>
    <w:rsid w:val="00267107"/>
    <w:rsid w:val="002702ED"/>
    <w:rsid w:val="00271877"/>
    <w:rsid w:val="00273293"/>
    <w:rsid w:val="00274FB8"/>
    <w:rsid w:val="00275B1A"/>
    <w:rsid w:val="00276C64"/>
    <w:rsid w:val="00280352"/>
    <w:rsid w:val="002804FB"/>
    <w:rsid w:val="002849D0"/>
    <w:rsid w:val="00284E0C"/>
    <w:rsid w:val="002852D8"/>
    <w:rsid w:val="00285905"/>
    <w:rsid w:val="00286492"/>
    <w:rsid w:val="002867DE"/>
    <w:rsid w:val="002900EA"/>
    <w:rsid w:val="00292D46"/>
    <w:rsid w:val="0029346E"/>
    <w:rsid w:val="00297403"/>
    <w:rsid w:val="002A08AC"/>
    <w:rsid w:val="002A08E8"/>
    <w:rsid w:val="002A2D07"/>
    <w:rsid w:val="002A4A93"/>
    <w:rsid w:val="002A5EC9"/>
    <w:rsid w:val="002A62AD"/>
    <w:rsid w:val="002B3B84"/>
    <w:rsid w:val="002B476D"/>
    <w:rsid w:val="002B5355"/>
    <w:rsid w:val="002B55FD"/>
    <w:rsid w:val="002B7A86"/>
    <w:rsid w:val="002C05D2"/>
    <w:rsid w:val="002C0AC2"/>
    <w:rsid w:val="002C0B4E"/>
    <w:rsid w:val="002C18E4"/>
    <w:rsid w:val="002C2029"/>
    <w:rsid w:val="002C41E0"/>
    <w:rsid w:val="002C7B20"/>
    <w:rsid w:val="002D03C9"/>
    <w:rsid w:val="002D04E6"/>
    <w:rsid w:val="002D0658"/>
    <w:rsid w:val="002D2EA9"/>
    <w:rsid w:val="002D2F5E"/>
    <w:rsid w:val="002D35BF"/>
    <w:rsid w:val="002D518C"/>
    <w:rsid w:val="002D5244"/>
    <w:rsid w:val="002D542E"/>
    <w:rsid w:val="002D589D"/>
    <w:rsid w:val="002D5EDB"/>
    <w:rsid w:val="002D71D3"/>
    <w:rsid w:val="002D727C"/>
    <w:rsid w:val="002E155C"/>
    <w:rsid w:val="002E1B6C"/>
    <w:rsid w:val="002E2216"/>
    <w:rsid w:val="002E2E12"/>
    <w:rsid w:val="002E6AFC"/>
    <w:rsid w:val="002E73F4"/>
    <w:rsid w:val="002F114E"/>
    <w:rsid w:val="002F269B"/>
    <w:rsid w:val="002F27F3"/>
    <w:rsid w:val="002F616A"/>
    <w:rsid w:val="0030155B"/>
    <w:rsid w:val="00301EC3"/>
    <w:rsid w:val="003025A6"/>
    <w:rsid w:val="003029C7"/>
    <w:rsid w:val="00302A1E"/>
    <w:rsid w:val="00303A7F"/>
    <w:rsid w:val="00306337"/>
    <w:rsid w:val="00310100"/>
    <w:rsid w:val="003134E4"/>
    <w:rsid w:val="0031430E"/>
    <w:rsid w:val="00314DCE"/>
    <w:rsid w:val="0031712C"/>
    <w:rsid w:val="00320F1B"/>
    <w:rsid w:val="003215E6"/>
    <w:rsid w:val="003221C3"/>
    <w:rsid w:val="00322495"/>
    <w:rsid w:val="003224AC"/>
    <w:rsid w:val="003229A9"/>
    <w:rsid w:val="00322B49"/>
    <w:rsid w:val="00323F96"/>
    <w:rsid w:val="003241AF"/>
    <w:rsid w:val="003246B6"/>
    <w:rsid w:val="0032496A"/>
    <w:rsid w:val="00325613"/>
    <w:rsid w:val="00325F7E"/>
    <w:rsid w:val="0032624A"/>
    <w:rsid w:val="003262F2"/>
    <w:rsid w:val="00331066"/>
    <w:rsid w:val="003310C3"/>
    <w:rsid w:val="00331CDA"/>
    <w:rsid w:val="00332B13"/>
    <w:rsid w:val="00333DC7"/>
    <w:rsid w:val="003342F1"/>
    <w:rsid w:val="00334C17"/>
    <w:rsid w:val="0033614B"/>
    <w:rsid w:val="00336FC2"/>
    <w:rsid w:val="00342061"/>
    <w:rsid w:val="0034434F"/>
    <w:rsid w:val="00350A31"/>
    <w:rsid w:val="0035138B"/>
    <w:rsid w:val="00351420"/>
    <w:rsid w:val="00351974"/>
    <w:rsid w:val="00351979"/>
    <w:rsid w:val="00352F75"/>
    <w:rsid w:val="00353B25"/>
    <w:rsid w:val="00353EB2"/>
    <w:rsid w:val="00356911"/>
    <w:rsid w:val="00357C14"/>
    <w:rsid w:val="0036095D"/>
    <w:rsid w:val="0036102E"/>
    <w:rsid w:val="00361119"/>
    <w:rsid w:val="003614AF"/>
    <w:rsid w:val="00364396"/>
    <w:rsid w:val="00365294"/>
    <w:rsid w:val="003666FF"/>
    <w:rsid w:val="00367A61"/>
    <w:rsid w:val="00370D99"/>
    <w:rsid w:val="0037246E"/>
    <w:rsid w:val="00373D05"/>
    <w:rsid w:val="00373F14"/>
    <w:rsid w:val="00374E2A"/>
    <w:rsid w:val="00376053"/>
    <w:rsid w:val="00376BD7"/>
    <w:rsid w:val="00377152"/>
    <w:rsid w:val="003802D3"/>
    <w:rsid w:val="00382262"/>
    <w:rsid w:val="00382CDF"/>
    <w:rsid w:val="00383C28"/>
    <w:rsid w:val="00383D06"/>
    <w:rsid w:val="00384413"/>
    <w:rsid w:val="003849AB"/>
    <w:rsid w:val="00384E02"/>
    <w:rsid w:val="00385849"/>
    <w:rsid w:val="00387FB7"/>
    <w:rsid w:val="0039088B"/>
    <w:rsid w:val="00390B3B"/>
    <w:rsid w:val="00392CD8"/>
    <w:rsid w:val="00393502"/>
    <w:rsid w:val="00393576"/>
    <w:rsid w:val="00393A32"/>
    <w:rsid w:val="00393AB6"/>
    <w:rsid w:val="00395C60"/>
    <w:rsid w:val="00397EB9"/>
    <w:rsid w:val="003A0113"/>
    <w:rsid w:val="003A1659"/>
    <w:rsid w:val="003A6144"/>
    <w:rsid w:val="003B0851"/>
    <w:rsid w:val="003B2383"/>
    <w:rsid w:val="003B2DBC"/>
    <w:rsid w:val="003B3E32"/>
    <w:rsid w:val="003B4C5A"/>
    <w:rsid w:val="003B5429"/>
    <w:rsid w:val="003B5A42"/>
    <w:rsid w:val="003B7550"/>
    <w:rsid w:val="003B77BC"/>
    <w:rsid w:val="003B7E66"/>
    <w:rsid w:val="003B7FDB"/>
    <w:rsid w:val="003C1135"/>
    <w:rsid w:val="003C251E"/>
    <w:rsid w:val="003C3D04"/>
    <w:rsid w:val="003C5BFF"/>
    <w:rsid w:val="003C645D"/>
    <w:rsid w:val="003D02B7"/>
    <w:rsid w:val="003D082C"/>
    <w:rsid w:val="003D1438"/>
    <w:rsid w:val="003D602C"/>
    <w:rsid w:val="003D6F6C"/>
    <w:rsid w:val="003D7ECC"/>
    <w:rsid w:val="003E0846"/>
    <w:rsid w:val="003E0DA3"/>
    <w:rsid w:val="003E2EE1"/>
    <w:rsid w:val="003E4285"/>
    <w:rsid w:val="003E48A8"/>
    <w:rsid w:val="003E4C05"/>
    <w:rsid w:val="003E4D72"/>
    <w:rsid w:val="003F128F"/>
    <w:rsid w:val="003F2AF7"/>
    <w:rsid w:val="003F2F00"/>
    <w:rsid w:val="003F4A55"/>
    <w:rsid w:val="003F6E30"/>
    <w:rsid w:val="003F7C01"/>
    <w:rsid w:val="0040020F"/>
    <w:rsid w:val="00401DEF"/>
    <w:rsid w:val="004022E5"/>
    <w:rsid w:val="004032CC"/>
    <w:rsid w:val="00406970"/>
    <w:rsid w:val="004078FB"/>
    <w:rsid w:val="00411492"/>
    <w:rsid w:val="0041210F"/>
    <w:rsid w:val="00412578"/>
    <w:rsid w:val="00412761"/>
    <w:rsid w:val="00412DF4"/>
    <w:rsid w:val="004136E1"/>
    <w:rsid w:val="0041583E"/>
    <w:rsid w:val="00416A62"/>
    <w:rsid w:val="0042020E"/>
    <w:rsid w:val="004210AE"/>
    <w:rsid w:val="0042141A"/>
    <w:rsid w:val="00421D15"/>
    <w:rsid w:val="00421F6C"/>
    <w:rsid w:val="00422334"/>
    <w:rsid w:val="004238B9"/>
    <w:rsid w:val="0042503B"/>
    <w:rsid w:val="004250EA"/>
    <w:rsid w:val="004277F8"/>
    <w:rsid w:val="00427A7C"/>
    <w:rsid w:val="00430206"/>
    <w:rsid w:val="004303CD"/>
    <w:rsid w:val="004303E2"/>
    <w:rsid w:val="004336AC"/>
    <w:rsid w:val="00434F9D"/>
    <w:rsid w:val="00435601"/>
    <w:rsid w:val="00436AA6"/>
    <w:rsid w:val="00440003"/>
    <w:rsid w:val="0044092D"/>
    <w:rsid w:val="004409EB"/>
    <w:rsid w:val="004439C7"/>
    <w:rsid w:val="004444BA"/>
    <w:rsid w:val="00446833"/>
    <w:rsid w:val="00450A51"/>
    <w:rsid w:val="0045170C"/>
    <w:rsid w:val="00452354"/>
    <w:rsid w:val="004547C3"/>
    <w:rsid w:val="004551C8"/>
    <w:rsid w:val="00457B26"/>
    <w:rsid w:val="00463631"/>
    <w:rsid w:val="00464941"/>
    <w:rsid w:val="00464B1E"/>
    <w:rsid w:val="00464F2F"/>
    <w:rsid w:val="0047014F"/>
    <w:rsid w:val="004708B4"/>
    <w:rsid w:val="0047107E"/>
    <w:rsid w:val="004719BE"/>
    <w:rsid w:val="00473763"/>
    <w:rsid w:val="004740FA"/>
    <w:rsid w:val="00474A7C"/>
    <w:rsid w:val="00474DCF"/>
    <w:rsid w:val="0047501D"/>
    <w:rsid w:val="0047541F"/>
    <w:rsid w:val="004755F2"/>
    <w:rsid w:val="00477190"/>
    <w:rsid w:val="0047721D"/>
    <w:rsid w:val="00480556"/>
    <w:rsid w:val="00480DAE"/>
    <w:rsid w:val="0048424E"/>
    <w:rsid w:val="00486165"/>
    <w:rsid w:val="00486FF7"/>
    <w:rsid w:val="00487491"/>
    <w:rsid w:val="00487773"/>
    <w:rsid w:val="004909F9"/>
    <w:rsid w:val="00491087"/>
    <w:rsid w:val="004936FA"/>
    <w:rsid w:val="0049418C"/>
    <w:rsid w:val="00495219"/>
    <w:rsid w:val="0049577D"/>
    <w:rsid w:val="00496FE4"/>
    <w:rsid w:val="0049745A"/>
    <w:rsid w:val="00497C15"/>
    <w:rsid w:val="004A017E"/>
    <w:rsid w:val="004A0355"/>
    <w:rsid w:val="004A1321"/>
    <w:rsid w:val="004A26EE"/>
    <w:rsid w:val="004A3B11"/>
    <w:rsid w:val="004A48D8"/>
    <w:rsid w:val="004B030F"/>
    <w:rsid w:val="004B167C"/>
    <w:rsid w:val="004B1DE1"/>
    <w:rsid w:val="004B24A9"/>
    <w:rsid w:val="004B2866"/>
    <w:rsid w:val="004B288A"/>
    <w:rsid w:val="004B381C"/>
    <w:rsid w:val="004B677F"/>
    <w:rsid w:val="004B7338"/>
    <w:rsid w:val="004C14B7"/>
    <w:rsid w:val="004C1B07"/>
    <w:rsid w:val="004C281E"/>
    <w:rsid w:val="004C28F4"/>
    <w:rsid w:val="004C2C31"/>
    <w:rsid w:val="004C43C4"/>
    <w:rsid w:val="004C56A1"/>
    <w:rsid w:val="004C60F6"/>
    <w:rsid w:val="004C62EC"/>
    <w:rsid w:val="004C751F"/>
    <w:rsid w:val="004D06B8"/>
    <w:rsid w:val="004D0B80"/>
    <w:rsid w:val="004D1AC5"/>
    <w:rsid w:val="004D2BA1"/>
    <w:rsid w:val="004D38F9"/>
    <w:rsid w:val="004D7F3C"/>
    <w:rsid w:val="004E111D"/>
    <w:rsid w:val="004E13EB"/>
    <w:rsid w:val="004E2B26"/>
    <w:rsid w:val="004E392F"/>
    <w:rsid w:val="004E4E72"/>
    <w:rsid w:val="004E55E7"/>
    <w:rsid w:val="004F02FE"/>
    <w:rsid w:val="004F2197"/>
    <w:rsid w:val="004F3296"/>
    <w:rsid w:val="004F3BBF"/>
    <w:rsid w:val="004F5957"/>
    <w:rsid w:val="00500337"/>
    <w:rsid w:val="0050105A"/>
    <w:rsid w:val="00501690"/>
    <w:rsid w:val="0050198D"/>
    <w:rsid w:val="00501C66"/>
    <w:rsid w:val="00503C8D"/>
    <w:rsid w:val="00504993"/>
    <w:rsid w:val="0050652E"/>
    <w:rsid w:val="00510AD6"/>
    <w:rsid w:val="005115AF"/>
    <w:rsid w:val="00511F64"/>
    <w:rsid w:val="005126DA"/>
    <w:rsid w:val="005128F6"/>
    <w:rsid w:val="00514103"/>
    <w:rsid w:val="005168F8"/>
    <w:rsid w:val="00517A03"/>
    <w:rsid w:val="0052227E"/>
    <w:rsid w:val="00523223"/>
    <w:rsid w:val="00523CCF"/>
    <w:rsid w:val="00524BA0"/>
    <w:rsid w:val="005271F8"/>
    <w:rsid w:val="00532B64"/>
    <w:rsid w:val="00533E5B"/>
    <w:rsid w:val="00534687"/>
    <w:rsid w:val="00534C76"/>
    <w:rsid w:val="0053528E"/>
    <w:rsid w:val="005358CE"/>
    <w:rsid w:val="00535CD1"/>
    <w:rsid w:val="00535DB3"/>
    <w:rsid w:val="00537B1E"/>
    <w:rsid w:val="0054075E"/>
    <w:rsid w:val="005408F7"/>
    <w:rsid w:val="00541D72"/>
    <w:rsid w:val="00541E7E"/>
    <w:rsid w:val="0054217B"/>
    <w:rsid w:val="005453D4"/>
    <w:rsid w:val="00545C7A"/>
    <w:rsid w:val="00546B55"/>
    <w:rsid w:val="0055073E"/>
    <w:rsid w:val="00552E67"/>
    <w:rsid w:val="00552EC1"/>
    <w:rsid w:val="00553692"/>
    <w:rsid w:val="00554699"/>
    <w:rsid w:val="00557E82"/>
    <w:rsid w:val="00560709"/>
    <w:rsid w:val="00561D58"/>
    <w:rsid w:val="00563154"/>
    <w:rsid w:val="00564AEB"/>
    <w:rsid w:val="00564F6B"/>
    <w:rsid w:val="00564F98"/>
    <w:rsid w:val="00565D04"/>
    <w:rsid w:val="00565FF4"/>
    <w:rsid w:val="0056687C"/>
    <w:rsid w:val="00575EFB"/>
    <w:rsid w:val="00576CE7"/>
    <w:rsid w:val="005770DF"/>
    <w:rsid w:val="0058011D"/>
    <w:rsid w:val="005813B4"/>
    <w:rsid w:val="0058404F"/>
    <w:rsid w:val="00584AE4"/>
    <w:rsid w:val="0058626C"/>
    <w:rsid w:val="00586624"/>
    <w:rsid w:val="005878B1"/>
    <w:rsid w:val="005905B4"/>
    <w:rsid w:val="0059129E"/>
    <w:rsid w:val="00591679"/>
    <w:rsid w:val="00592AE3"/>
    <w:rsid w:val="00593B10"/>
    <w:rsid w:val="00594179"/>
    <w:rsid w:val="00595457"/>
    <w:rsid w:val="005956DC"/>
    <w:rsid w:val="00595E85"/>
    <w:rsid w:val="00597287"/>
    <w:rsid w:val="005A04B2"/>
    <w:rsid w:val="005A378F"/>
    <w:rsid w:val="005A440C"/>
    <w:rsid w:val="005A7CB8"/>
    <w:rsid w:val="005B09F9"/>
    <w:rsid w:val="005B0E14"/>
    <w:rsid w:val="005B1433"/>
    <w:rsid w:val="005B18D8"/>
    <w:rsid w:val="005B29B0"/>
    <w:rsid w:val="005B2A16"/>
    <w:rsid w:val="005B2A1C"/>
    <w:rsid w:val="005B563F"/>
    <w:rsid w:val="005B6138"/>
    <w:rsid w:val="005B6297"/>
    <w:rsid w:val="005B67EA"/>
    <w:rsid w:val="005C3D14"/>
    <w:rsid w:val="005C3ED8"/>
    <w:rsid w:val="005C3FE8"/>
    <w:rsid w:val="005C4150"/>
    <w:rsid w:val="005C54D2"/>
    <w:rsid w:val="005C5EB2"/>
    <w:rsid w:val="005C7B9C"/>
    <w:rsid w:val="005C7DAC"/>
    <w:rsid w:val="005D0DAD"/>
    <w:rsid w:val="005D2534"/>
    <w:rsid w:val="005D32D3"/>
    <w:rsid w:val="005D3FC4"/>
    <w:rsid w:val="005D464B"/>
    <w:rsid w:val="005D5873"/>
    <w:rsid w:val="005D6627"/>
    <w:rsid w:val="005D6DFE"/>
    <w:rsid w:val="005D6ED2"/>
    <w:rsid w:val="005E0338"/>
    <w:rsid w:val="005E05C0"/>
    <w:rsid w:val="005E0B9D"/>
    <w:rsid w:val="005E4F1E"/>
    <w:rsid w:val="005E7034"/>
    <w:rsid w:val="005E77BA"/>
    <w:rsid w:val="005F2A34"/>
    <w:rsid w:val="005F3519"/>
    <w:rsid w:val="005F5017"/>
    <w:rsid w:val="005F65E9"/>
    <w:rsid w:val="005F6799"/>
    <w:rsid w:val="005F7E07"/>
    <w:rsid w:val="0060012D"/>
    <w:rsid w:val="00600DF0"/>
    <w:rsid w:val="0060131C"/>
    <w:rsid w:val="006045B8"/>
    <w:rsid w:val="00604A0E"/>
    <w:rsid w:val="00605761"/>
    <w:rsid w:val="00607B47"/>
    <w:rsid w:val="00610A01"/>
    <w:rsid w:val="00610F55"/>
    <w:rsid w:val="00610F99"/>
    <w:rsid w:val="00611B8C"/>
    <w:rsid w:val="0061373B"/>
    <w:rsid w:val="00613803"/>
    <w:rsid w:val="00613AB8"/>
    <w:rsid w:val="00613BC7"/>
    <w:rsid w:val="0061465B"/>
    <w:rsid w:val="006152CF"/>
    <w:rsid w:val="00623A39"/>
    <w:rsid w:val="00624C46"/>
    <w:rsid w:val="006258B5"/>
    <w:rsid w:val="006276F9"/>
    <w:rsid w:val="0063159B"/>
    <w:rsid w:val="00632B55"/>
    <w:rsid w:val="00633AE1"/>
    <w:rsid w:val="00635AB9"/>
    <w:rsid w:val="00635B45"/>
    <w:rsid w:val="00635F8A"/>
    <w:rsid w:val="00636940"/>
    <w:rsid w:val="00637E7E"/>
    <w:rsid w:val="00641BCE"/>
    <w:rsid w:val="00641C7C"/>
    <w:rsid w:val="0064241C"/>
    <w:rsid w:val="0064325D"/>
    <w:rsid w:val="00645578"/>
    <w:rsid w:val="0064590F"/>
    <w:rsid w:val="00645D4D"/>
    <w:rsid w:val="0064621A"/>
    <w:rsid w:val="006477B8"/>
    <w:rsid w:val="00652347"/>
    <w:rsid w:val="00655D1E"/>
    <w:rsid w:val="00656764"/>
    <w:rsid w:val="00656D9D"/>
    <w:rsid w:val="006572B1"/>
    <w:rsid w:val="00657B38"/>
    <w:rsid w:val="00660841"/>
    <w:rsid w:val="00660B38"/>
    <w:rsid w:val="0066340E"/>
    <w:rsid w:val="00663CF9"/>
    <w:rsid w:val="00664301"/>
    <w:rsid w:val="0066436A"/>
    <w:rsid w:val="006646DF"/>
    <w:rsid w:val="00664DD4"/>
    <w:rsid w:val="0066584E"/>
    <w:rsid w:val="00666E6D"/>
    <w:rsid w:val="006674AB"/>
    <w:rsid w:val="00667774"/>
    <w:rsid w:val="00670308"/>
    <w:rsid w:val="00671D7C"/>
    <w:rsid w:val="00675496"/>
    <w:rsid w:val="0067731A"/>
    <w:rsid w:val="00680802"/>
    <w:rsid w:val="0068232C"/>
    <w:rsid w:val="0068264D"/>
    <w:rsid w:val="00682721"/>
    <w:rsid w:val="0068288C"/>
    <w:rsid w:val="00685070"/>
    <w:rsid w:val="0068709C"/>
    <w:rsid w:val="00687D9F"/>
    <w:rsid w:val="00691394"/>
    <w:rsid w:val="0069298C"/>
    <w:rsid w:val="00694327"/>
    <w:rsid w:val="00697EDF"/>
    <w:rsid w:val="006A004A"/>
    <w:rsid w:val="006A01F0"/>
    <w:rsid w:val="006A1F25"/>
    <w:rsid w:val="006A49E5"/>
    <w:rsid w:val="006A59BB"/>
    <w:rsid w:val="006A62CF"/>
    <w:rsid w:val="006A6573"/>
    <w:rsid w:val="006A6B93"/>
    <w:rsid w:val="006B2F52"/>
    <w:rsid w:val="006B34FD"/>
    <w:rsid w:val="006B3C68"/>
    <w:rsid w:val="006B6007"/>
    <w:rsid w:val="006B61BE"/>
    <w:rsid w:val="006B7F6D"/>
    <w:rsid w:val="006C109B"/>
    <w:rsid w:val="006C2E9A"/>
    <w:rsid w:val="006C4A97"/>
    <w:rsid w:val="006C5A65"/>
    <w:rsid w:val="006C7A18"/>
    <w:rsid w:val="006C7EE0"/>
    <w:rsid w:val="006D0A83"/>
    <w:rsid w:val="006D0EB5"/>
    <w:rsid w:val="006D2A51"/>
    <w:rsid w:val="006D33F0"/>
    <w:rsid w:val="006D44B9"/>
    <w:rsid w:val="006D4885"/>
    <w:rsid w:val="006D4AAC"/>
    <w:rsid w:val="006D527C"/>
    <w:rsid w:val="006D52E1"/>
    <w:rsid w:val="006D5A8B"/>
    <w:rsid w:val="006D6A9F"/>
    <w:rsid w:val="006D6FC6"/>
    <w:rsid w:val="006E39F2"/>
    <w:rsid w:val="006E4907"/>
    <w:rsid w:val="006E7EF3"/>
    <w:rsid w:val="006F0288"/>
    <w:rsid w:val="006F2840"/>
    <w:rsid w:val="006F50D5"/>
    <w:rsid w:val="00700AB7"/>
    <w:rsid w:val="0070120B"/>
    <w:rsid w:val="0070130B"/>
    <w:rsid w:val="007042D1"/>
    <w:rsid w:val="00705B9B"/>
    <w:rsid w:val="00706CF1"/>
    <w:rsid w:val="00706EAF"/>
    <w:rsid w:val="00707A18"/>
    <w:rsid w:val="00707AE1"/>
    <w:rsid w:val="0071230E"/>
    <w:rsid w:val="0071267B"/>
    <w:rsid w:val="00712DB1"/>
    <w:rsid w:val="0071673B"/>
    <w:rsid w:val="0072023A"/>
    <w:rsid w:val="00720971"/>
    <w:rsid w:val="007213A6"/>
    <w:rsid w:val="00722162"/>
    <w:rsid w:val="00722326"/>
    <w:rsid w:val="007229C8"/>
    <w:rsid w:val="00725353"/>
    <w:rsid w:val="00725C7A"/>
    <w:rsid w:val="00726B8C"/>
    <w:rsid w:val="00727D8F"/>
    <w:rsid w:val="00730EC5"/>
    <w:rsid w:val="007310AE"/>
    <w:rsid w:val="007336B2"/>
    <w:rsid w:val="00734413"/>
    <w:rsid w:val="00734659"/>
    <w:rsid w:val="00736FAD"/>
    <w:rsid w:val="00737632"/>
    <w:rsid w:val="00741C67"/>
    <w:rsid w:val="007439BA"/>
    <w:rsid w:val="00744A6C"/>
    <w:rsid w:val="00745E1A"/>
    <w:rsid w:val="007467A8"/>
    <w:rsid w:val="00746C84"/>
    <w:rsid w:val="0074765C"/>
    <w:rsid w:val="00747E31"/>
    <w:rsid w:val="007512B4"/>
    <w:rsid w:val="007551C8"/>
    <w:rsid w:val="007566AB"/>
    <w:rsid w:val="007568A5"/>
    <w:rsid w:val="0075786D"/>
    <w:rsid w:val="00762587"/>
    <w:rsid w:val="00763606"/>
    <w:rsid w:val="00764118"/>
    <w:rsid w:val="0076794A"/>
    <w:rsid w:val="00770A12"/>
    <w:rsid w:val="00770CCE"/>
    <w:rsid w:val="007715F0"/>
    <w:rsid w:val="007719BD"/>
    <w:rsid w:val="00771D78"/>
    <w:rsid w:val="00772A6B"/>
    <w:rsid w:val="00772BC8"/>
    <w:rsid w:val="00772F36"/>
    <w:rsid w:val="007734DF"/>
    <w:rsid w:val="007751BD"/>
    <w:rsid w:val="007751E7"/>
    <w:rsid w:val="007756B5"/>
    <w:rsid w:val="00777685"/>
    <w:rsid w:val="007776DE"/>
    <w:rsid w:val="00777DFF"/>
    <w:rsid w:val="0078050D"/>
    <w:rsid w:val="00780D25"/>
    <w:rsid w:val="0078298F"/>
    <w:rsid w:val="00785071"/>
    <w:rsid w:val="00791423"/>
    <w:rsid w:val="00792D0D"/>
    <w:rsid w:val="007935FE"/>
    <w:rsid w:val="0079364A"/>
    <w:rsid w:val="00795795"/>
    <w:rsid w:val="007A1D68"/>
    <w:rsid w:val="007A2432"/>
    <w:rsid w:val="007A245A"/>
    <w:rsid w:val="007A36ED"/>
    <w:rsid w:val="007A3EAF"/>
    <w:rsid w:val="007A65A8"/>
    <w:rsid w:val="007B0766"/>
    <w:rsid w:val="007B195A"/>
    <w:rsid w:val="007B2052"/>
    <w:rsid w:val="007B489D"/>
    <w:rsid w:val="007B7DA9"/>
    <w:rsid w:val="007B7E2F"/>
    <w:rsid w:val="007C378F"/>
    <w:rsid w:val="007C4367"/>
    <w:rsid w:val="007D060E"/>
    <w:rsid w:val="007D3AC8"/>
    <w:rsid w:val="007D7DF6"/>
    <w:rsid w:val="007E0D9E"/>
    <w:rsid w:val="007E1D47"/>
    <w:rsid w:val="007E3704"/>
    <w:rsid w:val="007E395D"/>
    <w:rsid w:val="007E42F0"/>
    <w:rsid w:val="007E7351"/>
    <w:rsid w:val="007E742C"/>
    <w:rsid w:val="007F03A7"/>
    <w:rsid w:val="007F123F"/>
    <w:rsid w:val="007F25A5"/>
    <w:rsid w:val="007F2610"/>
    <w:rsid w:val="007F37CF"/>
    <w:rsid w:val="007F60BF"/>
    <w:rsid w:val="007F6735"/>
    <w:rsid w:val="007F67B4"/>
    <w:rsid w:val="007F7394"/>
    <w:rsid w:val="007F7A25"/>
    <w:rsid w:val="0080187C"/>
    <w:rsid w:val="00801F81"/>
    <w:rsid w:val="00802EB1"/>
    <w:rsid w:val="008060FF"/>
    <w:rsid w:val="00807BF4"/>
    <w:rsid w:val="00812E4E"/>
    <w:rsid w:val="00813B1C"/>
    <w:rsid w:val="00815CE0"/>
    <w:rsid w:val="00817FEE"/>
    <w:rsid w:val="008202C5"/>
    <w:rsid w:val="00820654"/>
    <w:rsid w:val="00822314"/>
    <w:rsid w:val="00822376"/>
    <w:rsid w:val="008236F0"/>
    <w:rsid w:val="00825221"/>
    <w:rsid w:val="008255D3"/>
    <w:rsid w:val="00831E3D"/>
    <w:rsid w:val="008364EC"/>
    <w:rsid w:val="00840294"/>
    <w:rsid w:val="00840AA4"/>
    <w:rsid w:val="008455EC"/>
    <w:rsid w:val="00846B8E"/>
    <w:rsid w:val="008478CF"/>
    <w:rsid w:val="00847B7A"/>
    <w:rsid w:val="0085004F"/>
    <w:rsid w:val="008501CA"/>
    <w:rsid w:val="00851DA3"/>
    <w:rsid w:val="008522A1"/>
    <w:rsid w:val="008530A7"/>
    <w:rsid w:val="00853719"/>
    <w:rsid w:val="00853A1A"/>
    <w:rsid w:val="00854984"/>
    <w:rsid w:val="0085662D"/>
    <w:rsid w:val="00856810"/>
    <w:rsid w:val="00857538"/>
    <w:rsid w:val="00860229"/>
    <w:rsid w:val="00863163"/>
    <w:rsid w:val="00866324"/>
    <w:rsid w:val="00866924"/>
    <w:rsid w:val="00866D6D"/>
    <w:rsid w:val="00866FE2"/>
    <w:rsid w:val="008670D8"/>
    <w:rsid w:val="00870D36"/>
    <w:rsid w:val="008748EA"/>
    <w:rsid w:val="00876892"/>
    <w:rsid w:val="00877C30"/>
    <w:rsid w:val="00882075"/>
    <w:rsid w:val="008830B7"/>
    <w:rsid w:val="0088332A"/>
    <w:rsid w:val="0088419B"/>
    <w:rsid w:val="008853B9"/>
    <w:rsid w:val="00885555"/>
    <w:rsid w:val="00885B7D"/>
    <w:rsid w:val="00886735"/>
    <w:rsid w:val="00886E19"/>
    <w:rsid w:val="008871B4"/>
    <w:rsid w:val="0088788D"/>
    <w:rsid w:val="00890C72"/>
    <w:rsid w:val="00890D35"/>
    <w:rsid w:val="00891DA1"/>
    <w:rsid w:val="008927CA"/>
    <w:rsid w:val="00892CCE"/>
    <w:rsid w:val="0089351F"/>
    <w:rsid w:val="00893E92"/>
    <w:rsid w:val="00895C90"/>
    <w:rsid w:val="008A0042"/>
    <w:rsid w:val="008A034C"/>
    <w:rsid w:val="008A1BDE"/>
    <w:rsid w:val="008A1EC7"/>
    <w:rsid w:val="008A2DEA"/>
    <w:rsid w:val="008A4AF7"/>
    <w:rsid w:val="008A78FD"/>
    <w:rsid w:val="008B06C6"/>
    <w:rsid w:val="008B1275"/>
    <w:rsid w:val="008B44F5"/>
    <w:rsid w:val="008B48AF"/>
    <w:rsid w:val="008B48B6"/>
    <w:rsid w:val="008C018F"/>
    <w:rsid w:val="008C0606"/>
    <w:rsid w:val="008C242F"/>
    <w:rsid w:val="008C3460"/>
    <w:rsid w:val="008C3A11"/>
    <w:rsid w:val="008C5825"/>
    <w:rsid w:val="008C632D"/>
    <w:rsid w:val="008C7053"/>
    <w:rsid w:val="008D4246"/>
    <w:rsid w:val="008D45EB"/>
    <w:rsid w:val="008D5C58"/>
    <w:rsid w:val="008D6C4C"/>
    <w:rsid w:val="008D75B2"/>
    <w:rsid w:val="008E2357"/>
    <w:rsid w:val="008E2A49"/>
    <w:rsid w:val="008E5406"/>
    <w:rsid w:val="008E608E"/>
    <w:rsid w:val="008E62D2"/>
    <w:rsid w:val="008E6445"/>
    <w:rsid w:val="008E66F6"/>
    <w:rsid w:val="008F0567"/>
    <w:rsid w:val="008F4E83"/>
    <w:rsid w:val="008F77B4"/>
    <w:rsid w:val="0090121F"/>
    <w:rsid w:val="009029C1"/>
    <w:rsid w:val="0090547A"/>
    <w:rsid w:val="009059BA"/>
    <w:rsid w:val="00905F83"/>
    <w:rsid w:val="00906D90"/>
    <w:rsid w:val="00910E6A"/>
    <w:rsid w:val="0091229C"/>
    <w:rsid w:val="00912E45"/>
    <w:rsid w:val="009132DE"/>
    <w:rsid w:val="00913FC2"/>
    <w:rsid w:val="009140EE"/>
    <w:rsid w:val="00916049"/>
    <w:rsid w:val="009165DD"/>
    <w:rsid w:val="00920230"/>
    <w:rsid w:val="00920D80"/>
    <w:rsid w:val="009221C9"/>
    <w:rsid w:val="00922673"/>
    <w:rsid w:val="00924598"/>
    <w:rsid w:val="00924D22"/>
    <w:rsid w:val="00924D96"/>
    <w:rsid w:val="009259F1"/>
    <w:rsid w:val="00926CE4"/>
    <w:rsid w:val="0092706A"/>
    <w:rsid w:val="00930405"/>
    <w:rsid w:val="00931796"/>
    <w:rsid w:val="0093441F"/>
    <w:rsid w:val="00934AA6"/>
    <w:rsid w:val="00935D80"/>
    <w:rsid w:val="009369BE"/>
    <w:rsid w:val="009371F6"/>
    <w:rsid w:val="0094041F"/>
    <w:rsid w:val="00940756"/>
    <w:rsid w:val="00940F71"/>
    <w:rsid w:val="00941079"/>
    <w:rsid w:val="0094147A"/>
    <w:rsid w:val="00942B62"/>
    <w:rsid w:val="00943D56"/>
    <w:rsid w:val="0095028E"/>
    <w:rsid w:val="009510BC"/>
    <w:rsid w:val="00951AA4"/>
    <w:rsid w:val="00951D5A"/>
    <w:rsid w:val="009526D6"/>
    <w:rsid w:val="00956184"/>
    <w:rsid w:val="00961612"/>
    <w:rsid w:val="00963DF7"/>
    <w:rsid w:val="00964788"/>
    <w:rsid w:val="0096514D"/>
    <w:rsid w:val="00965239"/>
    <w:rsid w:val="00965FF9"/>
    <w:rsid w:val="00966157"/>
    <w:rsid w:val="00966D37"/>
    <w:rsid w:val="009679AD"/>
    <w:rsid w:val="009679C0"/>
    <w:rsid w:val="00970631"/>
    <w:rsid w:val="00970AD8"/>
    <w:rsid w:val="00971D08"/>
    <w:rsid w:val="009727D2"/>
    <w:rsid w:val="009753FF"/>
    <w:rsid w:val="0097622C"/>
    <w:rsid w:val="00980AD4"/>
    <w:rsid w:val="00980E1F"/>
    <w:rsid w:val="00982293"/>
    <w:rsid w:val="00982A39"/>
    <w:rsid w:val="00982FD3"/>
    <w:rsid w:val="00983873"/>
    <w:rsid w:val="00987AEE"/>
    <w:rsid w:val="009907F7"/>
    <w:rsid w:val="009914F0"/>
    <w:rsid w:val="00991ECC"/>
    <w:rsid w:val="0099440E"/>
    <w:rsid w:val="00994C1E"/>
    <w:rsid w:val="00995303"/>
    <w:rsid w:val="00995340"/>
    <w:rsid w:val="00995C43"/>
    <w:rsid w:val="00996CBF"/>
    <w:rsid w:val="00996EC6"/>
    <w:rsid w:val="009A2BCE"/>
    <w:rsid w:val="009A32D3"/>
    <w:rsid w:val="009A4A36"/>
    <w:rsid w:val="009A4FDF"/>
    <w:rsid w:val="009A6261"/>
    <w:rsid w:val="009A75CE"/>
    <w:rsid w:val="009A7EF4"/>
    <w:rsid w:val="009B2789"/>
    <w:rsid w:val="009B3E6C"/>
    <w:rsid w:val="009B5211"/>
    <w:rsid w:val="009B6E13"/>
    <w:rsid w:val="009B7DA2"/>
    <w:rsid w:val="009C4132"/>
    <w:rsid w:val="009C568E"/>
    <w:rsid w:val="009C6012"/>
    <w:rsid w:val="009C651A"/>
    <w:rsid w:val="009C6B08"/>
    <w:rsid w:val="009C72D8"/>
    <w:rsid w:val="009D05E9"/>
    <w:rsid w:val="009D0E41"/>
    <w:rsid w:val="009D26F7"/>
    <w:rsid w:val="009D2F08"/>
    <w:rsid w:val="009D3920"/>
    <w:rsid w:val="009D3B24"/>
    <w:rsid w:val="009D4123"/>
    <w:rsid w:val="009D4872"/>
    <w:rsid w:val="009D4EED"/>
    <w:rsid w:val="009D58BE"/>
    <w:rsid w:val="009E33B0"/>
    <w:rsid w:val="009E3ED1"/>
    <w:rsid w:val="009E4938"/>
    <w:rsid w:val="009F0780"/>
    <w:rsid w:val="009F0D81"/>
    <w:rsid w:val="009F0E83"/>
    <w:rsid w:val="009F10D6"/>
    <w:rsid w:val="009F275F"/>
    <w:rsid w:val="009F3258"/>
    <w:rsid w:val="009F4D26"/>
    <w:rsid w:val="009F7A1E"/>
    <w:rsid w:val="00A001A9"/>
    <w:rsid w:val="00A01708"/>
    <w:rsid w:val="00A02C08"/>
    <w:rsid w:val="00A03086"/>
    <w:rsid w:val="00A03E9D"/>
    <w:rsid w:val="00A05446"/>
    <w:rsid w:val="00A07CD3"/>
    <w:rsid w:val="00A10D8C"/>
    <w:rsid w:val="00A11C0C"/>
    <w:rsid w:val="00A126A0"/>
    <w:rsid w:val="00A129B5"/>
    <w:rsid w:val="00A135F6"/>
    <w:rsid w:val="00A1397B"/>
    <w:rsid w:val="00A13F2D"/>
    <w:rsid w:val="00A14968"/>
    <w:rsid w:val="00A14989"/>
    <w:rsid w:val="00A14A9B"/>
    <w:rsid w:val="00A210E4"/>
    <w:rsid w:val="00A221BF"/>
    <w:rsid w:val="00A25F79"/>
    <w:rsid w:val="00A27460"/>
    <w:rsid w:val="00A27CCF"/>
    <w:rsid w:val="00A30CE5"/>
    <w:rsid w:val="00A32412"/>
    <w:rsid w:val="00A32DD6"/>
    <w:rsid w:val="00A340C3"/>
    <w:rsid w:val="00A372AB"/>
    <w:rsid w:val="00A42238"/>
    <w:rsid w:val="00A44A44"/>
    <w:rsid w:val="00A52AE5"/>
    <w:rsid w:val="00A54E44"/>
    <w:rsid w:val="00A57417"/>
    <w:rsid w:val="00A61B85"/>
    <w:rsid w:val="00A639DF"/>
    <w:rsid w:val="00A64ABB"/>
    <w:rsid w:val="00A6513F"/>
    <w:rsid w:val="00A67181"/>
    <w:rsid w:val="00A67CB1"/>
    <w:rsid w:val="00A70733"/>
    <w:rsid w:val="00A710A9"/>
    <w:rsid w:val="00A73E8E"/>
    <w:rsid w:val="00A74ED6"/>
    <w:rsid w:val="00A75235"/>
    <w:rsid w:val="00A7642A"/>
    <w:rsid w:val="00A76505"/>
    <w:rsid w:val="00A80BFA"/>
    <w:rsid w:val="00A80C5F"/>
    <w:rsid w:val="00A812AB"/>
    <w:rsid w:val="00A83A02"/>
    <w:rsid w:val="00A90556"/>
    <w:rsid w:val="00A917A1"/>
    <w:rsid w:val="00A9292D"/>
    <w:rsid w:val="00A93D04"/>
    <w:rsid w:val="00A9518A"/>
    <w:rsid w:val="00A96555"/>
    <w:rsid w:val="00A96600"/>
    <w:rsid w:val="00A97DD3"/>
    <w:rsid w:val="00A97F6E"/>
    <w:rsid w:val="00AA0BCE"/>
    <w:rsid w:val="00AA0C40"/>
    <w:rsid w:val="00AA0D8B"/>
    <w:rsid w:val="00AA2AEE"/>
    <w:rsid w:val="00AA3834"/>
    <w:rsid w:val="00AA44F0"/>
    <w:rsid w:val="00AA595A"/>
    <w:rsid w:val="00AA5B44"/>
    <w:rsid w:val="00AA7473"/>
    <w:rsid w:val="00AA7823"/>
    <w:rsid w:val="00AB121C"/>
    <w:rsid w:val="00AB2656"/>
    <w:rsid w:val="00AB3208"/>
    <w:rsid w:val="00AB351A"/>
    <w:rsid w:val="00AB39A5"/>
    <w:rsid w:val="00AB3AA4"/>
    <w:rsid w:val="00AB414C"/>
    <w:rsid w:val="00AB728B"/>
    <w:rsid w:val="00AC0623"/>
    <w:rsid w:val="00AC1521"/>
    <w:rsid w:val="00AC155B"/>
    <w:rsid w:val="00AC21E2"/>
    <w:rsid w:val="00AC2CC8"/>
    <w:rsid w:val="00AC5E00"/>
    <w:rsid w:val="00AC77FD"/>
    <w:rsid w:val="00AD08D1"/>
    <w:rsid w:val="00AD4F4C"/>
    <w:rsid w:val="00AD51E6"/>
    <w:rsid w:val="00AE0D1E"/>
    <w:rsid w:val="00AE264A"/>
    <w:rsid w:val="00AE588C"/>
    <w:rsid w:val="00AE5A72"/>
    <w:rsid w:val="00AE6FD2"/>
    <w:rsid w:val="00AF11FE"/>
    <w:rsid w:val="00AF12E6"/>
    <w:rsid w:val="00AF19FA"/>
    <w:rsid w:val="00AF3107"/>
    <w:rsid w:val="00AF3594"/>
    <w:rsid w:val="00AF37C7"/>
    <w:rsid w:val="00AF3C59"/>
    <w:rsid w:val="00AF4B88"/>
    <w:rsid w:val="00AF7062"/>
    <w:rsid w:val="00AF744B"/>
    <w:rsid w:val="00AF7EEF"/>
    <w:rsid w:val="00B00990"/>
    <w:rsid w:val="00B031E4"/>
    <w:rsid w:val="00B03BE1"/>
    <w:rsid w:val="00B0415B"/>
    <w:rsid w:val="00B06FAB"/>
    <w:rsid w:val="00B12F73"/>
    <w:rsid w:val="00B13090"/>
    <w:rsid w:val="00B139EF"/>
    <w:rsid w:val="00B13ADA"/>
    <w:rsid w:val="00B13F30"/>
    <w:rsid w:val="00B15E66"/>
    <w:rsid w:val="00B1752F"/>
    <w:rsid w:val="00B2002E"/>
    <w:rsid w:val="00B2387E"/>
    <w:rsid w:val="00B23FDE"/>
    <w:rsid w:val="00B2464D"/>
    <w:rsid w:val="00B30F9D"/>
    <w:rsid w:val="00B328BD"/>
    <w:rsid w:val="00B33124"/>
    <w:rsid w:val="00B33C73"/>
    <w:rsid w:val="00B34418"/>
    <w:rsid w:val="00B35B05"/>
    <w:rsid w:val="00B36C9D"/>
    <w:rsid w:val="00B36D3D"/>
    <w:rsid w:val="00B4260F"/>
    <w:rsid w:val="00B42D5F"/>
    <w:rsid w:val="00B43685"/>
    <w:rsid w:val="00B45FC4"/>
    <w:rsid w:val="00B51425"/>
    <w:rsid w:val="00B51665"/>
    <w:rsid w:val="00B532A4"/>
    <w:rsid w:val="00B53A1F"/>
    <w:rsid w:val="00B53EF9"/>
    <w:rsid w:val="00B53F7A"/>
    <w:rsid w:val="00B54017"/>
    <w:rsid w:val="00B549CC"/>
    <w:rsid w:val="00B55009"/>
    <w:rsid w:val="00B57C5B"/>
    <w:rsid w:val="00B6014B"/>
    <w:rsid w:val="00B60F0B"/>
    <w:rsid w:val="00B61B8C"/>
    <w:rsid w:val="00B6212E"/>
    <w:rsid w:val="00B63DED"/>
    <w:rsid w:val="00B647B3"/>
    <w:rsid w:val="00B64C85"/>
    <w:rsid w:val="00B65474"/>
    <w:rsid w:val="00B65969"/>
    <w:rsid w:val="00B70292"/>
    <w:rsid w:val="00B7061C"/>
    <w:rsid w:val="00B712FE"/>
    <w:rsid w:val="00B7133E"/>
    <w:rsid w:val="00B725A8"/>
    <w:rsid w:val="00B74EE4"/>
    <w:rsid w:val="00B768E9"/>
    <w:rsid w:val="00B779DA"/>
    <w:rsid w:val="00B77ACD"/>
    <w:rsid w:val="00B82EA7"/>
    <w:rsid w:val="00B83630"/>
    <w:rsid w:val="00B83AFC"/>
    <w:rsid w:val="00B851D1"/>
    <w:rsid w:val="00B85583"/>
    <w:rsid w:val="00B902AF"/>
    <w:rsid w:val="00B921F0"/>
    <w:rsid w:val="00B94FEE"/>
    <w:rsid w:val="00B974BA"/>
    <w:rsid w:val="00BA06B3"/>
    <w:rsid w:val="00BA0DD2"/>
    <w:rsid w:val="00BA136A"/>
    <w:rsid w:val="00BA1A20"/>
    <w:rsid w:val="00BA2BDE"/>
    <w:rsid w:val="00BA2CA0"/>
    <w:rsid w:val="00BA3126"/>
    <w:rsid w:val="00BA4115"/>
    <w:rsid w:val="00BA55BB"/>
    <w:rsid w:val="00BB0152"/>
    <w:rsid w:val="00BB177E"/>
    <w:rsid w:val="00BB28E0"/>
    <w:rsid w:val="00BB39EC"/>
    <w:rsid w:val="00BB4066"/>
    <w:rsid w:val="00BB5339"/>
    <w:rsid w:val="00BC2134"/>
    <w:rsid w:val="00BC2BC0"/>
    <w:rsid w:val="00BD18E6"/>
    <w:rsid w:val="00BD2A52"/>
    <w:rsid w:val="00BD3D7D"/>
    <w:rsid w:val="00BD4815"/>
    <w:rsid w:val="00BD4B63"/>
    <w:rsid w:val="00BD4BD8"/>
    <w:rsid w:val="00BD73AA"/>
    <w:rsid w:val="00BE035F"/>
    <w:rsid w:val="00BE3E8D"/>
    <w:rsid w:val="00BF2590"/>
    <w:rsid w:val="00BF6479"/>
    <w:rsid w:val="00BF7137"/>
    <w:rsid w:val="00C00D7A"/>
    <w:rsid w:val="00C01824"/>
    <w:rsid w:val="00C035B7"/>
    <w:rsid w:val="00C03B91"/>
    <w:rsid w:val="00C04DD0"/>
    <w:rsid w:val="00C05313"/>
    <w:rsid w:val="00C06467"/>
    <w:rsid w:val="00C07B34"/>
    <w:rsid w:val="00C10330"/>
    <w:rsid w:val="00C11B34"/>
    <w:rsid w:val="00C13665"/>
    <w:rsid w:val="00C142C8"/>
    <w:rsid w:val="00C14C1C"/>
    <w:rsid w:val="00C16285"/>
    <w:rsid w:val="00C2001C"/>
    <w:rsid w:val="00C20EBF"/>
    <w:rsid w:val="00C212C9"/>
    <w:rsid w:val="00C23F8A"/>
    <w:rsid w:val="00C26480"/>
    <w:rsid w:val="00C278AB"/>
    <w:rsid w:val="00C27CFE"/>
    <w:rsid w:val="00C33BD4"/>
    <w:rsid w:val="00C34FD8"/>
    <w:rsid w:val="00C364F2"/>
    <w:rsid w:val="00C37808"/>
    <w:rsid w:val="00C37D78"/>
    <w:rsid w:val="00C40085"/>
    <w:rsid w:val="00C40795"/>
    <w:rsid w:val="00C4191E"/>
    <w:rsid w:val="00C47BCD"/>
    <w:rsid w:val="00C50504"/>
    <w:rsid w:val="00C514B6"/>
    <w:rsid w:val="00C528F0"/>
    <w:rsid w:val="00C558D9"/>
    <w:rsid w:val="00C57F0E"/>
    <w:rsid w:val="00C57F94"/>
    <w:rsid w:val="00C61934"/>
    <w:rsid w:val="00C637A2"/>
    <w:rsid w:val="00C640CC"/>
    <w:rsid w:val="00C6468F"/>
    <w:rsid w:val="00C65FB5"/>
    <w:rsid w:val="00C67416"/>
    <w:rsid w:val="00C70CA0"/>
    <w:rsid w:val="00C71134"/>
    <w:rsid w:val="00C721E0"/>
    <w:rsid w:val="00C72C98"/>
    <w:rsid w:val="00C735D9"/>
    <w:rsid w:val="00C74D8E"/>
    <w:rsid w:val="00C779C5"/>
    <w:rsid w:val="00C80062"/>
    <w:rsid w:val="00C83956"/>
    <w:rsid w:val="00C84EB4"/>
    <w:rsid w:val="00C8689E"/>
    <w:rsid w:val="00C87FEC"/>
    <w:rsid w:val="00C90B98"/>
    <w:rsid w:val="00C90D4C"/>
    <w:rsid w:val="00C928B6"/>
    <w:rsid w:val="00C9327B"/>
    <w:rsid w:val="00C9429D"/>
    <w:rsid w:val="00C9475B"/>
    <w:rsid w:val="00C94979"/>
    <w:rsid w:val="00C968A9"/>
    <w:rsid w:val="00CA227C"/>
    <w:rsid w:val="00CA30F7"/>
    <w:rsid w:val="00CA4912"/>
    <w:rsid w:val="00CA7852"/>
    <w:rsid w:val="00CB0751"/>
    <w:rsid w:val="00CB07C6"/>
    <w:rsid w:val="00CB0F2B"/>
    <w:rsid w:val="00CB0F3D"/>
    <w:rsid w:val="00CB1399"/>
    <w:rsid w:val="00CB1D5F"/>
    <w:rsid w:val="00CB2149"/>
    <w:rsid w:val="00CB32C4"/>
    <w:rsid w:val="00CB33DE"/>
    <w:rsid w:val="00CB52C2"/>
    <w:rsid w:val="00CB614B"/>
    <w:rsid w:val="00CC1347"/>
    <w:rsid w:val="00CC3721"/>
    <w:rsid w:val="00CC37C7"/>
    <w:rsid w:val="00CC5AA4"/>
    <w:rsid w:val="00CC5B29"/>
    <w:rsid w:val="00CC6885"/>
    <w:rsid w:val="00CC73A1"/>
    <w:rsid w:val="00CD06CF"/>
    <w:rsid w:val="00CD1197"/>
    <w:rsid w:val="00CD35B2"/>
    <w:rsid w:val="00CD4746"/>
    <w:rsid w:val="00CD60A6"/>
    <w:rsid w:val="00CD64DD"/>
    <w:rsid w:val="00CD6A09"/>
    <w:rsid w:val="00CE081A"/>
    <w:rsid w:val="00CE0C48"/>
    <w:rsid w:val="00CE242A"/>
    <w:rsid w:val="00CE2940"/>
    <w:rsid w:val="00CE3338"/>
    <w:rsid w:val="00CE36C4"/>
    <w:rsid w:val="00CE3BE9"/>
    <w:rsid w:val="00CE6D17"/>
    <w:rsid w:val="00CE75E4"/>
    <w:rsid w:val="00CE78C2"/>
    <w:rsid w:val="00CF2CE3"/>
    <w:rsid w:val="00D01FE1"/>
    <w:rsid w:val="00D0307E"/>
    <w:rsid w:val="00D045E1"/>
    <w:rsid w:val="00D0693E"/>
    <w:rsid w:val="00D06B89"/>
    <w:rsid w:val="00D070C1"/>
    <w:rsid w:val="00D076E0"/>
    <w:rsid w:val="00D12245"/>
    <w:rsid w:val="00D2174D"/>
    <w:rsid w:val="00D21909"/>
    <w:rsid w:val="00D225E0"/>
    <w:rsid w:val="00D22A59"/>
    <w:rsid w:val="00D243E0"/>
    <w:rsid w:val="00D25D02"/>
    <w:rsid w:val="00D26EE5"/>
    <w:rsid w:val="00D277E3"/>
    <w:rsid w:val="00D30CED"/>
    <w:rsid w:val="00D318FE"/>
    <w:rsid w:val="00D32C2B"/>
    <w:rsid w:val="00D41F61"/>
    <w:rsid w:val="00D43574"/>
    <w:rsid w:val="00D4412F"/>
    <w:rsid w:val="00D453A7"/>
    <w:rsid w:val="00D46DCA"/>
    <w:rsid w:val="00D52460"/>
    <w:rsid w:val="00D550AC"/>
    <w:rsid w:val="00D55DEB"/>
    <w:rsid w:val="00D57B6E"/>
    <w:rsid w:val="00D57BBC"/>
    <w:rsid w:val="00D601E1"/>
    <w:rsid w:val="00D6123E"/>
    <w:rsid w:val="00D63875"/>
    <w:rsid w:val="00D64B59"/>
    <w:rsid w:val="00D668F3"/>
    <w:rsid w:val="00D6757A"/>
    <w:rsid w:val="00D707FA"/>
    <w:rsid w:val="00D7303B"/>
    <w:rsid w:val="00D73406"/>
    <w:rsid w:val="00D7352E"/>
    <w:rsid w:val="00D75606"/>
    <w:rsid w:val="00D75C48"/>
    <w:rsid w:val="00D764BB"/>
    <w:rsid w:val="00D77D25"/>
    <w:rsid w:val="00D805D0"/>
    <w:rsid w:val="00D818B2"/>
    <w:rsid w:val="00D846E8"/>
    <w:rsid w:val="00D84A04"/>
    <w:rsid w:val="00D9148A"/>
    <w:rsid w:val="00D91F0F"/>
    <w:rsid w:val="00D9391E"/>
    <w:rsid w:val="00D93DB3"/>
    <w:rsid w:val="00D94332"/>
    <w:rsid w:val="00D9624F"/>
    <w:rsid w:val="00D96335"/>
    <w:rsid w:val="00D96889"/>
    <w:rsid w:val="00DA01F6"/>
    <w:rsid w:val="00DA1515"/>
    <w:rsid w:val="00DA2124"/>
    <w:rsid w:val="00DA2D23"/>
    <w:rsid w:val="00DA5406"/>
    <w:rsid w:val="00DB0182"/>
    <w:rsid w:val="00DB36AA"/>
    <w:rsid w:val="00DB3A51"/>
    <w:rsid w:val="00DB3F1B"/>
    <w:rsid w:val="00DB6B89"/>
    <w:rsid w:val="00DB6C06"/>
    <w:rsid w:val="00DC0849"/>
    <w:rsid w:val="00DC4B39"/>
    <w:rsid w:val="00DC4ECE"/>
    <w:rsid w:val="00DC5E2D"/>
    <w:rsid w:val="00DD11BB"/>
    <w:rsid w:val="00DD4203"/>
    <w:rsid w:val="00DD4277"/>
    <w:rsid w:val="00DD52E3"/>
    <w:rsid w:val="00DD5486"/>
    <w:rsid w:val="00DD61F2"/>
    <w:rsid w:val="00DD76DA"/>
    <w:rsid w:val="00DE0362"/>
    <w:rsid w:val="00DE08FB"/>
    <w:rsid w:val="00DE2B7D"/>
    <w:rsid w:val="00DE2D97"/>
    <w:rsid w:val="00DE4EBE"/>
    <w:rsid w:val="00DE5920"/>
    <w:rsid w:val="00DE5C4F"/>
    <w:rsid w:val="00DE69E6"/>
    <w:rsid w:val="00DF10F7"/>
    <w:rsid w:val="00DF14E2"/>
    <w:rsid w:val="00DF204A"/>
    <w:rsid w:val="00DF380A"/>
    <w:rsid w:val="00DF3A31"/>
    <w:rsid w:val="00DF5596"/>
    <w:rsid w:val="00DF5CFC"/>
    <w:rsid w:val="00DF6058"/>
    <w:rsid w:val="00DF6871"/>
    <w:rsid w:val="00DF6D45"/>
    <w:rsid w:val="00DF6D52"/>
    <w:rsid w:val="00DF7681"/>
    <w:rsid w:val="00DF7FC3"/>
    <w:rsid w:val="00E000E7"/>
    <w:rsid w:val="00E01BF4"/>
    <w:rsid w:val="00E028D6"/>
    <w:rsid w:val="00E043BF"/>
    <w:rsid w:val="00E052D7"/>
    <w:rsid w:val="00E05BA1"/>
    <w:rsid w:val="00E05FE8"/>
    <w:rsid w:val="00E06026"/>
    <w:rsid w:val="00E102DF"/>
    <w:rsid w:val="00E112E9"/>
    <w:rsid w:val="00E1211C"/>
    <w:rsid w:val="00E1297E"/>
    <w:rsid w:val="00E12E35"/>
    <w:rsid w:val="00E1793D"/>
    <w:rsid w:val="00E242CB"/>
    <w:rsid w:val="00E26CC1"/>
    <w:rsid w:val="00E26F06"/>
    <w:rsid w:val="00E30D54"/>
    <w:rsid w:val="00E3157A"/>
    <w:rsid w:val="00E3645A"/>
    <w:rsid w:val="00E37DE3"/>
    <w:rsid w:val="00E40B86"/>
    <w:rsid w:val="00E41588"/>
    <w:rsid w:val="00E416B8"/>
    <w:rsid w:val="00E4208C"/>
    <w:rsid w:val="00E426C5"/>
    <w:rsid w:val="00E42BA0"/>
    <w:rsid w:val="00E43CCB"/>
    <w:rsid w:val="00E44779"/>
    <w:rsid w:val="00E4521E"/>
    <w:rsid w:val="00E47AE7"/>
    <w:rsid w:val="00E501C1"/>
    <w:rsid w:val="00E501CE"/>
    <w:rsid w:val="00E50397"/>
    <w:rsid w:val="00E50D06"/>
    <w:rsid w:val="00E510CF"/>
    <w:rsid w:val="00E52412"/>
    <w:rsid w:val="00E5312E"/>
    <w:rsid w:val="00E53E17"/>
    <w:rsid w:val="00E601A2"/>
    <w:rsid w:val="00E60A41"/>
    <w:rsid w:val="00E60D60"/>
    <w:rsid w:val="00E61098"/>
    <w:rsid w:val="00E628D2"/>
    <w:rsid w:val="00E642AC"/>
    <w:rsid w:val="00E6770A"/>
    <w:rsid w:val="00E67BF3"/>
    <w:rsid w:val="00E67DD4"/>
    <w:rsid w:val="00E70300"/>
    <w:rsid w:val="00E7141D"/>
    <w:rsid w:val="00E71794"/>
    <w:rsid w:val="00E726D7"/>
    <w:rsid w:val="00E733B9"/>
    <w:rsid w:val="00E73C61"/>
    <w:rsid w:val="00E740EB"/>
    <w:rsid w:val="00E776A0"/>
    <w:rsid w:val="00E80234"/>
    <w:rsid w:val="00E82031"/>
    <w:rsid w:val="00E820D9"/>
    <w:rsid w:val="00E829C0"/>
    <w:rsid w:val="00E85CEA"/>
    <w:rsid w:val="00E86EAF"/>
    <w:rsid w:val="00E873FB"/>
    <w:rsid w:val="00E878B9"/>
    <w:rsid w:val="00E91589"/>
    <w:rsid w:val="00E9315A"/>
    <w:rsid w:val="00E941A4"/>
    <w:rsid w:val="00E94AF1"/>
    <w:rsid w:val="00E96A44"/>
    <w:rsid w:val="00E96CCA"/>
    <w:rsid w:val="00EA04B1"/>
    <w:rsid w:val="00EA0F31"/>
    <w:rsid w:val="00EA24AC"/>
    <w:rsid w:val="00EA325F"/>
    <w:rsid w:val="00EA4963"/>
    <w:rsid w:val="00EA70BE"/>
    <w:rsid w:val="00EB030E"/>
    <w:rsid w:val="00EB08C8"/>
    <w:rsid w:val="00EB0E51"/>
    <w:rsid w:val="00EB3DC3"/>
    <w:rsid w:val="00EB7FBB"/>
    <w:rsid w:val="00EC2772"/>
    <w:rsid w:val="00EC368B"/>
    <w:rsid w:val="00EC5D20"/>
    <w:rsid w:val="00EC5F58"/>
    <w:rsid w:val="00EC6A14"/>
    <w:rsid w:val="00EC728E"/>
    <w:rsid w:val="00EC782D"/>
    <w:rsid w:val="00ED4323"/>
    <w:rsid w:val="00ED434C"/>
    <w:rsid w:val="00EE17FC"/>
    <w:rsid w:val="00EE2098"/>
    <w:rsid w:val="00EE21FA"/>
    <w:rsid w:val="00EE24BB"/>
    <w:rsid w:val="00EE2995"/>
    <w:rsid w:val="00EE2F2A"/>
    <w:rsid w:val="00EE2F89"/>
    <w:rsid w:val="00EE3D01"/>
    <w:rsid w:val="00EE4264"/>
    <w:rsid w:val="00EE4411"/>
    <w:rsid w:val="00EE4CB4"/>
    <w:rsid w:val="00EE52D6"/>
    <w:rsid w:val="00EE6355"/>
    <w:rsid w:val="00EF0248"/>
    <w:rsid w:val="00EF12D4"/>
    <w:rsid w:val="00EF1F08"/>
    <w:rsid w:val="00EF3731"/>
    <w:rsid w:val="00EF4480"/>
    <w:rsid w:val="00EF7839"/>
    <w:rsid w:val="00F00182"/>
    <w:rsid w:val="00F01A77"/>
    <w:rsid w:val="00F04EE8"/>
    <w:rsid w:val="00F0511E"/>
    <w:rsid w:val="00F053FD"/>
    <w:rsid w:val="00F055B2"/>
    <w:rsid w:val="00F05A88"/>
    <w:rsid w:val="00F10A72"/>
    <w:rsid w:val="00F10EC2"/>
    <w:rsid w:val="00F11FAA"/>
    <w:rsid w:val="00F12D1D"/>
    <w:rsid w:val="00F14134"/>
    <w:rsid w:val="00F143F6"/>
    <w:rsid w:val="00F1440D"/>
    <w:rsid w:val="00F15B71"/>
    <w:rsid w:val="00F16300"/>
    <w:rsid w:val="00F16507"/>
    <w:rsid w:val="00F16963"/>
    <w:rsid w:val="00F22FF1"/>
    <w:rsid w:val="00F245D3"/>
    <w:rsid w:val="00F2495D"/>
    <w:rsid w:val="00F26379"/>
    <w:rsid w:val="00F2658B"/>
    <w:rsid w:val="00F31524"/>
    <w:rsid w:val="00F3314F"/>
    <w:rsid w:val="00F33A8C"/>
    <w:rsid w:val="00F35485"/>
    <w:rsid w:val="00F36CC7"/>
    <w:rsid w:val="00F40697"/>
    <w:rsid w:val="00F40C1F"/>
    <w:rsid w:val="00F419D3"/>
    <w:rsid w:val="00F42A7E"/>
    <w:rsid w:val="00F45C9E"/>
    <w:rsid w:val="00F46A84"/>
    <w:rsid w:val="00F46D75"/>
    <w:rsid w:val="00F478F4"/>
    <w:rsid w:val="00F47E7C"/>
    <w:rsid w:val="00F52CDC"/>
    <w:rsid w:val="00F535F3"/>
    <w:rsid w:val="00F54FA3"/>
    <w:rsid w:val="00F5664E"/>
    <w:rsid w:val="00F56AA9"/>
    <w:rsid w:val="00F56CBB"/>
    <w:rsid w:val="00F57AE5"/>
    <w:rsid w:val="00F619E8"/>
    <w:rsid w:val="00F63662"/>
    <w:rsid w:val="00F6578E"/>
    <w:rsid w:val="00F66850"/>
    <w:rsid w:val="00F66FA3"/>
    <w:rsid w:val="00F70CAB"/>
    <w:rsid w:val="00F70F43"/>
    <w:rsid w:val="00F712C6"/>
    <w:rsid w:val="00F729C8"/>
    <w:rsid w:val="00F72CD2"/>
    <w:rsid w:val="00F7570A"/>
    <w:rsid w:val="00F75EF1"/>
    <w:rsid w:val="00F7613E"/>
    <w:rsid w:val="00F76F8D"/>
    <w:rsid w:val="00F77010"/>
    <w:rsid w:val="00F77D44"/>
    <w:rsid w:val="00F80364"/>
    <w:rsid w:val="00F810D2"/>
    <w:rsid w:val="00F81429"/>
    <w:rsid w:val="00F83D84"/>
    <w:rsid w:val="00F849FC"/>
    <w:rsid w:val="00F8720C"/>
    <w:rsid w:val="00F87963"/>
    <w:rsid w:val="00F87D96"/>
    <w:rsid w:val="00F911F0"/>
    <w:rsid w:val="00F9293F"/>
    <w:rsid w:val="00F92A12"/>
    <w:rsid w:val="00F93771"/>
    <w:rsid w:val="00F97831"/>
    <w:rsid w:val="00FA089F"/>
    <w:rsid w:val="00FA2CAC"/>
    <w:rsid w:val="00FA38FB"/>
    <w:rsid w:val="00FA4893"/>
    <w:rsid w:val="00FA564D"/>
    <w:rsid w:val="00FA58C6"/>
    <w:rsid w:val="00FA62FB"/>
    <w:rsid w:val="00FA7F9E"/>
    <w:rsid w:val="00FB1275"/>
    <w:rsid w:val="00FB13D0"/>
    <w:rsid w:val="00FB212A"/>
    <w:rsid w:val="00FB5AAB"/>
    <w:rsid w:val="00FB65DC"/>
    <w:rsid w:val="00FB6E0D"/>
    <w:rsid w:val="00FB7226"/>
    <w:rsid w:val="00FC09A5"/>
    <w:rsid w:val="00FC0FA6"/>
    <w:rsid w:val="00FC3143"/>
    <w:rsid w:val="00FC356C"/>
    <w:rsid w:val="00FC5C4F"/>
    <w:rsid w:val="00FC782A"/>
    <w:rsid w:val="00FD07E4"/>
    <w:rsid w:val="00FD0CF7"/>
    <w:rsid w:val="00FD29EB"/>
    <w:rsid w:val="00FD2C21"/>
    <w:rsid w:val="00FD3BE5"/>
    <w:rsid w:val="00FD40F7"/>
    <w:rsid w:val="00FD4216"/>
    <w:rsid w:val="00FD454B"/>
    <w:rsid w:val="00FD4A02"/>
    <w:rsid w:val="00FD7066"/>
    <w:rsid w:val="00FE0B49"/>
    <w:rsid w:val="00FE0E49"/>
    <w:rsid w:val="00FE1E75"/>
    <w:rsid w:val="00FE2BC6"/>
    <w:rsid w:val="00FE522C"/>
    <w:rsid w:val="00FE7118"/>
    <w:rsid w:val="00FF1ADA"/>
    <w:rsid w:val="00FF2D38"/>
    <w:rsid w:val="00FF30FA"/>
    <w:rsid w:val="00FF432D"/>
    <w:rsid w:val="00FF482F"/>
    <w:rsid w:val="00FF4BA2"/>
    <w:rsid w:val="00FF4C8E"/>
    <w:rsid w:val="00FF5CA5"/>
    <w:rsid w:val="00FF6D32"/>
    <w:rsid w:val="0ED9EEA5"/>
    <w:rsid w:val="11A191AC"/>
    <w:rsid w:val="131D10AB"/>
    <w:rsid w:val="16F520FF"/>
    <w:rsid w:val="17877CFE"/>
    <w:rsid w:val="2DF70605"/>
    <w:rsid w:val="36FCE7E6"/>
    <w:rsid w:val="37407E43"/>
    <w:rsid w:val="459B47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B4401"/>
  <w15:chartTrackingRefBased/>
  <w15:docId w15:val="{BE6B19EF-C3D4-482A-95F6-B81216DB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1CE"/>
  </w:style>
  <w:style w:type="paragraph" w:styleId="Heading2">
    <w:name w:val="heading 2"/>
    <w:basedOn w:val="Normal"/>
    <w:link w:val="Heading2Char"/>
    <w:uiPriority w:val="9"/>
    <w:qFormat/>
    <w:rsid w:val="008A78F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E501CE"/>
  </w:style>
  <w:style w:type="paragraph" w:customStyle="1" w:styleId="EndNoteBibliographyTitle">
    <w:name w:val="EndNote Bibliography Title"/>
    <w:basedOn w:val="Normal"/>
    <w:link w:val="EndNoteBibliographyTitleChar"/>
    <w:rsid w:val="0027329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73293"/>
    <w:rPr>
      <w:rFonts w:ascii="Calibri" w:hAnsi="Calibri" w:cs="Calibri"/>
      <w:noProof/>
      <w:lang w:val="en-US"/>
    </w:rPr>
  </w:style>
  <w:style w:type="paragraph" w:customStyle="1" w:styleId="EndNoteBibliography">
    <w:name w:val="EndNote Bibliography"/>
    <w:basedOn w:val="Normal"/>
    <w:link w:val="EndNoteBibliographyChar"/>
    <w:rsid w:val="0027329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273293"/>
    <w:rPr>
      <w:rFonts w:ascii="Calibri" w:hAnsi="Calibri" w:cs="Calibri"/>
      <w:noProof/>
      <w:lang w:val="en-US"/>
    </w:rPr>
  </w:style>
  <w:style w:type="character" w:styleId="Strong">
    <w:name w:val="Strong"/>
    <w:basedOn w:val="DefaultParagraphFont"/>
    <w:uiPriority w:val="22"/>
    <w:qFormat/>
    <w:rsid w:val="005D6627"/>
    <w:rPr>
      <w:b/>
      <w:bCs/>
    </w:rPr>
  </w:style>
  <w:style w:type="character" w:styleId="Hyperlink">
    <w:name w:val="Hyperlink"/>
    <w:basedOn w:val="DefaultParagraphFont"/>
    <w:unhideWhenUsed/>
    <w:rsid w:val="0006045A"/>
    <w:rPr>
      <w:color w:val="0000FF"/>
      <w:u w:val="single"/>
    </w:rPr>
  </w:style>
  <w:style w:type="paragraph" w:styleId="ListParagraph">
    <w:name w:val="List Paragraph"/>
    <w:basedOn w:val="Normal"/>
    <w:uiPriority w:val="34"/>
    <w:qFormat/>
    <w:rsid w:val="00A52AE5"/>
    <w:pPr>
      <w:ind w:left="720"/>
      <w:contextualSpacing/>
    </w:pPr>
  </w:style>
  <w:style w:type="character" w:styleId="CommentReference">
    <w:name w:val="annotation reference"/>
    <w:basedOn w:val="DefaultParagraphFont"/>
    <w:uiPriority w:val="99"/>
    <w:semiHidden/>
    <w:unhideWhenUsed/>
    <w:rsid w:val="009C651A"/>
    <w:rPr>
      <w:sz w:val="16"/>
      <w:szCs w:val="16"/>
    </w:rPr>
  </w:style>
  <w:style w:type="paragraph" w:styleId="CommentText">
    <w:name w:val="annotation text"/>
    <w:basedOn w:val="Normal"/>
    <w:link w:val="CommentTextChar"/>
    <w:uiPriority w:val="99"/>
    <w:unhideWhenUsed/>
    <w:rsid w:val="009C651A"/>
    <w:pPr>
      <w:spacing w:line="240" w:lineRule="auto"/>
    </w:pPr>
    <w:rPr>
      <w:sz w:val="20"/>
      <w:szCs w:val="20"/>
    </w:rPr>
  </w:style>
  <w:style w:type="character" w:customStyle="1" w:styleId="CommentTextChar">
    <w:name w:val="Comment Text Char"/>
    <w:basedOn w:val="DefaultParagraphFont"/>
    <w:link w:val="CommentText"/>
    <w:uiPriority w:val="99"/>
    <w:rsid w:val="009C651A"/>
    <w:rPr>
      <w:sz w:val="20"/>
      <w:szCs w:val="20"/>
    </w:rPr>
  </w:style>
  <w:style w:type="paragraph" w:styleId="CommentSubject">
    <w:name w:val="annotation subject"/>
    <w:basedOn w:val="CommentText"/>
    <w:next w:val="CommentText"/>
    <w:link w:val="CommentSubjectChar"/>
    <w:uiPriority w:val="99"/>
    <w:semiHidden/>
    <w:unhideWhenUsed/>
    <w:rsid w:val="009C651A"/>
    <w:rPr>
      <w:b/>
      <w:bCs/>
    </w:rPr>
  </w:style>
  <w:style w:type="character" w:customStyle="1" w:styleId="CommentSubjectChar">
    <w:name w:val="Comment Subject Char"/>
    <w:basedOn w:val="CommentTextChar"/>
    <w:link w:val="CommentSubject"/>
    <w:uiPriority w:val="99"/>
    <w:semiHidden/>
    <w:rsid w:val="009C651A"/>
    <w:rPr>
      <w:b/>
      <w:bCs/>
      <w:sz w:val="20"/>
      <w:szCs w:val="20"/>
    </w:rPr>
  </w:style>
  <w:style w:type="paragraph" w:styleId="BalloonText">
    <w:name w:val="Balloon Text"/>
    <w:basedOn w:val="Normal"/>
    <w:link w:val="BalloonTextChar"/>
    <w:uiPriority w:val="99"/>
    <w:semiHidden/>
    <w:unhideWhenUsed/>
    <w:rsid w:val="009C65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51A"/>
    <w:rPr>
      <w:rFonts w:ascii="Segoe UI" w:hAnsi="Segoe UI" w:cs="Segoe UI"/>
      <w:sz w:val="18"/>
      <w:szCs w:val="18"/>
    </w:rPr>
  </w:style>
  <w:style w:type="paragraph" w:styleId="NormalWeb">
    <w:name w:val="Normal (Web)"/>
    <w:basedOn w:val="Normal"/>
    <w:uiPriority w:val="99"/>
    <w:unhideWhenUsed/>
    <w:rsid w:val="004C28F4"/>
    <w:pPr>
      <w:spacing w:before="100" w:beforeAutospacing="1" w:after="100" w:afterAutospacing="1" w:line="240" w:lineRule="auto"/>
    </w:pPr>
    <w:rPr>
      <w:rFonts w:ascii="Times New Roman" w:eastAsia="Times New Roman" w:hAnsi="Times New Roman" w:cs="Times New Roman"/>
      <w:sz w:val="24"/>
      <w:szCs w:val="24"/>
      <w:lang w:val="en-CA" w:eastAsia="zh-CN"/>
    </w:rPr>
  </w:style>
  <w:style w:type="character" w:customStyle="1" w:styleId="Hyperlink0">
    <w:name w:val="Hyperlink.0"/>
    <w:rsid w:val="004C28F4"/>
    <w:rPr>
      <w:color w:val="0000FF"/>
      <w:u w:val="single" w:color="0000FF"/>
    </w:rPr>
  </w:style>
  <w:style w:type="paragraph" w:styleId="Revision">
    <w:name w:val="Revision"/>
    <w:hidden/>
    <w:uiPriority w:val="99"/>
    <w:semiHidden/>
    <w:rsid w:val="008C0606"/>
    <w:pPr>
      <w:spacing w:after="0" w:line="240" w:lineRule="auto"/>
    </w:pPr>
  </w:style>
  <w:style w:type="paragraph" w:styleId="Bibliography">
    <w:name w:val="Bibliography"/>
    <w:basedOn w:val="Normal"/>
    <w:next w:val="Normal"/>
    <w:uiPriority w:val="37"/>
    <w:unhideWhenUsed/>
    <w:rsid w:val="00C26480"/>
    <w:pPr>
      <w:spacing w:after="0" w:line="240" w:lineRule="auto"/>
    </w:pPr>
  </w:style>
  <w:style w:type="paragraph" w:styleId="Header">
    <w:name w:val="header"/>
    <w:basedOn w:val="Normal"/>
    <w:link w:val="HeaderChar"/>
    <w:uiPriority w:val="99"/>
    <w:unhideWhenUsed/>
    <w:rsid w:val="00FD42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4216"/>
  </w:style>
  <w:style w:type="paragraph" w:styleId="Footer">
    <w:name w:val="footer"/>
    <w:basedOn w:val="Normal"/>
    <w:link w:val="FooterChar"/>
    <w:uiPriority w:val="99"/>
    <w:unhideWhenUsed/>
    <w:rsid w:val="00FD42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4216"/>
  </w:style>
  <w:style w:type="character" w:styleId="LineNumber">
    <w:name w:val="line number"/>
    <w:basedOn w:val="DefaultParagraphFont"/>
    <w:uiPriority w:val="99"/>
    <w:semiHidden/>
    <w:unhideWhenUsed/>
    <w:rsid w:val="00FD4216"/>
  </w:style>
  <w:style w:type="character" w:styleId="UnresolvedMention">
    <w:name w:val="Unresolved Mention"/>
    <w:basedOn w:val="DefaultParagraphFont"/>
    <w:uiPriority w:val="99"/>
    <w:semiHidden/>
    <w:unhideWhenUsed/>
    <w:rsid w:val="003614AF"/>
    <w:rPr>
      <w:color w:val="605E5C"/>
      <w:shd w:val="clear" w:color="auto" w:fill="E1DFDD"/>
    </w:rPr>
  </w:style>
  <w:style w:type="paragraph" w:customStyle="1" w:styleId="pf0">
    <w:name w:val="pf0"/>
    <w:basedOn w:val="Normal"/>
    <w:rsid w:val="00707A1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f01">
    <w:name w:val="cf01"/>
    <w:basedOn w:val="DefaultParagraphFont"/>
    <w:rsid w:val="00707A18"/>
    <w:rPr>
      <w:rFonts w:ascii="Segoe UI" w:hAnsi="Segoe UI" w:cs="Segoe UI" w:hint="default"/>
      <w:color w:val="222222"/>
      <w:sz w:val="18"/>
      <w:szCs w:val="18"/>
      <w:shd w:val="clear" w:color="auto" w:fill="FFFFFF"/>
    </w:rPr>
  </w:style>
  <w:style w:type="character" w:customStyle="1" w:styleId="cf11">
    <w:name w:val="cf11"/>
    <w:basedOn w:val="DefaultParagraphFont"/>
    <w:rsid w:val="00707A18"/>
    <w:rPr>
      <w:rFonts w:ascii="Segoe UI" w:hAnsi="Segoe UI" w:cs="Segoe UI" w:hint="default"/>
      <w:i/>
      <w:iCs/>
      <w:color w:val="222222"/>
      <w:sz w:val="18"/>
      <w:szCs w:val="18"/>
      <w:shd w:val="clear" w:color="auto" w:fill="FFFFFF"/>
    </w:rPr>
  </w:style>
  <w:style w:type="character" w:customStyle="1" w:styleId="cf21">
    <w:name w:val="cf21"/>
    <w:basedOn w:val="DefaultParagraphFont"/>
    <w:rsid w:val="00707A18"/>
    <w:rPr>
      <w:rFonts w:ascii="Segoe UI" w:hAnsi="Segoe UI" w:cs="Segoe UI" w:hint="default"/>
      <w:sz w:val="18"/>
      <w:szCs w:val="18"/>
    </w:rPr>
  </w:style>
  <w:style w:type="character" w:customStyle="1" w:styleId="Heading2Char">
    <w:name w:val="Heading 2 Char"/>
    <w:basedOn w:val="DefaultParagraphFont"/>
    <w:link w:val="Heading2"/>
    <w:uiPriority w:val="9"/>
    <w:rsid w:val="008A78FD"/>
    <w:rPr>
      <w:rFonts w:ascii="Times New Roman" w:eastAsia="Times New Roman" w:hAnsi="Times New Roman" w:cs="Times New Roman"/>
      <w:b/>
      <w:bCs/>
      <w:sz w:val="36"/>
      <w:szCs w:val="36"/>
      <w:lang w:eastAsia="en-AU"/>
    </w:rPr>
  </w:style>
  <w:style w:type="character" w:styleId="Emphasis">
    <w:name w:val="Emphasis"/>
    <w:basedOn w:val="DefaultParagraphFont"/>
    <w:uiPriority w:val="20"/>
    <w:qFormat/>
    <w:rsid w:val="009F32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650464">
      <w:bodyDiv w:val="1"/>
      <w:marLeft w:val="0"/>
      <w:marRight w:val="0"/>
      <w:marTop w:val="0"/>
      <w:marBottom w:val="0"/>
      <w:divBdr>
        <w:top w:val="none" w:sz="0" w:space="0" w:color="auto"/>
        <w:left w:val="none" w:sz="0" w:space="0" w:color="auto"/>
        <w:bottom w:val="none" w:sz="0" w:space="0" w:color="auto"/>
        <w:right w:val="none" w:sz="0" w:space="0" w:color="auto"/>
      </w:divBdr>
    </w:div>
    <w:div w:id="394670343">
      <w:bodyDiv w:val="1"/>
      <w:marLeft w:val="0"/>
      <w:marRight w:val="0"/>
      <w:marTop w:val="0"/>
      <w:marBottom w:val="0"/>
      <w:divBdr>
        <w:top w:val="none" w:sz="0" w:space="0" w:color="auto"/>
        <w:left w:val="none" w:sz="0" w:space="0" w:color="auto"/>
        <w:bottom w:val="none" w:sz="0" w:space="0" w:color="auto"/>
        <w:right w:val="none" w:sz="0" w:space="0" w:color="auto"/>
      </w:divBdr>
    </w:div>
    <w:div w:id="605893592">
      <w:bodyDiv w:val="1"/>
      <w:marLeft w:val="0"/>
      <w:marRight w:val="0"/>
      <w:marTop w:val="0"/>
      <w:marBottom w:val="0"/>
      <w:divBdr>
        <w:top w:val="none" w:sz="0" w:space="0" w:color="auto"/>
        <w:left w:val="none" w:sz="0" w:space="0" w:color="auto"/>
        <w:bottom w:val="none" w:sz="0" w:space="0" w:color="auto"/>
        <w:right w:val="none" w:sz="0" w:space="0" w:color="auto"/>
      </w:divBdr>
    </w:div>
    <w:div w:id="822547497">
      <w:bodyDiv w:val="1"/>
      <w:marLeft w:val="0"/>
      <w:marRight w:val="0"/>
      <w:marTop w:val="0"/>
      <w:marBottom w:val="0"/>
      <w:divBdr>
        <w:top w:val="none" w:sz="0" w:space="0" w:color="auto"/>
        <w:left w:val="none" w:sz="0" w:space="0" w:color="auto"/>
        <w:bottom w:val="none" w:sz="0" w:space="0" w:color="auto"/>
        <w:right w:val="none" w:sz="0" w:space="0" w:color="auto"/>
      </w:divBdr>
    </w:div>
    <w:div w:id="1243948904">
      <w:bodyDiv w:val="1"/>
      <w:marLeft w:val="0"/>
      <w:marRight w:val="0"/>
      <w:marTop w:val="0"/>
      <w:marBottom w:val="0"/>
      <w:divBdr>
        <w:top w:val="none" w:sz="0" w:space="0" w:color="auto"/>
        <w:left w:val="none" w:sz="0" w:space="0" w:color="auto"/>
        <w:bottom w:val="none" w:sz="0" w:space="0" w:color="auto"/>
        <w:right w:val="none" w:sz="0" w:space="0" w:color="auto"/>
      </w:divBdr>
    </w:div>
    <w:div w:id="1375498477">
      <w:bodyDiv w:val="1"/>
      <w:marLeft w:val="0"/>
      <w:marRight w:val="0"/>
      <w:marTop w:val="0"/>
      <w:marBottom w:val="0"/>
      <w:divBdr>
        <w:top w:val="none" w:sz="0" w:space="0" w:color="auto"/>
        <w:left w:val="none" w:sz="0" w:space="0" w:color="auto"/>
        <w:bottom w:val="none" w:sz="0" w:space="0" w:color="auto"/>
        <w:right w:val="none" w:sz="0" w:space="0" w:color="auto"/>
      </w:divBdr>
    </w:div>
    <w:div w:id="1646426717">
      <w:bodyDiv w:val="1"/>
      <w:marLeft w:val="0"/>
      <w:marRight w:val="0"/>
      <w:marTop w:val="0"/>
      <w:marBottom w:val="0"/>
      <w:divBdr>
        <w:top w:val="none" w:sz="0" w:space="0" w:color="auto"/>
        <w:left w:val="none" w:sz="0" w:space="0" w:color="auto"/>
        <w:bottom w:val="none" w:sz="0" w:space="0" w:color="auto"/>
        <w:right w:val="none" w:sz="0" w:space="0" w:color="auto"/>
      </w:divBdr>
    </w:div>
    <w:div w:id="1677926682">
      <w:bodyDiv w:val="1"/>
      <w:marLeft w:val="0"/>
      <w:marRight w:val="0"/>
      <w:marTop w:val="0"/>
      <w:marBottom w:val="0"/>
      <w:divBdr>
        <w:top w:val="none" w:sz="0" w:space="0" w:color="auto"/>
        <w:left w:val="none" w:sz="0" w:space="0" w:color="auto"/>
        <w:bottom w:val="none" w:sz="0" w:space="0" w:color="auto"/>
        <w:right w:val="none" w:sz="0" w:space="0" w:color="auto"/>
      </w:divBdr>
    </w:div>
    <w:div w:id="1919746477">
      <w:bodyDiv w:val="1"/>
      <w:marLeft w:val="0"/>
      <w:marRight w:val="0"/>
      <w:marTop w:val="0"/>
      <w:marBottom w:val="0"/>
      <w:divBdr>
        <w:top w:val="none" w:sz="0" w:space="0" w:color="auto"/>
        <w:left w:val="none" w:sz="0" w:space="0" w:color="auto"/>
        <w:bottom w:val="none" w:sz="0" w:space="0" w:color="auto"/>
        <w:right w:val="none" w:sz="0" w:space="0" w:color="auto"/>
      </w:divBdr>
    </w:div>
    <w:div w:id="204008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rcid.org/0000-0001-9978-817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rcid.org/0000-0002-0448-642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ridula.sharma@flinders.edu.au" TargetMode="External"/><Relationship Id="rId5" Type="http://schemas.openxmlformats.org/officeDocument/2006/relationships/numbering" Target="numbering.xml"/><Relationship Id="rId15" Type="http://schemas.openxmlformats.org/officeDocument/2006/relationships/hyperlink" Target="https://doi.org/10.1017/s001216220100250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16/0013-4694(95)00148-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D43F9E7684A042B397B4C6E1B71AC7" ma:contentTypeVersion="11" ma:contentTypeDescription="Create a new document." ma:contentTypeScope="" ma:versionID="f841c8d028883aaee732f53c87840cc0">
  <xsd:schema xmlns:xsd="http://www.w3.org/2001/XMLSchema" xmlns:xs="http://www.w3.org/2001/XMLSchema" xmlns:p="http://schemas.microsoft.com/office/2006/metadata/properties" xmlns:ns3="54d6eafe-7acc-40ac-b8f8-4f01e6e2cbdc" xmlns:ns4="76238ee3-851c-4e5d-a4a9-89d1d9097ff7" targetNamespace="http://schemas.microsoft.com/office/2006/metadata/properties" ma:root="true" ma:fieldsID="ed3dfd2cacd91397b948baf894e68c24" ns3:_="" ns4:_="">
    <xsd:import namespace="54d6eafe-7acc-40ac-b8f8-4f01e6e2cbdc"/>
    <xsd:import namespace="76238ee3-851c-4e5d-a4a9-89d1d9097f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d6eafe-7acc-40ac-b8f8-4f01e6e2cb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238ee3-851c-4e5d-a4a9-89d1d9097f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7C61BA-0C2F-4E08-83E0-34B588954150}">
  <ds:schemaRefs>
    <ds:schemaRef ds:uri="http://schemas.microsoft.com/sharepoint/v3/contenttype/forms"/>
  </ds:schemaRefs>
</ds:datastoreItem>
</file>

<file path=customXml/itemProps2.xml><?xml version="1.0" encoding="utf-8"?>
<ds:datastoreItem xmlns:ds="http://schemas.openxmlformats.org/officeDocument/2006/customXml" ds:itemID="{297885C6-F29E-45D3-8922-F87701258A77}">
  <ds:schemaRefs>
    <ds:schemaRef ds:uri="http://schemas.openxmlformats.org/officeDocument/2006/bibliography"/>
  </ds:schemaRefs>
</ds:datastoreItem>
</file>

<file path=customXml/itemProps3.xml><?xml version="1.0" encoding="utf-8"?>
<ds:datastoreItem xmlns:ds="http://schemas.openxmlformats.org/officeDocument/2006/customXml" ds:itemID="{4B8B6B6A-2180-48B8-85E7-E92C6D9D1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d6eafe-7acc-40ac-b8f8-4f01e6e2cbdc"/>
    <ds:schemaRef ds:uri="76238ee3-851c-4e5d-a4a9-89d1d9097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84C996-8B9D-488F-864A-D6ACE8D6EE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30</Pages>
  <Words>7739</Words>
  <Characters>44116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51752</CharactersWithSpaces>
  <SharedDoc>false</SharedDoc>
  <HLinks>
    <vt:vector size="30" baseType="variant">
      <vt:variant>
        <vt:i4>1179676</vt:i4>
      </vt:variant>
      <vt:variant>
        <vt:i4>12</vt:i4>
      </vt:variant>
      <vt:variant>
        <vt:i4>0</vt:i4>
      </vt:variant>
      <vt:variant>
        <vt:i4>5</vt:i4>
      </vt:variant>
      <vt:variant>
        <vt:lpwstr>https://doi.org/10.1017/s001216220100250x</vt:lpwstr>
      </vt:variant>
      <vt:variant>
        <vt:lpwstr/>
      </vt:variant>
      <vt:variant>
        <vt:i4>4849739</vt:i4>
      </vt:variant>
      <vt:variant>
        <vt:i4>9</vt:i4>
      </vt:variant>
      <vt:variant>
        <vt:i4>0</vt:i4>
      </vt:variant>
      <vt:variant>
        <vt:i4>5</vt:i4>
      </vt:variant>
      <vt:variant>
        <vt:lpwstr>https://doi.org/10.1016/0013-4694(95)00148-r</vt:lpwstr>
      </vt:variant>
      <vt:variant>
        <vt:lpwstr/>
      </vt:variant>
      <vt:variant>
        <vt:i4>5898270</vt:i4>
      </vt:variant>
      <vt:variant>
        <vt:i4>6</vt:i4>
      </vt:variant>
      <vt:variant>
        <vt:i4>0</vt:i4>
      </vt:variant>
      <vt:variant>
        <vt:i4>5</vt:i4>
      </vt:variant>
      <vt:variant>
        <vt:lpwstr>https://orcid.org/0000-0001-9978-8173</vt:lpwstr>
      </vt:variant>
      <vt:variant>
        <vt:lpwstr/>
      </vt:variant>
      <vt:variant>
        <vt:i4>4194372</vt:i4>
      </vt:variant>
      <vt:variant>
        <vt:i4>3</vt:i4>
      </vt:variant>
      <vt:variant>
        <vt:i4>0</vt:i4>
      </vt:variant>
      <vt:variant>
        <vt:i4>5</vt:i4>
      </vt:variant>
      <vt:variant>
        <vt:lpwstr>http://orcid.org/0000-0002-0448-6429</vt:lpwstr>
      </vt:variant>
      <vt:variant>
        <vt:lpwstr/>
      </vt:variant>
      <vt:variant>
        <vt:i4>2621464</vt:i4>
      </vt:variant>
      <vt:variant>
        <vt:i4>0</vt:i4>
      </vt:variant>
      <vt:variant>
        <vt:i4>0</vt:i4>
      </vt:variant>
      <vt:variant>
        <vt:i4>5</vt:i4>
      </vt:variant>
      <vt:variant>
        <vt:lpwstr>mailto:mridula.sharma@flinders.edu.au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Associate Professor Mridula Sharma</dc:creator>
  <cp:keywords/>
  <dc:description/>
  <cp:lastModifiedBy>Mridula Sharma</cp:lastModifiedBy>
  <cp:revision>8</cp:revision>
  <cp:lastPrinted>2022-04-06T12:27:00Z</cp:lastPrinted>
  <dcterms:created xsi:type="dcterms:W3CDTF">2024-12-26T22:04:00Z</dcterms:created>
  <dcterms:modified xsi:type="dcterms:W3CDTF">2024-12-27T00:45:00Z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0x01010042D43F9E7684A042B397B4C6E1B71AC7</vt:lpwstr>
  </property>
  <property fmtid="{D5CDD505-2E9C-101B-9397-08002B2CF9AE}" pid="3" name="ZOTERO_PREF_1">
    <vt:lpwstr>&lt;data data-version="3" zotero-version="6.0.19"&gt;&lt;session id="q5FfUlob"/&gt;&lt;style id="http://www.zotero.org/styles/clinical-neurophysiology" hasBibliography="1" bibliographyStyleHasBeenSet="1"/&gt;&lt;prefs&gt;&lt;pref name="fieldType" value="Field"/&gt;&lt;/prefs&gt;&lt;/data&gt;</vt:lpwstr>
  </property>
</Properties>
</file>